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ins w:id="0" w:author="Autor">
        <w:r>
          <w:rPr>
            <w:rFonts w:ascii="Arial" w:hAnsi="Arial" w:cs="Arial"/>
            <w:b/>
            <w:noProof/>
            <w:sz w:val="20"/>
            <w:szCs w:val="20"/>
            <w:lang w:eastAsia="pl-PL"/>
          </w:rPr>
          <w:drawing>
            <wp:anchor distT="0" distB="0" distL="0" distR="0" simplePos="0" relativeHeight="251658240" behindDoc="0" locked="0" layoutInCell="1" allowOverlap="1" wp14:editId="5E615300">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ins>
      <w:r w:rsidR="005548F2" w:rsidRPr="007541BD">
        <w:rPr>
          <w:rFonts w:ascii="Arial" w:hAnsi="Arial" w:cs="Arial"/>
          <w:b/>
          <w:sz w:val="20"/>
          <w:szCs w:val="20"/>
        </w:rPr>
        <w:t xml:space="preserve">Załącznik do uchwały nr 9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rsidR="005548F2" w:rsidRDefault="005548F2" w:rsidP="005548F2">
      <w:pPr>
        <w:tabs>
          <w:tab w:val="left" w:pos="708"/>
          <w:tab w:val="left" w:pos="1416"/>
          <w:tab w:val="center" w:pos="4748"/>
        </w:tabs>
        <w:spacing w:before="180" w:after="0"/>
        <w:rPr>
          <w:rFonts w:ascii="Arial" w:hAnsi="Arial" w:cs="Arial"/>
          <w:b/>
          <w:sz w:val="26"/>
          <w:szCs w:val="26"/>
        </w:rPr>
      </w:pPr>
    </w:p>
    <w:p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ins w:id="1" w:author="Autor">
        <w:r w:rsidR="006469C9">
          <w:rPr>
            <w:rFonts w:ascii="Arial" w:hAnsi="Arial" w:cs="Arial"/>
            <w:b/>
            <w:color w:val="auto"/>
            <w:sz w:val="24"/>
            <w:szCs w:val="24"/>
          </w:rPr>
          <w:t>III</w:t>
        </w:r>
      </w:ins>
      <w:del w:id="2" w:author="Autor">
        <w:r w:rsidRPr="002B50C0" w:rsidDel="006469C9">
          <w:rPr>
            <w:rFonts w:ascii="Arial" w:hAnsi="Arial" w:cs="Arial"/>
            <w:b/>
            <w:color w:val="auto"/>
            <w:sz w:val="24"/>
            <w:szCs w:val="24"/>
          </w:rPr>
          <w:delText>…..</w:delText>
        </w:r>
      </w:del>
      <w:r w:rsidRPr="002B50C0">
        <w:rPr>
          <w:rFonts w:ascii="Arial" w:hAnsi="Arial" w:cs="Arial"/>
          <w:b/>
          <w:color w:val="auto"/>
          <w:sz w:val="24"/>
          <w:szCs w:val="24"/>
        </w:rPr>
        <w:t xml:space="preserve"> kwartał </w:t>
      </w:r>
      <w:del w:id="3" w:author="Autor">
        <w:r w:rsidRPr="002B50C0" w:rsidDel="006469C9">
          <w:rPr>
            <w:rFonts w:ascii="Arial" w:hAnsi="Arial" w:cs="Arial"/>
            <w:b/>
            <w:color w:val="auto"/>
            <w:sz w:val="24"/>
            <w:szCs w:val="24"/>
          </w:rPr>
          <w:delText>……</w:delText>
        </w:r>
      </w:del>
      <w:ins w:id="4" w:author="Autor">
        <w:r w:rsidR="006469C9">
          <w:rPr>
            <w:rFonts w:ascii="Arial" w:hAnsi="Arial" w:cs="Arial"/>
            <w:b/>
            <w:color w:val="auto"/>
            <w:sz w:val="24"/>
            <w:szCs w:val="24"/>
          </w:rPr>
          <w:t xml:space="preserve">2019 </w:t>
        </w:r>
      </w:ins>
      <w:r w:rsidRPr="002B50C0">
        <w:rPr>
          <w:rFonts w:ascii="Arial" w:hAnsi="Arial" w:cs="Arial"/>
          <w:b/>
          <w:color w:val="auto"/>
          <w:sz w:val="24"/>
          <w:szCs w:val="24"/>
        </w:rPr>
        <w:t>roku</w:t>
      </w:r>
    </w:p>
    <w:p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E07644" w:rsidRDefault="006469C9">
            <w:pPr>
              <w:snapToGrid w:val="0"/>
              <w:spacing w:line="276" w:lineRule="auto"/>
              <w:rPr>
                <w:rFonts w:ascii="Arial" w:hAnsi="Arial" w:cs="Arial"/>
                <w:color w:val="0070C0"/>
                <w:sz w:val="20"/>
                <w:rPrChange w:id="5" w:author="Autor">
                  <w:rPr>
                    <w:rFonts w:ascii="Arial" w:hAnsi="Arial" w:cs="Arial"/>
                    <w:i/>
                    <w:color w:val="0070C0"/>
                    <w:sz w:val="20"/>
                  </w:rPr>
                </w:rPrChange>
              </w:rPr>
              <w:pPrChange w:id="6" w:author="Autor">
                <w:pPr>
                  <w:spacing w:line="276" w:lineRule="auto"/>
                </w:pPr>
              </w:pPrChange>
            </w:pPr>
            <w:ins w:id="7" w:author="Autor">
              <w:r>
                <w:rPr>
                  <w:rFonts w:ascii="Arial" w:hAnsi="Arial" w:cs="Arial"/>
                  <w:sz w:val="18"/>
                  <w:szCs w:val="18"/>
                </w:rPr>
                <w:t>„Udostępnianie cyfrowe zasobów polskich czasopism z nauk przyrodniczych i rolniczych bazie AGRO”</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141A92" w:rsidRDefault="00B31426" w:rsidP="006822BC">
            <w:pPr>
              <w:spacing w:line="276" w:lineRule="auto"/>
              <w:rPr>
                <w:rFonts w:ascii="Arial" w:hAnsi="Arial" w:cs="Arial"/>
                <w:color w:val="0070C0"/>
                <w:sz w:val="18"/>
                <w:szCs w:val="18"/>
              </w:rPr>
            </w:pPr>
            <w:ins w:id="8" w:author="Auto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ins>
            <w:del w:id="9" w:author="Autor">
              <w:r w:rsidR="001F67EC" w:rsidRPr="00141A92" w:rsidDel="00B31426">
                <w:rPr>
                  <w:rFonts w:ascii="Arial" w:hAnsi="Arial" w:cs="Arial"/>
                  <w:color w:val="0070C0"/>
                  <w:sz w:val="18"/>
                  <w:szCs w:val="18"/>
                </w:rPr>
                <w:delText>&lt;&lt;N</w:delText>
              </w:r>
              <w:r w:rsidR="00CA516B" w:rsidRPr="00141A92" w:rsidDel="00B31426">
                <w:rPr>
                  <w:rFonts w:ascii="Arial" w:hAnsi="Arial" w:cs="Arial"/>
                  <w:color w:val="0070C0"/>
                  <w:sz w:val="18"/>
                  <w:szCs w:val="18"/>
                </w:rPr>
                <w:delText xml:space="preserve">ależy wskazać członka </w:delText>
              </w:r>
              <w:r w:rsidR="006822BC" w:rsidDel="00B31426">
                <w:rPr>
                  <w:rFonts w:ascii="Arial" w:hAnsi="Arial" w:cs="Arial"/>
                  <w:color w:val="0070C0"/>
                  <w:sz w:val="18"/>
                  <w:szCs w:val="18"/>
                </w:rPr>
                <w:delText xml:space="preserve">KRMC </w:delText>
              </w:r>
              <w:r w:rsidR="00084E5B" w:rsidRPr="00084E5B" w:rsidDel="00B31426">
                <w:rPr>
                  <w:rFonts w:ascii="Arial" w:hAnsi="Arial" w:cs="Arial"/>
                  <w:color w:val="0070C0"/>
                  <w:sz w:val="18"/>
                  <w:szCs w:val="18"/>
                </w:rPr>
                <w:delText xml:space="preserve">lub inny </w:delText>
              </w:r>
              <w:r w:rsidR="006822BC" w:rsidDel="00B31426">
                <w:rPr>
                  <w:rFonts w:ascii="Arial" w:hAnsi="Arial" w:cs="Arial"/>
                  <w:color w:val="0070C0"/>
                  <w:sz w:val="18"/>
                  <w:szCs w:val="18"/>
                </w:rPr>
                <w:delText>podmiot</w:delText>
              </w:r>
              <w:r w:rsidR="00084E5B" w:rsidRPr="00084E5B" w:rsidDel="00B31426">
                <w:rPr>
                  <w:rFonts w:ascii="Arial" w:hAnsi="Arial" w:cs="Arial"/>
                  <w:color w:val="0070C0"/>
                  <w:sz w:val="18"/>
                  <w:szCs w:val="18"/>
                </w:rPr>
                <w:delText xml:space="preserve"> właściwy do skierowania raportu do zaopiniowania przez </w:delText>
              </w:r>
              <w:r w:rsidR="009D2FA4" w:rsidDel="00B31426">
                <w:rPr>
                  <w:rFonts w:ascii="Arial" w:hAnsi="Arial" w:cs="Arial"/>
                  <w:color w:val="0070C0"/>
                  <w:sz w:val="18"/>
                  <w:szCs w:val="18"/>
                </w:rPr>
                <w:delText>K</w:delText>
              </w:r>
              <w:r w:rsidR="006822BC" w:rsidDel="00B31426">
                <w:rPr>
                  <w:rFonts w:ascii="Arial" w:hAnsi="Arial" w:cs="Arial"/>
                  <w:color w:val="0070C0"/>
                  <w:sz w:val="18"/>
                  <w:szCs w:val="18"/>
                </w:rPr>
                <w:delText>omitet</w:delText>
              </w:r>
              <w:r w:rsidR="00084E5B" w:rsidRPr="00084E5B" w:rsidDel="00B31426">
                <w:rPr>
                  <w:rFonts w:ascii="Arial" w:hAnsi="Arial" w:cs="Arial"/>
                  <w:color w:val="0070C0"/>
                  <w:sz w:val="18"/>
                  <w:szCs w:val="18"/>
                </w:rPr>
                <w:delText xml:space="preserve"> </w:delText>
              </w:r>
              <w:r w:rsidR="00CA516B" w:rsidRPr="00141A92" w:rsidDel="00B31426">
                <w:rPr>
                  <w:rFonts w:ascii="Arial" w:hAnsi="Arial" w:cs="Arial"/>
                  <w:color w:val="0070C0"/>
                  <w:sz w:val="18"/>
                  <w:szCs w:val="18"/>
                </w:rPr>
                <w:delText>&gt;&gt;</w:delText>
              </w:r>
            </w:del>
          </w:p>
        </w:tc>
      </w:tr>
      <w:tr w:rsidR="00CA516B" w:rsidRPr="0030196F"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6822BC" w:rsidRDefault="006469C9">
            <w:pPr>
              <w:spacing w:line="276" w:lineRule="auto"/>
              <w:rPr>
                <w:rFonts w:ascii="Arial" w:hAnsi="Arial" w:cs="Arial"/>
                <w:color w:val="0070C0"/>
                <w:sz w:val="18"/>
                <w:szCs w:val="18"/>
              </w:rPr>
            </w:pPr>
            <w:ins w:id="10" w:author="Autor">
              <w:r>
                <w:rPr>
                  <w:rFonts w:ascii="Arial" w:hAnsi="Arial" w:cs="Arial"/>
                  <w:sz w:val="18"/>
                  <w:szCs w:val="18"/>
                </w:rPr>
                <w:t>Uniwersytet Przyrodniczy w Poznaniu</w:t>
              </w:r>
            </w:ins>
            <w:del w:id="11" w:author="Autor">
              <w:r w:rsidR="0030196F" w:rsidRPr="006822BC" w:rsidDel="006469C9">
                <w:rPr>
                  <w:rFonts w:ascii="Arial" w:hAnsi="Arial" w:cs="Arial"/>
                  <w:color w:val="0070C0"/>
                  <w:sz w:val="18"/>
                  <w:szCs w:val="18"/>
                </w:rPr>
                <w:delText xml:space="preserve">&lt;&lt;Należy wskazać </w:delText>
              </w:r>
              <w:r w:rsidR="0030196F" w:rsidRPr="003410FE" w:rsidDel="006469C9">
                <w:rPr>
                  <w:rFonts w:ascii="Arial" w:hAnsi="Arial" w:cs="Arial"/>
                  <w:color w:val="0070C0"/>
                  <w:sz w:val="18"/>
                  <w:szCs w:val="18"/>
                </w:rPr>
                <w:delText>nazwę</w:delText>
              </w:r>
              <w:r w:rsidR="0030196F" w:rsidRPr="006822BC" w:rsidDel="006469C9">
                <w:rPr>
                  <w:rFonts w:ascii="Arial" w:hAnsi="Arial" w:cs="Arial"/>
                  <w:color w:val="0070C0"/>
                  <w:sz w:val="18"/>
                  <w:szCs w:val="18"/>
                </w:rPr>
                <w:delText xml:space="preserve"> </w:delText>
              </w:r>
              <w:r w:rsidR="0030196F" w:rsidRPr="003410FE" w:rsidDel="006469C9">
                <w:rPr>
                  <w:rFonts w:ascii="Arial" w:hAnsi="Arial" w:cs="Arial"/>
                  <w:color w:val="0070C0"/>
                  <w:sz w:val="18"/>
                  <w:szCs w:val="18"/>
                </w:rPr>
                <w:delText>jednostki organizacyjnej realizującej projekt&gt;&gt;</w:delText>
              </w:r>
              <w:r w:rsidR="0030196F" w:rsidRPr="006822BC" w:rsidDel="006469C9">
                <w:rPr>
                  <w:rFonts w:ascii="Arial" w:hAnsi="Arial" w:cs="Arial"/>
                  <w:color w:val="2C2D2D"/>
                  <w:sz w:val="18"/>
                  <w:szCs w:val="18"/>
                </w:rPr>
                <w:br/>
              </w:r>
            </w:del>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E07644" w:rsidRDefault="006469C9">
            <w:pPr>
              <w:spacing w:line="276" w:lineRule="auto"/>
              <w:rPr>
                <w:rFonts w:ascii="Arial" w:hAnsi="Arial" w:cs="Arial"/>
                <w:color w:val="0070C0"/>
                <w:sz w:val="18"/>
                <w:szCs w:val="18"/>
                <w:rPrChange w:id="12" w:author="Autor">
                  <w:rPr>
                    <w:rFonts w:ascii="Arial" w:hAnsi="Arial" w:cs="Arial"/>
                    <w:i/>
                    <w:color w:val="0070C0"/>
                    <w:sz w:val="18"/>
                    <w:szCs w:val="18"/>
                  </w:rPr>
                </w:rPrChange>
              </w:rPr>
            </w:pPr>
            <w:ins w:id="13" w:author="Autor">
              <w:r>
                <w:rPr>
                  <w:rFonts w:ascii="Arial" w:hAnsi="Arial" w:cs="Arial"/>
                  <w:sz w:val="18"/>
                  <w:szCs w:val="18"/>
                </w:rPr>
                <w:t>Uniwersytet Warszawski w Warszawie – Interdyscyplinarne Centrum Modelowania Matematycznego i Komputerowego</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Del="00FC020A" w:rsidRDefault="000E1828" w:rsidP="009D2FA4">
            <w:pPr>
              <w:spacing w:line="276" w:lineRule="auto"/>
              <w:rPr>
                <w:ins w:id="14" w:author="Autor"/>
                <w:del w:id="15" w:author="Autor"/>
                <w:rFonts w:ascii="Arial" w:hAnsi="Arial" w:cs="Arial"/>
                <w:color w:val="0070C0"/>
                <w:sz w:val="18"/>
                <w:szCs w:val="18"/>
              </w:rPr>
            </w:pPr>
            <w:del w:id="16" w:author="Autor">
              <w:r w:rsidRPr="006822BC" w:rsidDel="00FC020A">
                <w:rPr>
                  <w:rFonts w:ascii="Arial" w:hAnsi="Arial" w:cs="Arial"/>
                  <w:color w:val="0070C0"/>
                  <w:sz w:val="18"/>
                  <w:szCs w:val="18"/>
                </w:rPr>
                <w:delText>&lt;&lt;Należy wskazać źródło finansowania projektu, tj. budżet państwa –  określoną część budżetową, a w odniesieniu do środków UE – należy podać nazwę programu operacyjnego (nazwy i numeru działania lub poddziałania zgodnie ze Szczegółowym Opisem Osi Priorytetowych (SZOOP)) lub inne źródło zagraniczne</w:delText>
              </w:r>
              <w:r w:rsidR="00DC39A9" w:rsidDel="00FC020A">
                <w:rPr>
                  <w:rFonts w:ascii="Arial" w:hAnsi="Arial" w:cs="Arial"/>
                  <w:color w:val="0070C0"/>
                  <w:sz w:val="18"/>
                  <w:szCs w:val="18"/>
                </w:rPr>
                <w:delText>&gt;&gt;</w:delText>
              </w:r>
            </w:del>
          </w:p>
          <w:p w:rsidR="006469C9" w:rsidRDefault="006469C9" w:rsidP="006469C9">
            <w:pPr>
              <w:spacing w:line="100" w:lineRule="atLeast"/>
              <w:rPr>
                <w:ins w:id="17" w:author="Autor"/>
                <w:rFonts w:ascii="Arial" w:hAnsi="Arial" w:cs="Arial"/>
                <w:sz w:val="18"/>
                <w:szCs w:val="18"/>
              </w:rPr>
            </w:pPr>
            <w:ins w:id="18" w:author="Autor">
              <w:r>
                <w:rPr>
                  <w:rFonts w:ascii="Arial" w:hAnsi="Arial" w:cs="Arial"/>
                  <w:sz w:val="18"/>
                  <w:szCs w:val="18"/>
                </w:rPr>
                <w:t xml:space="preserve">Program Operacyjny Polska Cyfrowa na lata 2014 – 2020 Oś Priorytetowa </w:t>
              </w:r>
            </w:ins>
          </w:p>
          <w:p w:rsidR="006469C9" w:rsidRDefault="006469C9" w:rsidP="006469C9">
            <w:pPr>
              <w:spacing w:line="100" w:lineRule="atLeast"/>
              <w:rPr>
                <w:ins w:id="19" w:author="Autor"/>
                <w:rFonts w:ascii="Arial" w:hAnsi="Arial" w:cs="Arial"/>
                <w:sz w:val="18"/>
                <w:szCs w:val="18"/>
              </w:rPr>
            </w:pPr>
            <w:ins w:id="20" w:author="Autor">
              <w:r>
                <w:rPr>
                  <w:rFonts w:ascii="Arial" w:hAnsi="Arial" w:cs="Arial"/>
                  <w:sz w:val="18"/>
                  <w:szCs w:val="18"/>
                </w:rPr>
                <w:t>nr 2 „E - administracja i otwarty rząd” Działanie nr 2.3 „Cyfrowa dostępność i użyteczność informacji sektora publicznego” Poddziałanie nr 2.3.1</w:t>
              </w:r>
            </w:ins>
          </w:p>
          <w:p w:rsidR="006469C9" w:rsidRDefault="006469C9" w:rsidP="006469C9">
            <w:pPr>
              <w:spacing w:line="100" w:lineRule="atLeast"/>
              <w:rPr>
                <w:ins w:id="21" w:author="Autor"/>
                <w:rFonts w:ascii="Arial" w:hAnsi="Arial" w:cs="Arial"/>
                <w:sz w:val="18"/>
                <w:szCs w:val="18"/>
              </w:rPr>
            </w:pPr>
            <w:ins w:id="22" w:author="Autor">
              <w:r>
                <w:rPr>
                  <w:rFonts w:ascii="Arial" w:hAnsi="Arial" w:cs="Arial"/>
                  <w:sz w:val="18"/>
                  <w:szCs w:val="18"/>
                </w:rPr>
                <w:t xml:space="preserve">„Cyfrowe udostępnienie informacji sektora publicznego ze źródeł </w:t>
              </w:r>
            </w:ins>
          </w:p>
          <w:p w:rsidR="006469C9" w:rsidRPr="00141A92" w:rsidRDefault="006469C9" w:rsidP="006469C9">
            <w:pPr>
              <w:spacing w:line="276" w:lineRule="auto"/>
              <w:rPr>
                <w:rFonts w:ascii="Arial" w:hAnsi="Arial" w:cs="Arial"/>
                <w:color w:val="0070C0"/>
                <w:sz w:val="18"/>
                <w:szCs w:val="18"/>
              </w:rPr>
            </w:pPr>
            <w:ins w:id="23" w:author="Autor">
              <w:r>
                <w:rPr>
                  <w:rFonts w:ascii="Arial" w:hAnsi="Arial" w:cs="Arial"/>
                  <w:sz w:val="18"/>
                  <w:szCs w:val="18"/>
                </w:rPr>
                <w:t>administracyjnych i zasobów nauki ( typ projektu: cyfrowe udostępnienie zasobów nauki)”.  z budżetu państwa: część budżetowa nr 27</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69C9" w:rsidRDefault="006469C9">
            <w:pPr>
              <w:spacing w:line="276" w:lineRule="auto"/>
              <w:rPr>
                <w:ins w:id="24" w:author="Autor"/>
                <w:rFonts w:ascii="Arial" w:hAnsi="Arial" w:cs="Arial"/>
                <w:color w:val="0070C0"/>
                <w:sz w:val="18"/>
                <w:szCs w:val="18"/>
              </w:rPr>
            </w:pPr>
            <w:ins w:id="25" w:author="Autor">
              <w:r>
                <w:rPr>
                  <w:rFonts w:ascii="Arial" w:hAnsi="Arial" w:cs="Arial"/>
                  <w:sz w:val="18"/>
                  <w:szCs w:val="18"/>
                </w:rPr>
                <w:t>7 442 980,00 zł</w:t>
              </w:r>
            </w:ins>
          </w:p>
          <w:p w:rsidR="006469C9" w:rsidRDefault="006469C9">
            <w:pPr>
              <w:spacing w:line="276" w:lineRule="auto"/>
              <w:rPr>
                <w:ins w:id="26" w:author="Autor"/>
                <w:rFonts w:ascii="Arial" w:hAnsi="Arial" w:cs="Arial"/>
                <w:color w:val="0070C0"/>
                <w:sz w:val="18"/>
                <w:szCs w:val="18"/>
              </w:rPr>
            </w:pPr>
          </w:p>
          <w:p w:rsidR="00CA516B" w:rsidRPr="00141A92" w:rsidRDefault="00CA516B">
            <w:pPr>
              <w:spacing w:line="276" w:lineRule="auto"/>
              <w:rPr>
                <w:rFonts w:ascii="Arial" w:hAnsi="Arial" w:cs="Arial"/>
                <w:color w:val="0070C0"/>
                <w:sz w:val="18"/>
                <w:szCs w:val="18"/>
              </w:rPr>
            </w:pPr>
            <w:del w:id="27" w:author="Autor">
              <w:r w:rsidRPr="00141A92" w:rsidDel="00FC020A">
                <w:rPr>
                  <w:rFonts w:ascii="Arial" w:hAnsi="Arial" w:cs="Arial"/>
                  <w:color w:val="0070C0"/>
                  <w:sz w:val="18"/>
                  <w:szCs w:val="18"/>
                </w:rPr>
                <w:delText>&lt;&lt;Należy wskazać wartość brutto projektu (a w przypadku modyfikacji tej wartości w trakcie realizacji projektu, także wartość początkową projektu)&gt;&gt;</w:delText>
              </w:r>
            </w:del>
          </w:p>
        </w:tc>
      </w:tr>
      <w:tr w:rsidR="005212C8"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FC020A" w:rsidRDefault="00FC020A" w:rsidP="00FC020A">
            <w:pPr>
              <w:spacing w:line="276" w:lineRule="auto"/>
              <w:rPr>
                <w:ins w:id="28" w:author="Autor"/>
                <w:rFonts w:ascii="Arial" w:hAnsi="Arial" w:cs="Arial"/>
                <w:color w:val="0070C0"/>
                <w:sz w:val="18"/>
                <w:szCs w:val="18"/>
              </w:rPr>
            </w:pPr>
            <w:ins w:id="29" w:author="Autor">
              <w:r>
                <w:rPr>
                  <w:rFonts w:ascii="Arial" w:hAnsi="Arial" w:cs="Arial"/>
                  <w:sz w:val="18"/>
                  <w:szCs w:val="18"/>
                </w:rPr>
                <w:t>7 442 980,00 zł</w:t>
              </w:r>
            </w:ins>
          </w:p>
          <w:p w:rsidR="005212C8" w:rsidRPr="00141A92" w:rsidRDefault="005212C8">
            <w:pPr>
              <w:spacing w:line="276" w:lineRule="auto"/>
              <w:rPr>
                <w:rFonts w:ascii="Arial" w:hAnsi="Arial" w:cs="Arial"/>
                <w:color w:val="0070C0"/>
                <w:sz w:val="18"/>
                <w:szCs w:val="18"/>
              </w:rPr>
            </w:pPr>
            <w:del w:id="30" w:author="Autor">
              <w:r w:rsidDel="00FC020A">
                <w:rPr>
                  <w:rFonts w:ascii="Arial" w:hAnsi="Arial" w:cs="Arial"/>
                  <w:color w:val="0070C0"/>
                  <w:sz w:val="18"/>
                  <w:szCs w:val="18"/>
                </w:rPr>
                <w:delText>&lt;&lt;</w:delText>
              </w:r>
              <w:r w:rsidRPr="005212C8" w:rsidDel="00FC020A">
                <w:rPr>
                  <w:rFonts w:eastAsia="Times New Roman" w:cstheme="minorHAnsi"/>
                  <w:color w:val="0070C0"/>
                  <w:lang w:eastAsia="pl-PL"/>
                </w:rPr>
                <w:delText xml:space="preserve"> </w:delText>
              </w:r>
              <w:r w:rsidRPr="005212C8" w:rsidDel="00FC020A">
                <w:rPr>
                  <w:rFonts w:ascii="Arial" w:hAnsi="Arial" w:cs="Arial"/>
                  <w:color w:val="0070C0"/>
                  <w:sz w:val="18"/>
                  <w:szCs w:val="18"/>
                </w:rPr>
                <w:delText>W przypadku projektów dofinansowanych z funduszy UE</w:delText>
              </w:r>
              <w:r w:rsidR="006C78AE" w:rsidDel="00FC020A">
                <w:rPr>
                  <w:rFonts w:ascii="Arial" w:hAnsi="Arial" w:cs="Arial"/>
                  <w:color w:val="0070C0"/>
                  <w:sz w:val="18"/>
                  <w:szCs w:val="18"/>
                </w:rPr>
                <w:delText>,</w:delText>
              </w:r>
              <w:r w:rsidRPr="005212C8" w:rsidDel="00FC020A">
                <w:rPr>
                  <w:rFonts w:ascii="Arial" w:hAnsi="Arial" w:cs="Arial"/>
                  <w:color w:val="0070C0"/>
                  <w:sz w:val="18"/>
                  <w:szCs w:val="18"/>
                </w:rPr>
                <w:delText xml:space="preserve"> </w:delText>
              </w:r>
              <w:r w:rsidDel="00FC020A">
                <w:rPr>
                  <w:rFonts w:ascii="Arial" w:hAnsi="Arial" w:cs="Arial"/>
                  <w:color w:val="0070C0"/>
                  <w:sz w:val="18"/>
                  <w:szCs w:val="18"/>
                </w:rPr>
                <w:delText>należy wskazać wartość brutto projektu w części wydatków kwalifikowalnych&gt;&gt;</w:delText>
              </w:r>
            </w:del>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69C9" w:rsidRDefault="006469C9" w:rsidP="006469C9">
            <w:pPr>
              <w:spacing w:after="0" w:line="100" w:lineRule="atLeast"/>
              <w:rPr>
                <w:ins w:id="31" w:author="Autor"/>
              </w:rPr>
            </w:pPr>
            <w:ins w:id="32" w:author="Autor">
              <w:r>
                <w:rPr>
                  <w:rFonts w:ascii="Arial" w:hAnsi="Arial" w:cs="Arial"/>
                  <w:sz w:val="18"/>
                  <w:szCs w:val="18"/>
                </w:rPr>
                <w:t>01.08.2018 – 31.07.2021</w:t>
              </w:r>
            </w:ins>
          </w:p>
          <w:p w:rsidR="006469C9" w:rsidRDefault="006469C9" w:rsidP="00F2008A">
            <w:pPr>
              <w:spacing w:after="0"/>
              <w:rPr>
                <w:ins w:id="33" w:author="Autor"/>
                <w:rFonts w:ascii="Arial" w:hAnsi="Arial" w:cs="Arial"/>
                <w:color w:val="0070C0"/>
                <w:sz w:val="18"/>
                <w:szCs w:val="18"/>
              </w:rPr>
            </w:pPr>
          </w:p>
          <w:p w:rsidR="00F2008A" w:rsidRPr="001F6C6B" w:rsidDel="0075188D" w:rsidRDefault="00F2008A">
            <w:pPr>
              <w:rPr>
                <w:del w:id="34" w:author="Autor"/>
                <w:rFonts w:ascii="Arial" w:hAnsi="Arial" w:cs="Arial"/>
                <w:color w:val="0070C0"/>
                <w:sz w:val="18"/>
                <w:szCs w:val="18"/>
                <w:rPrChange w:id="35" w:author="Autor">
                  <w:rPr>
                    <w:del w:id="36" w:author="Autor"/>
                  </w:rPr>
                </w:rPrChange>
              </w:rPr>
              <w:pPrChange w:id="37" w:author="Autor">
                <w:pPr>
                  <w:spacing w:after="0"/>
                </w:pPr>
              </w:pPrChange>
            </w:pPr>
            <w:del w:id="38" w:author="Autor">
              <w:r w:rsidRPr="001F6C6B" w:rsidDel="0075188D">
                <w:rPr>
                  <w:rFonts w:ascii="Arial" w:hAnsi="Arial" w:cs="Arial"/>
                  <w:color w:val="0070C0"/>
                  <w:sz w:val="18"/>
                  <w:szCs w:val="18"/>
                  <w:rPrChange w:id="39" w:author="Autor">
                    <w:rPr/>
                  </w:rPrChange>
                </w:rPr>
                <w:delText>&lt;&lt;Należy wskazać:</w:delText>
              </w:r>
            </w:del>
          </w:p>
          <w:p w:rsidR="00F2008A" w:rsidRPr="00141A92" w:rsidDel="0075188D" w:rsidRDefault="00F2008A">
            <w:pPr>
              <w:rPr>
                <w:del w:id="40" w:author="Autor"/>
              </w:rPr>
              <w:pPrChange w:id="41" w:author="Autor">
                <w:pPr>
                  <w:pStyle w:val="Akapitzlist"/>
                  <w:numPr>
                    <w:numId w:val="12"/>
                  </w:numPr>
                  <w:spacing w:after="0"/>
                  <w:ind w:left="190" w:hanging="190"/>
                </w:pPr>
              </w:pPrChange>
            </w:pPr>
            <w:del w:id="42" w:author="Autor">
              <w:r w:rsidRPr="00141A92" w:rsidDel="0075188D">
                <w:delText>datę</w:delText>
              </w:r>
              <w:r w:rsidR="00CA516B" w:rsidRPr="00141A92" w:rsidDel="0075188D">
                <w:delText xml:space="preserve"> rozpoczęcia realizacji projektu: &lt;dzień, miesiąc</w:delText>
              </w:r>
              <w:r w:rsidR="00DC39A9" w:rsidDel="0075188D">
                <w:delText>,</w:delText>
              </w:r>
              <w:r w:rsidR="00CA516B" w:rsidRPr="00141A92" w:rsidDel="0075188D">
                <w:delText xml:space="preserve"> rok&gt;</w:delText>
              </w:r>
            </w:del>
          </w:p>
          <w:p w:rsidR="00CA516B" w:rsidRPr="00141A92" w:rsidRDefault="00F2008A">
            <w:pPr>
              <w:rPr>
                <w:i/>
              </w:rPr>
              <w:pPrChange w:id="43" w:author="Autor">
                <w:pPr>
                  <w:pStyle w:val="Akapitzlist"/>
                  <w:numPr>
                    <w:numId w:val="12"/>
                  </w:numPr>
                  <w:spacing w:after="0"/>
                  <w:ind w:left="190" w:hanging="190"/>
                </w:pPr>
              </w:pPrChange>
            </w:pPr>
            <w:del w:id="44" w:author="Autor">
              <w:r w:rsidRPr="00141A92" w:rsidDel="0075188D">
                <w:delText>datę</w:delText>
              </w:r>
              <w:r w:rsidR="00CA516B" w:rsidRPr="00141A92" w:rsidDel="0075188D">
                <w:delText xml:space="preserve"> zakończenia realizacji projektu</w:delText>
              </w:r>
              <w:r w:rsidR="00CA516B" w:rsidRPr="00141A92" w:rsidDel="0075188D">
                <w:rPr>
                  <w:rStyle w:val="Odwoanieprzypisudolnego"/>
                  <w:rFonts w:ascii="Arial" w:hAnsi="Arial" w:cs="Arial"/>
                  <w:color w:val="0070C0"/>
                  <w:sz w:val="18"/>
                  <w:szCs w:val="18"/>
                </w:rPr>
                <w:footnoteReference w:id="1"/>
              </w:r>
              <w:r w:rsidR="00CA516B" w:rsidRPr="00141A92" w:rsidDel="0075188D">
                <w:delText>: &lt;dzień, miesiąc</w:delText>
              </w:r>
              <w:r w:rsidR="00DC39A9" w:rsidDel="0075188D">
                <w:delText>,</w:delText>
              </w:r>
              <w:r w:rsidR="00CA516B" w:rsidRPr="00141A92" w:rsidDel="0075188D">
                <w:delText xml:space="preserve"> rok&gt; wynikająca z obowiązującej zatwierdzonej dokumentacj</w:delText>
              </w:r>
              <w:r w:rsidRPr="00141A92" w:rsidDel="0075188D">
                <w:delText>i&gt;&gt;</w:delText>
              </w:r>
            </w:del>
          </w:p>
        </w:tc>
      </w:tr>
    </w:tbl>
    <w:tbl>
      <w:tblPr>
        <w:tblStyle w:val="Tabela-Siatka"/>
        <w:tblpPr w:leftFromText="181" w:rightFromText="181" w:vertAnchor="text" w:horzAnchor="margin" w:tblpY="530"/>
        <w:tblOverlap w:val="never"/>
        <w:tblW w:w="9001" w:type="dxa"/>
        <w:tblLayout w:type="fixed"/>
        <w:tblLook w:val="04A0" w:firstRow="1" w:lastRow="0" w:firstColumn="1" w:lastColumn="0" w:noHBand="0" w:noVBand="1"/>
        <w:tblCaption w:val="Informacje ogólne o projekcie informatycznym."/>
      </w:tblPr>
      <w:tblGrid>
        <w:gridCol w:w="9001"/>
      </w:tblGrid>
      <w:tr w:rsidR="002B6F21" w:rsidRPr="009C7AD9" w:rsidDel="001F6C6B" w:rsidTr="002B6F21">
        <w:trPr>
          <w:del w:id="47" w:author="Autor"/>
        </w:trPr>
        <w:tc>
          <w:tcPr>
            <w:tcW w:w="9001" w:type="dxa"/>
          </w:tcPr>
          <w:p w:rsidR="002B6F21" w:rsidRPr="001B6667" w:rsidDel="001F6C6B" w:rsidRDefault="002B6F21" w:rsidP="00275939">
            <w:pPr>
              <w:pStyle w:val="Bodytext1blueitalic"/>
              <w:framePr w:hSpace="0" w:wrap="auto" w:vAnchor="margin" w:hAnchor="text" w:xAlign="left" w:yAlign="inline"/>
              <w:spacing w:after="120"/>
              <w:suppressOverlap w:val="0"/>
              <w:rPr>
                <w:del w:id="48" w:author="Autor"/>
                <w:rFonts w:ascii="Arial" w:hAnsi="Arial" w:cs="Arial"/>
                <w:sz w:val="22"/>
                <w:szCs w:val="22"/>
                <w:lang w:val="pl-PL"/>
              </w:rPr>
            </w:pPr>
            <w:del w:id="49" w:author="Autor">
              <w:r w:rsidRPr="001B6667" w:rsidDel="001F6C6B">
                <w:rPr>
                  <w:rFonts w:ascii="Arial" w:hAnsi="Arial" w:cs="Arial"/>
                  <w:b/>
                  <w:sz w:val="22"/>
                  <w:szCs w:val="22"/>
                  <w:lang w:val="pl-PL"/>
                </w:rPr>
                <w:delText>TREŚĆ W KOLORZE NIEBIESKIM</w:delText>
              </w:r>
              <w:r w:rsidRPr="001B6667" w:rsidDel="001F6C6B">
                <w:rPr>
                  <w:rFonts w:ascii="Arial" w:hAnsi="Arial" w:cs="Arial"/>
                  <w:sz w:val="22"/>
                  <w:szCs w:val="22"/>
                  <w:lang w:val="pl-PL"/>
                </w:rPr>
                <w:delText xml:space="preserve"> została dodana do dokumentu w celu objaśnienia kolejnych elementów.</w:delText>
              </w:r>
            </w:del>
          </w:p>
          <w:p w:rsidR="002B6F21" w:rsidRPr="001B6667" w:rsidDel="001F6C6B" w:rsidRDefault="002B6F21" w:rsidP="00084E5B">
            <w:pPr>
              <w:pStyle w:val="BodyText1"/>
              <w:framePr w:hSpace="0" w:wrap="auto" w:vAnchor="margin" w:hAnchor="text" w:yAlign="inline"/>
              <w:suppressOverlap w:val="0"/>
              <w:rPr>
                <w:del w:id="50" w:author="Autor"/>
                <w:bCs/>
              </w:rPr>
            </w:pPr>
            <w:del w:id="51" w:author="Autor">
              <w:r w:rsidRPr="001B6667" w:rsidDel="001F6C6B">
                <w:delText xml:space="preserve">-- Należy usunąć tę </w:delText>
              </w:r>
              <w:r w:rsidR="00084E5B" w:rsidDel="001F6C6B">
                <w:delText>treść</w:delText>
              </w:r>
              <w:r w:rsidR="00084E5B" w:rsidRPr="001B6667" w:rsidDel="001F6C6B">
                <w:delText xml:space="preserve"> </w:delText>
              </w:r>
              <w:r w:rsidRPr="001B6667" w:rsidDel="001F6C6B">
                <w:delText>po uzupełnieniu dokumentu –</w:delText>
              </w:r>
            </w:del>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6469C9" w:rsidRDefault="004C1D48" w:rsidP="0062054D">
      <w:pPr>
        <w:pStyle w:val="Nagwek3"/>
        <w:spacing w:after="360"/>
        <w:ind w:left="284" w:hanging="284"/>
        <w:rPr>
          <w:ins w:id="52" w:author="Autor"/>
          <w:rFonts w:ascii="Arial" w:hAnsi="Arial" w:cs="Arial"/>
        </w:rPr>
      </w:pPr>
      <w:r w:rsidRPr="002B50C0">
        <w:rPr>
          <w:rFonts w:ascii="Arial" w:hAnsi="Arial" w:cs="Arial"/>
        </w:rPr>
        <w:t xml:space="preserve"> </w:t>
      </w:r>
      <w:r w:rsidR="00F2008A" w:rsidRPr="002B50C0">
        <w:rPr>
          <w:rFonts w:ascii="Arial" w:hAnsi="Arial" w:cs="Arial"/>
        </w:rPr>
        <w:tab/>
      </w:r>
      <w:ins w:id="53" w:author="Autor">
        <w:r w:rsidR="006469C9">
          <w:rPr>
            <w:rFonts w:ascii="Arial" w:eastAsia="Calibri" w:hAnsi="Arial" w:cs="Arial"/>
            <w:color w:val="auto"/>
            <w:sz w:val="18"/>
            <w:szCs w:val="20"/>
          </w:rPr>
          <w:t>Nie dotyczy</w:t>
        </w:r>
      </w:ins>
    </w:p>
    <w:p w:rsidR="004C1D48" w:rsidRPr="00F25348" w:rsidDel="001F6C6B" w:rsidRDefault="00DC39A9" w:rsidP="0062054D">
      <w:pPr>
        <w:pStyle w:val="Nagwek3"/>
        <w:spacing w:after="360"/>
        <w:ind w:left="284" w:hanging="284"/>
        <w:rPr>
          <w:del w:id="54" w:author="Autor"/>
          <w:rFonts w:ascii="Arial" w:eastAsiaTheme="minorHAnsi" w:hAnsi="Arial" w:cs="Arial"/>
          <w:color w:val="767171" w:themeColor="background2" w:themeShade="80"/>
          <w:sz w:val="18"/>
          <w:szCs w:val="18"/>
        </w:rPr>
      </w:pPr>
      <w:del w:id="55" w:author="Autor">
        <w:r w:rsidRPr="00BB5ACE" w:rsidDel="001F6C6B">
          <w:rPr>
            <w:rFonts w:ascii="Arial" w:hAnsi="Arial" w:cs="Arial"/>
            <w:sz w:val="18"/>
            <w:szCs w:val="18"/>
          </w:rPr>
          <w:delText>&lt;</w:delText>
        </w:r>
        <w:r w:rsidR="004C1D48" w:rsidRPr="00141A92" w:rsidDel="001F6C6B">
          <w:rPr>
            <w:rFonts w:ascii="Arial" w:eastAsiaTheme="minorHAnsi" w:hAnsi="Arial" w:cs="Arial"/>
            <w:color w:val="0070C0"/>
            <w:sz w:val="18"/>
            <w:szCs w:val="18"/>
          </w:rPr>
          <w:delText xml:space="preserve">&lt;Należy wskazać projekt aktu prawnego, </w:delText>
        </w:r>
        <w:r w:rsidR="00294349" w:rsidDel="001F6C6B">
          <w:rPr>
            <w:rFonts w:ascii="Arial" w:eastAsiaTheme="minorHAnsi" w:hAnsi="Arial" w:cs="Arial"/>
            <w:color w:val="0070C0"/>
            <w:sz w:val="18"/>
            <w:szCs w:val="18"/>
          </w:rPr>
          <w:delText xml:space="preserve">który wprowadza </w:delText>
        </w:r>
        <w:r w:rsidR="004C1D48" w:rsidRPr="00141A92" w:rsidDel="001F6C6B">
          <w:rPr>
            <w:rFonts w:ascii="Arial" w:eastAsiaTheme="minorHAnsi" w:hAnsi="Arial" w:cs="Arial"/>
            <w:color w:val="0070C0"/>
            <w:sz w:val="18"/>
            <w:szCs w:val="18"/>
          </w:rPr>
          <w:delText>regulacje prawne niezbędne do wdrożenia produktów projektu oraz aktualny etap prac legislacyjnych (np. uzgodnienia międzyresortowe, KSE, KRMC, Sejm, Senat)</w:delText>
        </w:r>
        <w:r w:rsidR="00141A92" w:rsidDel="001F6C6B">
          <w:rPr>
            <w:rFonts w:ascii="Arial" w:eastAsiaTheme="minorHAnsi" w:hAnsi="Arial" w:cs="Arial"/>
            <w:color w:val="0070C0"/>
            <w:sz w:val="18"/>
            <w:szCs w:val="18"/>
          </w:rPr>
          <w:delText>&gt;&gt;</w:delText>
        </w:r>
        <w:r w:rsidR="00F2008A" w:rsidRPr="00141A92" w:rsidDel="001F6C6B">
          <w:rPr>
            <w:rFonts w:ascii="Arial" w:eastAsiaTheme="minorHAnsi" w:hAnsi="Arial" w:cs="Arial"/>
            <w:color w:val="0070C0"/>
            <w:sz w:val="18"/>
            <w:szCs w:val="18"/>
          </w:rPr>
          <w:delText xml:space="preserve"> </w:delText>
        </w:r>
      </w:del>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rsidTr="00141A92">
        <w:trPr>
          <w:tblHeader/>
        </w:trPr>
        <w:tc>
          <w:tcPr>
            <w:tcW w:w="2972"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rsidTr="00795AFA">
        <w:tc>
          <w:tcPr>
            <w:tcW w:w="2972" w:type="dxa"/>
          </w:tcPr>
          <w:p w:rsidR="00907F6D" w:rsidDel="001F6C6B" w:rsidRDefault="00740A47" w:rsidP="00450089">
            <w:pPr>
              <w:rPr>
                <w:ins w:id="56" w:author="Autor"/>
                <w:del w:id="57" w:author="Autor"/>
                <w:rFonts w:ascii="Arial" w:hAnsi="Arial" w:cs="Arial"/>
                <w:color w:val="0070C0"/>
                <w:sz w:val="18"/>
                <w:szCs w:val="20"/>
              </w:rPr>
            </w:pPr>
            <w:del w:id="58" w:author="Autor">
              <w:r w:rsidRPr="00141A92" w:rsidDel="001F6C6B">
                <w:rPr>
                  <w:rFonts w:ascii="Arial" w:hAnsi="Arial" w:cs="Arial"/>
                  <w:color w:val="0070C0"/>
                  <w:sz w:val="18"/>
                  <w:szCs w:val="20"/>
                </w:rPr>
                <w:delText xml:space="preserve">&lt;Należy wskazać </w:delText>
              </w:r>
              <w:r w:rsidR="003221F2" w:rsidRPr="00141A92" w:rsidDel="001F6C6B">
                <w:rPr>
                  <w:rFonts w:ascii="Arial" w:hAnsi="Arial" w:cs="Arial"/>
                  <w:color w:val="0070C0"/>
                  <w:sz w:val="18"/>
                  <w:szCs w:val="20"/>
                </w:rPr>
                <w:delText xml:space="preserve">jaki </w:delText>
              </w:r>
              <w:r w:rsidR="00450089" w:rsidRPr="00141A92" w:rsidDel="001F6C6B">
                <w:rPr>
                  <w:rFonts w:ascii="Arial" w:hAnsi="Arial" w:cs="Arial"/>
                  <w:color w:val="0070C0"/>
                  <w:sz w:val="18"/>
                  <w:szCs w:val="20"/>
                </w:rPr>
                <w:delText>% czasu przeznaczonego na realizację projektu</w:delText>
              </w:r>
              <w:r w:rsidR="00F138F7" w:rsidRPr="00141A92" w:rsidDel="001F6C6B">
                <w:rPr>
                  <w:rFonts w:ascii="Arial" w:hAnsi="Arial" w:cs="Arial"/>
                  <w:color w:val="0070C0"/>
                  <w:sz w:val="18"/>
                  <w:szCs w:val="20"/>
                </w:rPr>
                <w:delText xml:space="preserve"> upłynęło do końca okresu sprawozdawczego</w:delText>
              </w:r>
              <w:r w:rsidR="00450089" w:rsidRPr="00141A92" w:rsidDel="001F6C6B">
                <w:rPr>
                  <w:rFonts w:ascii="Arial" w:hAnsi="Arial" w:cs="Arial"/>
                  <w:color w:val="0070C0"/>
                  <w:sz w:val="18"/>
                  <w:szCs w:val="20"/>
                </w:rPr>
                <w:delText>&gt;</w:delText>
              </w:r>
            </w:del>
          </w:p>
          <w:p w:rsidR="006469C9" w:rsidRPr="00141A92" w:rsidRDefault="006469C9" w:rsidP="00450089">
            <w:pPr>
              <w:rPr>
                <w:rFonts w:ascii="Arial" w:hAnsi="Arial" w:cs="Arial"/>
                <w:color w:val="0070C0"/>
                <w:sz w:val="18"/>
                <w:szCs w:val="20"/>
              </w:rPr>
            </w:pPr>
            <w:ins w:id="59" w:author="Autor">
              <w:r>
                <w:rPr>
                  <w:rFonts w:ascii="Arial" w:hAnsi="Arial" w:cs="Arial"/>
                  <w:sz w:val="18"/>
                  <w:szCs w:val="20"/>
                </w:rPr>
                <w:t>38,88%</w:t>
              </w:r>
            </w:ins>
          </w:p>
        </w:tc>
        <w:tc>
          <w:tcPr>
            <w:tcW w:w="3260" w:type="dxa"/>
          </w:tcPr>
          <w:p w:rsidR="00652FEA" w:rsidRPr="002D048E" w:rsidRDefault="00652FEA">
            <w:pPr>
              <w:pStyle w:val="Akapitzlist"/>
              <w:numPr>
                <w:ilvl w:val="0"/>
                <w:numId w:val="27"/>
              </w:numPr>
              <w:rPr>
                <w:ins w:id="60" w:author="Autor"/>
                <w:rFonts w:ascii="Arial" w:hAnsi="Arial" w:cs="Arial"/>
                <w:color w:val="FF6600"/>
                <w:sz w:val="18"/>
                <w:szCs w:val="20"/>
                <w:rPrChange w:id="61" w:author="Autor">
                  <w:rPr>
                    <w:ins w:id="62" w:author="Autor"/>
                    <w:color w:val="FF6600"/>
                  </w:rPr>
                </w:rPrChange>
              </w:rPr>
              <w:pPrChange w:id="63" w:author="Autor">
                <w:pPr/>
              </w:pPrChange>
            </w:pPr>
            <w:ins w:id="64" w:author="Autor">
              <w:del w:id="65" w:author="Autor">
                <w:r w:rsidRPr="002D048E" w:rsidDel="00F724E4">
                  <w:rPr>
                    <w:rFonts w:ascii="Arial" w:hAnsi="Arial" w:cs="Arial"/>
                    <w:sz w:val="18"/>
                    <w:szCs w:val="20"/>
                    <w:rPrChange w:id="66" w:author="Autor">
                      <w:rPr/>
                    </w:rPrChange>
                  </w:rPr>
                  <w:delText>24,58</w:delText>
                </w:r>
              </w:del>
              <w:r w:rsidR="00F724E4">
                <w:rPr>
                  <w:rFonts w:ascii="Arial" w:hAnsi="Arial" w:cs="Arial"/>
                  <w:sz w:val="18"/>
                  <w:szCs w:val="20"/>
                </w:rPr>
                <w:t>27,85</w:t>
              </w:r>
              <w:r w:rsidRPr="002D048E">
                <w:rPr>
                  <w:rFonts w:ascii="Arial" w:hAnsi="Arial" w:cs="Arial"/>
                  <w:sz w:val="18"/>
                  <w:szCs w:val="20"/>
                  <w:rPrChange w:id="67" w:author="Autor">
                    <w:rPr/>
                  </w:rPrChange>
                </w:rPr>
                <w:t xml:space="preserve"> %</w:t>
              </w:r>
            </w:ins>
          </w:p>
          <w:p w:rsidR="006948D3" w:rsidRDefault="006948D3" w:rsidP="006948D3">
            <w:pPr>
              <w:rPr>
                <w:rFonts w:ascii="Arial" w:hAnsi="Arial" w:cs="Arial"/>
                <w:color w:val="0070C0"/>
                <w:sz w:val="18"/>
                <w:szCs w:val="20"/>
              </w:rPr>
            </w:pPr>
            <w:del w:id="68" w:author="Autor">
              <w:r w:rsidRPr="006948D3" w:rsidDel="00652FEA">
                <w:rPr>
                  <w:rFonts w:ascii="Arial" w:hAnsi="Arial" w:cs="Arial"/>
                  <w:color w:val="0070C0"/>
                  <w:sz w:val="18"/>
                  <w:szCs w:val="20"/>
                </w:rPr>
                <w:delText xml:space="preserve">&lt;&lt; </w:delText>
              </w:r>
              <w:r w:rsidR="005548F2" w:rsidDel="00652FEA">
                <w:rPr>
                  <w:rFonts w:ascii="Arial" w:hAnsi="Arial" w:cs="Arial"/>
                  <w:color w:val="0070C0"/>
                  <w:sz w:val="18"/>
                  <w:szCs w:val="20"/>
                </w:rPr>
                <w:delText xml:space="preserve">1. </w:delText>
              </w:r>
              <w:r w:rsidRPr="006948D3" w:rsidDel="00652FEA">
                <w:rPr>
                  <w:rFonts w:ascii="Arial" w:hAnsi="Arial" w:cs="Arial"/>
                  <w:color w:val="0070C0"/>
                  <w:sz w:val="18"/>
                  <w:szCs w:val="20"/>
                </w:rPr>
                <w:delText>Należy wskazać % wartość wydatków poniesionych w pr</w:delText>
              </w:r>
              <w:r w:rsidDel="00652FEA">
                <w:rPr>
                  <w:rFonts w:ascii="Arial" w:hAnsi="Arial" w:cs="Arial"/>
                  <w:color w:val="0070C0"/>
                  <w:sz w:val="18"/>
                  <w:szCs w:val="20"/>
                </w:rPr>
                <w:delText>ojekcie w stosunku do całkowitego</w:delText>
              </w:r>
              <w:r w:rsidRPr="006948D3" w:rsidDel="00652FEA">
                <w:rPr>
                  <w:rFonts w:ascii="Arial" w:hAnsi="Arial" w:cs="Arial"/>
                  <w:color w:val="0070C0"/>
                  <w:sz w:val="18"/>
                  <w:szCs w:val="20"/>
                </w:rPr>
                <w:delText xml:space="preserve"> </w:delText>
              </w:r>
              <w:r w:rsidDel="00652FEA">
                <w:rPr>
                  <w:rFonts w:ascii="Arial" w:hAnsi="Arial" w:cs="Arial"/>
                  <w:color w:val="0070C0"/>
                  <w:sz w:val="18"/>
                  <w:szCs w:val="20"/>
                </w:rPr>
                <w:delText>kosztu</w:delText>
              </w:r>
              <w:r w:rsidRPr="006948D3" w:rsidDel="00652FEA">
                <w:rPr>
                  <w:rFonts w:ascii="Arial" w:hAnsi="Arial" w:cs="Arial"/>
                  <w:color w:val="0070C0"/>
                  <w:sz w:val="18"/>
                  <w:szCs w:val="20"/>
                </w:rPr>
                <w:delText xml:space="preserve"> projektu</w:delText>
              </w:r>
              <w:r w:rsidRPr="006948D3" w:rsidDel="003E13F6">
                <w:rPr>
                  <w:rFonts w:ascii="Arial" w:hAnsi="Arial" w:cs="Arial"/>
                  <w:color w:val="0070C0"/>
                  <w:sz w:val="18"/>
                  <w:szCs w:val="20"/>
                </w:rPr>
                <w:delText>.</w:delText>
              </w:r>
            </w:del>
          </w:p>
          <w:p w:rsidR="00071880" w:rsidRPr="002D048E" w:rsidRDefault="002D048E" w:rsidP="006948D3">
            <w:pPr>
              <w:rPr>
                <w:rFonts w:ascii="Arial" w:hAnsi="Arial" w:cs="Arial"/>
                <w:sz w:val="18"/>
                <w:szCs w:val="20"/>
                <w:rPrChange w:id="69" w:author="Autor">
                  <w:rPr>
                    <w:rFonts w:ascii="Arial" w:hAnsi="Arial" w:cs="Arial"/>
                    <w:color w:val="0070C0"/>
                    <w:sz w:val="18"/>
                    <w:szCs w:val="20"/>
                  </w:rPr>
                </w:rPrChange>
              </w:rPr>
            </w:pPr>
            <w:ins w:id="70" w:author="Autor">
              <w:r>
                <w:rPr>
                  <w:rFonts w:ascii="Arial" w:hAnsi="Arial" w:cs="Arial"/>
                  <w:sz w:val="18"/>
                  <w:szCs w:val="20"/>
                </w:rPr>
                <w:t xml:space="preserve"> </w:t>
              </w:r>
              <w:r w:rsidRPr="002D048E">
                <w:rPr>
                  <w:rFonts w:ascii="Arial" w:hAnsi="Arial" w:cs="Arial"/>
                  <w:sz w:val="18"/>
                  <w:szCs w:val="20"/>
                  <w:rPrChange w:id="71" w:author="Autor">
                    <w:rPr>
                      <w:rFonts w:ascii="Arial" w:hAnsi="Arial" w:cs="Arial"/>
                      <w:color w:val="0070C0"/>
                      <w:sz w:val="18"/>
                      <w:szCs w:val="20"/>
                    </w:rPr>
                  </w:rPrChange>
                </w:rPr>
                <w:t xml:space="preserve">2. </w:t>
              </w:r>
              <w:r>
                <w:rPr>
                  <w:rFonts w:ascii="Arial" w:hAnsi="Arial" w:cs="Arial"/>
                  <w:sz w:val="18"/>
                  <w:szCs w:val="20"/>
                </w:rPr>
                <w:t xml:space="preserve">   </w:t>
              </w:r>
              <w:r w:rsidR="00C837BB">
                <w:rPr>
                  <w:rFonts w:ascii="Arial" w:hAnsi="Arial" w:cs="Arial"/>
                  <w:sz w:val="18"/>
                  <w:szCs w:val="20"/>
                </w:rPr>
                <w:t>0,00</w:t>
              </w:r>
              <w:del w:id="72" w:author="Autor">
                <w:r w:rsidDel="00C837BB">
                  <w:rPr>
                    <w:rFonts w:ascii="Arial" w:hAnsi="Arial" w:cs="Arial"/>
                    <w:sz w:val="18"/>
                    <w:szCs w:val="20"/>
                  </w:rPr>
                  <w:delText>26,32</w:delText>
                </w:r>
              </w:del>
              <w:r>
                <w:rPr>
                  <w:rFonts w:ascii="Arial" w:hAnsi="Arial" w:cs="Arial"/>
                  <w:sz w:val="18"/>
                  <w:szCs w:val="20"/>
                </w:rPr>
                <w:t>%</w:t>
              </w:r>
            </w:ins>
          </w:p>
          <w:p w:rsidR="00071880" w:rsidRPr="006948D3" w:rsidDel="002D048E" w:rsidRDefault="005548F2" w:rsidP="006948D3">
            <w:pPr>
              <w:rPr>
                <w:del w:id="73" w:author="Autor"/>
                <w:rFonts w:ascii="Arial" w:hAnsi="Arial" w:cs="Arial"/>
                <w:color w:val="0070C0"/>
                <w:sz w:val="18"/>
                <w:szCs w:val="20"/>
              </w:rPr>
            </w:pPr>
            <w:del w:id="74" w:author="Autor">
              <w:r w:rsidDel="002D048E">
                <w:rPr>
                  <w:rFonts w:ascii="Arial" w:hAnsi="Arial" w:cs="Arial"/>
                  <w:color w:val="0070C0"/>
                  <w:sz w:val="18"/>
                  <w:szCs w:val="20"/>
                </w:rPr>
                <w:delText xml:space="preserve">2. </w:delText>
              </w:r>
              <w:r w:rsidR="00071880" w:rsidRPr="00141A92" w:rsidDel="002D048E">
                <w:rPr>
                  <w:rFonts w:ascii="Arial" w:hAnsi="Arial" w:cs="Arial"/>
                  <w:color w:val="0070C0"/>
                  <w:sz w:val="18"/>
                  <w:szCs w:val="20"/>
                </w:rPr>
                <w:delText>W przypadku projektów dofinansowanych z funduszy UE należy podać % wartość wydatków kwalifikowalnych wykazanych w z</w:delText>
              </w:r>
              <w:r w:rsidR="00071880" w:rsidDel="002D048E">
                <w:rPr>
                  <w:rFonts w:ascii="Arial" w:hAnsi="Arial" w:cs="Arial"/>
                  <w:color w:val="0070C0"/>
                  <w:sz w:val="18"/>
                  <w:szCs w:val="20"/>
                </w:rPr>
                <w:delText>atwierdzonych</w:delText>
              </w:r>
              <w:r w:rsidR="00071880" w:rsidRPr="00141A92" w:rsidDel="002D048E">
                <w:rPr>
                  <w:rFonts w:ascii="Arial" w:hAnsi="Arial" w:cs="Arial"/>
                  <w:color w:val="0070C0"/>
                  <w:sz w:val="18"/>
                  <w:szCs w:val="20"/>
                </w:rPr>
                <w:delText xml:space="preserve"> wnioskach o płatność w stosunku do wartości umowy</w:delText>
              </w:r>
              <w:r w:rsidR="00071880" w:rsidDel="002D048E">
                <w:rPr>
                  <w:rFonts w:ascii="Arial" w:hAnsi="Arial" w:cs="Arial"/>
                  <w:color w:val="0070C0"/>
                  <w:sz w:val="18"/>
                  <w:szCs w:val="20"/>
                </w:rPr>
                <w:delText>/porozumienia</w:delText>
              </w:r>
              <w:r w:rsidR="00071880" w:rsidRPr="00141A92" w:rsidDel="002D048E">
                <w:rPr>
                  <w:rFonts w:ascii="Arial" w:hAnsi="Arial" w:cs="Arial"/>
                  <w:color w:val="0070C0"/>
                  <w:sz w:val="18"/>
                  <w:szCs w:val="20"/>
                </w:rPr>
                <w:delText xml:space="preserve"> o dofinansowanie w części środków kwalifikowalnych.</w:delText>
              </w:r>
            </w:del>
          </w:p>
          <w:p w:rsidR="006948D3" w:rsidRPr="006948D3" w:rsidRDefault="006948D3" w:rsidP="006948D3">
            <w:pPr>
              <w:rPr>
                <w:rFonts w:ascii="Arial" w:hAnsi="Arial" w:cs="Arial"/>
                <w:color w:val="0070C0"/>
                <w:sz w:val="18"/>
                <w:szCs w:val="20"/>
              </w:rPr>
            </w:pPr>
          </w:p>
          <w:p w:rsidR="00907F6D" w:rsidRPr="003B777E" w:rsidRDefault="002D048E" w:rsidP="006B5117">
            <w:pPr>
              <w:rPr>
                <w:ins w:id="75" w:author="Autor"/>
                <w:rFonts w:ascii="Arial" w:hAnsi="Arial" w:cs="Arial"/>
                <w:sz w:val="18"/>
                <w:szCs w:val="20"/>
                <w:rPrChange w:id="76" w:author="Autor">
                  <w:rPr>
                    <w:ins w:id="77" w:author="Autor"/>
                    <w:rFonts w:ascii="Arial" w:hAnsi="Arial" w:cs="Arial"/>
                    <w:color w:val="0070C0"/>
                    <w:sz w:val="18"/>
                    <w:szCs w:val="20"/>
                  </w:rPr>
                </w:rPrChange>
              </w:rPr>
            </w:pPr>
            <w:ins w:id="78" w:author="Autor">
              <w:r>
                <w:rPr>
                  <w:rFonts w:ascii="Arial" w:hAnsi="Arial" w:cs="Arial"/>
                  <w:sz w:val="18"/>
                  <w:szCs w:val="20"/>
                </w:rPr>
                <w:t xml:space="preserve"> </w:t>
              </w:r>
            </w:ins>
            <w:r w:rsidR="005548F2" w:rsidRPr="003B777E">
              <w:rPr>
                <w:rFonts w:ascii="Arial" w:hAnsi="Arial" w:cs="Arial"/>
                <w:sz w:val="18"/>
                <w:szCs w:val="20"/>
                <w:rPrChange w:id="79" w:author="Autor">
                  <w:rPr>
                    <w:rFonts w:ascii="Arial" w:hAnsi="Arial" w:cs="Arial"/>
                    <w:color w:val="0070C0"/>
                    <w:sz w:val="18"/>
                    <w:szCs w:val="20"/>
                  </w:rPr>
                </w:rPrChange>
              </w:rPr>
              <w:t xml:space="preserve">3. </w:t>
            </w:r>
            <w:ins w:id="80" w:author="Autor">
              <w:r>
                <w:rPr>
                  <w:rFonts w:ascii="Arial" w:hAnsi="Arial" w:cs="Arial"/>
                  <w:sz w:val="18"/>
                  <w:szCs w:val="20"/>
                </w:rPr>
                <w:t xml:space="preserve">   </w:t>
              </w:r>
            </w:ins>
            <w:del w:id="81" w:author="Autor">
              <w:r w:rsidR="006948D3" w:rsidRPr="003B777E" w:rsidDel="003B777E">
                <w:rPr>
                  <w:rFonts w:ascii="Arial" w:hAnsi="Arial" w:cs="Arial"/>
                  <w:sz w:val="18"/>
                  <w:szCs w:val="20"/>
                  <w:rPrChange w:id="82" w:author="Autor">
                    <w:rPr>
                      <w:rFonts w:ascii="Arial" w:hAnsi="Arial" w:cs="Arial"/>
                      <w:color w:val="0070C0"/>
                      <w:sz w:val="18"/>
                      <w:szCs w:val="20"/>
                    </w:rPr>
                  </w:rPrChange>
                </w:rPr>
                <w:delText>W przypadku projektów dofinansowanych z funduszy UE</w:delText>
              </w:r>
              <w:r w:rsidR="00B23828" w:rsidRPr="003B777E" w:rsidDel="003B777E">
                <w:rPr>
                  <w:rFonts w:ascii="Arial" w:hAnsi="Arial" w:cs="Arial"/>
                  <w:sz w:val="18"/>
                  <w:szCs w:val="20"/>
                  <w:rPrChange w:id="83" w:author="Autor">
                    <w:rPr>
                      <w:rFonts w:ascii="Arial" w:hAnsi="Arial" w:cs="Arial"/>
                      <w:color w:val="0070C0"/>
                      <w:sz w:val="18"/>
                      <w:szCs w:val="20"/>
                    </w:rPr>
                  </w:rPrChange>
                </w:rPr>
                <w:delText>,</w:delText>
              </w:r>
              <w:r w:rsidR="00B91243" w:rsidRPr="003B777E" w:rsidDel="003B777E">
                <w:rPr>
                  <w:rFonts w:ascii="Calibri" w:eastAsia="Times New Roman" w:hAnsi="Calibri" w:cs="Calibri"/>
                  <w:lang w:eastAsia="pl-PL"/>
                </w:rPr>
                <w:delText xml:space="preserve"> </w:delText>
              </w:r>
              <w:r w:rsidR="00B91243" w:rsidRPr="003B777E" w:rsidDel="003B777E">
                <w:rPr>
                  <w:rFonts w:ascii="Arial" w:hAnsi="Arial" w:cs="Arial"/>
                  <w:sz w:val="18"/>
                  <w:szCs w:val="20"/>
                  <w:rPrChange w:id="84" w:author="Autor">
                    <w:rPr>
                      <w:rFonts w:ascii="Arial" w:hAnsi="Arial" w:cs="Arial"/>
                      <w:color w:val="0070C0"/>
                      <w:sz w:val="18"/>
                      <w:szCs w:val="20"/>
                    </w:rPr>
                  </w:rPrChange>
                </w:rPr>
                <w:delText>o ile występują wydatki niekwalifikowalne</w:delText>
              </w:r>
              <w:r w:rsidR="00B23828" w:rsidRPr="003B777E" w:rsidDel="003B777E">
                <w:rPr>
                  <w:rFonts w:ascii="Arial" w:hAnsi="Arial" w:cs="Arial"/>
                  <w:sz w:val="18"/>
                  <w:szCs w:val="20"/>
                  <w:rPrChange w:id="85" w:author="Autor">
                    <w:rPr>
                      <w:rFonts w:ascii="Arial" w:hAnsi="Arial" w:cs="Arial"/>
                      <w:color w:val="0070C0"/>
                      <w:sz w:val="18"/>
                      <w:szCs w:val="20"/>
                    </w:rPr>
                  </w:rPrChange>
                </w:rPr>
                <w:delText>,</w:delText>
              </w:r>
              <w:r w:rsidR="00293351" w:rsidRPr="003B777E" w:rsidDel="003B777E">
                <w:rPr>
                  <w:rFonts w:ascii="Arial" w:hAnsi="Arial" w:cs="Arial"/>
                  <w:sz w:val="18"/>
                  <w:szCs w:val="20"/>
                  <w:rPrChange w:id="86" w:author="Autor">
                    <w:rPr>
                      <w:rFonts w:ascii="Arial" w:hAnsi="Arial" w:cs="Arial"/>
                      <w:color w:val="0070C0"/>
                      <w:sz w:val="18"/>
                      <w:szCs w:val="20"/>
                    </w:rPr>
                  </w:rPrChange>
                </w:rPr>
                <w:delText xml:space="preserve"> </w:delText>
              </w:r>
              <w:r w:rsidR="00B91243" w:rsidRPr="003B777E" w:rsidDel="003B777E">
                <w:rPr>
                  <w:rFonts w:ascii="Arial" w:hAnsi="Arial" w:cs="Arial"/>
                  <w:sz w:val="18"/>
                  <w:szCs w:val="20"/>
                  <w:rPrChange w:id="87" w:author="Autor">
                    <w:rPr>
                      <w:rFonts w:ascii="Arial" w:hAnsi="Arial" w:cs="Arial"/>
                      <w:color w:val="0070C0"/>
                      <w:sz w:val="18"/>
                      <w:szCs w:val="20"/>
                    </w:rPr>
                  </w:rPrChange>
                </w:rPr>
                <w:delText>dodatkowo</w:delText>
              </w:r>
              <w:r w:rsidR="00B23828" w:rsidRPr="003B777E" w:rsidDel="003B777E">
                <w:rPr>
                  <w:rFonts w:ascii="Arial" w:hAnsi="Arial" w:cs="Arial"/>
                  <w:sz w:val="18"/>
                  <w:szCs w:val="20"/>
                  <w:rPrChange w:id="88" w:author="Autor">
                    <w:rPr>
                      <w:rFonts w:ascii="Arial" w:hAnsi="Arial" w:cs="Arial"/>
                      <w:color w:val="0070C0"/>
                      <w:sz w:val="18"/>
                      <w:szCs w:val="20"/>
                    </w:rPr>
                  </w:rPrChange>
                </w:rPr>
                <w:delText xml:space="preserve"> </w:delText>
              </w:r>
              <w:r w:rsidR="006948D3" w:rsidRPr="003B777E" w:rsidDel="003B777E">
                <w:rPr>
                  <w:rFonts w:ascii="Arial" w:hAnsi="Arial" w:cs="Arial"/>
                  <w:sz w:val="18"/>
                  <w:szCs w:val="20"/>
                  <w:rPrChange w:id="89" w:author="Autor">
                    <w:rPr>
                      <w:rFonts w:ascii="Arial" w:hAnsi="Arial" w:cs="Arial"/>
                      <w:color w:val="0070C0"/>
                      <w:sz w:val="18"/>
                      <w:szCs w:val="20"/>
                    </w:rPr>
                  </w:rPrChange>
                </w:rPr>
                <w:delText>należy podać % wartość wydatk</w:delText>
              </w:r>
              <w:r w:rsidR="00B23828" w:rsidRPr="003B777E" w:rsidDel="003B777E">
                <w:rPr>
                  <w:rFonts w:ascii="Arial" w:hAnsi="Arial" w:cs="Arial"/>
                  <w:sz w:val="18"/>
                  <w:szCs w:val="20"/>
                  <w:rPrChange w:id="90" w:author="Autor">
                    <w:rPr>
                      <w:rFonts w:ascii="Arial" w:hAnsi="Arial" w:cs="Arial"/>
                      <w:color w:val="0070C0"/>
                      <w:sz w:val="18"/>
                      <w:szCs w:val="20"/>
                    </w:rPr>
                  </w:rPrChange>
                </w:rPr>
                <w:delText xml:space="preserve">owanych </w:delText>
              </w:r>
              <w:r w:rsidR="006948D3" w:rsidRPr="003B777E" w:rsidDel="003B777E">
                <w:rPr>
                  <w:rFonts w:ascii="Arial" w:hAnsi="Arial" w:cs="Arial"/>
                  <w:sz w:val="18"/>
                  <w:szCs w:val="20"/>
                  <w:rPrChange w:id="91" w:author="Autor">
                    <w:rPr>
                      <w:rFonts w:ascii="Arial" w:hAnsi="Arial" w:cs="Arial"/>
                      <w:color w:val="0070C0"/>
                      <w:sz w:val="18"/>
                      <w:szCs w:val="20"/>
                    </w:rPr>
                  </w:rPrChange>
                </w:rPr>
                <w:delText>kwalifikowalnych</w:delText>
              </w:r>
              <w:r w:rsidR="00F86C58" w:rsidRPr="003B777E" w:rsidDel="003B777E">
                <w:rPr>
                  <w:rFonts w:ascii="Arial" w:hAnsi="Arial" w:cs="Arial"/>
                  <w:sz w:val="18"/>
                  <w:szCs w:val="20"/>
                  <w:rPrChange w:id="92" w:author="Autor">
                    <w:rPr>
                      <w:rFonts w:ascii="Arial" w:hAnsi="Arial" w:cs="Arial"/>
                      <w:color w:val="0070C0"/>
                      <w:sz w:val="18"/>
                      <w:szCs w:val="20"/>
                    </w:rPr>
                  </w:rPrChange>
                </w:rPr>
                <w:delText xml:space="preserve"> poniesionych w projekcie</w:delText>
              </w:r>
              <w:r w:rsidR="006948D3" w:rsidRPr="003B777E" w:rsidDel="003B777E">
                <w:rPr>
                  <w:rFonts w:ascii="Arial" w:hAnsi="Arial" w:cs="Arial"/>
                  <w:sz w:val="18"/>
                  <w:szCs w:val="20"/>
                  <w:rPrChange w:id="93" w:author="Autor">
                    <w:rPr>
                      <w:rFonts w:ascii="Arial" w:hAnsi="Arial" w:cs="Arial"/>
                      <w:color w:val="0070C0"/>
                      <w:sz w:val="18"/>
                      <w:szCs w:val="20"/>
                    </w:rPr>
                  </w:rPrChange>
                </w:rPr>
                <w:delText xml:space="preserve"> w stosunku do wartości umowy/porozumienia o dofinansowanie w części środków kwalifikowalnych&gt;&gt;</w:delText>
              </w:r>
            </w:del>
            <w:ins w:id="94" w:author="Autor">
              <w:r w:rsidR="003B777E" w:rsidRPr="003B777E">
                <w:rPr>
                  <w:rFonts w:ascii="Arial" w:hAnsi="Arial" w:cs="Arial"/>
                  <w:sz w:val="18"/>
                  <w:szCs w:val="20"/>
                  <w:rPrChange w:id="95" w:author="Autor">
                    <w:rPr>
                      <w:rFonts w:ascii="Arial" w:hAnsi="Arial" w:cs="Arial"/>
                      <w:color w:val="0070C0"/>
                      <w:sz w:val="18"/>
                      <w:szCs w:val="20"/>
                    </w:rPr>
                  </w:rPrChange>
                </w:rPr>
                <w:t>Nie dotyczy</w:t>
              </w:r>
              <w:bookmarkStart w:id="96" w:name="_GoBack"/>
              <w:bookmarkEnd w:id="96"/>
            </w:ins>
          </w:p>
          <w:p w:rsidR="006469C9" w:rsidDel="00652FEA" w:rsidRDefault="006469C9" w:rsidP="00652FEA">
            <w:pPr>
              <w:rPr>
                <w:ins w:id="97" w:author="Autor"/>
                <w:del w:id="98" w:author="Autor"/>
                <w:rFonts w:ascii="Arial" w:hAnsi="Arial" w:cs="Arial"/>
                <w:color w:val="FF6600"/>
                <w:sz w:val="18"/>
                <w:szCs w:val="20"/>
              </w:rPr>
            </w:pPr>
            <w:ins w:id="99" w:author="Autor">
              <w:del w:id="100" w:author="Autor">
                <w:r w:rsidDel="00652FEA">
                  <w:rPr>
                    <w:rFonts w:ascii="Arial" w:hAnsi="Arial" w:cs="Arial"/>
                    <w:sz w:val="18"/>
                    <w:szCs w:val="20"/>
                  </w:rPr>
                  <w:delText>24,58 %</w:delText>
                </w:r>
              </w:del>
            </w:ins>
          </w:p>
          <w:p w:rsidR="006469C9" w:rsidRPr="00141A92" w:rsidRDefault="006469C9">
            <w:pPr>
              <w:rPr>
                <w:rFonts w:ascii="Arial" w:hAnsi="Arial" w:cs="Arial"/>
                <w:color w:val="0070C0"/>
                <w:sz w:val="18"/>
                <w:szCs w:val="20"/>
              </w:rPr>
            </w:pPr>
          </w:p>
        </w:tc>
        <w:tc>
          <w:tcPr>
            <w:tcW w:w="3402" w:type="dxa"/>
          </w:tcPr>
          <w:p w:rsidR="00907F6D" w:rsidDel="00CB4DED" w:rsidRDefault="00084E5B" w:rsidP="00795AFA">
            <w:pPr>
              <w:rPr>
                <w:ins w:id="101" w:author="Autor"/>
                <w:del w:id="102" w:author="Autor"/>
                <w:rFonts w:ascii="Arial" w:hAnsi="Arial" w:cs="Arial"/>
                <w:color w:val="0070C0"/>
                <w:sz w:val="18"/>
                <w:szCs w:val="20"/>
              </w:rPr>
            </w:pPr>
            <w:del w:id="103" w:author="Autor">
              <w:r w:rsidRPr="00084E5B" w:rsidDel="00CB4DED">
                <w:rPr>
                  <w:rFonts w:ascii="Arial" w:hAnsi="Arial" w:cs="Arial"/>
                  <w:color w:val="0070C0"/>
                  <w:sz w:val="18"/>
                  <w:szCs w:val="20"/>
                </w:rPr>
                <w:delText>&lt;Należy podać % wartość środków zaangażowanych w projekcie - wynikających z uruchomionych postępowań o udzielenie zamówień publicznych (wartość, jaką Zamawiający zamierza przeznaczyć na realizację zamówienia), środków zaangażowanych na wynagrodzenia (możliwe uwzględnienie wartości przybliżonej), umowy zawarte z wykonawcami, itp. -  w stosunku do całkowite</w:delText>
              </w:r>
              <w:r w:rsidR="00C3575F" w:rsidDel="00CB4DED">
                <w:rPr>
                  <w:rFonts w:ascii="Arial" w:hAnsi="Arial" w:cs="Arial"/>
                  <w:color w:val="0070C0"/>
                  <w:sz w:val="18"/>
                  <w:szCs w:val="20"/>
                </w:rPr>
                <w:delText>go</w:delText>
              </w:r>
              <w:r w:rsidRPr="00084E5B" w:rsidDel="00CB4DED">
                <w:rPr>
                  <w:rFonts w:ascii="Arial" w:hAnsi="Arial" w:cs="Arial"/>
                  <w:color w:val="0070C0"/>
                  <w:sz w:val="18"/>
                  <w:szCs w:val="20"/>
                </w:rPr>
                <w:delText xml:space="preserve"> </w:delText>
              </w:r>
              <w:r w:rsidR="00C3575F" w:rsidDel="00CB4DED">
                <w:rPr>
                  <w:rFonts w:ascii="Arial" w:hAnsi="Arial" w:cs="Arial"/>
                  <w:color w:val="0070C0"/>
                  <w:sz w:val="18"/>
                  <w:szCs w:val="20"/>
                </w:rPr>
                <w:delText>kosztu</w:delText>
              </w:r>
              <w:r w:rsidRPr="00084E5B" w:rsidDel="00CB4DED">
                <w:rPr>
                  <w:rFonts w:ascii="Arial" w:hAnsi="Arial" w:cs="Arial"/>
                  <w:color w:val="0070C0"/>
                  <w:sz w:val="18"/>
                  <w:szCs w:val="20"/>
                </w:rPr>
                <w:delText xml:space="preserve"> projektu&gt;</w:delText>
              </w:r>
            </w:del>
          </w:p>
          <w:p w:rsidR="006469C9" w:rsidRDefault="006469C9" w:rsidP="006469C9">
            <w:pPr>
              <w:rPr>
                <w:ins w:id="104" w:author="Autor"/>
                <w:rFonts w:ascii="Arial" w:hAnsi="Arial" w:cs="Arial"/>
                <w:color w:val="FF6600"/>
                <w:sz w:val="18"/>
                <w:szCs w:val="20"/>
              </w:rPr>
            </w:pPr>
            <w:ins w:id="105" w:author="Autor">
              <w:r>
                <w:rPr>
                  <w:rFonts w:ascii="Arial" w:hAnsi="Arial" w:cs="Arial"/>
                  <w:sz w:val="18"/>
                  <w:szCs w:val="20"/>
                </w:rPr>
                <w:t>33,28 %</w:t>
              </w:r>
            </w:ins>
          </w:p>
          <w:p w:rsidR="006469C9" w:rsidRPr="00141A92" w:rsidRDefault="006469C9" w:rsidP="00795AFA">
            <w:pPr>
              <w:rPr>
                <w:rFonts w:ascii="Arial" w:hAnsi="Arial" w:cs="Arial"/>
                <w:color w:val="0070C0"/>
                <w:sz w:val="18"/>
                <w:szCs w:val="20"/>
              </w:rPr>
            </w:pPr>
          </w:p>
        </w:tc>
      </w:tr>
    </w:tbl>
    <w:p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pPr>
        <w:pStyle w:val="Nagwek3"/>
        <w:numPr>
          <w:ilvl w:val="0"/>
          <w:numId w:val="19"/>
        </w:numPr>
        <w:spacing w:after="200"/>
        <w:rPr>
          <w:rFonts w:ascii="Arial" w:eastAsiaTheme="minorHAnsi" w:hAnsi="Arial" w:cs="Arial"/>
          <w:color w:val="767171" w:themeColor="background2" w:themeShade="80"/>
          <w:sz w:val="20"/>
          <w:szCs w:val="20"/>
        </w:rPr>
        <w:pPrChange w:id="106" w:author="Autor">
          <w:pPr>
            <w:pStyle w:val="Nagwek3"/>
            <w:numPr>
              <w:numId w:val="19"/>
            </w:numPr>
            <w:spacing w:after="200"/>
            <w:ind w:left="426" w:hanging="426"/>
          </w:pPr>
        </w:pPrChange>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Change w:id="107" w:author="Autor">
          <w:tblPr>
            <w:tblStyle w:val="Tabela-Siatka"/>
            <w:tblW w:w="9639" w:type="dxa"/>
            <w:tblInd w:w="-5" w:type="dxa"/>
            <w:tblLook w:val="04A0" w:firstRow="1" w:lastRow="0" w:firstColumn="1" w:lastColumn="0" w:noHBand="0" w:noVBand="1"/>
            <w:tblCaption w:val="Kamienie milowe."/>
          </w:tblPr>
        </w:tblPrChange>
      </w:tblPr>
      <w:tblGrid>
        <w:gridCol w:w="2127"/>
        <w:gridCol w:w="1507"/>
        <w:gridCol w:w="1289"/>
        <w:gridCol w:w="1914"/>
        <w:gridCol w:w="2802"/>
        <w:tblGridChange w:id="108">
          <w:tblGrid>
            <w:gridCol w:w="30"/>
            <w:gridCol w:w="2097"/>
            <w:gridCol w:w="30"/>
            <w:gridCol w:w="1477"/>
            <w:gridCol w:w="30"/>
            <w:gridCol w:w="1259"/>
            <w:gridCol w:w="30"/>
            <w:gridCol w:w="1884"/>
            <w:gridCol w:w="30"/>
            <w:gridCol w:w="2772"/>
            <w:gridCol w:w="30"/>
          </w:tblGrid>
        </w:tblGridChange>
      </w:tblGrid>
      <w:tr w:rsidR="004350B8" w:rsidRPr="002B50C0" w:rsidTr="00E07644">
        <w:trPr>
          <w:tblHeader/>
          <w:trPrChange w:id="109" w:author="Autor">
            <w:trPr>
              <w:gridBefore w:val="1"/>
              <w:tblHeader/>
            </w:trPr>
          </w:trPrChange>
        </w:trPr>
        <w:tc>
          <w:tcPr>
            <w:tcW w:w="2127" w:type="dxa"/>
            <w:shd w:val="clear" w:color="auto" w:fill="D0CECE" w:themeFill="background2" w:themeFillShade="E6"/>
            <w:tcPrChange w:id="110" w:author="Autor">
              <w:tcPr>
                <w:tcW w:w="2127" w:type="dxa"/>
                <w:gridSpan w:val="2"/>
                <w:shd w:val="clear" w:color="auto" w:fill="D0CECE" w:themeFill="background2" w:themeFillShade="E6"/>
              </w:tcPr>
            </w:tcPrChange>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Change w:id="111" w:author="Autor">
              <w:tcPr>
                <w:tcW w:w="1507"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289" w:type="dxa"/>
            <w:shd w:val="clear" w:color="auto" w:fill="D0CECE" w:themeFill="background2" w:themeFillShade="E6"/>
            <w:tcPrChange w:id="112" w:author="Autor">
              <w:tcPr>
                <w:tcW w:w="1289"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Change w:id="113" w:author="Autor">
              <w:tcPr>
                <w:tcW w:w="1914"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Change w:id="114" w:author="Autor">
              <w:tcPr>
                <w:tcW w:w="2802"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rsidTr="00E07644">
        <w:trPr>
          <w:trPrChange w:id="115" w:author="Autor">
            <w:trPr>
              <w:gridBefore w:val="1"/>
            </w:trPr>
          </w:trPrChange>
        </w:trPr>
        <w:tc>
          <w:tcPr>
            <w:tcW w:w="2127" w:type="dxa"/>
            <w:tcPrChange w:id="116" w:author="Autor">
              <w:tcPr>
                <w:tcW w:w="2127" w:type="dxa"/>
                <w:gridSpan w:val="2"/>
              </w:tcPr>
            </w:tcPrChange>
          </w:tcPr>
          <w:p w:rsidR="004350B8" w:rsidDel="00EF3457" w:rsidRDefault="00B41415" w:rsidP="00237279">
            <w:pPr>
              <w:rPr>
                <w:ins w:id="117" w:author="Autor"/>
                <w:del w:id="118" w:author="Autor"/>
                <w:rFonts w:ascii="Arial" w:hAnsi="Arial" w:cs="Arial"/>
                <w:color w:val="0070C0"/>
                <w:sz w:val="18"/>
                <w:szCs w:val="18"/>
              </w:rPr>
            </w:pPr>
            <w:del w:id="119" w:author="Autor">
              <w:r w:rsidRPr="00141A92" w:rsidDel="00EF3457">
                <w:rPr>
                  <w:rFonts w:ascii="Arial" w:hAnsi="Arial" w:cs="Arial"/>
                  <w:color w:val="0070C0"/>
                  <w:sz w:val="18"/>
                  <w:szCs w:val="18"/>
                </w:rPr>
                <w:delText>&lt;&lt;</w:delText>
              </w:r>
              <w:r w:rsidR="004350B8" w:rsidRPr="00141A92" w:rsidDel="00EF3457">
                <w:rPr>
                  <w:rFonts w:ascii="Arial" w:hAnsi="Arial" w:cs="Arial"/>
                  <w:color w:val="0070C0"/>
                  <w:sz w:val="18"/>
                  <w:szCs w:val="18"/>
                </w:rPr>
                <w:delText>Należy</w:delText>
              </w:r>
              <w:r w:rsidRPr="00141A92" w:rsidDel="00EF3457">
                <w:rPr>
                  <w:rFonts w:ascii="Arial" w:hAnsi="Arial" w:cs="Arial"/>
                  <w:color w:val="0070C0"/>
                  <w:sz w:val="18"/>
                  <w:szCs w:val="18"/>
                </w:rPr>
                <w:delText xml:space="preserve"> wskazać nazwy kamieni milowych</w:delText>
              </w:r>
              <w:r w:rsidR="00DC39A9" w:rsidDel="00EF3457">
                <w:rPr>
                  <w:rFonts w:ascii="Arial" w:hAnsi="Arial" w:cs="Arial"/>
                  <w:color w:val="0070C0"/>
                  <w:sz w:val="18"/>
                  <w:szCs w:val="18"/>
                </w:rPr>
                <w:delText>&gt;&gt;</w:delText>
              </w:r>
            </w:del>
          </w:p>
          <w:p w:rsidR="006469C9" w:rsidRDefault="006469C9" w:rsidP="006469C9">
            <w:pPr>
              <w:rPr>
                <w:ins w:id="120" w:author="Autor"/>
                <w:rFonts w:cs="Arial"/>
              </w:rPr>
            </w:pPr>
            <w:ins w:id="121" w:author="Autor">
              <w:r>
                <w:rPr>
                  <w:rFonts w:cs="Arial"/>
                </w:rPr>
                <w:t>Zakończenie postępowania w celu wyłonienia</w:t>
              </w:r>
            </w:ins>
          </w:p>
          <w:p w:rsidR="006469C9" w:rsidRDefault="006469C9" w:rsidP="006469C9">
            <w:pPr>
              <w:rPr>
                <w:ins w:id="122" w:author="Autor"/>
                <w:rFonts w:cs="Arial"/>
              </w:rPr>
            </w:pPr>
            <w:ins w:id="123" w:author="Autor">
              <w:r>
                <w:rPr>
                  <w:rFonts w:cs="Arial"/>
                </w:rPr>
                <w:t>dostawcy sprzętów i programów</w:t>
              </w:r>
            </w:ins>
          </w:p>
          <w:p w:rsidR="006469C9" w:rsidRDefault="006469C9" w:rsidP="006469C9">
            <w:pPr>
              <w:rPr>
                <w:ins w:id="124" w:author="Autor"/>
                <w:rFonts w:cs="Arial"/>
              </w:rPr>
            </w:pPr>
          </w:p>
          <w:p w:rsidR="006469C9" w:rsidRDefault="006469C9" w:rsidP="006469C9">
            <w:pPr>
              <w:rPr>
                <w:ins w:id="125" w:author="Autor"/>
                <w:rFonts w:cs="Arial"/>
              </w:rPr>
            </w:pPr>
          </w:p>
          <w:p w:rsidR="006469C9" w:rsidRDefault="006469C9" w:rsidP="006469C9">
            <w:pPr>
              <w:rPr>
                <w:ins w:id="126" w:author="Autor"/>
                <w:rFonts w:cs="Arial"/>
              </w:rPr>
            </w:pPr>
          </w:p>
          <w:p w:rsidR="006469C9" w:rsidRDefault="006469C9" w:rsidP="006469C9">
            <w:pPr>
              <w:rPr>
                <w:ins w:id="127" w:author="Autor"/>
                <w:rFonts w:cs="Arial"/>
              </w:rPr>
            </w:pPr>
          </w:p>
          <w:p w:rsidR="006469C9" w:rsidRDefault="006469C9" w:rsidP="006469C9">
            <w:pPr>
              <w:rPr>
                <w:ins w:id="128" w:author="Autor"/>
                <w:rFonts w:cs="Arial"/>
              </w:rPr>
            </w:pPr>
          </w:p>
          <w:p w:rsidR="006469C9" w:rsidRDefault="006469C9" w:rsidP="006469C9">
            <w:pPr>
              <w:rPr>
                <w:ins w:id="129" w:author="Autor"/>
                <w:rFonts w:cs="Arial"/>
              </w:rPr>
            </w:pPr>
          </w:p>
          <w:p w:rsidR="006469C9" w:rsidRDefault="006469C9" w:rsidP="006469C9">
            <w:pPr>
              <w:rPr>
                <w:ins w:id="130" w:author="Autor"/>
                <w:rFonts w:cs="Arial"/>
              </w:rPr>
            </w:pPr>
          </w:p>
          <w:p w:rsidR="006469C9" w:rsidRDefault="006469C9" w:rsidP="006469C9">
            <w:pPr>
              <w:rPr>
                <w:ins w:id="131" w:author="Autor"/>
                <w:rFonts w:cs="Arial"/>
              </w:rPr>
            </w:pPr>
          </w:p>
          <w:p w:rsidR="006469C9" w:rsidRDefault="006469C9" w:rsidP="006469C9">
            <w:pPr>
              <w:rPr>
                <w:ins w:id="132" w:author="Autor"/>
                <w:rFonts w:cs="Arial"/>
              </w:rPr>
            </w:pPr>
          </w:p>
          <w:p w:rsidR="006469C9" w:rsidRDefault="006469C9" w:rsidP="006469C9">
            <w:pPr>
              <w:rPr>
                <w:ins w:id="133" w:author="Autor"/>
                <w:rFonts w:cs="Arial"/>
              </w:rPr>
            </w:pPr>
          </w:p>
          <w:p w:rsidR="006469C9" w:rsidRDefault="006469C9" w:rsidP="006469C9">
            <w:pPr>
              <w:rPr>
                <w:ins w:id="134" w:author="Autor"/>
                <w:rFonts w:cs="Arial"/>
              </w:rPr>
            </w:pPr>
          </w:p>
          <w:p w:rsidR="006469C9" w:rsidRDefault="006469C9" w:rsidP="006469C9">
            <w:pPr>
              <w:rPr>
                <w:ins w:id="135" w:author="Autor"/>
                <w:rFonts w:cs="Arial"/>
              </w:rPr>
            </w:pPr>
          </w:p>
          <w:p w:rsidR="006469C9" w:rsidRDefault="006469C9" w:rsidP="006469C9">
            <w:pPr>
              <w:rPr>
                <w:ins w:id="136" w:author="Autor"/>
                <w:rFonts w:cs="Arial"/>
              </w:rPr>
            </w:pPr>
          </w:p>
          <w:p w:rsidR="006469C9" w:rsidRDefault="006469C9" w:rsidP="006469C9">
            <w:pPr>
              <w:rPr>
                <w:ins w:id="137" w:author="Autor"/>
                <w:rFonts w:cs="Arial"/>
              </w:rPr>
            </w:pPr>
          </w:p>
          <w:p w:rsidR="006469C9" w:rsidRDefault="006469C9" w:rsidP="006469C9">
            <w:pPr>
              <w:rPr>
                <w:ins w:id="138" w:author="Autor"/>
                <w:rFonts w:cs="Arial"/>
              </w:rPr>
            </w:pPr>
          </w:p>
          <w:p w:rsidR="006469C9" w:rsidRDefault="006469C9" w:rsidP="006469C9">
            <w:pPr>
              <w:rPr>
                <w:ins w:id="139" w:author="Autor"/>
                <w:rFonts w:cs="Arial"/>
              </w:rPr>
            </w:pPr>
          </w:p>
          <w:p w:rsidR="006469C9" w:rsidRDefault="006469C9" w:rsidP="006469C9">
            <w:pPr>
              <w:rPr>
                <w:ins w:id="140" w:author="Autor"/>
                <w:rFonts w:cs="Arial"/>
              </w:rPr>
            </w:pPr>
          </w:p>
          <w:p w:rsidR="006469C9" w:rsidRDefault="006469C9" w:rsidP="006469C9">
            <w:pPr>
              <w:rPr>
                <w:ins w:id="141" w:author="Autor"/>
                <w:rFonts w:cs="Arial"/>
              </w:rPr>
            </w:pPr>
          </w:p>
          <w:p w:rsidR="006469C9" w:rsidRDefault="006469C9" w:rsidP="006469C9">
            <w:pPr>
              <w:rPr>
                <w:ins w:id="142" w:author="Autor"/>
                <w:rFonts w:cs="Arial"/>
              </w:rPr>
            </w:pPr>
          </w:p>
          <w:p w:rsidR="006469C9" w:rsidRDefault="006469C9" w:rsidP="006469C9">
            <w:pPr>
              <w:rPr>
                <w:ins w:id="143" w:author="Autor"/>
                <w:rFonts w:cs="Arial"/>
              </w:rPr>
            </w:pPr>
          </w:p>
          <w:p w:rsidR="006469C9" w:rsidRDefault="006469C9" w:rsidP="006469C9">
            <w:pPr>
              <w:rPr>
                <w:ins w:id="144" w:author="Autor"/>
                <w:rFonts w:cs="Arial"/>
              </w:rPr>
            </w:pPr>
          </w:p>
          <w:p w:rsidR="006469C9" w:rsidRDefault="006469C9" w:rsidP="006469C9">
            <w:pPr>
              <w:rPr>
                <w:ins w:id="145" w:author="Autor"/>
                <w:rFonts w:cs="Arial"/>
              </w:rPr>
            </w:pPr>
          </w:p>
          <w:p w:rsidR="006469C9" w:rsidRDefault="006469C9" w:rsidP="006469C9">
            <w:pPr>
              <w:rPr>
                <w:ins w:id="146" w:author="Autor"/>
                <w:rFonts w:cs="Arial"/>
              </w:rPr>
            </w:pPr>
          </w:p>
          <w:p w:rsidR="006469C9" w:rsidRDefault="006469C9" w:rsidP="006469C9">
            <w:pPr>
              <w:rPr>
                <w:ins w:id="147" w:author="Autor"/>
                <w:rFonts w:cs="Arial"/>
              </w:rPr>
            </w:pPr>
          </w:p>
          <w:p w:rsidR="006469C9" w:rsidRDefault="006469C9" w:rsidP="006469C9">
            <w:pPr>
              <w:rPr>
                <w:ins w:id="148" w:author="Autor"/>
                <w:rFonts w:cs="Arial"/>
              </w:rPr>
            </w:pPr>
          </w:p>
          <w:p w:rsidR="006469C9" w:rsidRDefault="006469C9" w:rsidP="006469C9">
            <w:pPr>
              <w:rPr>
                <w:ins w:id="149" w:author="Autor"/>
                <w:rFonts w:cs="Arial"/>
              </w:rPr>
            </w:pPr>
          </w:p>
          <w:p w:rsidR="006469C9" w:rsidRDefault="006469C9" w:rsidP="006469C9">
            <w:pPr>
              <w:rPr>
                <w:ins w:id="150" w:author="Autor"/>
                <w:rFonts w:cs="Arial"/>
              </w:rPr>
            </w:pPr>
          </w:p>
          <w:p w:rsidR="006469C9" w:rsidRDefault="006469C9" w:rsidP="006469C9">
            <w:pPr>
              <w:rPr>
                <w:ins w:id="151" w:author="Autor"/>
                <w:rFonts w:cs="Arial"/>
              </w:rPr>
            </w:pPr>
          </w:p>
          <w:p w:rsidR="006469C9" w:rsidRDefault="006469C9" w:rsidP="006469C9">
            <w:pPr>
              <w:rPr>
                <w:ins w:id="152" w:author="Autor"/>
                <w:rFonts w:cs="Arial"/>
              </w:rPr>
            </w:pPr>
          </w:p>
          <w:p w:rsidR="006469C9" w:rsidRDefault="006469C9" w:rsidP="006469C9">
            <w:pPr>
              <w:rPr>
                <w:ins w:id="153" w:author="Autor"/>
                <w:rFonts w:cs="Arial"/>
              </w:rPr>
            </w:pPr>
          </w:p>
          <w:p w:rsidR="006469C9" w:rsidRPr="00141A92" w:rsidRDefault="006469C9" w:rsidP="006469C9">
            <w:pPr>
              <w:rPr>
                <w:rFonts w:ascii="Arial" w:hAnsi="Arial" w:cs="Arial"/>
                <w:color w:val="0070C0"/>
                <w:sz w:val="18"/>
                <w:szCs w:val="18"/>
              </w:rPr>
            </w:pPr>
          </w:p>
        </w:tc>
        <w:tc>
          <w:tcPr>
            <w:tcW w:w="1507" w:type="dxa"/>
            <w:shd w:val="clear" w:color="auto" w:fill="auto"/>
            <w:tcPrChange w:id="154" w:author="Autor">
              <w:tcPr>
                <w:tcW w:w="1507"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4350B8" w:rsidRPr="00141A92" w:rsidRDefault="00B41415" w:rsidP="00237279">
            <w:pPr>
              <w:rPr>
                <w:rFonts w:ascii="Arial" w:hAnsi="Arial" w:cs="Arial"/>
                <w:color w:val="0070C0"/>
                <w:sz w:val="18"/>
                <w:szCs w:val="18"/>
              </w:rPr>
            </w:pPr>
            <w:del w:id="155" w:author="Autor">
              <w:r w:rsidRPr="00141A92" w:rsidDel="008C144D">
                <w:rPr>
                  <w:rFonts w:ascii="Arial" w:hAnsi="Arial" w:cs="Arial"/>
                  <w:color w:val="0070C0"/>
                  <w:sz w:val="18"/>
                  <w:szCs w:val="18"/>
                </w:rPr>
                <w:lastRenderedPageBreak/>
                <w:delText>&lt;&lt;</w:delText>
              </w:r>
              <w:r w:rsidR="000F307B" w:rsidRPr="00141A92" w:rsidDel="008C144D">
                <w:rPr>
                  <w:rFonts w:ascii="Arial" w:hAnsi="Arial" w:cs="Arial"/>
                  <w:color w:val="0070C0"/>
                  <w:sz w:val="18"/>
                  <w:szCs w:val="18"/>
                </w:rPr>
                <w:delText>Należy</w:delText>
              </w:r>
              <w:r w:rsidR="004350B8" w:rsidRPr="00141A92" w:rsidDel="008C144D">
                <w:rPr>
                  <w:rFonts w:ascii="Arial" w:hAnsi="Arial" w:cs="Arial"/>
                  <w:color w:val="0070C0"/>
                  <w:sz w:val="18"/>
                  <w:szCs w:val="18"/>
                </w:rPr>
                <w:delText xml:space="preserve"> podać nr porządkowy z tab. poniżej wraz z wartością docelową jaką się planuje zrealizować w danym kamieniu milowym</w:delText>
              </w:r>
              <w:r w:rsidRPr="00141A92" w:rsidDel="008C144D">
                <w:rPr>
                  <w:rFonts w:ascii="Arial" w:hAnsi="Arial" w:cs="Arial"/>
                  <w:color w:val="0070C0"/>
                  <w:sz w:val="18"/>
                  <w:szCs w:val="18"/>
                </w:rPr>
                <w:delText>&gt;&gt;</w:delText>
              </w:r>
            </w:del>
          </w:p>
        </w:tc>
        <w:tc>
          <w:tcPr>
            <w:tcW w:w="1289" w:type="dxa"/>
            <w:tcPrChange w:id="156" w:author="Autor">
              <w:tcPr>
                <w:tcW w:w="1289" w:type="dxa"/>
                <w:gridSpan w:val="2"/>
              </w:tcPr>
            </w:tcPrChange>
          </w:tcPr>
          <w:p w:rsidR="004350B8" w:rsidDel="00EF3457" w:rsidRDefault="00310D8E" w:rsidP="00237279">
            <w:pPr>
              <w:rPr>
                <w:ins w:id="157" w:author="Autor"/>
                <w:del w:id="158" w:author="Autor"/>
                <w:rFonts w:cs="Arial"/>
                <w:color w:val="0070C0"/>
                <w:lang w:eastAsia="pl-PL"/>
              </w:rPr>
            </w:pPr>
            <w:del w:id="159" w:author="Autor">
              <w:r w:rsidRPr="001B6667" w:rsidDel="00EF3457">
                <w:rPr>
                  <w:rFonts w:cs="Arial"/>
                  <w:color w:val="0070C0"/>
                  <w:lang w:eastAsia="pl-PL"/>
                </w:rPr>
                <w:delText>&lt;&lt;MM-RRRR&gt;&gt;</w:delText>
              </w:r>
            </w:del>
          </w:p>
          <w:p w:rsidR="006469C9" w:rsidRPr="00141A92" w:rsidRDefault="006469C9" w:rsidP="00237279">
            <w:pPr>
              <w:rPr>
                <w:rFonts w:ascii="Arial" w:hAnsi="Arial" w:cs="Arial"/>
                <w:color w:val="0070C0"/>
                <w:sz w:val="18"/>
                <w:szCs w:val="18"/>
              </w:rPr>
            </w:pPr>
            <w:ins w:id="160" w:author="Autor">
              <w:r>
                <w:rPr>
                  <w:rFonts w:cs="Arial"/>
                </w:rPr>
                <w:t>08-2018</w:t>
              </w:r>
            </w:ins>
          </w:p>
        </w:tc>
        <w:tc>
          <w:tcPr>
            <w:tcW w:w="1914" w:type="dxa"/>
            <w:tcPrChange w:id="161" w:author="Autor">
              <w:tcPr>
                <w:tcW w:w="1914" w:type="dxa"/>
                <w:gridSpan w:val="2"/>
              </w:tcPr>
            </w:tcPrChange>
          </w:tcPr>
          <w:p w:rsidR="004350B8" w:rsidDel="00EF3457" w:rsidRDefault="00310D8E" w:rsidP="00237279">
            <w:pPr>
              <w:pStyle w:val="Akapitzlist"/>
              <w:ind w:left="7"/>
              <w:rPr>
                <w:ins w:id="162" w:author="Autor"/>
                <w:del w:id="163" w:author="Autor"/>
                <w:rFonts w:cs="Arial"/>
                <w:color w:val="0070C0"/>
                <w:lang w:eastAsia="pl-PL"/>
              </w:rPr>
            </w:pPr>
            <w:del w:id="164" w:author="Autor">
              <w:r w:rsidRPr="001B6667" w:rsidDel="00EF3457">
                <w:rPr>
                  <w:rFonts w:cs="Arial"/>
                  <w:color w:val="0070C0"/>
                  <w:lang w:eastAsia="pl-PL"/>
                </w:rPr>
                <w:delText>&lt;&lt;MM-RRRR&gt;&gt;</w:delText>
              </w:r>
              <w:r w:rsidDel="00EF3457">
                <w:rPr>
                  <w:rFonts w:cs="Arial"/>
                  <w:color w:val="0070C0"/>
                  <w:lang w:eastAsia="pl-PL"/>
                </w:rPr>
                <w:delText xml:space="preserve"> </w:delText>
              </w:r>
            </w:del>
          </w:p>
          <w:p w:rsidR="006469C9" w:rsidRPr="00141A92" w:rsidRDefault="006469C9" w:rsidP="00237279">
            <w:pPr>
              <w:pStyle w:val="Akapitzlist"/>
              <w:ind w:left="7"/>
              <w:rPr>
                <w:rFonts w:ascii="Arial" w:hAnsi="Arial" w:cs="Arial"/>
                <w:color w:val="0070C0"/>
                <w:sz w:val="18"/>
              </w:rPr>
            </w:pPr>
            <w:ins w:id="165" w:author="Autor">
              <w:r>
                <w:rPr>
                  <w:rFonts w:cs="Arial"/>
                </w:rPr>
                <w:t>10-2018</w:t>
              </w:r>
            </w:ins>
          </w:p>
        </w:tc>
        <w:tc>
          <w:tcPr>
            <w:tcW w:w="2802" w:type="dxa"/>
            <w:tcPrChange w:id="166" w:author="Autor">
              <w:tcPr>
                <w:tcW w:w="2802" w:type="dxa"/>
                <w:gridSpan w:val="2"/>
              </w:tcPr>
            </w:tcPrChange>
          </w:tcPr>
          <w:p w:rsidR="004350B8" w:rsidRPr="00141A92" w:rsidDel="00EF3457" w:rsidRDefault="009F1DC8" w:rsidP="00237279">
            <w:pPr>
              <w:rPr>
                <w:del w:id="167" w:author="Autor"/>
                <w:rFonts w:ascii="Arial" w:hAnsi="Arial" w:cs="Arial"/>
                <w:color w:val="0070C0"/>
                <w:sz w:val="18"/>
                <w:szCs w:val="18"/>
              </w:rPr>
            </w:pPr>
            <w:del w:id="168" w:author="Autor">
              <w:r w:rsidDel="00EF3457">
                <w:rPr>
                  <w:rFonts w:ascii="Arial" w:hAnsi="Arial" w:cs="Arial"/>
                  <w:color w:val="0070C0"/>
                  <w:sz w:val="18"/>
                  <w:szCs w:val="18"/>
                </w:rPr>
                <w:delText>&lt;&lt;</w:delText>
              </w:r>
              <w:r w:rsidR="004350B8" w:rsidRPr="00141A92" w:rsidDel="00EF3457">
                <w:rPr>
                  <w:rFonts w:ascii="Arial" w:hAnsi="Arial" w:cs="Arial"/>
                  <w:color w:val="0070C0"/>
                  <w:sz w:val="18"/>
                  <w:szCs w:val="18"/>
                </w:rPr>
                <w:delText>Należy wskazać spośród trzech możliwych (do wyboru):</w:delText>
              </w:r>
            </w:del>
          </w:p>
          <w:p w:rsidR="004350B8" w:rsidRPr="00141A92" w:rsidDel="00EF3457" w:rsidRDefault="004350B8" w:rsidP="00DC39A9">
            <w:pPr>
              <w:rPr>
                <w:del w:id="169" w:author="Autor"/>
                <w:rFonts w:ascii="Arial" w:hAnsi="Arial" w:cs="Arial"/>
                <w:color w:val="0070C0"/>
                <w:sz w:val="18"/>
                <w:szCs w:val="18"/>
              </w:rPr>
            </w:pPr>
            <w:del w:id="170" w:author="Autor">
              <w:r w:rsidRPr="00141A92" w:rsidDel="00EF3457">
                <w:rPr>
                  <w:rFonts w:ascii="Arial" w:hAnsi="Arial" w:cs="Arial"/>
                  <w:color w:val="0070C0"/>
                  <w:sz w:val="18"/>
                  <w:szCs w:val="18"/>
                </w:rPr>
                <w:delText>- planowany</w:delText>
              </w:r>
            </w:del>
          </w:p>
          <w:p w:rsidR="004350B8" w:rsidRPr="00141A92" w:rsidDel="00EF3457" w:rsidRDefault="004350B8" w:rsidP="00237279">
            <w:pPr>
              <w:rPr>
                <w:del w:id="171" w:author="Autor"/>
                <w:rFonts w:ascii="Arial" w:hAnsi="Arial" w:cs="Arial"/>
                <w:color w:val="0070C0"/>
                <w:sz w:val="18"/>
                <w:szCs w:val="18"/>
              </w:rPr>
            </w:pPr>
            <w:del w:id="172" w:author="Autor">
              <w:r w:rsidRPr="00141A92" w:rsidDel="00EF3457">
                <w:rPr>
                  <w:rFonts w:ascii="Arial" w:hAnsi="Arial" w:cs="Arial"/>
                  <w:color w:val="0070C0"/>
                  <w:sz w:val="18"/>
                  <w:szCs w:val="18"/>
                </w:rPr>
                <w:delText>- w trakcie realizacji</w:delText>
              </w:r>
            </w:del>
          </w:p>
          <w:p w:rsidR="004350B8" w:rsidRPr="00141A92" w:rsidDel="00EF3457" w:rsidRDefault="004350B8" w:rsidP="00237279">
            <w:pPr>
              <w:rPr>
                <w:del w:id="173" w:author="Autor"/>
                <w:rFonts w:ascii="Arial" w:hAnsi="Arial" w:cs="Arial"/>
                <w:color w:val="0070C0"/>
                <w:sz w:val="18"/>
                <w:szCs w:val="18"/>
              </w:rPr>
            </w:pPr>
            <w:del w:id="174" w:author="Autor">
              <w:r w:rsidRPr="00141A92" w:rsidDel="00EF3457">
                <w:rPr>
                  <w:rFonts w:ascii="Arial" w:hAnsi="Arial" w:cs="Arial"/>
                  <w:color w:val="0070C0"/>
                  <w:sz w:val="18"/>
                  <w:szCs w:val="18"/>
                </w:rPr>
                <w:delText>- osiągnięty</w:delText>
              </w:r>
            </w:del>
          </w:p>
          <w:p w:rsidR="006B5117" w:rsidRPr="00141A92" w:rsidDel="00EF3457" w:rsidRDefault="006B5117" w:rsidP="00237279">
            <w:pPr>
              <w:rPr>
                <w:del w:id="175" w:author="Autor"/>
                <w:rFonts w:ascii="Arial" w:hAnsi="Arial" w:cs="Arial"/>
                <w:color w:val="0070C0"/>
                <w:sz w:val="18"/>
                <w:szCs w:val="18"/>
              </w:rPr>
            </w:pPr>
          </w:p>
          <w:p w:rsidR="004350B8" w:rsidDel="00EF3457" w:rsidRDefault="006B5117" w:rsidP="006B5117">
            <w:pPr>
              <w:rPr>
                <w:ins w:id="176" w:author="Autor"/>
                <w:del w:id="177" w:author="Autor"/>
                <w:rFonts w:ascii="Arial" w:hAnsi="Arial" w:cs="Arial"/>
                <w:color w:val="0070C0"/>
                <w:sz w:val="18"/>
                <w:szCs w:val="18"/>
              </w:rPr>
            </w:pPr>
            <w:del w:id="178" w:author="Autor">
              <w:r w:rsidRPr="00141A92" w:rsidDel="00EF3457">
                <w:rPr>
                  <w:rFonts w:ascii="Arial" w:hAnsi="Arial" w:cs="Arial"/>
                  <w:color w:val="0070C0"/>
                  <w:sz w:val="18"/>
                  <w:szCs w:val="18"/>
                </w:rPr>
                <w:delText xml:space="preserve">W przypadku </w:delText>
              </w:r>
              <w:r w:rsidR="004350B8" w:rsidRPr="00141A92" w:rsidDel="00EF3457">
                <w:rPr>
                  <w:rFonts w:ascii="Arial" w:hAnsi="Arial" w:cs="Arial"/>
                  <w:color w:val="0070C0"/>
                  <w:sz w:val="18"/>
                  <w:szCs w:val="18"/>
                </w:rPr>
                <w:delText>nieosiągnięcia kamienia milowego w planowanym terminie</w:delText>
              </w:r>
              <w:r w:rsidRPr="00141A92" w:rsidDel="00EF3457">
                <w:rPr>
                  <w:rFonts w:ascii="Arial" w:hAnsi="Arial" w:cs="Arial"/>
                  <w:color w:val="0070C0"/>
                  <w:sz w:val="18"/>
                  <w:szCs w:val="18"/>
                </w:rPr>
                <w:delText xml:space="preserve"> należy wskazać przyczyny</w:delText>
              </w:r>
              <w:r w:rsidR="004350B8" w:rsidRPr="00141A92" w:rsidDel="00EF3457">
                <w:rPr>
                  <w:rFonts w:ascii="Arial" w:hAnsi="Arial" w:cs="Arial"/>
                  <w:color w:val="0070C0"/>
                  <w:sz w:val="18"/>
                  <w:szCs w:val="18"/>
                </w:rPr>
                <w:delText>, max. 1000 znaków</w:delText>
              </w:r>
              <w:r w:rsidR="009F1DC8" w:rsidDel="00EF3457">
                <w:rPr>
                  <w:rFonts w:ascii="Arial" w:hAnsi="Arial" w:cs="Arial"/>
                  <w:color w:val="0070C0"/>
                  <w:sz w:val="18"/>
                  <w:szCs w:val="18"/>
                </w:rPr>
                <w:delText>&gt;&gt;</w:delText>
              </w:r>
            </w:del>
          </w:p>
          <w:p w:rsidR="006469C9" w:rsidRDefault="006469C9" w:rsidP="006469C9">
            <w:pPr>
              <w:snapToGrid w:val="0"/>
              <w:rPr>
                <w:ins w:id="179" w:author="Autor"/>
                <w:rFonts w:ascii="Arial" w:hAnsi="Arial" w:cs="Arial"/>
                <w:sz w:val="20"/>
                <w:szCs w:val="20"/>
              </w:rPr>
            </w:pPr>
            <w:ins w:id="180" w:author="Autor">
              <w:r>
                <w:rPr>
                  <w:rFonts w:ascii="Arial" w:hAnsi="Arial" w:cs="Arial"/>
                  <w:sz w:val="20"/>
                  <w:szCs w:val="20"/>
                </w:rPr>
                <w:t>Osiągnięty</w:t>
              </w:r>
            </w:ins>
          </w:p>
          <w:p w:rsidR="006469C9" w:rsidRPr="00141A92" w:rsidRDefault="006469C9">
            <w:pPr>
              <w:rPr>
                <w:rFonts w:ascii="Arial" w:hAnsi="Arial" w:cs="Arial"/>
                <w:color w:val="0070C0"/>
                <w:sz w:val="18"/>
                <w:szCs w:val="18"/>
              </w:rPr>
            </w:pPr>
            <w:ins w:id="181" w:author="Auto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ins>
          </w:p>
        </w:tc>
      </w:tr>
      <w:tr w:rsidR="00C01292" w:rsidRPr="002B50C0" w:rsidTr="00E07644">
        <w:trPr>
          <w:ins w:id="182" w:author="Autor"/>
        </w:trPr>
        <w:tc>
          <w:tcPr>
            <w:tcW w:w="2127" w:type="dxa"/>
          </w:tcPr>
          <w:p w:rsidR="00C01292" w:rsidRDefault="00C01292" w:rsidP="00237279">
            <w:pPr>
              <w:rPr>
                <w:ins w:id="183" w:author="Autor"/>
                <w:rFonts w:ascii="Arial" w:hAnsi="Arial" w:cs="Arial"/>
                <w:color w:val="0070C0"/>
                <w:sz w:val="18"/>
                <w:szCs w:val="18"/>
              </w:rPr>
            </w:pPr>
          </w:p>
          <w:p w:rsidR="00C01292" w:rsidRDefault="00C01292" w:rsidP="00237279">
            <w:pPr>
              <w:rPr>
                <w:ins w:id="184" w:author="Autor"/>
                <w:rFonts w:ascii="Arial" w:hAnsi="Arial" w:cs="Arial"/>
                <w:color w:val="0070C0"/>
                <w:sz w:val="18"/>
                <w:szCs w:val="18"/>
              </w:rPr>
            </w:pPr>
            <w:ins w:id="185" w:author="Autor">
              <w:r>
                <w:rPr>
                  <w:rFonts w:cs="Arial"/>
                </w:rPr>
                <w:t>Odbiór sprzętu i oprogramowania</w:t>
              </w:r>
            </w:ins>
          </w:p>
          <w:p w:rsidR="00C01292" w:rsidRDefault="00C01292" w:rsidP="00237279">
            <w:pPr>
              <w:rPr>
                <w:ins w:id="186" w:author="Autor"/>
                <w:rFonts w:ascii="Arial" w:hAnsi="Arial" w:cs="Arial"/>
                <w:color w:val="0070C0"/>
                <w:sz w:val="18"/>
                <w:szCs w:val="18"/>
              </w:rPr>
            </w:pPr>
          </w:p>
          <w:p w:rsidR="00C01292" w:rsidRDefault="00C01292" w:rsidP="00237279">
            <w:pPr>
              <w:rPr>
                <w:ins w:id="187" w:author="Autor"/>
                <w:rFonts w:ascii="Arial" w:hAnsi="Arial" w:cs="Arial"/>
                <w:color w:val="0070C0"/>
                <w:sz w:val="18"/>
                <w:szCs w:val="18"/>
              </w:rPr>
            </w:pPr>
          </w:p>
          <w:p w:rsidR="00C01292" w:rsidRDefault="00C01292" w:rsidP="00237279">
            <w:pPr>
              <w:rPr>
                <w:ins w:id="188" w:author="Autor"/>
                <w:rFonts w:ascii="Arial" w:hAnsi="Arial" w:cs="Arial"/>
                <w:color w:val="0070C0"/>
                <w:sz w:val="18"/>
                <w:szCs w:val="18"/>
              </w:rPr>
            </w:pPr>
          </w:p>
          <w:p w:rsidR="00C01292" w:rsidRDefault="00C01292" w:rsidP="00237279">
            <w:pPr>
              <w:rPr>
                <w:ins w:id="189" w:author="Autor"/>
                <w:rFonts w:ascii="Arial" w:hAnsi="Arial" w:cs="Arial"/>
                <w:color w:val="0070C0"/>
                <w:sz w:val="18"/>
                <w:szCs w:val="18"/>
              </w:rPr>
            </w:pPr>
          </w:p>
          <w:p w:rsidR="00C01292" w:rsidRPr="00141A92" w:rsidRDefault="00C01292" w:rsidP="00237279">
            <w:pPr>
              <w:rPr>
                <w:ins w:id="190" w:author="Autor"/>
                <w:rFonts w:ascii="Arial" w:hAnsi="Arial" w:cs="Arial"/>
                <w:color w:val="0070C0"/>
                <w:sz w:val="18"/>
                <w:szCs w:val="18"/>
              </w:rPr>
            </w:pPr>
          </w:p>
        </w:tc>
        <w:tc>
          <w:tcPr>
            <w:tcW w:w="1507" w:type="dxa"/>
            <w:shd w:val="clear" w:color="auto" w:fill="auto"/>
          </w:tcPr>
          <w:p w:rsidR="00C01292" w:rsidRPr="00141A92" w:rsidRDefault="00C01292" w:rsidP="00237279">
            <w:pPr>
              <w:rPr>
                <w:ins w:id="191" w:author="Autor"/>
                <w:rFonts w:ascii="Arial" w:hAnsi="Arial" w:cs="Arial"/>
                <w:color w:val="0070C0"/>
                <w:sz w:val="18"/>
                <w:szCs w:val="18"/>
              </w:rPr>
            </w:pPr>
          </w:p>
        </w:tc>
        <w:tc>
          <w:tcPr>
            <w:tcW w:w="1289" w:type="dxa"/>
          </w:tcPr>
          <w:p w:rsidR="00C01292" w:rsidRPr="001B6667" w:rsidRDefault="00C01292" w:rsidP="00237279">
            <w:pPr>
              <w:rPr>
                <w:ins w:id="192" w:author="Autor"/>
                <w:rFonts w:cs="Arial"/>
                <w:color w:val="0070C0"/>
                <w:lang w:eastAsia="pl-PL"/>
              </w:rPr>
            </w:pPr>
            <w:ins w:id="193" w:author="Autor">
              <w:r>
                <w:rPr>
                  <w:rFonts w:cs="Arial"/>
                </w:rPr>
                <w:t>08-2018</w:t>
              </w:r>
            </w:ins>
          </w:p>
        </w:tc>
        <w:tc>
          <w:tcPr>
            <w:tcW w:w="1914" w:type="dxa"/>
          </w:tcPr>
          <w:p w:rsidR="00C01292" w:rsidRPr="001B6667" w:rsidRDefault="00C01292" w:rsidP="00237279">
            <w:pPr>
              <w:pStyle w:val="Akapitzlist"/>
              <w:ind w:left="7"/>
              <w:rPr>
                <w:ins w:id="194" w:author="Autor"/>
                <w:rFonts w:cs="Arial"/>
                <w:color w:val="0070C0"/>
                <w:lang w:eastAsia="pl-PL"/>
              </w:rPr>
            </w:pPr>
            <w:ins w:id="195" w:author="Autor">
              <w:r>
                <w:rPr>
                  <w:rFonts w:cs="Arial"/>
                </w:rPr>
                <w:t>12-2018</w:t>
              </w:r>
            </w:ins>
          </w:p>
        </w:tc>
        <w:tc>
          <w:tcPr>
            <w:tcW w:w="2802" w:type="dxa"/>
          </w:tcPr>
          <w:p w:rsidR="00C01292" w:rsidRDefault="00C01292" w:rsidP="00C01292">
            <w:pPr>
              <w:snapToGrid w:val="0"/>
              <w:rPr>
                <w:ins w:id="196" w:author="Autor"/>
                <w:rFonts w:ascii="Arial" w:eastAsia="Arial" w:hAnsi="Arial" w:cs="Arial"/>
                <w:sz w:val="20"/>
                <w:szCs w:val="20"/>
              </w:rPr>
            </w:pPr>
            <w:ins w:id="197" w:author="Autor">
              <w:r>
                <w:rPr>
                  <w:rFonts w:cs="Arial"/>
                </w:rPr>
                <w:t>Osiągnięty</w:t>
              </w:r>
            </w:ins>
          </w:p>
          <w:p w:rsidR="00C01292" w:rsidRDefault="00C01292" w:rsidP="00C01292">
            <w:pPr>
              <w:pStyle w:val="Standard"/>
              <w:jc w:val="both"/>
              <w:rPr>
                <w:ins w:id="198" w:author="Autor"/>
                <w:rFonts w:ascii="Arial" w:eastAsia="Arial" w:hAnsi="Arial" w:cs="Arial"/>
                <w:sz w:val="20"/>
                <w:szCs w:val="20"/>
              </w:rPr>
            </w:pPr>
            <w:ins w:id="199" w:author="Autor">
              <w:r>
                <w:rPr>
                  <w:rFonts w:ascii="Arial" w:eastAsia="Arial" w:hAnsi="Arial" w:cs="Arial"/>
                  <w:sz w:val="20"/>
                  <w:szCs w:val="20"/>
                </w:rPr>
                <w:t xml:space="preserve">Przyczyny nieosiągnięcia          w terminie „Kamienia milowego nr 1”: późne podpisanie Umowy o dofinansowanie, brak środków finansowych Beneficjenta  na </w:t>
              </w:r>
            </w:ins>
          </w:p>
          <w:p w:rsidR="00C01292" w:rsidRDefault="00C01292" w:rsidP="00C01292">
            <w:pPr>
              <w:rPr>
                <w:ins w:id="200" w:author="Autor"/>
                <w:rFonts w:ascii="Arial" w:hAnsi="Arial" w:cs="Arial"/>
                <w:color w:val="0070C0"/>
                <w:sz w:val="18"/>
                <w:szCs w:val="18"/>
              </w:rPr>
            </w:pPr>
            <w:ins w:id="201" w:author="Auto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ins>
          </w:p>
        </w:tc>
      </w:tr>
      <w:tr w:rsidR="00C01292" w:rsidRPr="002B50C0" w:rsidTr="00E07644">
        <w:trPr>
          <w:ins w:id="202" w:author="Autor"/>
        </w:trPr>
        <w:tc>
          <w:tcPr>
            <w:tcW w:w="2127" w:type="dxa"/>
          </w:tcPr>
          <w:p w:rsidR="00C01292" w:rsidRDefault="00C01292" w:rsidP="00C01292">
            <w:pPr>
              <w:rPr>
                <w:ins w:id="203" w:author="Autor"/>
                <w:rFonts w:cs="Arial"/>
              </w:rPr>
            </w:pPr>
            <w:ins w:id="204" w:author="Autor">
              <w:r>
                <w:rPr>
                  <w:rFonts w:cs="Arial"/>
                </w:rPr>
                <w:t>Nawiązanie umów współpracy (umów o</w:t>
              </w:r>
            </w:ins>
          </w:p>
          <w:p w:rsidR="00C01292" w:rsidRDefault="00C01292" w:rsidP="00C01292">
            <w:pPr>
              <w:rPr>
                <w:ins w:id="205" w:author="Autor"/>
                <w:rFonts w:ascii="Arial" w:hAnsi="Arial" w:cs="Arial"/>
                <w:color w:val="0070C0"/>
                <w:sz w:val="18"/>
                <w:szCs w:val="18"/>
              </w:rPr>
            </w:pPr>
            <w:ins w:id="206" w:author="Autor">
              <w:r>
                <w:rPr>
                  <w:rFonts w:cs="Arial"/>
                </w:rPr>
                <w:t>dzieło/pracę)</w:t>
              </w:r>
            </w:ins>
          </w:p>
        </w:tc>
        <w:tc>
          <w:tcPr>
            <w:tcW w:w="1507" w:type="dxa"/>
            <w:shd w:val="clear" w:color="auto" w:fill="auto"/>
          </w:tcPr>
          <w:p w:rsidR="00C01292" w:rsidRPr="00141A92" w:rsidRDefault="00C01292" w:rsidP="00C01292">
            <w:pPr>
              <w:rPr>
                <w:ins w:id="207" w:author="Autor"/>
                <w:rFonts w:ascii="Arial" w:hAnsi="Arial" w:cs="Arial"/>
                <w:color w:val="0070C0"/>
                <w:sz w:val="18"/>
                <w:szCs w:val="18"/>
              </w:rPr>
            </w:pPr>
          </w:p>
        </w:tc>
        <w:tc>
          <w:tcPr>
            <w:tcW w:w="1289" w:type="dxa"/>
          </w:tcPr>
          <w:p w:rsidR="00C01292" w:rsidRDefault="00C01292" w:rsidP="00C01292">
            <w:pPr>
              <w:rPr>
                <w:ins w:id="208" w:author="Autor"/>
                <w:rFonts w:cs="Arial"/>
              </w:rPr>
            </w:pPr>
            <w:ins w:id="209" w:author="Autor">
              <w:r>
                <w:rPr>
                  <w:rFonts w:cs="Arial"/>
                </w:rPr>
                <w:t>08-2018</w:t>
              </w:r>
            </w:ins>
          </w:p>
        </w:tc>
        <w:tc>
          <w:tcPr>
            <w:tcW w:w="1914" w:type="dxa"/>
          </w:tcPr>
          <w:p w:rsidR="00C01292" w:rsidRDefault="00C01292" w:rsidP="00C01292">
            <w:pPr>
              <w:pStyle w:val="Akapitzlist"/>
              <w:ind w:left="7"/>
              <w:rPr>
                <w:ins w:id="210" w:author="Autor"/>
                <w:rFonts w:cs="Arial"/>
              </w:rPr>
            </w:pPr>
            <w:ins w:id="211" w:author="Autor">
              <w:r>
                <w:rPr>
                  <w:rFonts w:cs="Arial"/>
                </w:rPr>
                <w:t>09-2018</w:t>
              </w:r>
            </w:ins>
          </w:p>
        </w:tc>
        <w:tc>
          <w:tcPr>
            <w:tcW w:w="2802" w:type="dxa"/>
          </w:tcPr>
          <w:p w:rsidR="00C01292" w:rsidRDefault="00C01292" w:rsidP="00C01292">
            <w:pPr>
              <w:snapToGrid w:val="0"/>
              <w:rPr>
                <w:ins w:id="212" w:author="Autor"/>
                <w:rFonts w:ascii="Arial" w:hAnsi="Arial" w:cs="Arial"/>
              </w:rPr>
            </w:pPr>
            <w:ins w:id="213" w:author="Autor">
              <w:r>
                <w:rPr>
                  <w:rFonts w:ascii="Arial" w:hAnsi="Arial" w:cs="Arial"/>
                </w:rPr>
                <w:t>Osiągnięty</w:t>
              </w:r>
            </w:ins>
          </w:p>
          <w:p w:rsidR="00C01292" w:rsidRDefault="00C01292" w:rsidP="00C01292">
            <w:pPr>
              <w:snapToGrid w:val="0"/>
              <w:rPr>
                <w:ins w:id="214" w:author="Autor"/>
                <w:rFonts w:cs="Arial"/>
              </w:rPr>
            </w:pPr>
            <w:ins w:id="215" w:author="Auto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ins>
          </w:p>
        </w:tc>
      </w:tr>
      <w:tr w:rsidR="00C01292" w:rsidRPr="002B50C0" w:rsidTr="00E07644">
        <w:trPr>
          <w:ins w:id="216" w:author="Autor"/>
        </w:trPr>
        <w:tc>
          <w:tcPr>
            <w:tcW w:w="2127" w:type="dxa"/>
          </w:tcPr>
          <w:p w:rsidR="00C01292" w:rsidRDefault="00C01292" w:rsidP="00C01292">
            <w:pPr>
              <w:rPr>
                <w:ins w:id="217" w:author="Autor"/>
                <w:rFonts w:ascii="Arial" w:hAnsi="Arial" w:cs="Arial"/>
                <w:color w:val="0070C0"/>
                <w:sz w:val="18"/>
                <w:szCs w:val="18"/>
              </w:rPr>
            </w:pPr>
            <w:ins w:id="218" w:author="Autor">
              <w:r>
                <w:rPr>
                  <w:rFonts w:cs="Arial"/>
                </w:rPr>
                <w:lastRenderedPageBreak/>
                <w:t>Przeprowadzenie szkolenia</w:t>
              </w:r>
            </w:ins>
          </w:p>
        </w:tc>
        <w:tc>
          <w:tcPr>
            <w:tcW w:w="1507" w:type="dxa"/>
            <w:shd w:val="clear" w:color="auto" w:fill="auto"/>
          </w:tcPr>
          <w:p w:rsidR="00C01292" w:rsidRPr="00141A92" w:rsidRDefault="00C01292" w:rsidP="00C01292">
            <w:pPr>
              <w:rPr>
                <w:ins w:id="219" w:author="Autor"/>
                <w:rFonts w:ascii="Arial" w:hAnsi="Arial" w:cs="Arial"/>
                <w:color w:val="0070C0"/>
                <w:sz w:val="18"/>
                <w:szCs w:val="18"/>
              </w:rPr>
            </w:pPr>
          </w:p>
        </w:tc>
        <w:tc>
          <w:tcPr>
            <w:tcW w:w="1289" w:type="dxa"/>
          </w:tcPr>
          <w:p w:rsidR="00C01292" w:rsidRDefault="00C01292" w:rsidP="00C01292">
            <w:pPr>
              <w:rPr>
                <w:ins w:id="220" w:author="Autor"/>
                <w:rFonts w:cs="Arial"/>
              </w:rPr>
            </w:pPr>
            <w:ins w:id="221" w:author="Autor">
              <w:r>
                <w:rPr>
                  <w:rFonts w:cs="Arial"/>
                </w:rPr>
                <w:t>08-2018</w:t>
              </w:r>
            </w:ins>
          </w:p>
        </w:tc>
        <w:tc>
          <w:tcPr>
            <w:tcW w:w="1914" w:type="dxa"/>
          </w:tcPr>
          <w:p w:rsidR="00C01292" w:rsidRDefault="00C01292" w:rsidP="00C01292">
            <w:pPr>
              <w:pStyle w:val="Akapitzlist"/>
              <w:ind w:left="7"/>
              <w:rPr>
                <w:ins w:id="222" w:author="Autor"/>
                <w:rFonts w:cs="Arial"/>
              </w:rPr>
            </w:pPr>
            <w:ins w:id="223" w:author="Autor">
              <w:r>
                <w:rPr>
                  <w:rFonts w:cs="Arial"/>
                </w:rPr>
                <w:t>11-2018</w:t>
              </w:r>
            </w:ins>
          </w:p>
        </w:tc>
        <w:tc>
          <w:tcPr>
            <w:tcW w:w="2802" w:type="dxa"/>
          </w:tcPr>
          <w:p w:rsidR="00C01292" w:rsidRDefault="00C01292" w:rsidP="00C01292">
            <w:pPr>
              <w:snapToGrid w:val="0"/>
              <w:rPr>
                <w:ins w:id="224" w:author="Autor"/>
                <w:rFonts w:ascii="Arial" w:eastAsia="Arial" w:hAnsi="Arial" w:cs="Arial"/>
                <w:sz w:val="20"/>
                <w:szCs w:val="20"/>
              </w:rPr>
            </w:pPr>
            <w:ins w:id="225" w:author="Autor">
              <w:r>
                <w:rPr>
                  <w:rFonts w:ascii="Arial" w:eastAsia="Arial" w:hAnsi="Arial" w:cs="Arial"/>
                  <w:sz w:val="20"/>
                  <w:szCs w:val="20"/>
                </w:rPr>
                <w:t>Osiągnięty</w:t>
              </w:r>
            </w:ins>
          </w:p>
          <w:p w:rsidR="00C01292" w:rsidRDefault="00C01292" w:rsidP="00C01292">
            <w:pPr>
              <w:snapToGrid w:val="0"/>
              <w:rPr>
                <w:ins w:id="226" w:author="Autor"/>
                <w:rFonts w:ascii="Arial" w:eastAsia="Arial" w:hAnsi="Arial" w:cs="Arial"/>
                <w:sz w:val="20"/>
                <w:szCs w:val="20"/>
              </w:rPr>
            </w:pPr>
            <w:ins w:id="227" w:author="Autor">
              <w:r>
                <w:rPr>
                  <w:rFonts w:ascii="Arial" w:eastAsia="Arial" w:hAnsi="Arial" w:cs="Arial"/>
                  <w:sz w:val="20"/>
                  <w:szCs w:val="20"/>
                </w:rPr>
                <w:t xml:space="preserve">Przyczyny nieosiągnięcia          w terminie Kamienia milowego </w:t>
              </w:r>
            </w:ins>
          </w:p>
          <w:p w:rsidR="00C01292" w:rsidRDefault="00C01292" w:rsidP="00C01292">
            <w:pPr>
              <w:snapToGrid w:val="0"/>
              <w:rPr>
                <w:ins w:id="228" w:author="Autor"/>
                <w:rFonts w:ascii="Arial" w:eastAsia="Arial" w:hAnsi="Arial" w:cs="Arial"/>
                <w:sz w:val="20"/>
                <w:szCs w:val="20"/>
              </w:rPr>
            </w:pPr>
            <w:ins w:id="229" w:author="Autor">
              <w:r>
                <w:rPr>
                  <w:rFonts w:ascii="Arial" w:eastAsia="Arial" w:hAnsi="Arial" w:cs="Arial"/>
                  <w:sz w:val="20"/>
                  <w:szCs w:val="20"/>
                </w:rPr>
                <w:t>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ins>
          </w:p>
          <w:p w:rsidR="00C01292" w:rsidRDefault="00C01292" w:rsidP="00C01292">
            <w:pPr>
              <w:snapToGrid w:val="0"/>
              <w:rPr>
                <w:ins w:id="230" w:author="Autor"/>
                <w:rFonts w:ascii="Arial" w:eastAsia="Arial" w:hAnsi="Arial" w:cs="Arial"/>
                <w:sz w:val="20"/>
                <w:szCs w:val="20"/>
              </w:rPr>
            </w:pPr>
            <w:ins w:id="231" w:author="Auto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ins>
          </w:p>
          <w:p w:rsidR="00C01292" w:rsidRDefault="00C01292" w:rsidP="00C01292">
            <w:pPr>
              <w:snapToGrid w:val="0"/>
              <w:rPr>
                <w:ins w:id="232" w:author="Autor"/>
                <w:rFonts w:cs="Arial"/>
              </w:rPr>
            </w:pPr>
            <w:ins w:id="233" w:author="Autor">
              <w:r>
                <w:rPr>
                  <w:rFonts w:ascii="Arial" w:eastAsia="Arial" w:hAnsi="Arial" w:cs="Arial"/>
                  <w:sz w:val="20"/>
                  <w:szCs w:val="20"/>
                </w:rPr>
                <w:t>Szkolenie dla osób tworzących nowe rekordy bazy AGRO przeprowadzono  w planowanym w harmonogramie projektu terminie.</w:t>
              </w:r>
            </w:ins>
          </w:p>
        </w:tc>
      </w:tr>
      <w:tr w:rsidR="00C01292" w:rsidRPr="002B50C0" w:rsidTr="00E07644">
        <w:trPr>
          <w:ins w:id="234" w:author="Autor"/>
        </w:trPr>
        <w:tc>
          <w:tcPr>
            <w:tcW w:w="2127" w:type="dxa"/>
          </w:tcPr>
          <w:p w:rsidR="00C01292" w:rsidRDefault="00C01292" w:rsidP="00C01292">
            <w:pPr>
              <w:rPr>
                <w:ins w:id="235" w:author="Autor"/>
                <w:rFonts w:cs="Arial"/>
              </w:rPr>
            </w:pPr>
            <w:ins w:id="236" w:author="Autor">
              <w:r>
                <w:rPr>
                  <w:rFonts w:cs="Arial"/>
                </w:rPr>
                <w:t>Dostosowanie bazy do standardów WCAG 2.0</w:t>
              </w:r>
            </w:ins>
          </w:p>
        </w:tc>
        <w:tc>
          <w:tcPr>
            <w:tcW w:w="1507" w:type="dxa"/>
            <w:shd w:val="clear" w:color="auto" w:fill="auto"/>
          </w:tcPr>
          <w:p w:rsidR="00C01292" w:rsidRPr="00141A92" w:rsidRDefault="00C01292" w:rsidP="00C01292">
            <w:pPr>
              <w:rPr>
                <w:ins w:id="237" w:author="Autor"/>
                <w:rFonts w:ascii="Arial" w:hAnsi="Arial" w:cs="Arial"/>
                <w:color w:val="0070C0"/>
                <w:sz w:val="18"/>
                <w:szCs w:val="18"/>
              </w:rPr>
            </w:pPr>
            <w:ins w:id="238" w:author="Autor">
              <w:r>
                <w:rPr>
                  <w:rFonts w:cs="Arial"/>
                </w:rPr>
                <w:t>6,7</w:t>
              </w:r>
            </w:ins>
          </w:p>
        </w:tc>
        <w:tc>
          <w:tcPr>
            <w:tcW w:w="1289" w:type="dxa"/>
          </w:tcPr>
          <w:p w:rsidR="00C01292" w:rsidRDefault="00C01292" w:rsidP="00C01292">
            <w:pPr>
              <w:rPr>
                <w:ins w:id="239" w:author="Autor"/>
                <w:rFonts w:cs="Arial"/>
              </w:rPr>
            </w:pPr>
            <w:ins w:id="240" w:author="Autor">
              <w:r>
                <w:rPr>
                  <w:rFonts w:cs="Arial"/>
                </w:rPr>
                <w:t>05-2019</w:t>
              </w:r>
            </w:ins>
          </w:p>
        </w:tc>
        <w:tc>
          <w:tcPr>
            <w:tcW w:w="1914" w:type="dxa"/>
          </w:tcPr>
          <w:p w:rsidR="00C01292" w:rsidRDefault="00C01292" w:rsidP="00C01292">
            <w:pPr>
              <w:pStyle w:val="Akapitzlist"/>
              <w:ind w:left="7"/>
              <w:rPr>
                <w:ins w:id="241" w:author="Autor"/>
                <w:rFonts w:cs="Arial"/>
              </w:rPr>
            </w:pPr>
            <w:ins w:id="242" w:author="Autor">
              <w:r>
                <w:rPr>
                  <w:rFonts w:cs="Arial"/>
                </w:rPr>
                <w:t>05.2019</w:t>
              </w:r>
            </w:ins>
          </w:p>
        </w:tc>
        <w:tc>
          <w:tcPr>
            <w:tcW w:w="2802" w:type="dxa"/>
          </w:tcPr>
          <w:p w:rsidR="00C01292" w:rsidRDefault="00C01292" w:rsidP="00C01292">
            <w:pPr>
              <w:snapToGrid w:val="0"/>
              <w:rPr>
                <w:ins w:id="243" w:author="Autor"/>
                <w:rFonts w:cs="Arial"/>
              </w:rPr>
            </w:pPr>
            <w:ins w:id="244" w:author="Autor">
              <w:r>
                <w:rPr>
                  <w:rFonts w:cs="Arial"/>
                </w:rPr>
                <w:t>Osiągnięty</w:t>
              </w:r>
            </w:ins>
          </w:p>
          <w:p w:rsidR="00C01292" w:rsidRDefault="00C01292" w:rsidP="00C01292">
            <w:pPr>
              <w:snapToGrid w:val="0"/>
              <w:rPr>
                <w:ins w:id="245" w:author="Autor"/>
                <w:rFonts w:cs="Arial"/>
              </w:rPr>
            </w:pPr>
            <w:ins w:id="246" w:author="Autor">
              <w:r>
                <w:rPr>
                  <w:rFonts w:cs="Arial"/>
                </w:rPr>
                <w:t>Zrealizowano wszystkie zaplanowane w Studium Wykonalności wytyczne. Wytyczne były możliwe do zrealizowania bez zmiany kodu rdzenia Yaddy - konieczne prace przeprowadzono na interfejsie. Zrealizowane również zostało wsparcie dla urządzeń mobilnych.</w:t>
              </w:r>
            </w:ins>
          </w:p>
          <w:p w:rsidR="00C01292" w:rsidRDefault="00C01292" w:rsidP="00C01292">
            <w:pPr>
              <w:snapToGrid w:val="0"/>
              <w:rPr>
                <w:ins w:id="247" w:author="Autor"/>
                <w:rFonts w:ascii="Arial" w:eastAsia="Arial" w:hAnsi="Arial" w:cs="Arial"/>
                <w:sz w:val="20"/>
                <w:szCs w:val="20"/>
              </w:rPr>
            </w:pPr>
            <w:ins w:id="248" w:author="Autor">
              <w:r>
                <w:rPr>
                  <w:rFonts w:cs="Arial"/>
                </w:rPr>
                <w:t>Interfejs był testowany za pomocą dedykowanych narzędzi, m. in. "czytacza" stron internetowych dla osób niewidomych.</w:t>
              </w:r>
            </w:ins>
          </w:p>
        </w:tc>
      </w:tr>
      <w:tr w:rsidR="00C01292" w:rsidRPr="002B50C0" w:rsidTr="00E07644">
        <w:trPr>
          <w:ins w:id="249" w:author="Autor"/>
        </w:trPr>
        <w:tc>
          <w:tcPr>
            <w:tcW w:w="2127" w:type="dxa"/>
          </w:tcPr>
          <w:p w:rsidR="00C01292" w:rsidRDefault="00C01292" w:rsidP="00C01292">
            <w:pPr>
              <w:rPr>
                <w:ins w:id="250" w:author="Autor"/>
                <w:rFonts w:cs="Arial"/>
              </w:rPr>
            </w:pPr>
            <w:ins w:id="251" w:author="Autor">
              <w:r>
                <w:rPr>
                  <w:rFonts w:cs="Arial"/>
                </w:rPr>
                <w:t>Aktualizacja API</w:t>
              </w:r>
            </w:ins>
          </w:p>
        </w:tc>
        <w:tc>
          <w:tcPr>
            <w:tcW w:w="1507" w:type="dxa"/>
            <w:shd w:val="clear" w:color="auto" w:fill="auto"/>
          </w:tcPr>
          <w:p w:rsidR="00C01292" w:rsidRPr="00141A92" w:rsidRDefault="00C01292" w:rsidP="00C01292">
            <w:pPr>
              <w:rPr>
                <w:ins w:id="252" w:author="Autor"/>
                <w:rFonts w:ascii="Arial" w:hAnsi="Arial" w:cs="Arial"/>
                <w:color w:val="0070C0"/>
                <w:sz w:val="18"/>
                <w:szCs w:val="18"/>
              </w:rPr>
            </w:pPr>
            <w:ins w:id="253" w:author="Autor">
              <w:r>
                <w:rPr>
                  <w:rFonts w:cs="Arial"/>
                </w:rPr>
                <w:t>6,7</w:t>
              </w:r>
            </w:ins>
          </w:p>
        </w:tc>
        <w:tc>
          <w:tcPr>
            <w:tcW w:w="1289" w:type="dxa"/>
          </w:tcPr>
          <w:p w:rsidR="00C01292" w:rsidRDefault="00C01292" w:rsidP="00C01292">
            <w:pPr>
              <w:rPr>
                <w:ins w:id="254" w:author="Autor"/>
                <w:rFonts w:cs="Arial"/>
              </w:rPr>
            </w:pPr>
            <w:ins w:id="255" w:author="Autor">
              <w:r>
                <w:rPr>
                  <w:rFonts w:cs="Arial"/>
                </w:rPr>
                <w:t>02-2019</w:t>
              </w:r>
            </w:ins>
          </w:p>
        </w:tc>
        <w:tc>
          <w:tcPr>
            <w:tcW w:w="1914" w:type="dxa"/>
          </w:tcPr>
          <w:p w:rsidR="00C01292" w:rsidRDefault="00C01292" w:rsidP="00C01292">
            <w:pPr>
              <w:pStyle w:val="Akapitzlist"/>
              <w:ind w:left="7"/>
              <w:rPr>
                <w:ins w:id="256" w:author="Autor"/>
                <w:rFonts w:cs="Arial"/>
              </w:rPr>
            </w:pPr>
            <w:ins w:id="257" w:author="Autor">
              <w:r>
                <w:rPr>
                  <w:rFonts w:cs="Arial"/>
                </w:rPr>
                <w:t>02-2019</w:t>
              </w:r>
            </w:ins>
          </w:p>
        </w:tc>
        <w:tc>
          <w:tcPr>
            <w:tcW w:w="2802" w:type="dxa"/>
          </w:tcPr>
          <w:p w:rsidR="00C01292" w:rsidRDefault="00C01292" w:rsidP="00C01292">
            <w:pPr>
              <w:snapToGrid w:val="0"/>
              <w:rPr>
                <w:ins w:id="258" w:author="Autor"/>
                <w:rFonts w:ascii="Arial" w:eastAsia="Arial" w:hAnsi="Arial" w:cs="Arial"/>
                <w:sz w:val="20"/>
                <w:szCs w:val="20"/>
              </w:rPr>
            </w:pPr>
            <w:ins w:id="259" w:author="Autor">
              <w:r>
                <w:rPr>
                  <w:rFonts w:cs="Arial"/>
                </w:rPr>
                <w:t>Osiągnięty</w:t>
              </w:r>
            </w:ins>
          </w:p>
        </w:tc>
      </w:tr>
      <w:tr w:rsidR="00C01292" w:rsidRPr="002B50C0" w:rsidTr="00E07644">
        <w:trPr>
          <w:ins w:id="260" w:author="Autor"/>
        </w:trPr>
        <w:tc>
          <w:tcPr>
            <w:tcW w:w="2127" w:type="dxa"/>
          </w:tcPr>
          <w:p w:rsidR="00C01292" w:rsidRDefault="00C01292" w:rsidP="00C01292">
            <w:pPr>
              <w:rPr>
                <w:ins w:id="261" w:author="Autor"/>
                <w:rFonts w:cs="Arial"/>
              </w:rPr>
            </w:pPr>
            <w:ins w:id="262" w:author="Autor">
              <w:r>
                <w:rPr>
                  <w:rFonts w:cs="Arial"/>
                </w:rPr>
                <w:t>Opracowanie procedur długoterminowej</w:t>
              </w:r>
            </w:ins>
          </w:p>
          <w:p w:rsidR="00C01292" w:rsidRDefault="00C01292" w:rsidP="00C01292">
            <w:pPr>
              <w:rPr>
                <w:ins w:id="263" w:author="Autor"/>
                <w:rFonts w:cs="Arial"/>
              </w:rPr>
            </w:pPr>
            <w:ins w:id="264" w:author="Autor">
              <w:r>
                <w:rPr>
                  <w:rFonts w:cs="Arial"/>
                </w:rPr>
                <w:t>archiwizacji</w:t>
              </w:r>
            </w:ins>
          </w:p>
        </w:tc>
        <w:tc>
          <w:tcPr>
            <w:tcW w:w="1507" w:type="dxa"/>
            <w:shd w:val="clear" w:color="auto" w:fill="auto"/>
          </w:tcPr>
          <w:p w:rsidR="00C01292" w:rsidRDefault="00C01292" w:rsidP="00C01292">
            <w:pPr>
              <w:rPr>
                <w:ins w:id="265" w:author="Autor"/>
                <w:rFonts w:cs="Arial"/>
              </w:rPr>
            </w:pPr>
          </w:p>
        </w:tc>
        <w:tc>
          <w:tcPr>
            <w:tcW w:w="1289" w:type="dxa"/>
          </w:tcPr>
          <w:p w:rsidR="00C01292" w:rsidRDefault="00C01292" w:rsidP="00C01292">
            <w:pPr>
              <w:rPr>
                <w:ins w:id="266" w:author="Autor"/>
                <w:rFonts w:cs="Arial"/>
              </w:rPr>
            </w:pPr>
            <w:ins w:id="267" w:author="Autor">
              <w:r>
                <w:rPr>
                  <w:rFonts w:cs="Arial"/>
                </w:rPr>
                <w:t>08-2019</w:t>
              </w:r>
            </w:ins>
          </w:p>
        </w:tc>
        <w:tc>
          <w:tcPr>
            <w:tcW w:w="1914" w:type="dxa"/>
          </w:tcPr>
          <w:p w:rsidR="00C01292" w:rsidRDefault="00C01292" w:rsidP="00C01292">
            <w:pPr>
              <w:pStyle w:val="Akapitzlist"/>
              <w:ind w:left="7"/>
              <w:rPr>
                <w:ins w:id="268" w:author="Autor"/>
                <w:rFonts w:cs="Arial"/>
              </w:rPr>
            </w:pPr>
          </w:p>
        </w:tc>
        <w:tc>
          <w:tcPr>
            <w:tcW w:w="2802" w:type="dxa"/>
          </w:tcPr>
          <w:p w:rsidR="00C01292" w:rsidRDefault="00FB3BEB" w:rsidP="00C01292">
            <w:pPr>
              <w:snapToGrid w:val="0"/>
              <w:rPr>
                <w:ins w:id="269" w:author="Autor"/>
                <w:rFonts w:cs="Arial"/>
              </w:rPr>
            </w:pPr>
            <w:ins w:id="270" w:author="Autor">
              <w:r>
                <w:rPr>
                  <w:rFonts w:cs="Arial"/>
                </w:rPr>
                <w:t>W trakcie realizacji</w:t>
              </w:r>
              <w:del w:id="271" w:author="Autor">
                <w:r w:rsidR="00C01292" w:rsidDel="00FB3BEB">
                  <w:rPr>
                    <w:rFonts w:cs="Arial"/>
                  </w:rPr>
                  <w:delText>w trakcie realizacji</w:delText>
                </w:r>
              </w:del>
            </w:ins>
          </w:p>
          <w:p w:rsidR="00FB3BEB" w:rsidRPr="00FB3BEB" w:rsidRDefault="00FB3BEB" w:rsidP="00FB3BEB">
            <w:pPr>
              <w:snapToGrid w:val="0"/>
              <w:rPr>
                <w:ins w:id="272" w:author="Autor"/>
                <w:rFonts w:cs="Arial"/>
              </w:rPr>
            </w:pPr>
            <w:ins w:id="273" w:author="Autor">
              <w:r w:rsidRPr="00FB3BEB">
                <w:rPr>
                  <w:rFonts w:cs="Arial"/>
                </w:rPr>
                <w:t xml:space="preserve">Powodem opóźnienia </w:t>
              </w:r>
              <w:r>
                <w:rPr>
                  <w:rFonts w:cs="Arial"/>
                </w:rPr>
                <w:t xml:space="preserve">jest </w:t>
              </w:r>
              <w:r w:rsidRPr="00FB3BEB">
                <w:rPr>
                  <w:rFonts w:cs="Arial"/>
                </w:rPr>
                <w:t xml:space="preserve">późniejsze rozpoczęcie prac </w:t>
              </w:r>
              <w:r w:rsidRPr="00FB3BEB">
                <w:rPr>
                  <w:rFonts w:cs="Arial"/>
                </w:rPr>
                <w:lastRenderedPageBreak/>
                <w:t>nad zadaniem. Późniejsze rozpoczęcie prac</w:t>
              </w:r>
            </w:ins>
          </w:p>
          <w:p w:rsidR="00FB3BEB" w:rsidRPr="00FB3BEB" w:rsidRDefault="00FB3BEB" w:rsidP="00FB3BEB">
            <w:pPr>
              <w:snapToGrid w:val="0"/>
              <w:rPr>
                <w:ins w:id="274" w:author="Autor"/>
                <w:rFonts w:cs="Arial"/>
              </w:rPr>
            </w:pPr>
            <w:ins w:id="275" w:author="Auto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ins>
          </w:p>
          <w:p w:rsidR="00FB3BEB" w:rsidRPr="00FB3BEB" w:rsidDel="00A46236" w:rsidRDefault="00FB3BEB">
            <w:pPr>
              <w:snapToGrid w:val="0"/>
              <w:rPr>
                <w:ins w:id="276" w:author="Autor"/>
                <w:del w:id="277" w:author="Autor"/>
                <w:rFonts w:cs="Arial"/>
              </w:rPr>
            </w:pPr>
            <w:ins w:id="278" w:author="Autor">
              <w:r w:rsidRPr="00FB3BEB">
                <w:rPr>
                  <w:rFonts w:cs="Arial"/>
                </w:rPr>
                <w:t xml:space="preserve">sytuacji na rynku pracy. </w:t>
              </w:r>
              <w:del w:id="279" w:author="Autor">
                <w:r w:rsidRPr="00FB3BEB" w:rsidDel="00A46236">
                  <w:rPr>
                    <w:rFonts w:cs="Arial"/>
                  </w:rPr>
                  <w:delText>Po dłuższej niż zakładana procedurze rekrutacyjnej udało się co prawda</w:delText>
                </w:r>
              </w:del>
            </w:ins>
          </w:p>
          <w:p w:rsidR="00FB3BEB" w:rsidRPr="00FB3BEB" w:rsidRDefault="00FB3BEB">
            <w:pPr>
              <w:snapToGrid w:val="0"/>
              <w:rPr>
                <w:ins w:id="280" w:author="Autor"/>
                <w:rFonts w:cs="Arial"/>
              </w:rPr>
            </w:pPr>
            <w:ins w:id="281" w:author="Autor">
              <w:del w:id="282" w:author="Autor">
                <w:r w:rsidRPr="00FB3BEB" w:rsidDel="00A46236">
                  <w:rPr>
                    <w:rFonts w:cs="Arial"/>
                  </w:rPr>
                  <w:delText>zatrudnić administratora, jednak zatrudnienie zostało przerwane w okresie próbnym. Ostatecznie w</w:delText>
                </w:r>
              </w:del>
              <w:r w:rsidR="00A46236">
                <w:rPr>
                  <w:rFonts w:cs="Arial"/>
                </w:rPr>
                <w:t>W</w:t>
              </w:r>
            </w:ins>
          </w:p>
          <w:p w:rsidR="00FB3BEB" w:rsidRPr="00FB3BEB" w:rsidRDefault="00FB3BEB" w:rsidP="00FB3BEB">
            <w:pPr>
              <w:snapToGrid w:val="0"/>
              <w:rPr>
                <w:ins w:id="283" w:author="Autor"/>
                <w:rFonts w:cs="Arial"/>
              </w:rPr>
            </w:pPr>
            <w:ins w:id="284" w:author="Autor">
              <w:r w:rsidRPr="00FB3BEB">
                <w:rPr>
                  <w:rFonts w:cs="Arial"/>
                </w:rPr>
                <w:t>lipcu 2019 przekierowa</w:t>
              </w:r>
              <w:del w:id="285" w:author="Autor">
                <w:r w:rsidRPr="00FB3BEB" w:rsidDel="00A46236">
                  <w:rPr>
                    <w:rFonts w:cs="Arial"/>
                  </w:rPr>
                  <w:delText>liśmy</w:delText>
                </w:r>
              </w:del>
              <w:r w:rsidR="00A46236">
                <w:rPr>
                  <w:rFonts w:cs="Arial"/>
                </w:rPr>
                <w:t>no</w:t>
              </w:r>
              <w:r w:rsidRPr="00FB3BEB">
                <w:rPr>
                  <w:rFonts w:cs="Arial"/>
                </w:rPr>
                <w:t xml:space="preserve"> do prac w projekcie </w:t>
              </w:r>
              <w:del w:id="286" w:author="Autor">
                <w:r w:rsidRPr="00FB3BEB" w:rsidDel="00A46236">
                  <w:rPr>
                    <w:rFonts w:cs="Arial"/>
                  </w:rPr>
                  <w:delText xml:space="preserve">własnego </w:delText>
                </w:r>
              </w:del>
              <w:r w:rsidRPr="00FB3BEB">
                <w:rPr>
                  <w:rFonts w:cs="Arial"/>
                </w:rPr>
                <w:t>Inspektora ds. Danych Osobowych</w:t>
              </w:r>
              <w:r w:rsidR="00A46236">
                <w:rPr>
                  <w:rFonts w:cs="Arial"/>
                </w:rPr>
                <w:t xml:space="preserve"> Partnera</w:t>
              </w:r>
              <w:r w:rsidRPr="00FB3BEB">
                <w:rPr>
                  <w:rFonts w:cs="Arial"/>
                </w:rPr>
                <w:t>, a</w:t>
              </w:r>
            </w:ins>
          </w:p>
          <w:p w:rsidR="00FB3BEB" w:rsidRPr="00FB3BEB" w:rsidRDefault="00FB3BEB" w:rsidP="00FB3BEB">
            <w:pPr>
              <w:snapToGrid w:val="0"/>
              <w:rPr>
                <w:ins w:id="287" w:author="Autor"/>
                <w:rFonts w:cs="Arial"/>
              </w:rPr>
            </w:pPr>
            <w:ins w:id="288" w:author="Autor">
              <w:r w:rsidRPr="00FB3BEB">
                <w:rPr>
                  <w:rFonts w:cs="Arial"/>
                </w:rPr>
                <w:t>zanim zaczął prace nad zadaniem musiał przed zmianą obowiązków zakończyć dotychczasowe</w:t>
              </w:r>
            </w:ins>
          </w:p>
          <w:p w:rsidR="00FB3BEB" w:rsidRPr="00FB3BEB" w:rsidRDefault="00FB3BEB" w:rsidP="00FB3BEB">
            <w:pPr>
              <w:snapToGrid w:val="0"/>
              <w:rPr>
                <w:ins w:id="289" w:author="Autor"/>
                <w:rFonts w:cs="Arial"/>
              </w:rPr>
            </w:pPr>
            <w:ins w:id="290" w:author="Autor">
              <w:r w:rsidRPr="00FB3BEB">
                <w:rPr>
                  <w:rFonts w:cs="Arial"/>
                </w:rPr>
                <w:t xml:space="preserve">zobowiązania pracownicze. </w:t>
              </w:r>
              <w:r w:rsidR="00A46236">
                <w:rPr>
                  <w:rFonts w:cs="Arial"/>
                </w:rPr>
                <w:t xml:space="preserve">Następnie został </w:t>
              </w:r>
              <w:del w:id="291" w:author="Autor">
                <w:r w:rsidRPr="00FB3BEB" w:rsidDel="00A46236">
                  <w:rPr>
                    <w:rFonts w:cs="Arial"/>
                  </w:rPr>
                  <w:delText xml:space="preserve">Potem musiał od podstaw zostać </w:delText>
                </w:r>
              </w:del>
              <w:r w:rsidRPr="00FB3BEB">
                <w:rPr>
                  <w:rFonts w:cs="Arial"/>
                </w:rPr>
                <w:t>wprowadzony</w:t>
              </w:r>
              <w:del w:id="292" w:author="Autor">
                <w:r w:rsidRPr="00FB3BEB" w:rsidDel="00A46236">
                  <w:rPr>
                    <w:rFonts w:cs="Arial"/>
                  </w:rPr>
                  <w:delText>m</w:delText>
                </w:r>
              </w:del>
              <w:r w:rsidRPr="00FB3BEB">
                <w:rPr>
                  <w:rFonts w:cs="Arial"/>
                </w:rPr>
                <w:t xml:space="preserve"> w dokumentację i</w:t>
              </w:r>
            </w:ins>
          </w:p>
          <w:p w:rsidR="00FB3BEB" w:rsidRPr="00FB3BEB" w:rsidRDefault="00FB3BEB" w:rsidP="00FB3BEB">
            <w:pPr>
              <w:snapToGrid w:val="0"/>
              <w:rPr>
                <w:ins w:id="293" w:author="Autor"/>
                <w:rFonts w:cs="Arial"/>
              </w:rPr>
            </w:pPr>
            <w:ins w:id="294" w:author="Autor">
              <w:r w:rsidRPr="00FB3BEB">
                <w:rPr>
                  <w:rFonts w:cs="Arial"/>
                </w:rPr>
                <w:t>specyfikę sprzętu i systemów, na których działa oprogramowanie YADDA.</w:t>
              </w:r>
            </w:ins>
          </w:p>
          <w:p w:rsidR="00FB3BEB" w:rsidRPr="00FB3BEB" w:rsidRDefault="00A46236" w:rsidP="00FB3BEB">
            <w:pPr>
              <w:snapToGrid w:val="0"/>
              <w:rPr>
                <w:ins w:id="295" w:author="Autor"/>
                <w:rFonts w:cs="Arial"/>
              </w:rPr>
            </w:pPr>
            <w:ins w:id="296" w:author="Autor">
              <w:r>
                <w:rPr>
                  <w:rFonts w:cs="Arial"/>
                </w:rPr>
                <w:t>Dodatkowo s</w:t>
              </w:r>
              <w:del w:id="297" w:author="Autor">
                <w:r w:rsidR="00FB3BEB" w:rsidRPr="00FB3BEB" w:rsidDel="00A46236">
                  <w:rPr>
                    <w:rFonts w:cs="Arial"/>
                  </w:rPr>
                  <w:delText>S</w:delText>
                </w:r>
              </w:del>
              <w:r w:rsidR="00FB3BEB" w:rsidRPr="00FB3BEB">
                <w:rPr>
                  <w:rFonts w:cs="Arial"/>
                </w:rPr>
                <w:t>ytuacja na rynku pracy sprawia, że bardzo trudno zatrudnić kompetentnych administratorów</w:t>
              </w:r>
            </w:ins>
          </w:p>
          <w:p w:rsidR="00FB3BEB" w:rsidRPr="00FB3BEB" w:rsidDel="00A46236" w:rsidRDefault="00FB3BEB" w:rsidP="00A46236">
            <w:pPr>
              <w:snapToGrid w:val="0"/>
              <w:rPr>
                <w:ins w:id="298" w:author="Autor"/>
                <w:del w:id="299" w:author="Autor"/>
                <w:rFonts w:cs="Arial"/>
              </w:rPr>
            </w:pPr>
            <w:ins w:id="300" w:author="Autor">
              <w:r w:rsidRPr="00FB3BEB">
                <w:rPr>
                  <w:rFonts w:cs="Arial"/>
                </w:rPr>
                <w:t xml:space="preserve">systemu (i w ogóle jakichkolwiek specjalistów IT) za stawki projektowe. </w:t>
              </w:r>
              <w:del w:id="301" w:author="Autor">
                <w:r w:rsidRPr="00FB3BEB" w:rsidDel="00A46236">
                  <w:rPr>
                    <w:rFonts w:cs="Arial"/>
                  </w:rPr>
                  <w:delText>Podobna sytuacja jest</w:delText>
                </w:r>
              </w:del>
            </w:ins>
          </w:p>
          <w:p w:rsidR="00FB3BEB" w:rsidRPr="00FB3BEB" w:rsidDel="00A46236" w:rsidRDefault="00FB3BEB">
            <w:pPr>
              <w:snapToGrid w:val="0"/>
              <w:rPr>
                <w:ins w:id="302" w:author="Autor"/>
                <w:del w:id="303" w:author="Autor"/>
                <w:rFonts w:cs="Arial"/>
              </w:rPr>
            </w:pPr>
            <w:ins w:id="304" w:author="Autor">
              <w:del w:id="305" w:author="Autor">
                <w:r w:rsidRPr="00FB3BEB" w:rsidDel="00A46236">
                  <w:rPr>
                    <w:rFonts w:cs="Arial"/>
                  </w:rPr>
                  <w:delText>zresztą sygnalizowana w innych projektach POPC realizowanych częściowo lub w całości przez</w:delText>
                </w:r>
              </w:del>
            </w:ins>
          </w:p>
          <w:p w:rsidR="00FB3BEB" w:rsidRPr="00FB3BEB" w:rsidRDefault="00FB3BEB">
            <w:pPr>
              <w:snapToGrid w:val="0"/>
              <w:rPr>
                <w:ins w:id="306" w:author="Autor"/>
                <w:rFonts w:cs="Arial"/>
              </w:rPr>
            </w:pPr>
            <w:ins w:id="307" w:author="Autor">
              <w:del w:id="308" w:author="Autor">
                <w:r w:rsidRPr="00FB3BEB" w:rsidDel="00A46236">
                  <w:rPr>
                    <w:rFonts w:cs="Arial"/>
                  </w:rPr>
                  <w:delText xml:space="preserve">ICM Uw. </w:delText>
                </w:r>
              </w:del>
              <w:r w:rsidRPr="00FB3BEB">
                <w:rPr>
                  <w:rFonts w:cs="Arial"/>
                </w:rPr>
                <w:t xml:space="preserve">Okoliczności te nie były w </w:t>
              </w:r>
              <w:del w:id="309" w:author="Autor">
                <w:r w:rsidRPr="00FB3BEB" w:rsidDel="00A46236">
                  <w:rPr>
                    <w:rFonts w:cs="Arial"/>
                  </w:rPr>
                  <w:delText xml:space="preserve">naszej </w:delText>
                </w:r>
              </w:del>
              <w:r w:rsidRPr="00FB3BEB">
                <w:rPr>
                  <w:rFonts w:cs="Arial"/>
                </w:rPr>
                <w:t xml:space="preserve">ocenie </w:t>
              </w:r>
              <w:r w:rsidR="00A46236">
                <w:rPr>
                  <w:rFonts w:cs="Arial"/>
                </w:rPr>
                <w:t xml:space="preserve">Partnera </w:t>
              </w:r>
              <w:r w:rsidRPr="00FB3BEB">
                <w:rPr>
                  <w:rFonts w:cs="Arial"/>
                </w:rPr>
                <w:t>możliwe do przewidzenia w momencie</w:t>
              </w:r>
            </w:ins>
          </w:p>
          <w:p w:rsidR="00FB3BEB" w:rsidRDefault="00FB3BEB" w:rsidP="00FB3BEB">
            <w:pPr>
              <w:snapToGrid w:val="0"/>
              <w:rPr>
                <w:ins w:id="310" w:author="Autor"/>
                <w:rFonts w:cs="Arial"/>
              </w:rPr>
            </w:pPr>
            <w:ins w:id="311" w:author="Autor">
              <w:r w:rsidRPr="00FB3BEB">
                <w:rPr>
                  <w:rFonts w:cs="Arial"/>
                </w:rPr>
                <w:t>składania wniosku.</w:t>
              </w:r>
            </w:ins>
          </w:p>
        </w:tc>
      </w:tr>
      <w:tr w:rsidR="00C01292" w:rsidRPr="002B50C0" w:rsidTr="00E07644">
        <w:trPr>
          <w:ins w:id="312" w:author="Autor"/>
        </w:trPr>
        <w:tc>
          <w:tcPr>
            <w:tcW w:w="2127" w:type="dxa"/>
          </w:tcPr>
          <w:p w:rsidR="00C01292" w:rsidRDefault="00C01292" w:rsidP="00C01292">
            <w:pPr>
              <w:rPr>
                <w:ins w:id="313" w:author="Autor"/>
                <w:rFonts w:cs="Arial"/>
              </w:rPr>
            </w:pPr>
            <w:ins w:id="314" w:author="Autor">
              <w:r>
                <w:rPr>
                  <w:rFonts w:cs="Arial"/>
                </w:rPr>
                <w:lastRenderedPageBreak/>
                <w:t>Digitalizacja 47 444 artykułów</w:t>
              </w:r>
            </w:ins>
          </w:p>
        </w:tc>
        <w:tc>
          <w:tcPr>
            <w:tcW w:w="1507" w:type="dxa"/>
            <w:shd w:val="clear" w:color="auto" w:fill="auto"/>
          </w:tcPr>
          <w:p w:rsidR="00C01292" w:rsidRDefault="00C01292" w:rsidP="00C01292">
            <w:pPr>
              <w:rPr>
                <w:ins w:id="315" w:author="Autor"/>
                <w:rFonts w:cs="Arial"/>
              </w:rPr>
            </w:pPr>
            <w:ins w:id="316" w:author="Autor">
              <w:r>
                <w:rPr>
                  <w:rFonts w:cs="Arial"/>
                </w:rPr>
                <w:t>2</w:t>
              </w:r>
            </w:ins>
          </w:p>
        </w:tc>
        <w:tc>
          <w:tcPr>
            <w:tcW w:w="1289" w:type="dxa"/>
          </w:tcPr>
          <w:p w:rsidR="00C01292" w:rsidRDefault="00C01292" w:rsidP="00C01292">
            <w:pPr>
              <w:rPr>
                <w:ins w:id="317" w:author="Autor"/>
                <w:rFonts w:cs="Arial"/>
              </w:rPr>
            </w:pPr>
            <w:ins w:id="318" w:author="Autor">
              <w:r>
                <w:rPr>
                  <w:rFonts w:cs="Arial"/>
                </w:rPr>
                <w:t>07-2021</w:t>
              </w:r>
            </w:ins>
          </w:p>
        </w:tc>
        <w:tc>
          <w:tcPr>
            <w:tcW w:w="1914" w:type="dxa"/>
          </w:tcPr>
          <w:p w:rsidR="00C01292" w:rsidRDefault="00C01292" w:rsidP="00C01292">
            <w:pPr>
              <w:pStyle w:val="Akapitzlist"/>
              <w:ind w:left="7"/>
              <w:rPr>
                <w:ins w:id="319" w:author="Autor"/>
                <w:rFonts w:cs="Arial"/>
              </w:rPr>
            </w:pPr>
          </w:p>
        </w:tc>
        <w:tc>
          <w:tcPr>
            <w:tcW w:w="2802" w:type="dxa"/>
          </w:tcPr>
          <w:p w:rsidR="00C01292" w:rsidRDefault="00C01292" w:rsidP="00C01292">
            <w:pPr>
              <w:snapToGrid w:val="0"/>
              <w:rPr>
                <w:ins w:id="320" w:author="Autor"/>
                <w:rFonts w:cs="Arial"/>
              </w:rPr>
            </w:pPr>
            <w:ins w:id="321" w:author="Autor">
              <w:r>
                <w:rPr>
                  <w:rFonts w:cs="Arial"/>
                </w:rPr>
                <w:t>w trakcie realizacji</w:t>
              </w:r>
            </w:ins>
          </w:p>
        </w:tc>
      </w:tr>
      <w:tr w:rsidR="00C01292" w:rsidRPr="002B50C0" w:rsidTr="00E07644">
        <w:trPr>
          <w:ins w:id="322" w:author="Autor"/>
        </w:trPr>
        <w:tc>
          <w:tcPr>
            <w:tcW w:w="2127" w:type="dxa"/>
          </w:tcPr>
          <w:p w:rsidR="00C01292" w:rsidRDefault="00C01292" w:rsidP="00C01292">
            <w:pPr>
              <w:rPr>
                <w:ins w:id="323" w:author="Autor"/>
                <w:rFonts w:cs="Arial"/>
              </w:rPr>
            </w:pPr>
            <w:ins w:id="324" w:author="Autor">
              <w:r>
                <w:rPr>
                  <w:rFonts w:cs="Arial"/>
                </w:rPr>
                <w:t>Wprowadzenie 165 015 rekordów</w:t>
              </w:r>
            </w:ins>
          </w:p>
        </w:tc>
        <w:tc>
          <w:tcPr>
            <w:tcW w:w="1507" w:type="dxa"/>
            <w:shd w:val="clear" w:color="auto" w:fill="auto"/>
          </w:tcPr>
          <w:p w:rsidR="00C01292" w:rsidRDefault="00C01292" w:rsidP="00C01292">
            <w:pPr>
              <w:rPr>
                <w:ins w:id="325" w:author="Autor"/>
                <w:rFonts w:cs="Arial"/>
              </w:rPr>
            </w:pPr>
            <w:ins w:id="326" w:author="Autor">
              <w:r>
                <w:rPr>
                  <w:rFonts w:cs="Arial"/>
                </w:rPr>
                <w:t>1</w:t>
              </w:r>
            </w:ins>
          </w:p>
        </w:tc>
        <w:tc>
          <w:tcPr>
            <w:tcW w:w="1289" w:type="dxa"/>
          </w:tcPr>
          <w:p w:rsidR="00C01292" w:rsidRDefault="00C01292" w:rsidP="00C01292">
            <w:pPr>
              <w:rPr>
                <w:ins w:id="327" w:author="Autor"/>
                <w:rFonts w:cs="Arial"/>
              </w:rPr>
            </w:pPr>
            <w:ins w:id="328" w:author="Autor">
              <w:r>
                <w:rPr>
                  <w:rFonts w:cs="Arial"/>
                </w:rPr>
                <w:t>07-2021</w:t>
              </w:r>
            </w:ins>
          </w:p>
        </w:tc>
        <w:tc>
          <w:tcPr>
            <w:tcW w:w="1914" w:type="dxa"/>
          </w:tcPr>
          <w:p w:rsidR="00C01292" w:rsidRDefault="00C01292" w:rsidP="00C01292">
            <w:pPr>
              <w:pStyle w:val="Akapitzlist"/>
              <w:ind w:left="7"/>
              <w:rPr>
                <w:ins w:id="329" w:author="Autor"/>
                <w:rFonts w:cs="Arial"/>
              </w:rPr>
            </w:pPr>
          </w:p>
        </w:tc>
        <w:tc>
          <w:tcPr>
            <w:tcW w:w="2802" w:type="dxa"/>
          </w:tcPr>
          <w:p w:rsidR="00C01292" w:rsidRDefault="00C01292" w:rsidP="00C01292">
            <w:pPr>
              <w:snapToGrid w:val="0"/>
              <w:rPr>
                <w:ins w:id="330" w:author="Autor"/>
                <w:rFonts w:cs="Arial"/>
              </w:rPr>
            </w:pPr>
            <w:ins w:id="331" w:author="Autor">
              <w:r>
                <w:rPr>
                  <w:rFonts w:cs="Arial"/>
                </w:rPr>
                <w:t>w trakcie realizacji</w:t>
              </w:r>
            </w:ins>
          </w:p>
        </w:tc>
      </w:tr>
      <w:tr w:rsidR="00C01292" w:rsidRPr="002B50C0" w:rsidTr="00E07644">
        <w:trPr>
          <w:ins w:id="332" w:author="Autor"/>
        </w:trPr>
        <w:tc>
          <w:tcPr>
            <w:tcW w:w="2127" w:type="dxa"/>
          </w:tcPr>
          <w:p w:rsidR="00C01292" w:rsidRDefault="00C01292" w:rsidP="00C01292">
            <w:pPr>
              <w:rPr>
                <w:ins w:id="333" w:author="Autor"/>
                <w:rFonts w:cs="Arial"/>
              </w:rPr>
            </w:pPr>
            <w:ins w:id="334" w:author="Autor">
              <w:r>
                <w:rPr>
                  <w:rFonts w:cs="Arial"/>
                </w:rPr>
                <w:t>Kontrola jakości dodawanych rekordów</w:t>
              </w:r>
            </w:ins>
          </w:p>
        </w:tc>
        <w:tc>
          <w:tcPr>
            <w:tcW w:w="1507" w:type="dxa"/>
            <w:shd w:val="clear" w:color="auto" w:fill="auto"/>
          </w:tcPr>
          <w:p w:rsidR="00C01292" w:rsidRDefault="00C01292" w:rsidP="00C01292">
            <w:pPr>
              <w:rPr>
                <w:ins w:id="335" w:author="Autor"/>
                <w:rFonts w:cs="Arial"/>
              </w:rPr>
            </w:pPr>
            <w:ins w:id="336" w:author="Autor">
              <w:r>
                <w:rPr>
                  <w:rFonts w:cs="Arial"/>
                </w:rPr>
                <w:t>1</w:t>
              </w:r>
            </w:ins>
          </w:p>
        </w:tc>
        <w:tc>
          <w:tcPr>
            <w:tcW w:w="1289" w:type="dxa"/>
          </w:tcPr>
          <w:p w:rsidR="00C01292" w:rsidRDefault="00C01292" w:rsidP="00C01292">
            <w:pPr>
              <w:rPr>
                <w:ins w:id="337" w:author="Autor"/>
                <w:rFonts w:cs="Arial"/>
              </w:rPr>
            </w:pPr>
            <w:ins w:id="338" w:author="Autor">
              <w:r>
                <w:rPr>
                  <w:rFonts w:cs="Arial"/>
                </w:rPr>
                <w:t>07-2021</w:t>
              </w:r>
            </w:ins>
          </w:p>
        </w:tc>
        <w:tc>
          <w:tcPr>
            <w:tcW w:w="1914" w:type="dxa"/>
          </w:tcPr>
          <w:p w:rsidR="00C01292" w:rsidRDefault="00C01292" w:rsidP="00C01292">
            <w:pPr>
              <w:pStyle w:val="Akapitzlist"/>
              <w:ind w:left="7"/>
              <w:rPr>
                <w:ins w:id="339" w:author="Autor"/>
                <w:rFonts w:cs="Arial"/>
              </w:rPr>
            </w:pPr>
          </w:p>
        </w:tc>
        <w:tc>
          <w:tcPr>
            <w:tcW w:w="2802" w:type="dxa"/>
          </w:tcPr>
          <w:p w:rsidR="00C01292" w:rsidRDefault="00C01292" w:rsidP="00C01292">
            <w:pPr>
              <w:snapToGrid w:val="0"/>
              <w:rPr>
                <w:ins w:id="340" w:author="Autor"/>
                <w:rFonts w:cs="Arial"/>
              </w:rPr>
            </w:pPr>
            <w:ins w:id="341" w:author="Autor">
              <w:r>
                <w:rPr>
                  <w:rFonts w:cs="Arial"/>
                </w:rPr>
                <w:t>w trakcie realizacji</w:t>
              </w:r>
            </w:ins>
          </w:p>
        </w:tc>
      </w:tr>
      <w:tr w:rsidR="00C01292" w:rsidRPr="002B50C0" w:rsidTr="00E07644">
        <w:trPr>
          <w:ins w:id="342" w:author="Autor"/>
        </w:trPr>
        <w:tc>
          <w:tcPr>
            <w:tcW w:w="2127" w:type="dxa"/>
          </w:tcPr>
          <w:p w:rsidR="00C01292" w:rsidRDefault="00C01292" w:rsidP="00C01292">
            <w:pPr>
              <w:rPr>
                <w:ins w:id="343" w:author="Autor"/>
                <w:rFonts w:cs="Arial"/>
              </w:rPr>
            </w:pPr>
            <w:ins w:id="344" w:author="Autor">
              <w:r>
                <w:rPr>
                  <w:rFonts w:cs="Arial"/>
                </w:rPr>
                <w:t>Przeprowadzenie audytu projektu</w:t>
              </w:r>
            </w:ins>
          </w:p>
        </w:tc>
        <w:tc>
          <w:tcPr>
            <w:tcW w:w="1507" w:type="dxa"/>
            <w:shd w:val="clear" w:color="auto" w:fill="auto"/>
          </w:tcPr>
          <w:p w:rsidR="00C01292" w:rsidRDefault="00C01292" w:rsidP="00C01292">
            <w:pPr>
              <w:rPr>
                <w:ins w:id="345" w:author="Autor"/>
                <w:rFonts w:cs="Arial"/>
              </w:rPr>
            </w:pPr>
            <w:ins w:id="346" w:author="Autor">
              <w:r>
                <w:rPr>
                  <w:rFonts w:cs="Arial"/>
                </w:rPr>
                <w:t>6,7</w:t>
              </w:r>
            </w:ins>
          </w:p>
        </w:tc>
        <w:tc>
          <w:tcPr>
            <w:tcW w:w="1289" w:type="dxa"/>
          </w:tcPr>
          <w:p w:rsidR="00C01292" w:rsidRDefault="00C01292" w:rsidP="00C01292">
            <w:pPr>
              <w:rPr>
                <w:ins w:id="347" w:author="Autor"/>
                <w:rFonts w:cs="Arial"/>
              </w:rPr>
            </w:pPr>
            <w:ins w:id="348" w:author="Autor">
              <w:r>
                <w:rPr>
                  <w:rFonts w:cs="Arial"/>
                </w:rPr>
                <w:t>07-2021</w:t>
              </w:r>
            </w:ins>
          </w:p>
        </w:tc>
        <w:tc>
          <w:tcPr>
            <w:tcW w:w="1914" w:type="dxa"/>
          </w:tcPr>
          <w:p w:rsidR="00C01292" w:rsidRDefault="00C01292" w:rsidP="00C01292">
            <w:pPr>
              <w:pStyle w:val="Akapitzlist"/>
              <w:ind w:left="7"/>
              <w:rPr>
                <w:ins w:id="349" w:author="Autor"/>
                <w:rFonts w:cs="Arial"/>
              </w:rPr>
            </w:pPr>
          </w:p>
        </w:tc>
        <w:tc>
          <w:tcPr>
            <w:tcW w:w="2802" w:type="dxa"/>
          </w:tcPr>
          <w:p w:rsidR="00C01292" w:rsidRDefault="00C01292" w:rsidP="00C01292">
            <w:pPr>
              <w:snapToGrid w:val="0"/>
              <w:rPr>
                <w:ins w:id="350" w:author="Autor"/>
                <w:rFonts w:cs="Arial"/>
              </w:rPr>
            </w:pPr>
            <w:ins w:id="351" w:author="Autor">
              <w:r>
                <w:rPr>
                  <w:rFonts w:cs="Arial"/>
                </w:rPr>
                <w:t>planowany</w:t>
              </w:r>
            </w:ins>
          </w:p>
        </w:tc>
      </w:tr>
      <w:tr w:rsidR="00C01292" w:rsidRPr="002B50C0" w:rsidTr="00E07644">
        <w:trPr>
          <w:ins w:id="352" w:author="Autor"/>
        </w:trPr>
        <w:tc>
          <w:tcPr>
            <w:tcW w:w="2127" w:type="dxa"/>
          </w:tcPr>
          <w:p w:rsidR="00E07644" w:rsidRDefault="00E07644" w:rsidP="00E07644">
            <w:pPr>
              <w:rPr>
                <w:ins w:id="353" w:author="Autor"/>
                <w:rFonts w:cs="Arial"/>
              </w:rPr>
            </w:pPr>
            <w:ins w:id="354" w:author="Autor">
              <w:r>
                <w:rPr>
                  <w:rFonts w:cs="Arial"/>
                </w:rPr>
                <w:t>Działania informacyjno – promocyjne w trakcie</w:t>
              </w:r>
            </w:ins>
          </w:p>
          <w:p w:rsidR="00C01292" w:rsidRDefault="00E07644" w:rsidP="00E07644">
            <w:pPr>
              <w:rPr>
                <w:ins w:id="355" w:author="Autor"/>
                <w:rFonts w:cs="Arial"/>
              </w:rPr>
            </w:pPr>
            <w:ins w:id="356" w:author="Autor">
              <w:r>
                <w:rPr>
                  <w:rFonts w:cs="Arial"/>
                </w:rPr>
                <w:t>realizacji projektu, zgodnie z planem</w:t>
              </w:r>
            </w:ins>
          </w:p>
        </w:tc>
        <w:tc>
          <w:tcPr>
            <w:tcW w:w="1507" w:type="dxa"/>
            <w:shd w:val="clear" w:color="auto" w:fill="auto"/>
          </w:tcPr>
          <w:p w:rsidR="00C01292" w:rsidRDefault="00C01292" w:rsidP="00C01292">
            <w:pPr>
              <w:rPr>
                <w:ins w:id="357" w:author="Autor"/>
                <w:rFonts w:cs="Arial"/>
              </w:rPr>
            </w:pPr>
          </w:p>
        </w:tc>
        <w:tc>
          <w:tcPr>
            <w:tcW w:w="1289" w:type="dxa"/>
          </w:tcPr>
          <w:p w:rsidR="00C01292" w:rsidRDefault="00E07644" w:rsidP="00C01292">
            <w:pPr>
              <w:rPr>
                <w:ins w:id="358" w:author="Autor"/>
                <w:rFonts w:cs="Arial"/>
              </w:rPr>
            </w:pPr>
            <w:ins w:id="359" w:author="Autor">
              <w:r>
                <w:rPr>
                  <w:rFonts w:cs="Arial"/>
                </w:rPr>
                <w:t>07-2021</w:t>
              </w:r>
            </w:ins>
          </w:p>
        </w:tc>
        <w:tc>
          <w:tcPr>
            <w:tcW w:w="1914" w:type="dxa"/>
          </w:tcPr>
          <w:p w:rsidR="00C01292" w:rsidRDefault="00C01292" w:rsidP="00C01292">
            <w:pPr>
              <w:pStyle w:val="Akapitzlist"/>
              <w:ind w:left="7"/>
              <w:rPr>
                <w:ins w:id="360" w:author="Autor"/>
                <w:rFonts w:cs="Arial"/>
              </w:rPr>
            </w:pPr>
          </w:p>
        </w:tc>
        <w:tc>
          <w:tcPr>
            <w:tcW w:w="2802" w:type="dxa"/>
          </w:tcPr>
          <w:p w:rsidR="00C01292" w:rsidRDefault="00E07644" w:rsidP="00C01292">
            <w:pPr>
              <w:snapToGrid w:val="0"/>
              <w:rPr>
                <w:ins w:id="361" w:author="Autor"/>
                <w:rFonts w:cs="Arial"/>
              </w:rPr>
            </w:pPr>
            <w:ins w:id="362" w:author="Autor">
              <w:r>
                <w:rPr>
                  <w:rFonts w:cs="Arial"/>
                </w:rPr>
                <w:t>w trakcie realizacji</w:t>
              </w:r>
            </w:ins>
          </w:p>
        </w:tc>
      </w:tr>
    </w:tbl>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rsidTr="00141A92">
        <w:trPr>
          <w:tblHeader/>
        </w:trPr>
        <w:tc>
          <w:tcPr>
            <w:tcW w:w="2545"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rsidTr="00047D9D">
        <w:tc>
          <w:tcPr>
            <w:tcW w:w="2545" w:type="dxa"/>
          </w:tcPr>
          <w:p w:rsidR="006A60AA" w:rsidRPr="006334BF" w:rsidDel="00F23EC9" w:rsidRDefault="006A60AA" w:rsidP="006A60AA">
            <w:pPr>
              <w:pStyle w:val="Tekstpodstawowy2"/>
              <w:spacing w:after="0" w:line="259" w:lineRule="auto"/>
              <w:ind w:left="34"/>
              <w:rPr>
                <w:del w:id="363" w:author="Autor"/>
                <w:rFonts w:cs="Arial"/>
                <w:color w:val="0070C0"/>
                <w:sz w:val="18"/>
                <w:szCs w:val="18"/>
                <w:lang w:val="pl-PL" w:eastAsia="pl-PL"/>
              </w:rPr>
            </w:pPr>
            <w:del w:id="364" w:author="Autor">
              <w:r w:rsidRPr="006334BF" w:rsidDel="00F23EC9">
                <w:rPr>
                  <w:rFonts w:cs="Arial"/>
                  <w:color w:val="0070C0"/>
                  <w:sz w:val="18"/>
                  <w:szCs w:val="18"/>
                  <w:lang w:val="pl-PL" w:eastAsia="pl-PL"/>
                </w:rPr>
                <w:delText>&lt;&lt;</w:delText>
              </w:r>
              <w:r w:rsidR="00D25CFE" w:rsidRPr="00AF567D" w:rsidDel="00F23EC9">
                <w:rPr>
                  <w:lang w:val="pl-PL"/>
                </w:rPr>
                <w:delText xml:space="preserve"> </w:delText>
              </w:r>
              <w:r w:rsidR="00D25CFE" w:rsidRPr="00D25CFE" w:rsidDel="00F23EC9">
                <w:rPr>
                  <w:rFonts w:cs="Arial"/>
                  <w:color w:val="0070C0"/>
                  <w:sz w:val="18"/>
                  <w:szCs w:val="18"/>
                  <w:lang w:val="pl-PL" w:eastAsia="pl-PL"/>
                </w:rPr>
                <w:delText xml:space="preserve">Należy wskazać </w:delText>
              </w:r>
              <w:r w:rsidRPr="006334BF" w:rsidDel="00F23EC9">
                <w:rPr>
                  <w:rFonts w:cs="Arial"/>
                  <w:color w:val="0070C0"/>
                  <w:sz w:val="18"/>
                  <w:szCs w:val="18"/>
                  <w:lang w:val="pl-PL" w:eastAsia="pl-PL"/>
                </w:rPr>
                <w:delText>nazw</w:delText>
              </w:r>
              <w:r w:rsidR="00D25CFE" w:rsidDel="00F23EC9">
                <w:rPr>
                  <w:rFonts w:cs="Arial"/>
                  <w:color w:val="0070C0"/>
                  <w:sz w:val="18"/>
                  <w:szCs w:val="18"/>
                  <w:lang w:val="pl-PL" w:eastAsia="pl-PL"/>
                </w:rPr>
                <w:delText>ę</w:delText>
              </w:r>
              <w:r w:rsidRPr="006334BF" w:rsidDel="00F23EC9">
                <w:rPr>
                  <w:rFonts w:cs="Arial"/>
                  <w:color w:val="0070C0"/>
                  <w:sz w:val="18"/>
                  <w:szCs w:val="18"/>
                  <w:lang w:val="pl-PL" w:eastAsia="pl-PL"/>
                </w:rPr>
                <w:delText xml:space="preserve"> wskaźnika efektywności, np.:</w:delText>
              </w:r>
            </w:del>
          </w:p>
          <w:p w:rsidR="006A60AA" w:rsidRPr="006334BF" w:rsidDel="00F23EC9" w:rsidRDefault="006A60AA" w:rsidP="006822BC">
            <w:pPr>
              <w:pStyle w:val="Tekstpodstawowy2"/>
              <w:numPr>
                <w:ilvl w:val="0"/>
                <w:numId w:val="20"/>
              </w:numPr>
              <w:spacing w:after="0" w:line="259" w:lineRule="auto"/>
              <w:ind w:left="313" w:hanging="284"/>
              <w:rPr>
                <w:del w:id="365" w:author="Autor"/>
                <w:rFonts w:cs="Arial"/>
                <w:color w:val="0070C0"/>
                <w:sz w:val="18"/>
                <w:szCs w:val="18"/>
                <w:lang w:val="pl-PL" w:eastAsia="pl-PL"/>
              </w:rPr>
            </w:pPr>
            <w:del w:id="366" w:author="Autor">
              <w:r w:rsidRPr="006334BF" w:rsidDel="00F23EC9">
                <w:rPr>
                  <w:rFonts w:cs="Arial"/>
                  <w:color w:val="0070C0"/>
                  <w:sz w:val="18"/>
                  <w:szCs w:val="18"/>
                  <w:lang w:val="pl-PL" w:eastAsia="pl-PL"/>
                </w:rPr>
                <w:delText xml:space="preserve">liczba spraw załatwionych drogą elektroniczną, skrócenie czasu na realizację sprawy, zmniejszenie liczby osób zaangażowanych; </w:delText>
              </w:r>
            </w:del>
          </w:p>
          <w:p w:rsidR="006A60AA" w:rsidRPr="006334BF" w:rsidDel="00F23EC9" w:rsidRDefault="006A60AA" w:rsidP="006822BC">
            <w:pPr>
              <w:pStyle w:val="Tekstpodstawowy2"/>
              <w:numPr>
                <w:ilvl w:val="0"/>
                <w:numId w:val="20"/>
              </w:numPr>
              <w:spacing w:after="0" w:line="259" w:lineRule="auto"/>
              <w:ind w:left="313" w:hanging="284"/>
              <w:rPr>
                <w:del w:id="367" w:author="Autor"/>
                <w:rFonts w:cs="Arial"/>
                <w:color w:val="0070C0"/>
                <w:sz w:val="18"/>
                <w:szCs w:val="18"/>
                <w:lang w:val="pl-PL" w:eastAsia="pl-PL"/>
              </w:rPr>
            </w:pPr>
            <w:del w:id="368" w:author="Autor">
              <w:r w:rsidRPr="006334BF" w:rsidDel="00F23EC9">
                <w:rPr>
                  <w:rFonts w:cs="Arial"/>
                  <w:color w:val="0070C0"/>
                  <w:sz w:val="18"/>
                  <w:szCs w:val="18"/>
                  <w:lang w:val="pl-PL" w:eastAsia="pl-PL"/>
                </w:rPr>
                <w:delText xml:space="preserve">liczba pobrań/odtworzeń dokumentów zawierających informacje sektora publicznego </w:delText>
              </w:r>
            </w:del>
          </w:p>
          <w:p w:rsidR="006A60AA" w:rsidRPr="006334BF" w:rsidDel="00F23EC9" w:rsidRDefault="006A60AA" w:rsidP="006822BC">
            <w:pPr>
              <w:pStyle w:val="Tekstpodstawowy2"/>
              <w:numPr>
                <w:ilvl w:val="0"/>
                <w:numId w:val="20"/>
              </w:numPr>
              <w:spacing w:after="0" w:line="259" w:lineRule="auto"/>
              <w:ind w:left="313" w:hanging="284"/>
              <w:rPr>
                <w:del w:id="369" w:author="Autor"/>
                <w:rFonts w:cs="Arial"/>
                <w:color w:val="0070C0"/>
                <w:sz w:val="18"/>
                <w:szCs w:val="18"/>
                <w:lang w:val="pl-PL" w:eastAsia="pl-PL"/>
              </w:rPr>
            </w:pPr>
            <w:del w:id="370" w:author="Autor">
              <w:r w:rsidRPr="006334BF" w:rsidDel="00F23EC9">
                <w:rPr>
                  <w:rFonts w:cs="Arial"/>
                  <w:color w:val="0070C0"/>
                  <w:sz w:val="18"/>
                  <w:szCs w:val="18"/>
                  <w:lang w:val="pl-PL" w:eastAsia="pl-PL"/>
                </w:rPr>
                <w:delText>skrócenie czasu obsługi danego zdarzenia życiowego z punktu widzenia użytkownika lub obsługi procesu po stronie organizacji (wyrażone w jednostce czasu);</w:delText>
              </w:r>
            </w:del>
          </w:p>
          <w:p w:rsidR="006A60AA" w:rsidRPr="006334BF" w:rsidDel="00F23EC9" w:rsidRDefault="006A60AA" w:rsidP="006822BC">
            <w:pPr>
              <w:pStyle w:val="Tekstpodstawowy2"/>
              <w:numPr>
                <w:ilvl w:val="0"/>
                <w:numId w:val="20"/>
              </w:numPr>
              <w:spacing w:after="0" w:line="259" w:lineRule="auto"/>
              <w:ind w:left="313" w:hanging="284"/>
              <w:rPr>
                <w:del w:id="371" w:author="Autor"/>
                <w:rFonts w:cs="Arial"/>
                <w:color w:val="0070C0"/>
                <w:sz w:val="18"/>
                <w:szCs w:val="18"/>
                <w:lang w:val="pl-PL" w:eastAsia="pl-PL"/>
              </w:rPr>
            </w:pPr>
            <w:del w:id="372" w:author="Autor">
              <w:r w:rsidRPr="006334BF" w:rsidDel="00F23EC9">
                <w:rPr>
                  <w:rFonts w:cs="Arial"/>
                  <w:color w:val="0070C0"/>
                  <w:sz w:val="18"/>
                  <w:szCs w:val="18"/>
                  <w:lang w:val="pl-PL" w:eastAsia="pl-PL"/>
                </w:rPr>
                <w:delText>zmniejszenie liczby kroków niezbędnych do wykonania po stronie użytkownika w celu załatwienia sprawy;</w:delText>
              </w:r>
            </w:del>
          </w:p>
          <w:p w:rsidR="006A60AA" w:rsidRPr="006334BF" w:rsidDel="00F23EC9" w:rsidRDefault="006A60AA" w:rsidP="006822BC">
            <w:pPr>
              <w:pStyle w:val="Tekstpodstawowy2"/>
              <w:numPr>
                <w:ilvl w:val="0"/>
                <w:numId w:val="20"/>
              </w:numPr>
              <w:spacing w:after="0" w:line="259" w:lineRule="auto"/>
              <w:ind w:left="313" w:hanging="284"/>
              <w:rPr>
                <w:del w:id="373" w:author="Autor"/>
                <w:rFonts w:cs="Arial"/>
                <w:color w:val="0070C0"/>
                <w:sz w:val="18"/>
                <w:szCs w:val="18"/>
                <w:lang w:val="pl-PL" w:eastAsia="pl-PL"/>
              </w:rPr>
            </w:pPr>
            <w:del w:id="374" w:author="Autor">
              <w:r w:rsidRPr="006334BF" w:rsidDel="00F23EC9">
                <w:rPr>
                  <w:rFonts w:cs="Arial"/>
                  <w:color w:val="0070C0"/>
                  <w:sz w:val="18"/>
                  <w:szCs w:val="18"/>
                  <w:lang w:val="pl-PL" w:eastAsia="pl-PL"/>
                </w:rPr>
                <w:delText>zmniejszenie liczby osób / jednostek i komórek organizacyjnych instytucji zaangażowanych w realizację procesu;</w:delText>
              </w:r>
            </w:del>
          </w:p>
          <w:p w:rsidR="006A60AA" w:rsidRPr="006334BF" w:rsidDel="00F23EC9" w:rsidRDefault="006A60AA" w:rsidP="006822BC">
            <w:pPr>
              <w:pStyle w:val="Tekstpodstawowy2"/>
              <w:numPr>
                <w:ilvl w:val="0"/>
                <w:numId w:val="20"/>
              </w:numPr>
              <w:spacing w:after="0" w:line="259" w:lineRule="auto"/>
              <w:ind w:left="313" w:hanging="284"/>
              <w:rPr>
                <w:del w:id="375" w:author="Autor"/>
                <w:rFonts w:cs="Arial"/>
                <w:color w:val="0070C0"/>
                <w:sz w:val="18"/>
                <w:szCs w:val="18"/>
                <w:lang w:val="pl-PL" w:eastAsia="pl-PL"/>
              </w:rPr>
            </w:pPr>
            <w:del w:id="376" w:author="Autor">
              <w:r w:rsidRPr="006334BF" w:rsidDel="00F23EC9">
                <w:rPr>
                  <w:rFonts w:cs="Arial"/>
                  <w:color w:val="0070C0"/>
                  <w:sz w:val="18"/>
                  <w:szCs w:val="18"/>
                  <w:lang w:val="pl-PL" w:eastAsia="pl-PL"/>
                </w:rPr>
                <w:delText>zmniejszenie liczby wymaganych dokumentów niezbędnych do realizacji sprawy;</w:delText>
              </w:r>
            </w:del>
          </w:p>
          <w:p w:rsidR="006A60AA" w:rsidRPr="006334BF" w:rsidDel="00F23EC9" w:rsidRDefault="006A60AA" w:rsidP="006822BC">
            <w:pPr>
              <w:pStyle w:val="Tekstpodstawowy2"/>
              <w:numPr>
                <w:ilvl w:val="0"/>
                <w:numId w:val="20"/>
              </w:numPr>
              <w:spacing w:after="0" w:line="259" w:lineRule="auto"/>
              <w:ind w:left="313" w:hanging="284"/>
              <w:rPr>
                <w:del w:id="377" w:author="Autor"/>
                <w:rFonts w:cs="Arial"/>
                <w:color w:val="0070C0"/>
                <w:sz w:val="18"/>
                <w:szCs w:val="18"/>
                <w:lang w:val="pl-PL" w:eastAsia="pl-PL"/>
              </w:rPr>
            </w:pPr>
            <w:del w:id="378" w:author="Autor">
              <w:r w:rsidRPr="006334BF" w:rsidDel="00F23EC9">
                <w:rPr>
                  <w:rFonts w:cs="Arial"/>
                  <w:color w:val="0070C0"/>
                  <w:sz w:val="18"/>
                  <w:szCs w:val="18"/>
                  <w:lang w:val="pl-PL" w:eastAsia="pl-PL"/>
                </w:rPr>
                <w:delText>zwiększenie liczby (wolumenu</w:delText>
              </w:r>
              <w:r w:rsidRPr="00AF567D" w:rsidDel="00F23EC9">
                <w:rPr>
                  <w:rFonts w:cs="Arial"/>
                  <w:color w:val="0070C0"/>
                  <w:sz w:val="18"/>
                  <w:szCs w:val="18"/>
                  <w:lang w:val="pl-PL" w:eastAsia="pl-PL"/>
                </w:rPr>
                <w:delText>), poszczególnych danych, zbiorów pobieranych automatycznie, bez udziału użytkownika czy pracownika</w:delText>
              </w:r>
              <w:r w:rsidRPr="006334BF" w:rsidDel="00F23EC9">
                <w:rPr>
                  <w:rFonts w:cs="Arial"/>
                  <w:color w:val="0070C0"/>
                  <w:sz w:val="18"/>
                  <w:szCs w:val="18"/>
                  <w:lang w:val="pl-PL" w:eastAsia="pl-PL"/>
                </w:rPr>
                <w:delText xml:space="preserve"> urzędu);</w:delText>
              </w:r>
            </w:del>
          </w:p>
          <w:p w:rsidR="006A60AA" w:rsidRPr="006334BF" w:rsidDel="00F23EC9" w:rsidRDefault="006A60AA" w:rsidP="006822BC">
            <w:pPr>
              <w:pStyle w:val="Tekstpodstawowy2"/>
              <w:numPr>
                <w:ilvl w:val="0"/>
                <w:numId w:val="20"/>
              </w:numPr>
              <w:spacing w:line="259" w:lineRule="auto"/>
              <w:ind w:left="313" w:hanging="284"/>
              <w:rPr>
                <w:del w:id="379" w:author="Autor"/>
                <w:rFonts w:cs="Arial"/>
                <w:color w:val="0070C0"/>
                <w:sz w:val="18"/>
                <w:szCs w:val="18"/>
                <w:lang w:val="pl-PL" w:eastAsia="pl-PL"/>
              </w:rPr>
            </w:pPr>
            <w:del w:id="380" w:author="Autor">
              <w:r w:rsidRPr="006334BF" w:rsidDel="00F23EC9">
                <w:rPr>
                  <w:rFonts w:cs="Arial"/>
                  <w:color w:val="0070C0"/>
                  <w:sz w:val="18"/>
                  <w:szCs w:val="18"/>
                  <w:lang w:val="pl-PL" w:eastAsia="pl-PL"/>
                </w:rPr>
                <w:delText>obniżenie kosztów realizacji procesu po stronie użytkownika lub instytucji (wyrażone w pln)).</w:delText>
              </w:r>
            </w:del>
          </w:p>
          <w:p w:rsidR="009F1DC8" w:rsidDel="00F23EC9" w:rsidRDefault="006A60AA" w:rsidP="006A60AA">
            <w:pPr>
              <w:rPr>
                <w:ins w:id="381" w:author="Autor"/>
                <w:del w:id="382" w:author="Autor"/>
                <w:rFonts w:ascii="Arial" w:hAnsi="Arial" w:cs="Arial"/>
                <w:color w:val="0070C0"/>
                <w:sz w:val="18"/>
                <w:szCs w:val="18"/>
                <w:lang w:eastAsia="pl-PL"/>
              </w:rPr>
            </w:pPr>
            <w:del w:id="383" w:author="Autor">
              <w:r w:rsidRPr="006334BF" w:rsidDel="00F23EC9">
                <w:rPr>
                  <w:rFonts w:ascii="Arial" w:hAnsi="Arial" w:cs="Arial"/>
                  <w:color w:val="0070C0"/>
                  <w:sz w:val="18"/>
                  <w:szCs w:val="18"/>
                  <w:lang w:eastAsia="pl-PL"/>
                </w:rPr>
                <w:delText>W przypadku projektów planowanych do realizacji  w ramach POPC należy wskazać wskaźniki przypisane do POPC</w:delText>
              </w:r>
              <w:r w:rsidR="00DC39A9" w:rsidDel="00F23EC9">
                <w:rPr>
                  <w:rFonts w:ascii="Arial" w:hAnsi="Arial" w:cs="Arial"/>
                  <w:color w:val="0070C0"/>
                  <w:sz w:val="18"/>
                  <w:szCs w:val="18"/>
                  <w:lang w:eastAsia="pl-PL"/>
                </w:rPr>
                <w:delText xml:space="preserve"> </w:delText>
              </w:r>
              <w:r w:rsidRPr="006334BF" w:rsidDel="00F23EC9">
                <w:rPr>
                  <w:rFonts w:ascii="Arial" w:hAnsi="Arial" w:cs="Arial"/>
                  <w:color w:val="0070C0"/>
                  <w:sz w:val="18"/>
                  <w:szCs w:val="18"/>
                  <w:lang w:eastAsia="pl-PL"/>
                </w:rPr>
                <w:delText>(określone jako obligatoryjne)</w:delText>
              </w:r>
              <w:r w:rsidR="009F1DC8" w:rsidDel="00F23EC9">
                <w:rPr>
                  <w:rFonts w:ascii="Arial" w:hAnsi="Arial" w:cs="Arial"/>
                  <w:color w:val="0070C0"/>
                  <w:sz w:val="18"/>
                  <w:szCs w:val="18"/>
                  <w:lang w:eastAsia="pl-PL"/>
                </w:rPr>
                <w:delText>&gt;&gt;</w:delText>
              </w:r>
            </w:del>
          </w:p>
          <w:p w:rsidR="00AA6C4A" w:rsidRPr="009F1DC8" w:rsidRDefault="00AA6C4A" w:rsidP="006A60AA">
            <w:pPr>
              <w:rPr>
                <w:rFonts w:ascii="Arial" w:hAnsi="Arial" w:cs="Arial"/>
                <w:color w:val="0070C0"/>
                <w:sz w:val="18"/>
                <w:szCs w:val="18"/>
                <w:lang w:eastAsia="pl-PL"/>
              </w:rPr>
            </w:pPr>
            <w:ins w:id="384" w:author="Autor">
              <w:r>
                <w:rPr>
                  <w:rFonts w:ascii="Arial" w:eastAsia="Times New Roman" w:hAnsi="Arial" w:cs="Arial"/>
                  <w:sz w:val="20"/>
                  <w:szCs w:val="24"/>
                </w:rPr>
                <w:t xml:space="preserve">1.  Liczba udostępnionych on-line dokumentów zawierających informacje sektora publicznego   </w:t>
              </w:r>
            </w:ins>
          </w:p>
        </w:tc>
        <w:tc>
          <w:tcPr>
            <w:tcW w:w="1278" w:type="dxa"/>
          </w:tcPr>
          <w:p w:rsidR="006A60AA" w:rsidDel="00F23EC9" w:rsidRDefault="006A60AA" w:rsidP="006A60AA">
            <w:pPr>
              <w:rPr>
                <w:ins w:id="385" w:author="Autor"/>
                <w:del w:id="386" w:author="Autor"/>
                <w:rFonts w:ascii="Arial" w:hAnsi="Arial" w:cs="Arial"/>
                <w:bCs/>
                <w:color w:val="0070C0"/>
                <w:sz w:val="18"/>
                <w:szCs w:val="18"/>
              </w:rPr>
            </w:pPr>
            <w:del w:id="387" w:author="Autor">
              <w:r w:rsidRPr="006334BF" w:rsidDel="00F23EC9">
                <w:rPr>
                  <w:rFonts w:ascii="Arial" w:hAnsi="Arial" w:cs="Arial"/>
                  <w:color w:val="0070C0"/>
                  <w:sz w:val="18"/>
                  <w:szCs w:val="18"/>
                </w:rPr>
                <w:delText>&lt;Należy wskazać czy są to szt., tb itp.)</w:delText>
              </w:r>
              <w:r w:rsidRPr="009F1DC8" w:rsidDel="00F23EC9">
                <w:rPr>
                  <w:rFonts w:ascii="Arial" w:hAnsi="Arial" w:cs="Arial"/>
                  <w:bCs/>
                  <w:color w:val="0070C0"/>
                  <w:sz w:val="18"/>
                  <w:szCs w:val="18"/>
                </w:rPr>
                <w:delText>&gt;</w:delText>
              </w:r>
            </w:del>
          </w:p>
          <w:p w:rsidR="00AA6C4A" w:rsidRDefault="00AA6C4A" w:rsidP="00AA6C4A">
            <w:pPr>
              <w:autoSpaceDE w:val="0"/>
              <w:rPr>
                <w:ins w:id="388" w:author="Autor"/>
                <w:rFonts w:ascii="Arial" w:eastAsia="Times New Roman" w:hAnsi="Arial" w:cs="Arial"/>
                <w:sz w:val="20"/>
                <w:szCs w:val="24"/>
              </w:rPr>
            </w:pPr>
            <w:ins w:id="389" w:author="Autor">
              <w:r>
                <w:rPr>
                  <w:rFonts w:ascii="Arial" w:eastAsia="Times New Roman" w:hAnsi="Arial" w:cs="Arial"/>
                  <w:sz w:val="20"/>
                  <w:szCs w:val="24"/>
                </w:rPr>
                <w:t>szt.</w:t>
              </w:r>
            </w:ins>
          </w:p>
          <w:p w:rsidR="00AA6C4A" w:rsidRPr="006334BF" w:rsidRDefault="00AA6C4A" w:rsidP="006A60AA">
            <w:pPr>
              <w:rPr>
                <w:rFonts w:ascii="Arial" w:hAnsi="Arial" w:cs="Arial"/>
                <w:color w:val="0070C0"/>
                <w:sz w:val="18"/>
                <w:szCs w:val="18"/>
              </w:rPr>
            </w:pPr>
          </w:p>
        </w:tc>
        <w:tc>
          <w:tcPr>
            <w:tcW w:w="1842" w:type="dxa"/>
          </w:tcPr>
          <w:p w:rsidR="006A60AA" w:rsidRPr="009F1DC8" w:rsidRDefault="00AA6C4A" w:rsidP="006A60AA">
            <w:pPr>
              <w:rPr>
                <w:rFonts w:ascii="Arial" w:hAnsi="Arial" w:cs="Arial"/>
                <w:color w:val="0070C0"/>
                <w:sz w:val="18"/>
                <w:szCs w:val="18"/>
              </w:rPr>
            </w:pPr>
            <w:ins w:id="390" w:author="Autor">
              <w:r>
                <w:rPr>
                  <w:rFonts w:ascii="Arial" w:eastAsia="Times New Roman" w:hAnsi="Arial" w:cs="Arial"/>
                  <w:sz w:val="20"/>
                  <w:szCs w:val="24"/>
                </w:rPr>
                <w:t>165 015</w:t>
              </w:r>
            </w:ins>
          </w:p>
        </w:tc>
        <w:tc>
          <w:tcPr>
            <w:tcW w:w="1701" w:type="dxa"/>
          </w:tcPr>
          <w:p w:rsidR="006A60AA" w:rsidRPr="0091332C" w:rsidDel="00F23EC9" w:rsidRDefault="006A60AA" w:rsidP="006A60AA">
            <w:pPr>
              <w:rPr>
                <w:del w:id="391" w:author="Autor"/>
                <w:rFonts w:ascii="Arial" w:hAnsi="Arial" w:cs="Arial"/>
                <w:color w:val="0070C0"/>
                <w:sz w:val="18"/>
                <w:szCs w:val="18"/>
              </w:rPr>
            </w:pPr>
            <w:del w:id="392" w:author="Autor">
              <w:r w:rsidRPr="006334BF" w:rsidDel="00F23EC9">
                <w:rPr>
                  <w:rFonts w:ascii="Arial" w:hAnsi="Arial" w:cs="Arial"/>
                  <w:color w:val="0070C0"/>
                  <w:sz w:val="18"/>
                  <w:szCs w:val="18"/>
                  <w:lang w:eastAsia="pl-PL"/>
                </w:rPr>
                <w:delText xml:space="preserve">&lt;&lt;MM-RRRR&gt;&gt; </w:delText>
              </w:r>
            </w:del>
          </w:p>
          <w:p w:rsidR="006A60AA" w:rsidDel="00F23EC9" w:rsidRDefault="006A60AA" w:rsidP="006A60AA">
            <w:pPr>
              <w:rPr>
                <w:ins w:id="393" w:author="Autor"/>
                <w:del w:id="394" w:author="Autor"/>
                <w:rFonts w:ascii="Arial" w:hAnsi="Arial" w:cs="Arial"/>
                <w:color w:val="0070C0"/>
                <w:sz w:val="18"/>
                <w:szCs w:val="18"/>
              </w:rPr>
            </w:pPr>
            <w:del w:id="395" w:author="Autor">
              <w:r w:rsidRPr="0091332C" w:rsidDel="00F23EC9">
                <w:rPr>
                  <w:rFonts w:ascii="Arial" w:hAnsi="Arial" w:cs="Arial"/>
                  <w:color w:val="0070C0"/>
                  <w:sz w:val="18"/>
                  <w:szCs w:val="18"/>
                </w:rPr>
                <w:delText>&lt;&lt;Należy podać termin nie dłuższy niż wynikający z roku dostarczenia produktów, roku wartości docelowej wskaźników rezultatu i okresu realizacji projektu, określonych w porozumieniu o dofinansowanie projektu &gt;&gt;</w:delText>
              </w:r>
            </w:del>
          </w:p>
          <w:p w:rsidR="00AA6C4A" w:rsidRPr="0091332C" w:rsidRDefault="00AA6C4A" w:rsidP="006A60AA">
            <w:pPr>
              <w:rPr>
                <w:rFonts w:ascii="Arial" w:hAnsi="Arial" w:cs="Arial"/>
                <w:color w:val="0070C0"/>
                <w:sz w:val="18"/>
                <w:szCs w:val="18"/>
              </w:rPr>
            </w:pPr>
            <w:ins w:id="396" w:author="Autor">
              <w:r>
                <w:rPr>
                  <w:rFonts w:ascii="Arial" w:eastAsia="Times New Roman" w:hAnsi="Arial" w:cs="Arial"/>
                  <w:sz w:val="20"/>
                  <w:szCs w:val="24"/>
                </w:rPr>
                <w:t>07.2021</w:t>
              </w:r>
            </w:ins>
          </w:p>
        </w:tc>
        <w:tc>
          <w:tcPr>
            <w:tcW w:w="2268" w:type="dxa"/>
          </w:tcPr>
          <w:p w:rsidR="006A60AA" w:rsidRPr="00C837BB" w:rsidDel="00F23EC9" w:rsidRDefault="006A60AA" w:rsidP="006A60AA">
            <w:pPr>
              <w:rPr>
                <w:ins w:id="397" w:author="Autor"/>
                <w:del w:id="398" w:author="Autor"/>
                <w:rFonts w:ascii="Arial" w:hAnsi="Arial" w:cs="Arial"/>
                <w:bCs/>
                <w:sz w:val="18"/>
                <w:szCs w:val="20"/>
                <w:rPrChange w:id="399" w:author="Autor">
                  <w:rPr>
                    <w:ins w:id="400" w:author="Autor"/>
                    <w:del w:id="401" w:author="Autor"/>
                    <w:rFonts w:ascii="Arial" w:hAnsi="Arial" w:cs="Arial"/>
                    <w:bCs/>
                    <w:color w:val="0070C0"/>
                    <w:sz w:val="18"/>
                    <w:szCs w:val="20"/>
                  </w:rPr>
                </w:rPrChange>
              </w:rPr>
            </w:pPr>
            <w:del w:id="402" w:author="Autor">
              <w:r w:rsidRPr="00C837BB" w:rsidDel="00F23EC9">
                <w:rPr>
                  <w:rFonts w:ascii="Arial" w:hAnsi="Arial" w:cs="Arial"/>
                  <w:sz w:val="18"/>
                  <w:szCs w:val="20"/>
                  <w:rPrChange w:id="403" w:author="Autor">
                    <w:rPr>
                      <w:rFonts w:ascii="Arial" w:hAnsi="Arial" w:cs="Arial"/>
                      <w:color w:val="0070C0"/>
                      <w:sz w:val="18"/>
                      <w:szCs w:val="20"/>
                    </w:rPr>
                  </w:rPrChange>
                </w:rPr>
                <w:delText>&lt;</w:delText>
              </w:r>
              <w:r w:rsidR="00DC39A9" w:rsidRPr="00C837BB" w:rsidDel="00F23EC9">
                <w:rPr>
                  <w:rFonts w:ascii="Arial" w:hAnsi="Arial" w:cs="Arial"/>
                  <w:sz w:val="18"/>
                  <w:szCs w:val="20"/>
                  <w:rPrChange w:id="404" w:author="Autor">
                    <w:rPr>
                      <w:rFonts w:ascii="Arial" w:hAnsi="Arial" w:cs="Arial"/>
                      <w:color w:val="0070C0"/>
                      <w:sz w:val="18"/>
                      <w:szCs w:val="20"/>
                    </w:rPr>
                  </w:rPrChange>
                </w:rPr>
                <w:delText>&lt;</w:delText>
              </w:r>
              <w:r w:rsidRPr="00C837BB" w:rsidDel="00F23EC9">
                <w:rPr>
                  <w:rFonts w:ascii="Arial" w:hAnsi="Arial" w:cs="Arial"/>
                  <w:sz w:val="18"/>
                  <w:szCs w:val="18"/>
                  <w:rPrChange w:id="405" w:author="Autor">
                    <w:rPr>
                      <w:rFonts w:ascii="Arial" w:hAnsi="Arial" w:cs="Arial"/>
                      <w:color w:val="0070C0"/>
                      <w:sz w:val="18"/>
                      <w:szCs w:val="18"/>
                    </w:rPr>
                  </w:rPrChange>
                </w:rPr>
                <w:delText>W przypadku przekroczenia planowanego terminu osiągnięcia wskaźnika należy wskazać przyczyny,</w:delText>
              </w:r>
              <w:r w:rsidRPr="00C837BB" w:rsidDel="00F23EC9">
                <w:rPr>
                  <w:rFonts w:ascii="Arial" w:hAnsi="Arial" w:cs="Arial"/>
                  <w:sz w:val="18"/>
                  <w:szCs w:val="20"/>
                  <w:rPrChange w:id="406" w:author="Autor">
                    <w:rPr>
                      <w:rFonts w:ascii="Arial" w:hAnsi="Arial" w:cs="Arial"/>
                      <w:color w:val="0070C0"/>
                      <w:sz w:val="18"/>
                      <w:szCs w:val="20"/>
                    </w:rPr>
                  </w:rPrChange>
                </w:rPr>
                <w:delText xml:space="preserve"> </w:delText>
              </w:r>
              <w:r w:rsidRPr="00C837BB" w:rsidDel="00F23EC9">
                <w:rPr>
                  <w:rFonts w:ascii="Arial" w:hAnsi="Arial" w:cs="Arial"/>
                  <w:sz w:val="18"/>
                  <w:szCs w:val="18"/>
                  <w:rPrChange w:id="407" w:author="Autor">
                    <w:rPr>
                      <w:rFonts w:ascii="Arial" w:hAnsi="Arial" w:cs="Arial"/>
                      <w:color w:val="0070C0"/>
                      <w:sz w:val="18"/>
                      <w:szCs w:val="18"/>
                    </w:rPr>
                  </w:rPrChange>
                </w:rPr>
                <w:delText>max 1000 znaków</w:delText>
              </w:r>
              <w:r w:rsidRPr="00C837BB" w:rsidDel="00F23EC9">
                <w:rPr>
                  <w:rFonts w:ascii="Arial" w:hAnsi="Arial" w:cs="Arial"/>
                  <w:bCs/>
                  <w:sz w:val="18"/>
                  <w:szCs w:val="20"/>
                  <w:rPrChange w:id="408" w:author="Autor">
                    <w:rPr>
                      <w:rFonts w:ascii="Arial" w:hAnsi="Arial" w:cs="Arial"/>
                      <w:bCs/>
                      <w:color w:val="0070C0"/>
                      <w:sz w:val="18"/>
                      <w:szCs w:val="20"/>
                    </w:rPr>
                  </w:rPrChange>
                </w:rPr>
                <w:delText>&gt;</w:delText>
              </w:r>
              <w:r w:rsidR="00DC39A9" w:rsidRPr="00C837BB" w:rsidDel="00F23EC9">
                <w:rPr>
                  <w:rFonts w:ascii="Arial" w:hAnsi="Arial" w:cs="Arial"/>
                  <w:bCs/>
                  <w:sz w:val="18"/>
                  <w:szCs w:val="20"/>
                  <w:rPrChange w:id="409" w:author="Autor">
                    <w:rPr>
                      <w:rFonts w:ascii="Arial" w:hAnsi="Arial" w:cs="Arial"/>
                      <w:bCs/>
                      <w:color w:val="0070C0"/>
                      <w:sz w:val="18"/>
                      <w:szCs w:val="20"/>
                    </w:rPr>
                  </w:rPrChange>
                </w:rPr>
                <w:delText>&gt;</w:delText>
              </w:r>
            </w:del>
          </w:p>
          <w:p w:rsidR="00AA6C4A" w:rsidRPr="00141A92" w:rsidRDefault="00AA6C4A" w:rsidP="006A60AA">
            <w:pPr>
              <w:rPr>
                <w:rFonts w:ascii="Arial" w:hAnsi="Arial" w:cs="Arial"/>
                <w:color w:val="0070C0"/>
                <w:sz w:val="18"/>
                <w:szCs w:val="20"/>
              </w:rPr>
            </w:pPr>
            <w:ins w:id="410" w:author="Autor">
              <w:del w:id="411" w:author="Autor">
                <w:r w:rsidRPr="00C837BB" w:rsidDel="00D0593D">
                  <w:rPr>
                    <w:rFonts w:ascii="Arial" w:eastAsia="Times New Roman" w:hAnsi="Arial" w:cs="Arial"/>
                    <w:sz w:val="20"/>
                    <w:szCs w:val="24"/>
                    <w:rPrChange w:id="412" w:author="Autor">
                      <w:rPr>
                        <w:rFonts w:ascii="Arial" w:eastAsia="Times New Roman" w:hAnsi="Arial" w:cs="Arial"/>
                        <w:sz w:val="20"/>
                        <w:szCs w:val="24"/>
                      </w:rPr>
                    </w:rPrChange>
                  </w:rPr>
                  <w:delText>61163</w:delText>
                </w:r>
              </w:del>
              <w:r w:rsidR="00D0593D" w:rsidRPr="00C837BB">
                <w:rPr>
                  <w:rFonts w:ascii="Arial" w:hAnsi="Arial" w:cs="Arial"/>
                  <w:sz w:val="18"/>
                  <w:szCs w:val="20"/>
                  <w:rPrChange w:id="413" w:author="Autor">
                    <w:rPr>
                      <w:rFonts w:ascii="Arial" w:hAnsi="Arial" w:cs="Arial"/>
                      <w:color w:val="0070C0"/>
                      <w:sz w:val="18"/>
                      <w:szCs w:val="20"/>
                    </w:rPr>
                  </w:rPrChange>
                </w:rPr>
                <w:t>99354</w:t>
              </w:r>
            </w:ins>
          </w:p>
        </w:tc>
      </w:tr>
      <w:tr w:rsidR="00AA6C4A" w:rsidRPr="002B50C0" w:rsidTr="00047D9D">
        <w:trPr>
          <w:ins w:id="414" w:author="Autor"/>
        </w:trPr>
        <w:tc>
          <w:tcPr>
            <w:tcW w:w="2545" w:type="dxa"/>
          </w:tcPr>
          <w:p w:rsidR="00AA6C4A" w:rsidRPr="00430174" w:rsidRDefault="00AA6C4A" w:rsidP="006A60AA">
            <w:pPr>
              <w:pStyle w:val="Tekstpodstawowy2"/>
              <w:spacing w:after="0" w:line="259" w:lineRule="auto"/>
              <w:ind w:left="34"/>
              <w:rPr>
                <w:ins w:id="415" w:author="Autor"/>
                <w:rFonts w:cs="Arial"/>
                <w:color w:val="0070C0"/>
                <w:sz w:val="18"/>
                <w:szCs w:val="18"/>
                <w:lang w:val="pl-PL" w:eastAsia="pl-PL"/>
              </w:rPr>
            </w:pPr>
            <w:ins w:id="416" w:author="Autor">
              <w:r w:rsidRPr="00430174">
                <w:rPr>
                  <w:rFonts w:cs="Arial"/>
                  <w:sz w:val="20"/>
                  <w:lang w:val="pl-PL"/>
                  <w:rPrChange w:id="417" w:author="Autor">
                    <w:rPr>
                      <w:rFonts w:cs="Arial"/>
                      <w:sz w:val="20"/>
                    </w:rPr>
                  </w:rPrChange>
                </w:rPr>
                <w:t xml:space="preserve">2. Rozmiar zdigitalizowanej </w:t>
              </w:r>
              <w:r w:rsidRPr="00430174">
                <w:rPr>
                  <w:rFonts w:cs="Arial"/>
                  <w:sz w:val="20"/>
                  <w:lang w:val="pl-PL"/>
                </w:rPr>
                <w:t>informacji sektora publicznego</w:t>
              </w:r>
            </w:ins>
          </w:p>
        </w:tc>
        <w:tc>
          <w:tcPr>
            <w:tcW w:w="1278" w:type="dxa"/>
          </w:tcPr>
          <w:p w:rsidR="00AA6C4A" w:rsidRDefault="00AA6C4A" w:rsidP="00AA6C4A">
            <w:pPr>
              <w:autoSpaceDE w:val="0"/>
              <w:rPr>
                <w:ins w:id="418" w:author="Autor"/>
                <w:rFonts w:ascii="Arial" w:eastAsia="Times New Roman" w:hAnsi="Arial" w:cs="Arial"/>
                <w:sz w:val="20"/>
                <w:szCs w:val="24"/>
              </w:rPr>
            </w:pPr>
            <w:ins w:id="419" w:author="Autor">
              <w:r>
                <w:rPr>
                  <w:rFonts w:ascii="Arial" w:eastAsia="Times New Roman" w:hAnsi="Arial" w:cs="Arial"/>
                  <w:sz w:val="20"/>
                  <w:szCs w:val="24"/>
                </w:rPr>
                <w:t>terabajty</w:t>
              </w:r>
            </w:ins>
          </w:p>
          <w:p w:rsidR="00AA6C4A" w:rsidRPr="006334BF" w:rsidRDefault="00AA6C4A" w:rsidP="006A60AA">
            <w:pPr>
              <w:rPr>
                <w:ins w:id="420" w:author="Autor"/>
                <w:rFonts w:ascii="Arial" w:hAnsi="Arial" w:cs="Arial"/>
                <w:color w:val="0070C0"/>
                <w:sz w:val="18"/>
                <w:szCs w:val="18"/>
              </w:rPr>
            </w:pPr>
          </w:p>
        </w:tc>
        <w:tc>
          <w:tcPr>
            <w:tcW w:w="1842" w:type="dxa"/>
          </w:tcPr>
          <w:p w:rsidR="00AA6C4A" w:rsidRDefault="00AA6C4A" w:rsidP="006A60AA">
            <w:pPr>
              <w:rPr>
                <w:ins w:id="421" w:author="Autor"/>
                <w:rFonts w:ascii="Arial" w:eastAsia="Times New Roman" w:hAnsi="Arial" w:cs="Arial"/>
                <w:sz w:val="20"/>
                <w:szCs w:val="24"/>
              </w:rPr>
            </w:pPr>
            <w:ins w:id="422" w:author="Autor">
              <w:r>
                <w:rPr>
                  <w:rFonts w:ascii="Arial" w:eastAsia="Times New Roman" w:hAnsi="Arial" w:cs="Arial"/>
                  <w:sz w:val="20"/>
                  <w:szCs w:val="24"/>
                </w:rPr>
                <w:t>0,2</w:t>
              </w:r>
            </w:ins>
          </w:p>
        </w:tc>
        <w:tc>
          <w:tcPr>
            <w:tcW w:w="1701" w:type="dxa"/>
          </w:tcPr>
          <w:p w:rsidR="00AA6C4A" w:rsidRPr="00430174" w:rsidRDefault="00AA6C4A">
            <w:pPr>
              <w:autoSpaceDE w:val="0"/>
              <w:rPr>
                <w:ins w:id="423" w:author="Autor"/>
                <w:rFonts w:ascii="Arial" w:eastAsia="Times New Roman" w:hAnsi="Arial" w:cs="Arial"/>
                <w:sz w:val="20"/>
                <w:szCs w:val="24"/>
                <w:rPrChange w:id="424" w:author="Autor">
                  <w:rPr>
                    <w:ins w:id="425" w:author="Autor"/>
                    <w:rFonts w:ascii="Arial" w:hAnsi="Arial" w:cs="Arial"/>
                    <w:color w:val="0070C0"/>
                    <w:sz w:val="18"/>
                    <w:szCs w:val="18"/>
                    <w:lang w:eastAsia="pl-PL"/>
                  </w:rPr>
                </w:rPrChange>
              </w:rPr>
              <w:pPrChange w:id="426" w:author="Autor">
                <w:pPr/>
              </w:pPrChange>
            </w:pPr>
            <w:ins w:id="427" w:author="Autor">
              <w:r>
                <w:rPr>
                  <w:rFonts w:ascii="Arial" w:eastAsia="Times New Roman" w:hAnsi="Arial" w:cs="Arial"/>
                  <w:sz w:val="20"/>
                  <w:szCs w:val="24"/>
                </w:rPr>
                <w:t>07.2021</w:t>
              </w:r>
            </w:ins>
          </w:p>
        </w:tc>
        <w:tc>
          <w:tcPr>
            <w:tcW w:w="2268" w:type="dxa"/>
          </w:tcPr>
          <w:p w:rsidR="00AA6C4A" w:rsidRPr="00141A92" w:rsidRDefault="00AA6C4A" w:rsidP="00C837BB">
            <w:pPr>
              <w:rPr>
                <w:ins w:id="428" w:author="Autor"/>
                <w:rFonts w:ascii="Arial" w:hAnsi="Arial" w:cs="Arial"/>
                <w:color w:val="0070C0"/>
                <w:sz w:val="18"/>
                <w:szCs w:val="20"/>
              </w:rPr>
              <w:pPrChange w:id="429" w:author="Autor">
                <w:pPr/>
              </w:pPrChange>
            </w:pPr>
            <w:ins w:id="430" w:author="Autor">
              <w:r>
                <w:rPr>
                  <w:rFonts w:ascii="Arial" w:eastAsia="Times New Roman" w:hAnsi="Arial" w:cs="Arial"/>
                  <w:sz w:val="20"/>
                  <w:szCs w:val="24"/>
                </w:rPr>
                <w:t>0,0</w:t>
              </w:r>
              <w:r w:rsidR="00C837BB">
                <w:rPr>
                  <w:rFonts w:ascii="Arial" w:eastAsia="Times New Roman" w:hAnsi="Arial" w:cs="Arial"/>
                  <w:sz w:val="20"/>
                  <w:szCs w:val="24"/>
                </w:rPr>
                <w:t>2</w:t>
              </w:r>
              <w:del w:id="431" w:author="Autor">
                <w:r w:rsidDel="00C837BB">
                  <w:rPr>
                    <w:rFonts w:ascii="Arial" w:eastAsia="Times New Roman" w:hAnsi="Arial" w:cs="Arial"/>
                    <w:sz w:val="20"/>
                    <w:szCs w:val="24"/>
                  </w:rPr>
                  <w:delText>74494358</w:delText>
                </w:r>
              </w:del>
            </w:ins>
          </w:p>
        </w:tc>
      </w:tr>
      <w:tr w:rsidR="00AA6C4A" w:rsidRPr="002B50C0" w:rsidTr="00047D9D">
        <w:trPr>
          <w:ins w:id="432" w:author="Autor"/>
        </w:trPr>
        <w:tc>
          <w:tcPr>
            <w:tcW w:w="2545" w:type="dxa"/>
          </w:tcPr>
          <w:p w:rsidR="00AA6C4A" w:rsidRDefault="00AA6C4A" w:rsidP="00AA6C4A">
            <w:pPr>
              <w:autoSpaceDE w:val="0"/>
              <w:rPr>
                <w:ins w:id="433" w:author="Autor"/>
                <w:rFonts w:ascii="Arial" w:eastAsia="Times New Roman" w:hAnsi="Arial" w:cs="Arial"/>
                <w:sz w:val="20"/>
                <w:szCs w:val="24"/>
              </w:rPr>
            </w:pPr>
            <w:ins w:id="434" w:author="Autor">
              <w:r>
                <w:rPr>
                  <w:rFonts w:ascii="Arial" w:eastAsia="Times New Roman" w:hAnsi="Arial" w:cs="Arial"/>
                  <w:sz w:val="20"/>
                  <w:szCs w:val="24"/>
                </w:rPr>
                <w:t>3. Rozmiar udostępnionych on-line informacji sektora publicznego</w:t>
              </w:r>
            </w:ins>
          </w:p>
          <w:p w:rsidR="00AA6C4A" w:rsidRPr="00430174" w:rsidRDefault="00AA6C4A" w:rsidP="006A60AA">
            <w:pPr>
              <w:pStyle w:val="Tekstpodstawowy2"/>
              <w:spacing w:after="0" w:line="259" w:lineRule="auto"/>
              <w:ind w:left="34"/>
              <w:rPr>
                <w:ins w:id="435" w:author="Autor"/>
                <w:rFonts w:cs="Arial"/>
                <w:sz w:val="20"/>
                <w:lang w:val="pl-PL"/>
              </w:rPr>
            </w:pPr>
          </w:p>
        </w:tc>
        <w:tc>
          <w:tcPr>
            <w:tcW w:w="1278" w:type="dxa"/>
          </w:tcPr>
          <w:p w:rsidR="00AA6C4A" w:rsidRDefault="00AA6C4A" w:rsidP="00AA6C4A">
            <w:pPr>
              <w:autoSpaceDE w:val="0"/>
              <w:rPr>
                <w:ins w:id="436" w:author="Autor"/>
                <w:rFonts w:ascii="Arial" w:eastAsia="Times New Roman" w:hAnsi="Arial" w:cs="Arial"/>
                <w:sz w:val="20"/>
                <w:szCs w:val="24"/>
              </w:rPr>
            </w:pPr>
            <w:ins w:id="437" w:author="Autor">
              <w:r>
                <w:rPr>
                  <w:rFonts w:ascii="Arial" w:eastAsia="Times New Roman" w:hAnsi="Arial" w:cs="Arial"/>
                  <w:sz w:val="20"/>
                  <w:szCs w:val="24"/>
                </w:rPr>
                <w:t>terabajty</w:t>
              </w:r>
            </w:ins>
          </w:p>
        </w:tc>
        <w:tc>
          <w:tcPr>
            <w:tcW w:w="1842" w:type="dxa"/>
          </w:tcPr>
          <w:p w:rsidR="00AA6C4A" w:rsidRDefault="00AA6C4A" w:rsidP="00AA6C4A">
            <w:pPr>
              <w:autoSpaceDE w:val="0"/>
              <w:snapToGrid w:val="0"/>
              <w:ind w:left="34"/>
              <w:jc w:val="both"/>
              <w:rPr>
                <w:ins w:id="438" w:author="Autor"/>
                <w:rFonts w:ascii="Arial" w:eastAsia="Times New Roman" w:hAnsi="Arial" w:cs="Arial"/>
                <w:sz w:val="20"/>
                <w:szCs w:val="24"/>
              </w:rPr>
            </w:pPr>
            <w:ins w:id="439" w:author="Autor">
              <w:r>
                <w:rPr>
                  <w:rFonts w:ascii="Arial" w:eastAsia="Times New Roman" w:hAnsi="Arial" w:cs="Arial"/>
                  <w:sz w:val="20"/>
                  <w:szCs w:val="24"/>
                </w:rPr>
                <w:t>0,24</w:t>
              </w:r>
            </w:ins>
          </w:p>
          <w:p w:rsidR="00AA6C4A" w:rsidRDefault="00AA6C4A" w:rsidP="006A60AA">
            <w:pPr>
              <w:rPr>
                <w:ins w:id="440" w:author="Autor"/>
                <w:rFonts w:ascii="Arial" w:eastAsia="Times New Roman" w:hAnsi="Arial" w:cs="Arial"/>
                <w:sz w:val="20"/>
                <w:szCs w:val="24"/>
              </w:rPr>
            </w:pPr>
          </w:p>
        </w:tc>
        <w:tc>
          <w:tcPr>
            <w:tcW w:w="1701" w:type="dxa"/>
          </w:tcPr>
          <w:p w:rsidR="00AA6C4A" w:rsidRDefault="00AA6C4A" w:rsidP="00430174">
            <w:pPr>
              <w:autoSpaceDE w:val="0"/>
              <w:rPr>
                <w:ins w:id="441" w:author="Autor"/>
                <w:rFonts w:ascii="Arial" w:eastAsia="Times New Roman" w:hAnsi="Arial" w:cs="Arial"/>
                <w:sz w:val="20"/>
                <w:szCs w:val="24"/>
              </w:rPr>
            </w:pPr>
            <w:ins w:id="442" w:author="Autor">
              <w:r>
                <w:rPr>
                  <w:rFonts w:ascii="Arial" w:eastAsia="Times New Roman" w:hAnsi="Arial" w:cs="Arial"/>
                  <w:sz w:val="20"/>
                  <w:szCs w:val="24"/>
                </w:rPr>
                <w:t>07.2021</w:t>
              </w:r>
            </w:ins>
          </w:p>
        </w:tc>
        <w:tc>
          <w:tcPr>
            <w:tcW w:w="2268" w:type="dxa"/>
          </w:tcPr>
          <w:p w:rsidR="00AA6C4A" w:rsidRDefault="00AA6C4A" w:rsidP="00C837BB">
            <w:pPr>
              <w:rPr>
                <w:ins w:id="443" w:author="Autor"/>
                <w:rFonts w:ascii="Arial" w:eastAsia="Times New Roman" w:hAnsi="Arial" w:cs="Arial"/>
                <w:sz w:val="20"/>
                <w:szCs w:val="24"/>
              </w:rPr>
              <w:pPrChange w:id="444" w:author="Autor">
                <w:pPr/>
              </w:pPrChange>
            </w:pPr>
            <w:ins w:id="445" w:author="Autor">
              <w:r>
                <w:rPr>
                  <w:rFonts w:ascii="Arial" w:eastAsia="Times New Roman" w:hAnsi="Arial" w:cs="Arial"/>
                  <w:sz w:val="20"/>
                  <w:szCs w:val="24"/>
                </w:rPr>
                <w:t>0.0</w:t>
              </w:r>
              <w:r w:rsidR="00C837BB">
                <w:rPr>
                  <w:rFonts w:ascii="Arial" w:eastAsia="Times New Roman" w:hAnsi="Arial" w:cs="Arial"/>
                  <w:sz w:val="20"/>
                  <w:szCs w:val="24"/>
                </w:rPr>
                <w:t>0</w:t>
              </w:r>
              <w:del w:id="446" w:author="Autor">
                <w:r w:rsidDel="00C837BB">
                  <w:rPr>
                    <w:rFonts w:ascii="Arial" w:eastAsia="Times New Roman" w:hAnsi="Arial" w:cs="Arial"/>
                    <w:sz w:val="20"/>
                    <w:szCs w:val="24"/>
                  </w:rPr>
                  <w:delText>10648873</w:delText>
                </w:r>
              </w:del>
            </w:ins>
          </w:p>
        </w:tc>
      </w:tr>
      <w:tr w:rsidR="00AA6C4A" w:rsidRPr="002B50C0" w:rsidTr="00047D9D">
        <w:trPr>
          <w:ins w:id="447" w:author="Autor"/>
        </w:trPr>
        <w:tc>
          <w:tcPr>
            <w:tcW w:w="2545" w:type="dxa"/>
          </w:tcPr>
          <w:p w:rsidR="00AA6C4A" w:rsidRPr="00430174" w:rsidRDefault="00AA6C4A" w:rsidP="006A60AA">
            <w:pPr>
              <w:pStyle w:val="Tekstpodstawowy2"/>
              <w:spacing w:after="0" w:line="259" w:lineRule="auto"/>
              <w:ind w:left="34"/>
              <w:rPr>
                <w:ins w:id="448" w:author="Autor"/>
                <w:rFonts w:cs="Arial"/>
                <w:sz w:val="20"/>
                <w:lang w:val="pl-PL"/>
              </w:rPr>
            </w:pPr>
            <w:ins w:id="449" w:author="Autor">
              <w:r w:rsidRPr="00430174">
                <w:rPr>
                  <w:rFonts w:cs="Arial"/>
                  <w:sz w:val="20"/>
                  <w:lang w:val="pl-PL"/>
                  <w:rPrChange w:id="450" w:author="Autor">
                    <w:rPr>
                      <w:rFonts w:cs="Arial"/>
                      <w:sz w:val="20"/>
                    </w:rPr>
                  </w:rPrChange>
                </w:rPr>
                <w:t>4. Liczba podmiotów, które udostępniły on-line informacje sektora publicznego [szt.]</w:t>
              </w:r>
            </w:ins>
          </w:p>
        </w:tc>
        <w:tc>
          <w:tcPr>
            <w:tcW w:w="1278" w:type="dxa"/>
          </w:tcPr>
          <w:p w:rsidR="00AA6C4A" w:rsidRDefault="00AA6C4A" w:rsidP="00AA6C4A">
            <w:pPr>
              <w:autoSpaceDE w:val="0"/>
              <w:rPr>
                <w:ins w:id="451" w:author="Autor"/>
                <w:rFonts w:ascii="Arial" w:eastAsia="Times New Roman" w:hAnsi="Arial" w:cs="Arial"/>
                <w:sz w:val="20"/>
                <w:szCs w:val="24"/>
              </w:rPr>
            </w:pPr>
            <w:ins w:id="452" w:author="Autor">
              <w:r>
                <w:rPr>
                  <w:rFonts w:ascii="Arial" w:eastAsia="Times New Roman" w:hAnsi="Arial" w:cs="Arial"/>
                  <w:sz w:val="20"/>
                  <w:szCs w:val="24"/>
                </w:rPr>
                <w:t>szt.</w:t>
              </w:r>
            </w:ins>
          </w:p>
        </w:tc>
        <w:tc>
          <w:tcPr>
            <w:tcW w:w="1842" w:type="dxa"/>
          </w:tcPr>
          <w:p w:rsidR="00AA6C4A" w:rsidRDefault="00AA6C4A" w:rsidP="006A60AA">
            <w:pPr>
              <w:rPr>
                <w:ins w:id="453" w:author="Autor"/>
                <w:rFonts w:ascii="Arial" w:eastAsia="Times New Roman" w:hAnsi="Arial" w:cs="Arial"/>
                <w:sz w:val="20"/>
                <w:szCs w:val="24"/>
              </w:rPr>
            </w:pPr>
            <w:ins w:id="454" w:author="Autor">
              <w:r>
                <w:rPr>
                  <w:rFonts w:ascii="Arial" w:eastAsia="Times New Roman" w:hAnsi="Arial" w:cs="Arial"/>
                  <w:sz w:val="20"/>
                  <w:szCs w:val="24"/>
                </w:rPr>
                <w:t>1</w:t>
              </w:r>
            </w:ins>
          </w:p>
        </w:tc>
        <w:tc>
          <w:tcPr>
            <w:tcW w:w="1701" w:type="dxa"/>
          </w:tcPr>
          <w:p w:rsidR="00AA6C4A" w:rsidRDefault="00AA6C4A" w:rsidP="00430174">
            <w:pPr>
              <w:autoSpaceDE w:val="0"/>
              <w:rPr>
                <w:ins w:id="455" w:author="Autor"/>
                <w:rFonts w:ascii="Arial" w:eastAsia="Times New Roman" w:hAnsi="Arial" w:cs="Arial"/>
                <w:sz w:val="20"/>
                <w:szCs w:val="24"/>
              </w:rPr>
            </w:pPr>
            <w:ins w:id="456" w:author="Autor">
              <w:r>
                <w:rPr>
                  <w:rFonts w:ascii="Arial" w:eastAsia="Times New Roman" w:hAnsi="Arial" w:cs="Arial"/>
                  <w:sz w:val="20"/>
                  <w:szCs w:val="24"/>
                </w:rPr>
                <w:t>07.2021</w:t>
              </w:r>
            </w:ins>
          </w:p>
        </w:tc>
        <w:tc>
          <w:tcPr>
            <w:tcW w:w="2268" w:type="dxa"/>
          </w:tcPr>
          <w:p w:rsidR="00AA6C4A" w:rsidRDefault="00AA6C4A" w:rsidP="006A60AA">
            <w:pPr>
              <w:rPr>
                <w:ins w:id="457" w:author="Autor"/>
                <w:rFonts w:ascii="Arial" w:eastAsia="Times New Roman" w:hAnsi="Arial" w:cs="Arial"/>
                <w:sz w:val="20"/>
                <w:szCs w:val="24"/>
              </w:rPr>
            </w:pPr>
            <w:ins w:id="458" w:author="Autor">
              <w:r>
                <w:rPr>
                  <w:rFonts w:ascii="Arial" w:eastAsia="Times New Roman" w:hAnsi="Arial" w:cs="Arial"/>
                  <w:sz w:val="20"/>
                  <w:szCs w:val="24"/>
                </w:rPr>
                <w:t>0</w:t>
              </w:r>
            </w:ins>
          </w:p>
        </w:tc>
      </w:tr>
      <w:tr w:rsidR="00AA6C4A" w:rsidRPr="002B50C0" w:rsidTr="00047D9D">
        <w:trPr>
          <w:ins w:id="459" w:author="Autor"/>
        </w:trPr>
        <w:tc>
          <w:tcPr>
            <w:tcW w:w="2545" w:type="dxa"/>
          </w:tcPr>
          <w:p w:rsidR="00AA6C4A" w:rsidRPr="00430174" w:rsidRDefault="00AA6C4A" w:rsidP="006A60AA">
            <w:pPr>
              <w:pStyle w:val="Tekstpodstawowy2"/>
              <w:spacing w:after="0" w:line="259" w:lineRule="auto"/>
              <w:ind w:left="34"/>
              <w:rPr>
                <w:ins w:id="460" w:author="Autor"/>
                <w:rFonts w:cs="Arial"/>
                <w:sz w:val="20"/>
                <w:lang w:val="pl-PL"/>
              </w:rPr>
            </w:pPr>
            <w:ins w:id="461" w:author="Autor">
              <w:r w:rsidRPr="00430174">
                <w:rPr>
                  <w:rFonts w:cs="Arial"/>
                  <w:sz w:val="20"/>
                  <w:lang w:val="pl-PL"/>
                  <w:rPrChange w:id="462" w:author="Autor">
                    <w:rPr>
                      <w:rFonts w:cs="Arial"/>
                      <w:sz w:val="20"/>
                    </w:rPr>
                  </w:rPrChange>
                </w:rPr>
                <w:t>5. Liczba zdigitalizowanych dokumentów zawierających informacje sektora publicznego [szt.]</w:t>
              </w:r>
            </w:ins>
          </w:p>
        </w:tc>
        <w:tc>
          <w:tcPr>
            <w:tcW w:w="1278" w:type="dxa"/>
          </w:tcPr>
          <w:p w:rsidR="00AA6C4A" w:rsidRDefault="00AA6C4A" w:rsidP="00AA6C4A">
            <w:pPr>
              <w:autoSpaceDE w:val="0"/>
              <w:rPr>
                <w:ins w:id="463" w:author="Autor"/>
                <w:rFonts w:ascii="Arial" w:eastAsia="Times New Roman" w:hAnsi="Arial" w:cs="Arial"/>
                <w:sz w:val="20"/>
                <w:szCs w:val="24"/>
              </w:rPr>
            </w:pPr>
            <w:ins w:id="464" w:author="Autor">
              <w:r>
                <w:rPr>
                  <w:rFonts w:ascii="Arial" w:eastAsia="Times New Roman" w:hAnsi="Arial" w:cs="Arial"/>
                  <w:sz w:val="20"/>
                  <w:szCs w:val="24"/>
                </w:rPr>
                <w:t>szt.</w:t>
              </w:r>
            </w:ins>
          </w:p>
        </w:tc>
        <w:tc>
          <w:tcPr>
            <w:tcW w:w="1842" w:type="dxa"/>
          </w:tcPr>
          <w:p w:rsidR="00AA6C4A" w:rsidRDefault="00AA6C4A" w:rsidP="006A60AA">
            <w:pPr>
              <w:rPr>
                <w:ins w:id="465" w:author="Autor"/>
                <w:rFonts w:ascii="Arial" w:eastAsia="Times New Roman" w:hAnsi="Arial" w:cs="Arial"/>
                <w:sz w:val="20"/>
                <w:szCs w:val="24"/>
              </w:rPr>
            </w:pPr>
            <w:ins w:id="466" w:author="Autor">
              <w:del w:id="467" w:author="Autor">
                <w:r w:rsidDel="00C837BB">
                  <w:rPr>
                    <w:rFonts w:ascii="Arial" w:eastAsia="Times New Roman" w:hAnsi="Arial" w:cs="Arial"/>
                    <w:sz w:val="20"/>
                    <w:szCs w:val="24"/>
                  </w:rPr>
                  <w:delText>47 444</w:delText>
                </w:r>
              </w:del>
              <w:r w:rsidR="00C837BB">
                <w:rPr>
                  <w:rFonts w:ascii="Arial" w:eastAsia="Times New Roman" w:hAnsi="Arial" w:cs="Arial"/>
                  <w:sz w:val="20"/>
                  <w:szCs w:val="24"/>
                </w:rPr>
                <w:t>43 457</w:t>
              </w:r>
              <w:r>
                <w:rPr>
                  <w:rFonts w:ascii="Arial" w:eastAsia="Times New Roman" w:hAnsi="Arial" w:cs="Arial"/>
                  <w:sz w:val="20"/>
                  <w:szCs w:val="24"/>
                </w:rPr>
                <w:t>,00</w:t>
              </w:r>
            </w:ins>
          </w:p>
        </w:tc>
        <w:tc>
          <w:tcPr>
            <w:tcW w:w="1701" w:type="dxa"/>
          </w:tcPr>
          <w:p w:rsidR="00AA6C4A" w:rsidRDefault="00AA6C4A" w:rsidP="00430174">
            <w:pPr>
              <w:autoSpaceDE w:val="0"/>
              <w:rPr>
                <w:ins w:id="468" w:author="Autor"/>
                <w:rFonts w:ascii="Arial" w:eastAsia="Times New Roman" w:hAnsi="Arial" w:cs="Arial"/>
                <w:sz w:val="20"/>
                <w:szCs w:val="24"/>
              </w:rPr>
            </w:pPr>
            <w:ins w:id="469" w:author="Autor">
              <w:r>
                <w:rPr>
                  <w:rFonts w:ascii="Arial" w:eastAsia="Times New Roman" w:hAnsi="Arial" w:cs="Arial"/>
                  <w:sz w:val="20"/>
                  <w:szCs w:val="24"/>
                </w:rPr>
                <w:t>07.2021</w:t>
              </w:r>
            </w:ins>
          </w:p>
        </w:tc>
        <w:tc>
          <w:tcPr>
            <w:tcW w:w="2268" w:type="dxa"/>
          </w:tcPr>
          <w:p w:rsidR="00AA6C4A" w:rsidDel="00C837BB" w:rsidRDefault="00AA6C4A" w:rsidP="00C837BB">
            <w:pPr>
              <w:autoSpaceDE w:val="0"/>
              <w:rPr>
                <w:ins w:id="470" w:author="Autor"/>
                <w:del w:id="471" w:author="Autor"/>
                <w:rFonts w:ascii="Arial" w:eastAsia="Times New Roman" w:hAnsi="Arial" w:cs="Arial"/>
                <w:sz w:val="20"/>
                <w:szCs w:val="24"/>
              </w:rPr>
            </w:pPr>
            <w:ins w:id="472" w:author="Autor">
              <w:del w:id="473" w:author="Autor">
                <w:r w:rsidDel="00C837BB">
                  <w:rPr>
                    <w:rFonts w:ascii="Arial" w:eastAsia="Times New Roman" w:hAnsi="Arial" w:cs="Arial"/>
                    <w:sz w:val="20"/>
                    <w:szCs w:val="24"/>
                  </w:rPr>
                  <w:delText>strony:  118411</w:delText>
                </w:r>
              </w:del>
            </w:ins>
          </w:p>
          <w:p w:rsidR="00AA6C4A" w:rsidRDefault="00AA6C4A" w:rsidP="00C837BB">
            <w:pPr>
              <w:rPr>
                <w:ins w:id="474" w:author="Autor"/>
                <w:rFonts w:ascii="Arial" w:eastAsia="Times New Roman" w:hAnsi="Arial" w:cs="Arial"/>
                <w:sz w:val="20"/>
                <w:szCs w:val="24"/>
              </w:rPr>
              <w:pPrChange w:id="475" w:author="Autor">
                <w:pPr/>
              </w:pPrChange>
            </w:pPr>
            <w:ins w:id="476" w:author="Autor">
              <w:r>
                <w:rPr>
                  <w:rFonts w:ascii="Arial" w:eastAsia="Times New Roman" w:hAnsi="Arial" w:cs="Arial"/>
                  <w:sz w:val="20"/>
                  <w:szCs w:val="24"/>
                </w:rPr>
                <w:t xml:space="preserve">artykuły: </w:t>
              </w:r>
              <w:del w:id="477" w:author="Autor">
                <w:r w:rsidDel="00D0593D">
                  <w:rPr>
                    <w:rFonts w:ascii="Arial" w:eastAsia="Times New Roman" w:hAnsi="Arial" w:cs="Arial"/>
                    <w:sz w:val="20"/>
                    <w:szCs w:val="24"/>
                  </w:rPr>
                  <w:delText>15234</w:delText>
                </w:r>
              </w:del>
              <w:r w:rsidR="00D0593D">
                <w:rPr>
                  <w:rFonts w:ascii="Arial" w:eastAsia="Times New Roman" w:hAnsi="Arial" w:cs="Arial"/>
                  <w:sz w:val="20"/>
                  <w:szCs w:val="24"/>
                </w:rPr>
                <w:t>20248</w:t>
              </w:r>
            </w:ins>
          </w:p>
        </w:tc>
      </w:tr>
      <w:tr w:rsidR="00AA6C4A" w:rsidRPr="002B50C0" w:rsidTr="00047D9D">
        <w:trPr>
          <w:ins w:id="478" w:author="Autor"/>
        </w:trPr>
        <w:tc>
          <w:tcPr>
            <w:tcW w:w="2545" w:type="dxa"/>
          </w:tcPr>
          <w:p w:rsidR="00AA6C4A" w:rsidRPr="00430174" w:rsidRDefault="00AA6C4A" w:rsidP="006A60AA">
            <w:pPr>
              <w:pStyle w:val="Tekstpodstawowy2"/>
              <w:spacing w:after="0" w:line="259" w:lineRule="auto"/>
              <w:ind w:left="34"/>
              <w:rPr>
                <w:ins w:id="479" w:author="Autor"/>
                <w:rFonts w:cs="Arial"/>
                <w:sz w:val="20"/>
                <w:lang w:val="pl-PL"/>
              </w:rPr>
            </w:pPr>
            <w:ins w:id="480" w:author="Autor">
              <w:r>
                <w:rPr>
                  <w:rFonts w:cs="Arial"/>
                  <w:sz w:val="20"/>
                </w:rPr>
                <w:t>6. Liczba utworzonych API [szt.]</w:t>
              </w:r>
            </w:ins>
          </w:p>
        </w:tc>
        <w:tc>
          <w:tcPr>
            <w:tcW w:w="1278" w:type="dxa"/>
          </w:tcPr>
          <w:p w:rsidR="00AA6C4A" w:rsidRDefault="00AA6C4A" w:rsidP="00AA6C4A">
            <w:pPr>
              <w:autoSpaceDE w:val="0"/>
              <w:rPr>
                <w:ins w:id="481" w:author="Autor"/>
                <w:rFonts w:ascii="Arial" w:eastAsia="Times New Roman" w:hAnsi="Arial" w:cs="Arial"/>
                <w:sz w:val="20"/>
                <w:szCs w:val="24"/>
              </w:rPr>
            </w:pPr>
            <w:ins w:id="482" w:author="Autor">
              <w:r>
                <w:rPr>
                  <w:rFonts w:ascii="Arial" w:eastAsia="Times New Roman" w:hAnsi="Arial" w:cs="Arial"/>
                  <w:sz w:val="20"/>
                  <w:szCs w:val="24"/>
                </w:rPr>
                <w:t>szt.</w:t>
              </w:r>
            </w:ins>
          </w:p>
        </w:tc>
        <w:tc>
          <w:tcPr>
            <w:tcW w:w="1842" w:type="dxa"/>
          </w:tcPr>
          <w:p w:rsidR="00AA6C4A" w:rsidRDefault="00AA6C4A" w:rsidP="006A60AA">
            <w:pPr>
              <w:rPr>
                <w:ins w:id="483" w:author="Autor"/>
                <w:rFonts w:ascii="Arial" w:eastAsia="Times New Roman" w:hAnsi="Arial" w:cs="Arial"/>
                <w:sz w:val="20"/>
                <w:szCs w:val="24"/>
              </w:rPr>
            </w:pPr>
            <w:ins w:id="484" w:author="Autor">
              <w:r>
                <w:rPr>
                  <w:rFonts w:ascii="Arial" w:eastAsia="Times New Roman" w:hAnsi="Arial" w:cs="Arial"/>
                  <w:sz w:val="20"/>
                  <w:szCs w:val="24"/>
                </w:rPr>
                <w:t>2</w:t>
              </w:r>
            </w:ins>
          </w:p>
        </w:tc>
        <w:tc>
          <w:tcPr>
            <w:tcW w:w="1701" w:type="dxa"/>
          </w:tcPr>
          <w:p w:rsidR="00AA6C4A" w:rsidRDefault="00AA6C4A" w:rsidP="00430174">
            <w:pPr>
              <w:autoSpaceDE w:val="0"/>
              <w:rPr>
                <w:ins w:id="485" w:author="Autor"/>
                <w:rFonts w:ascii="Arial" w:eastAsia="Times New Roman" w:hAnsi="Arial" w:cs="Arial"/>
                <w:sz w:val="20"/>
                <w:szCs w:val="24"/>
              </w:rPr>
            </w:pPr>
            <w:ins w:id="486" w:author="Autor">
              <w:r>
                <w:rPr>
                  <w:rFonts w:ascii="Arial" w:eastAsia="Times New Roman" w:hAnsi="Arial" w:cs="Arial"/>
                  <w:sz w:val="20"/>
                  <w:szCs w:val="24"/>
                </w:rPr>
                <w:t>07.2021</w:t>
              </w:r>
            </w:ins>
          </w:p>
        </w:tc>
        <w:tc>
          <w:tcPr>
            <w:tcW w:w="2268" w:type="dxa"/>
          </w:tcPr>
          <w:p w:rsidR="00AA6C4A" w:rsidRDefault="00D0593D" w:rsidP="006A60AA">
            <w:pPr>
              <w:rPr>
                <w:ins w:id="487" w:author="Autor"/>
                <w:rFonts w:ascii="Arial" w:eastAsia="Times New Roman" w:hAnsi="Arial" w:cs="Arial"/>
                <w:sz w:val="20"/>
                <w:szCs w:val="24"/>
              </w:rPr>
            </w:pPr>
            <w:ins w:id="488" w:author="Autor">
              <w:r>
                <w:rPr>
                  <w:rFonts w:ascii="Arial" w:eastAsia="Times New Roman" w:hAnsi="Arial" w:cs="Arial"/>
                  <w:sz w:val="20"/>
                  <w:szCs w:val="24"/>
                </w:rPr>
                <w:t>0</w:t>
              </w:r>
              <w:del w:id="489" w:author="Autor">
                <w:r w:rsidR="00AA6C4A" w:rsidDel="00D0593D">
                  <w:rPr>
                    <w:rFonts w:ascii="Arial" w:eastAsia="Times New Roman" w:hAnsi="Arial" w:cs="Arial"/>
                    <w:sz w:val="20"/>
                    <w:szCs w:val="24"/>
                  </w:rPr>
                  <w:delText>2</w:delText>
                </w:r>
              </w:del>
            </w:ins>
          </w:p>
        </w:tc>
      </w:tr>
      <w:tr w:rsidR="00AA6C4A" w:rsidRPr="002B50C0" w:rsidTr="00047D9D">
        <w:trPr>
          <w:ins w:id="490" w:author="Autor"/>
        </w:trPr>
        <w:tc>
          <w:tcPr>
            <w:tcW w:w="2545" w:type="dxa"/>
          </w:tcPr>
          <w:p w:rsidR="00AA6C4A" w:rsidRPr="00430174" w:rsidRDefault="00AA6C4A" w:rsidP="006A60AA">
            <w:pPr>
              <w:pStyle w:val="Tekstpodstawowy2"/>
              <w:spacing w:after="0" w:line="259" w:lineRule="auto"/>
              <w:ind w:left="34"/>
              <w:rPr>
                <w:ins w:id="491" w:author="Autor"/>
                <w:rFonts w:cs="Arial"/>
                <w:sz w:val="20"/>
                <w:lang w:val="pl-PL"/>
              </w:rPr>
            </w:pPr>
            <w:ins w:id="492" w:author="Autor">
              <w:r w:rsidRPr="00430174">
                <w:rPr>
                  <w:rFonts w:cs="Arial"/>
                  <w:sz w:val="20"/>
                  <w:lang w:val="pl-PL"/>
                  <w:rPrChange w:id="493" w:author="Autor">
                    <w:rPr>
                      <w:rFonts w:cs="Arial"/>
                      <w:sz w:val="20"/>
                    </w:rPr>
                  </w:rPrChange>
                </w:rPr>
                <w:t>7. Liczba baz danych udostępnionych on-line poprzez API [szt.]</w:t>
              </w:r>
            </w:ins>
          </w:p>
        </w:tc>
        <w:tc>
          <w:tcPr>
            <w:tcW w:w="1278" w:type="dxa"/>
          </w:tcPr>
          <w:p w:rsidR="00AA6C4A" w:rsidRDefault="00AA6C4A" w:rsidP="00AA6C4A">
            <w:pPr>
              <w:autoSpaceDE w:val="0"/>
              <w:rPr>
                <w:ins w:id="494" w:author="Autor"/>
                <w:rFonts w:ascii="Arial" w:eastAsia="Times New Roman" w:hAnsi="Arial" w:cs="Arial"/>
                <w:sz w:val="20"/>
                <w:szCs w:val="24"/>
              </w:rPr>
            </w:pPr>
            <w:ins w:id="495" w:author="Autor">
              <w:r>
                <w:rPr>
                  <w:rFonts w:ascii="Arial" w:eastAsia="Times New Roman" w:hAnsi="Arial" w:cs="Arial"/>
                  <w:sz w:val="20"/>
                  <w:szCs w:val="24"/>
                </w:rPr>
                <w:t>szt.</w:t>
              </w:r>
            </w:ins>
          </w:p>
        </w:tc>
        <w:tc>
          <w:tcPr>
            <w:tcW w:w="1842" w:type="dxa"/>
          </w:tcPr>
          <w:p w:rsidR="00AA6C4A" w:rsidRDefault="00AA6C4A" w:rsidP="006A60AA">
            <w:pPr>
              <w:rPr>
                <w:ins w:id="496" w:author="Autor"/>
                <w:rFonts w:ascii="Arial" w:eastAsia="Times New Roman" w:hAnsi="Arial" w:cs="Arial"/>
                <w:sz w:val="20"/>
                <w:szCs w:val="24"/>
              </w:rPr>
            </w:pPr>
            <w:ins w:id="497" w:author="Autor">
              <w:r>
                <w:rPr>
                  <w:rFonts w:ascii="Arial" w:eastAsia="Times New Roman" w:hAnsi="Arial" w:cs="Arial"/>
                  <w:sz w:val="20"/>
                  <w:szCs w:val="24"/>
                </w:rPr>
                <w:t>1</w:t>
              </w:r>
            </w:ins>
          </w:p>
        </w:tc>
        <w:tc>
          <w:tcPr>
            <w:tcW w:w="1701" w:type="dxa"/>
          </w:tcPr>
          <w:p w:rsidR="00AA6C4A" w:rsidRDefault="00AA6C4A" w:rsidP="00430174">
            <w:pPr>
              <w:autoSpaceDE w:val="0"/>
              <w:rPr>
                <w:ins w:id="498" w:author="Autor"/>
                <w:rFonts w:ascii="Arial" w:eastAsia="Times New Roman" w:hAnsi="Arial" w:cs="Arial"/>
                <w:sz w:val="20"/>
                <w:szCs w:val="24"/>
              </w:rPr>
            </w:pPr>
            <w:ins w:id="499" w:author="Autor">
              <w:r>
                <w:rPr>
                  <w:rFonts w:ascii="Arial" w:eastAsia="Times New Roman" w:hAnsi="Arial" w:cs="Arial"/>
                  <w:sz w:val="20"/>
                  <w:szCs w:val="24"/>
                </w:rPr>
                <w:t>07.2021</w:t>
              </w:r>
            </w:ins>
          </w:p>
        </w:tc>
        <w:tc>
          <w:tcPr>
            <w:tcW w:w="2268" w:type="dxa"/>
          </w:tcPr>
          <w:p w:rsidR="00AA6C4A" w:rsidRDefault="00AA6C4A" w:rsidP="006A60AA">
            <w:pPr>
              <w:rPr>
                <w:ins w:id="500" w:author="Autor"/>
                <w:rFonts w:ascii="Arial" w:eastAsia="Times New Roman" w:hAnsi="Arial" w:cs="Arial"/>
                <w:sz w:val="20"/>
                <w:szCs w:val="24"/>
              </w:rPr>
            </w:pPr>
            <w:ins w:id="501" w:author="Autor">
              <w:r>
                <w:rPr>
                  <w:rFonts w:ascii="Arial" w:eastAsia="Times New Roman" w:hAnsi="Arial" w:cs="Arial"/>
                  <w:sz w:val="20"/>
                  <w:szCs w:val="24"/>
                </w:rPr>
                <w:t>0</w:t>
              </w:r>
            </w:ins>
          </w:p>
        </w:tc>
      </w:tr>
      <w:tr w:rsidR="00AA6C4A" w:rsidRPr="002B50C0" w:rsidTr="00047D9D">
        <w:trPr>
          <w:ins w:id="502" w:author="Autor"/>
        </w:trPr>
        <w:tc>
          <w:tcPr>
            <w:tcW w:w="2545" w:type="dxa"/>
          </w:tcPr>
          <w:p w:rsidR="00AA6C4A" w:rsidRDefault="00AA6C4A" w:rsidP="00AA6C4A">
            <w:pPr>
              <w:autoSpaceDE w:val="0"/>
              <w:rPr>
                <w:ins w:id="503" w:author="Autor"/>
                <w:rFonts w:ascii="Arial" w:eastAsia="Times New Roman" w:hAnsi="Arial" w:cs="Arial"/>
                <w:sz w:val="20"/>
                <w:szCs w:val="24"/>
              </w:rPr>
            </w:pPr>
            <w:ins w:id="504" w:author="Autor">
              <w:r>
                <w:rPr>
                  <w:rFonts w:ascii="Arial" w:eastAsia="Times New Roman" w:hAnsi="Arial" w:cs="Arial"/>
                  <w:sz w:val="20"/>
                  <w:szCs w:val="24"/>
                </w:rPr>
                <w:t>8. Liczba pobrań/odtworzeń dokumentów zawierających informacje</w:t>
              </w:r>
            </w:ins>
          </w:p>
          <w:p w:rsidR="00AA6C4A" w:rsidRPr="00430174" w:rsidRDefault="00AA6C4A" w:rsidP="00AA6C4A">
            <w:pPr>
              <w:pStyle w:val="Tekstpodstawowy2"/>
              <w:spacing w:after="0" w:line="259" w:lineRule="auto"/>
              <w:ind w:left="34"/>
              <w:rPr>
                <w:ins w:id="505" w:author="Autor"/>
                <w:rFonts w:cs="Arial"/>
                <w:sz w:val="20"/>
                <w:lang w:val="pl-PL"/>
              </w:rPr>
            </w:pPr>
            <w:ins w:id="506" w:author="Autor">
              <w:r>
                <w:rPr>
                  <w:rFonts w:cs="Arial"/>
                  <w:sz w:val="20"/>
                </w:rPr>
                <w:t>sektora publicznego [szt./rok]</w:t>
              </w:r>
            </w:ins>
          </w:p>
        </w:tc>
        <w:tc>
          <w:tcPr>
            <w:tcW w:w="1278" w:type="dxa"/>
          </w:tcPr>
          <w:p w:rsidR="00AA6C4A" w:rsidRDefault="00AA6C4A" w:rsidP="00AA6C4A">
            <w:pPr>
              <w:autoSpaceDE w:val="0"/>
              <w:rPr>
                <w:ins w:id="507" w:author="Autor"/>
                <w:rFonts w:ascii="Arial" w:eastAsia="Times New Roman" w:hAnsi="Arial" w:cs="Arial"/>
                <w:sz w:val="20"/>
                <w:szCs w:val="24"/>
              </w:rPr>
            </w:pPr>
            <w:ins w:id="508" w:author="Autor">
              <w:r>
                <w:t>szt./rok</w:t>
              </w:r>
            </w:ins>
          </w:p>
        </w:tc>
        <w:tc>
          <w:tcPr>
            <w:tcW w:w="1842" w:type="dxa"/>
          </w:tcPr>
          <w:p w:rsidR="00AA6C4A" w:rsidRDefault="00AA6C4A" w:rsidP="006A60AA">
            <w:pPr>
              <w:rPr>
                <w:ins w:id="509" w:author="Autor"/>
                <w:rFonts w:ascii="Arial" w:eastAsia="Times New Roman" w:hAnsi="Arial" w:cs="Arial"/>
                <w:sz w:val="20"/>
                <w:szCs w:val="24"/>
              </w:rPr>
            </w:pPr>
            <w:ins w:id="510" w:author="Autor">
              <w:r>
                <w:rPr>
                  <w:rFonts w:ascii="Arial" w:eastAsia="Times New Roman" w:hAnsi="Arial" w:cs="Arial"/>
                  <w:sz w:val="20"/>
                  <w:szCs w:val="24"/>
                </w:rPr>
                <w:t>86 022,00</w:t>
              </w:r>
            </w:ins>
          </w:p>
        </w:tc>
        <w:tc>
          <w:tcPr>
            <w:tcW w:w="1701" w:type="dxa"/>
          </w:tcPr>
          <w:p w:rsidR="00AA6C4A" w:rsidRDefault="00AA6C4A" w:rsidP="00430174">
            <w:pPr>
              <w:autoSpaceDE w:val="0"/>
              <w:rPr>
                <w:ins w:id="511" w:author="Autor"/>
                <w:rFonts w:ascii="Arial" w:eastAsia="Times New Roman" w:hAnsi="Arial" w:cs="Arial"/>
                <w:sz w:val="20"/>
                <w:szCs w:val="24"/>
              </w:rPr>
            </w:pPr>
            <w:ins w:id="512" w:author="Autor">
              <w:r>
                <w:rPr>
                  <w:rFonts w:ascii="Arial" w:hAnsi="Arial" w:cs="Arial"/>
                  <w:sz w:val="18"/>
                  <w:szCs w:val="18"/>
                </w:rPr>
                <w:t>07.2022</w:t>
              </w:r>
            </w:ins>
          </w:p>
        </w:tc>
        <w:tc>
          <w:tcPr>
            <w:tcW w:w="2268" w:type="dxa"/>
          </w:tcPr>
          <w:p w:rsidR="00AA6C4A" w:rsidRDefault="00AA6C4A" w:rsidP="006A60AA">
            <w:pPr>
              <w:rPr>
                <w:ins w:id="513" w:author="Autor"/>
                <w:rFonts w:ascii="Arial" w:eastAsia="Times New Roman" w:hAnsi="Arial" w:cs="Arial"/>
                <w:sz w:val="20"/>
                <w:szCs w:val="24"/>
              </w:rPr>
            </w:pPr>
            <w:ins w:id="514" w:author="Autor">
              <w:r>
                <w:rPr>
                  <w:rFonts w:ascii="Arial" w:eastAsia="Times New Roman" w:hAnsi="Arial" w:cs="Arial"/>
                  <w:sz w:val="20"/>
                  <w:szCs w:val="24"/>
                </w:rPr>
                <w:t>0</w:t>
              </w:r>
            </w:ins>
          </w:p>
        </w:tc>
      </w:tr>
    </w:tbl>
    <w:p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515"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515"/>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rsidTr="00141A92">
        <w:trPr>
          <w:tblHeader/>
        </w:trPr>
        <w:tc>
          <w:tcPr>
            <w:tcW w:w="2937"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rsidTr="00517F12">
        <w:tc>
          <w:tcPr>
            <w:tcW w:w="2937" w:type="dxa"/>
          </w:tcPr>
          <w:p w:rsidR="007D38BD" w:rsidDel="00B523FA" w:rsidRDefault="00A44EA2" w:rsidP="00C1106C">
            <w:pPr>
              <w:rPr>
                <w:ins w:id="516" w:author="Autor"/>
                <w:del w:id="517" w:author="Autor"/>
                <w:rFonts w:ascii="Arial" w:hAnsi="Arial" w:cs="Arial"/>
                <w:color w:val="0070C0"/>
                <w:sz w:val="18"/>
                <w:szCs w:val="20"/>
              </w:rPr>
            </w:pPr>
            <w:del w:id="518" w:author="Autor">
              <w:r w:rsidRPr="00141A92" w:rsidDel="00B523FA">
                <w:rPr>
                  <w:rFonts w:ascii="Arial" w:hAnsi="Arial" w:cs="Arial"/>
                  <w:color w:val="0070C0"/>
                  <w:sz w:val="18"/>
                  <w:szCs w:val="20"/>
                </w:rPr>
                <w:delText>&lt;</w:delText>
              </w:r>
              <w:r w:rsidR="009F1DC8" w:rsidDel="00B523FA">
                <w:rPr>
                  <w:rFonts w:ascii="Arial" w:hAnsi="Arial" w:cs="Arial"/>
                  <w:color w:val="0070C0"/>
                  <w:sz w:val="18"/>
                  <w:szCs w:val="20"/>
                </w:rPr>
                <w:delText>&lt;</w:delText>
              </w:r>
              <w:r w:rsidRPr="00141A92" w:rsidDel="00B523FA">
                <w:rPr>
                  <w:rFonts w:ascii="Arial" w:hAnsi="Arial" w:cs="Arial"/>
                  <w:color w:val="0070C0"/>
                  <w:sz w:val="18"/>
                  <w:szCs w:val="20"/>
                </w:rPr>
                <w:delText>N</w:delText>
              </w:r>
              <w:r w:rsidR="007D38BD" w:rsidRPr="00141A92" w:rsidDel="00B523FA">
                <w:rPr>
                  <w:rFonts w:ascii="Arial" w:hAnsi="Arial" w:cs="Arial"/>
                  <w:color w:val="0070C0"/>
                  <w:sz w:val="18"/>
                  <w:szCs w:val="20"/>
                </w:rPr>
                <w:delText>ależy wpisać nazwę planowanej lub wdrożonej e-usługi</w:delText>
              </w:r>
              <w:r w:rsidR="009F1DC8" w:rsidDel="00B523FA">
                <w:rPr>
                  <w:rFonts w:ascii="Arial" w:hAnsi="Arial" w:cs="Arial"/>
                  <w:color w:val="0070C0"/>
                  <w:sz w:val="18"/>
                  <w:szCs w:val="20"/>
                </w:rPr>
                <w:delText>&gt;</w:delText>
              </w:r>
              <w:r w:rsidR="007D38BD" w:rsidRPr="00141A92" w:rsidDel="00B523FA">
                <w:rPr>
                  <w:rFonts w:ascii="Arial" w:hAnsi="Arial" w:cs="Arial"/>
                  <w:color w:val="0070C0"/>
                  <w:sz w:val="18"/>
                  <w:szCs w:val="20"/>
                </w:rPr>
                <w:delText>&gt;.</w:delText>
              </w:r>
            </w:del>
          </w:p>
          <w:p w:rsidR="00AA6C4A" w:rsidRPr="00141A92" w:rsidRDefault="00AA6C4A" w:rsidP="00C1106C">
            <w:pPr>
              <w:rPr>
                <w:rFonts w:ascii="Arial" w:hAnsi="Arial" w:cs="Arial"/>
                <w:color w:val="0070C0"/>
                <w:sz w:val="18"/>
                <w:szCs w:val="20"/>
              </w:rPr>
            </w:pPr>
            <w:ins w:id="519" w:author="Autor">
              <w:r>
                <w:rPr>
                  <w:rFonts w:ascii="Arial" w:hAnsi="Arial" w:cs="Arial"/>
                  <w:sz w:val="18"/>
                  <w:szCs w:val="20"/>
                </w:rPr>
                <w:t>Nie dotyczy</w:t>
              </w:r>
            </w:ins>
          </w:p>
        </w:tc>
        <w:tc>
          <w:tcPr>
            <w:tcW w:w="1169" w:type="dxa"/>
          </w:tcPr>
          <w:p w:rsidR="007D38BD" w:rsidRPr="00141A92" w:rsidDel="00B523FA" w:rsidRDefault="00310D8E" w:rsidP="00B523FA">
            <w:pPr>
              <w:rPr>
                <w:del w:id="520" w:author="Autor"/>
                <w:rFonts w:ascii="Arial" w:hAnsi="Arial" w:cs="Arial"/>
                <w:color w:val="0070C0"/>
                <w:sz w:val="18"/>
                <w:szCs w:val="20"/>
              </w:rPr>
            </w:pPr>
            <w:del w:id="521" w:author="Autor">
              <w:r w:rsidRPr="001B6667" w:rsidDel="00B523FA">
                <w:rPr>
                  <w:rFonts w:cs="Arial"/>
                  <w:color w:val="0070C0"/>
                  <w:lang w:eastAsia="pl-PL"/>
                </w:rPr>
                <w:delText>&lt;&lt;MM-RRRR&gt;&gt;</w:delText>
              </w:r>
              <w:r w:rsidDel="00B523FA">
                <w:rPr>
                  <w:rFonts w:cs="Arial"/>
                  <w:color w:val="0070C0"/>
                  <w:lang w:eastAsia="pl-PL"/>
                </w:rPr>
                <w:delText xml:space="preserve"> </w:delText>
              </w:r>
            </w:del>
          </w:p>
          <w:p w:rsidR="007D38BD" w:rsidRPr="00141A92" w:rsidDel="00B523FA" w:rsidRDefault="007D38BD" w:rsidP="00B523FA">
            <w:pPr>
              <w:ind w:left="44"/>
              <w:rPr>
                <w:del w:id="522" w:author="Autor"/>
                <w:rFonts w:ascii="Arial" w:hAnsi="Arial" w:cs="Arial"/>
                <w:color w:val="0070C0"/>
                <w:sz w:val="18"/>
                <w:szCs w:val="20"/>
              </w:rPr>
            </w:pPr>
          </w:p>
          <w:p w:rsidR="007D38BD" w:rsidRPr="00141A92" w:rsidRDefault="007D38BD">
            <w:pPr>
              <w:ind w:left="44"/>
              <w:rPr>
                <w:rFonts w:ascii="Arial" w:hAnsi="Arial" w:cs="Arial"/>
                <w:color w:val="0070C0"/>
                <w:sz w:val="18"/>
                <w:szCs w:val="20"/>
              </w:rPr>
              <w:pPrChange w:id="523" w:author="Autor">
                <w:pPr/>
              </w:pPrChange>
            </w:pPr>
          </w:p>
        </w:tc>
        <w:tc>
          <w:tcPr>
            <w:tcW w:w="1134" w:type="dxa"/>
          </w:tcPr>
          <w:p w:rsidR="007D38BD" w:rsidRPr="00141A92" w:rsidRDefault="00310D8E" w:rsidP="00C1106C">
            <w:pPr>
              <w:rPr>
                <w:rFonts w:ascii="Arial" w:hAnsi="Arial" w:cs="Arial"/>
                <w:color w:val="0070C0"/>
                <w:sz w:val="18"/>
                <w:szCs w:val="20"/>
              </w:rPr>
            </w:pPr>
            <w:del w:id="524" w:author="Autor">
              <w:r w:rsidRPr="001B6667" w:rsidDel="00B523FA">
                <w:rPr>
                  <w:rFonts w:cs="Arial"/>
                  <w:color w:val="0070C0"/>
                  <w:lang w:eastAsia="pl-PL"/>
                </w:rPr>
                <w:delText>&lt;&lt;MM-RRRR&gt;&gt;</w:delText>
              </w:r>
              <w:r w:rsidDel="00B523FA">
                <w:rPr>
                  <w:rFonts w:cs="Arial"/>
                  <w:color w:val="0070C0"/>
                  <w:lang w:eastAsia="pl-PL"/>
                </w:rPr>
                <w:delText xml:space="preserve"> </w:delText>
              </w:r>
            </w:del>
          </w:p>
        </w:tc>
        <w:tc>
          <w:tcPr>
            <w:tcW w:w="4394" w:type="dxa"/>
          </w:tcPr>
          <w:p w:rsidR="007D38BD" w:rsidRPr="00141A92" w:rsidDel="00B523FA" w:rsidRDefault="007D38BD" w:rsidP="00B523FA">
            <w:pPr>
              <w:rPr>
                <w:del w:id="525" w:author="Autor"/>
                <w:rFonts w:ascii="Arial" w:hAnsi="Arial" w:cs="Arial"/>
                <w:bCs/>
                <w:color w:val="0070C0"/>
                <w:sz w:val="18"/>
                <w:szCs w:val="20"/>
              </w:rPr>
            </w:pPr>
            <w:del w:id="526" w:author="Autor">
              <w:r w:rsidRPr="00141A92" w:rsidDel="00B523FA">
                <w:rPr>
                  <w:rFonts w:ascii="Arial" w:hAnsi="Arial" w:cs="Arial"/>
                  <w:color w:val="0070C0"/>
                  <w:sz w:val="18"/>
                  <w:szCs w:val="20"/>
                </w:rPr>
                <w:delText>&lt;</w:delText>
              </w:r>
              <w:r w:rsidRPr="00141A92" w:rsidDel="00B523FA">
                <w:rPr>
                  <w:rFonts w:ascii="Arial" w:hAnsi="Arial" w:cs="Arial"/>
                  <w:bCs/>
                  <w:color w:val="0070C0"/>
                  <w:sz w:val="18"/>
                  <w:szCs w:val="20"/>
                </w:rPr>
                <w:delText xml:space="preserve"> O ile w okresie sprawozdawczym zostały wprowadzone zmiany w odniesieniu do zakresu planowanej e-usługi, nal</w:delText>
              </w:r>
              <w:r w:rsidR="00C6751B" w:rsidRPr="00141A92" w:rsidDel="00B523FA">
                <w:rPr>
                  <w:rFonts w:ascii="Arial" w:hAnsi="Arial" w:cs="Arial"/>
                  <w:bCs/>
                  <w:color w:val="0070C0"/>
                  <w:sz w:val="18"/>
                  <w:szCs w:val="20"/>
                </w:rPr>
                <w:delText>e</w:delText>
              </w:r>
              <w:r w:rsidRPr="00141A92" w:rsidDel="00B523FA">
                <w:rPr>
                  <w:rFonts w:ascii="Arial" w:hAnsi="Arial" w:cs="Arial"/>
                  <w:bCs/>
                  <w:color w:val="0070C0"/>
                  <w:sz w:val="18"/>
                  <w:szCs w:val="20"/>
                </w:rPr>
                <w:delText xml:space="preserve">ży je </w:delText>
              </w:r>
              <w:r w:rsidR="000F307B" w:rsidRPr="00141A92" w:rsidDel="00B523FA">
                <w:rPr>
                  <w:rFonts w:ascii="Arial" w:hAnsi="Arial" w:cs="Arial"/>
                  <w:bCs/>
                  <w:color w:val="0070C0"/>
                  <w:sz w:val="18"/>
                  <w:szCs w:val="20"/>
                </w:rPr>
                <w:delText>wskazać</w:delText>
              </w:r>
              <w:r w:rsidR="00A43E49" w:rsidRPr="00141A92" w:rsidDel="00B523FA">
                <w:rPr>
                  <w:rFonts w:ascii="Arial" w:hAnsi="Arial" w:cs="Arial"/>
                  <w:bCs/>
                  <w:color w:val="0070C0"/>
                  <w:sz w:val="18"/>
                  <w:szCs w:val="20"/>
                </w:rPr>
                <w:delText xml:space="preserve"> i uzasadnić</w:delText>
              </w:r>
              <w:r w:rsidR="006B5117" w:rsidRPr="00141A92" w:rsidDel="00B523FA">
                <w:rPr>
                  <w:rFonts w:ascii="Arial" w:hAnsi="Arial" w:cs="Arial"/>
                  <w:bCs/>
                  <w:color w:val="0070C0"/>
                  <w:sz w:val="18"/>
                  <w:szCs w:val="20"/>
                </w:rPr>
                <w:delText>, max 1000 znaków</w:delText>
              </w:r>
              <w:r w:rsidRPr="00141A92" w:rsidDel="00B523FA">
                <w:rPr>
                  <w:rFonts w:ascii="Arial" w:hAnsi="Arial" w:cs="Arial"/>
                  <w:bCs/>
                  <w:color w:val="0070C0"/>
                  <w:sz w:val="18"/>
                  <w:szCs w:val="20"/>
                </w:rPr>
                <w:delText>&gt;</w:delText>
              </w:r>
            </w:del>
          </w:p>
          <w:p w:rsidR="007D38BD" w:rsidRPr="00141A92" w:rsidRDefault="007D38BD">
            <w:pPr>
              <w:rPr>
                <w:rFonts w:ascii="Arial" w:hAnsi="Arial" w:cs="Arial"/>
                <w:color w:val="0070C0"/>
                <w:sz w:val="18"/>
                <w:szCs w:val="20"/>
              </w:rPr>
            </w:pPr>
          </w:p>
        </w:tc>
      </w:tr>
    </w:tbl>
    <w:p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rsidTr="00141A92">
        <w:trPr>
          <w:tblHeader/>
        </w:trPr>
        <w:tc>
          <w:tcPr>
            <w:tcW w:w="2937" w:type="dxa"/>
            <w:shd w:val="clear" w:color="auto" w:fill="D0CECE" w:themeFill="background2" w:themeFillShade="E6"/>
            <w:vAlign w:val="center"/>
          </w:tcPr>
          <w:p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rsidTr="00C6751B">
        <w:tc>
          <w:tcPr>
            <w:tcW w:w="2937" w:type="dxa"/>
          </w:tcPr>
          <w:p w:rsidR="00AA6C4A" w:rsidDel="00656B06" w:rsidRDefault="00725708" w:rsidP="003410FE">
            <w:pPr>
              <w:rPr>
                <w:ins w:id="527" w:author="Autor"/>
                <w:del w:id="528" w:author="Autor"/>
                <w:rFonts w:ascii="Arial" w:hAnsi="Arial" w:cs="Arial"/>
                <w:color w:val="0070C0"/>
                <w:sz w:val="18"/>
                <w:szCs w:val="20"/>
              </w:rPr>
            </w:pPr>
            <w:del w:id="529" w:author="Autor">
              <w:r w:rsidRPr="003410FE" w:rsidDel="00656B06">
                <w:rPr>
                  <w:rFonts w:ascii="Arial" w:hAnsi="Arial" w:cs="Arial"/>
                  <w:color w:val="0070C0"/>
                  <w:sz w:val="18"/>
                  <w:szCs w:val="20"/>
                </w:rPr>
                <w:delText>&lt;</w:delText>
              </w:r>
              <w:r w:rsidR="009F1DC8" w:rsidRPr="003410FE" w:rsidDel="00656B06">
                <w:rPr>
                  <w:rFonts w:ascii="Arial" w:hAnsi="Arial" w:cs="Arial"/>
                  <w:color w:val="0070C0"/>
                  <w:sz w:val="18"/>
                  <w:szCs w:val="20"/>
                </w:rPr>
                <w:delText>&lt;</w:delText>
              </w:r>
              <w:r w:rsidRPr="003410FE" w:rsidDel="00656B06">
                <w:rPr>
                  <w:rFonts w:ascii="Arial" w:hAnsi="Arial" w:cs="Arial"/>
                  <w:color w:val="0070C0"/>
                  <w:sz w:val="18"/>
                  <w:szCs w:val="20"/>
                </w:rPr>
                <w:delText>Należy wpisać nazwę planowanego udostepnienia/digitalizacji lub udostępnionego/zdigitalizowanego zasobu</w:delText>
              </w:r>
              <w:r w:rsidR="009F1DC8" w:rsidRPr="003410FE" w:rsidDel="00656B06">
                <w:rPr>
                  <w:rFonts w:ascii="Arial" w:hAnsi="Arial" w:cs="Arial"/>
                  <w:color w:val="0070C0"/>
                  <w:sz w:val="18"/>
                  <w:szCs w:val="20"/>
                </w:rPr>
                <w:delText>&gt;</w:delText>
              </w:r>
              <w:r w:rsidRPr="003410FE" w:rsidDel="00656B06">
                <w:rPr>
                  <w:rFonts w:ascii="Arial" w:hAnsi="Arial" w:cs="Arial"/>
                  <w:color w:val="0070C0"/>
                  <w:sz w:val="18"/>
                  <w:szCs w:val="20"/>
                </w:rPr>
                <w:delText>&gt;</w:delText>
              </w:r>
            </w:del>
          </w:p>
          <w:p w:rsidR="00725708" w:rsidRPr="003410FE" w:rsidRDefault="00AA6C4A" w:rsidP="003410FE">
            <w:pPr>
              <w:rPr>
                <w:rFonts w:ascii="Arial" w:hAnsi="Arial" w:cs="Arial"/>
                <w:color w:val="0070C0"/>
                <w:sz w:val="18"/>
                <w:szCs w:val="20"/>
              </w:rPr>
            </w:pPr>
            <w:ins w:id="530" w:author="Autor">
              <w:r>
                <w:rPr>
                  <w:rFonts w:ascii="Arial" w:hAnsi="Arial" w:cs="Arial"/>
                  <w:sz w:val="18"/>
                  <w:szCs w:val="18"/>
                </w:rPr>
                <w:t>Digitalizacja 47 444 artykułów</w:t>
              </w:r>
            </w:ins>
            <w:del w:id="531" w:author="Autor">
              <w:r w:rsidR="00725708" w:rsidRPr="003410FE" w:rsidDel="00AA6C4A">
                <w:rPr>
                  <w:rFonts w:ascii="Arial" w:hAnsi="Arial" w:cs="Arial"/>
                  <w:color w:val="0070C0"/>
                  <w:sz w:val="18"/>
                  <w:szCs w:val="20"/>
                </w:rPr>
                <w:delText xml:space="preserve"> </w:delText>
              </w:r>
            </w:del>
          </w:p>
          <w:p w:rsidR="00C6751B" w:rsidRPr="00141A92" w:rsidRDefault="00C6751B" w:rsidP="00C6751B">
            <w:pPr>
              <w:rPr>
                <w:rFonts w:ascii="Arial" w:hAnsi="Arial" w:cs="Arial"/>
                <w:color w:val="0070C0"/>
                <w:sz w:val="18"/>
                <w:szCs w:val="20"/>
              </w:rPr>
            </w:pPr>
          </w:p>
        </w:tc>
        <w:tc>
          <w:tcPr>
            <w:tcW w:w="1169" w:type="dxa"/>
          </w:tcPr>
          <w:p w:rsidR="00C6751B" w:rsidRPr="00141A92" w:rsidDel="00656B06" w:rsidRDefault="00310D8E" w:rsidP="00310D8E">
            <w:pPr>
              <w:rPr>
                <w:del w:id="532" w:author="Autor"/>
                <w:rFonts w:ascii="Arial" w:hAnsi="Arial" w:cs="Arial"/>
                <w:color w:val="0070C0"/>
                <w:sz w:val="18"/>
                <w:szCs w:val="20"/>
              </w:rPr>
            </w:pPr>
            <w:del w:id="533" w:author="Autor">
              <w:r w:rsidRPr="001B6667" w:rsidDel="00656B06">
                <w:rPr>
                  <w:rFonts w:cs="Arial"/>
                  <w:color w:val="0070C0"/>
                  <w:lang w:eastAsia="pl-PL"/>
                </w:rPr>
                <w:delText>&lt;&lt;MM-RRRR&gt;&gt;</w:delText>
              </w:r>
              <w:r w:rsidDel="00656B06">
                <w:rPr>
                  <w:rFonts w:cs="Arial"/>
                  <w:color w:val="0070C0"/>
                  <w:lang w:eastAsia="pl-PL"/>
                </w:rPr>
                <w:delText xml:space="preserve"> </w:delText>
              </w:r>
            </w:del>
          </w:p>
          <w:p w:rsidR="00C6751B" w:rsidRPr="00141A92" w:rsidRDefault="00C6751B" w:rsidP="00C6751B">
            <w:pPr>
              <w:ind w:left="44"/>
              <w:rPr>
                <w:rFonts w:ascii="Arial" w:hAnsi="Arial" w:cs="Arial"/>
                <w:color w:val="0070C0"/>
                <w:sz w:val="18"/>
                <w:szCs w:val="20"/>
              </w:rPr>
            </w:pPr>
          </w:p>
          <w:p w:rsidR="00AA6C4A" w:rsidRDefault="00AA6C4A" w:rsidP="00AA6C4A">
            <w:pPr>
              <w:rPr>
                <w:ins w:id="534" w:author="Autor"/>
                <w:rFonts w:ascii="Arial" w:hAnsi="Arial" w:cs="Arial"/>
                <w:color w:val="0070C0"/>
                <w:sz w:val="18"/>
                <w:szCs w:val="20"/>
              </w:rPr>
            </w:pPr>
            <w:ins w:id="535" w:author="Autor">
              <w:r>
                <w:rPr>
                  <w:rFonts w:ascii="Arial" w:hAnsi="Arial" w:cs="Arial"/>
                  <w:sz w:val="18"/>
                  <w:szCs w:val="20"/>
                </w:rPr>
                <w:t>07.2021</w:t>
              </w:r>
            </w:ins>
          </w:p>
          <w:p w:rsidR="00C6751B" w:rsidRPr="00141A92" w:rsidRDefault="00C6751B" w:rsidP="00C6751B">
            <w:pPr>
              <w:rPr>
                <w:rFonts w:ascii="Arial" w:hAnsi="Arial" w:cs="Arial"/>
                <w:color w:val="0070C0"/>
                <w:sz w:val="18"/>
                <w:szCs w:val="20"/>
              </w:rPr>
            </w:pPr>
          </w:p>
        </w:tc>
        <w:tc>
          <w:tcPr>
            <w:tcW w:w="1134" w:type="dxa"/>
          </w:tcPr>
          <w:p w:rsidR="00C6751B" w:rsidRPr="00141A92" w:rsidRDefault="00310D8E" w:rsidP="00C6751B">
            <w:pPr>
              <w:rPr>
                <w:rFonts w:ascii="Arial" w:hAnsi="Arial" w:cs="Arial"/>
                <w:color w:val="0070C0"/>
                <w:sz w:val="18"/>
                <w:szCs w:val="20"/>
              </w:rPr>
            </w:pPr>
            <w:del w:id="536" w:author="Autor">
              <w:r w:rsidRPr="001B6667" w:rsidDel="00656B06">
                <w:rPr>
                  <w:rFonts w:cs="Arial"/>
                  <w:color w:val="0070C0"/>
                  <w:lang w:eastAsia="pl-PL"/>
                </w:rPr>
                <w:delText>&lt;&lt;MM-RRRR&gt;&gt;</w:delText>
              </w:r>
              <w:r w:rsidDel="00656B06">
                <w:rPr>
                  <w:rFonts w:cs="Arial"/>
                  <w:color w:val="0070C0"/>
                  <w:lang w:eastAsia="pl-PL"/>
                </w:rPr>
                <w:delText xml:space="preserve"> </w:delText>
              </w:r>
            </w:del>
          </w:p>
        </w:tc>
        <w:tc>
          <w:tcPr>
            <w:tcW w:w="4394" w:type="dxa"/>
          </w:tcPr>
          <w:p w:rsidR="00C6751B" w:rsidDel="00656B06" w:rsidRDefault="00C6751B" w:rsidP="00A44EA2">
            <w:pPr>
              <w:rPr>
                <w:ins w:id="537" w:author="Autor"/>
                <w:del w:id="538" w:author="Autor"/>
                <w:rFonts w:ascii="Arial" w:hAnsi="Arial" w:cs="Arial"/>
                <w:color w:val="0070C0"/>
                <w:sz w:val="18"/>
                <w:szCs w:val="20"/>
              </w:rPr>
            </w:pPr>
            <w:del w:id="539" w:author="Autor">
              <w:r w:rsidRPr="00141A92" w:rsidDel="00656B06">
                <w:rPr>
                  <w:rFonts w:ascii="Arial" w:hAnsi="Arial" w:cs="Arial"/>
                  <w:color w:val="0070C0"/>
                  <w:sz w:val="18"/>
                  <w:szCs w:val="20"/>
                </w:rPr>
                <w:delText>&lt;</w:delText>
              </w:r>
              <w:r w:rsidR="009F1DC8" w:rsidDel="00656B06">
                <w:rPr>
                  <w:rFonts w:ascii="Arial" w:hAnsi="Arial" w:cs="Arial"/>
                  <w:color w:val="0070C0"/>
                  <w:sz w:val="18"/>
                  <w:szCs w:val="20"/>
                </w:rPr>
                <w:delText>&lt;</w:delText>
              </w:r>
              <w:r w:rsidRPr="00141A92" w:rsidDel="00656B06">
                <w:rPr>
                  <w:rFonts w:ascii="Arial" w:hAnsi="Arial" w:cs="Arial"/>
                  <w:color w:val="0070C0"/>
                  <w:sz w:val="18"/>
                  <w:szCs w:val="20"/>
                </w:rPr>
                <w:delText xml:space="preserve">O ile w okresie sprawozdawczym zostały wprowadzone zmiany w odniesieniu do zakresu planowanych do udostępnienia zasobów </w:delText>
              </w:r>
              <w:r w:rsidR="00334A24" w:rsidRPr="00141A92" w:rsidDel="00656B06">
                <w:rPr>
                  <w:rFonts w:ascii="Arial" w:hAnsi="Arial" w:cs="Arial"/>
                  <w:color w:val="0070C0"/>
                  <w:sz w:val="18"/>
                  <w:szCs w:val="20"/>
                </w:rPr>
                <w:delText>należy je opisać</w:delText>
              </w:r>
              <w:r w:rsidR="00A43E49" w:rsidRPr="00141A92" w:rsidDel="00656B06">
                <w:rPr>
                  <w:rFonts w:ascii="Arial" w:hAnsi="Arial" w:cs="Arial"/>
                  <w:color w:val="0070C0"/>
                  <w:sz w:val="18"/>
                  <w:szCs w:val="20"/>
                </w:rPr>
                <w:delText xml:space="preserve"> i uzasadnić</w:delText>
              </w:r>
              <w:r w:rsidR="00A44EA2" w:rsidRPr="00141A92" w:rsidDel="00656B06">
                <w:rPr>
                  <w:rFonts w:ascii="Arial" w:hAnsi="Arial" w:cs="Arial"/>
                  <w:color w:val="0070C0"/>
                  <w:sz w:val="18"/>
                  <w:szCs w:val="20"/>
                </w:rPr>
                <w:delText>, max 1000 znaków</w:delText>
              </w:r>
              <w:r w:rsidR="00334A24" w:rsidRPr="00141A92" w:rsidDel="00656B06">
                <w:rPr>
                  <w:rFonts w:ascii="Arial" w:hAnsi="Arial" w:cs="Arial"/>
                  <w:color w:val="0070C0"/>
                  <w:sz w:val="18"/>
                  <w:szCs w:val="20"/>
                </w:rPr>
                <w:delText>&gt;</w:delText>
              </w:r>
              <w:r w:rsidR="009F1DC8" w:rsidDel="00656B06">
                <w:rPr>
                  <w:rFonts w:ascii="Arial" w:hAnsi="Arial" w:cs="Arial"/>
                  <w:color w:val="0070C0"/>
                  <w:sz w:val="18"/>
                  <w:szCs w:val="20"/>
                </w:rPr>
                <w:delText>&gt;</w:delText>
              </w:r>
            </w:del>
          </w:p>
          <w:p w:rsidR="00AA6C4A" w:rsidRPr="00141A92" w:rsidRDefault="00AA6C4A" w:rsidP="00A44EA2">
            <w:pPr>
              <w:rPr>
                <w:rFonts w:ascii="Arial" w:hAnsi="Arial" w:cs="Arial"/>
                <w:color w:val="0070C0"/>
                <w:sz w:val="18"/>
                <w:szCs w:val="20"/>
              </w:rPr>
            </w:pPr>
            <w:ins w:id="540" w:author="Autor">
              <w:r>
                <w:rPr>
                  <w:rFonts w:ascii="Arial" w:hAnsi="Arial" w:cs="Arial"/>
                  <w:sz w:val="18"/>
                  <w:szCs w:val="20"/>
                </w:rPr>
                <w:t>W okresie sprawozdawczym nie zostały wprowadzone zmiany w odniesieniu do zakresu planowanych do udostępnienia zasobów.</w:t>
              </w:r>
            </w:ins>
          </w:p>
        </w:tc>
      </w:tr>
    </w:tbl>
    <w:p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rsidTr="00141A92">
        <w:trPr>
          <w:tblHeader/>
        </w:trPr>
        <w:tc>
          <w:tcPr>
            <w:tcW w:w="2547"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rsidR="004C1D48" w:rsidRPr="00141A92" w:rsidRDefault="004C1D48" w:rsidP="00586664">
            <w:pPr>
              <w:rPr>
                <w:rFonts w:ascii="Arial" w:hAnsi="Arial" w:cs="Arial"/>
                <w:b/>
                <w:sz w:val="20"/>
                <w:szCs w:val="20"/>
              </w:rPr>
            </w:pPr>
          </w:p>
        </w:tc>
      </w:tr>
      <w:tr w:rsidR="004C1D48" w:rsidRPr="002B50C0" w:rsidTr="00275939">
        <w:tc>
          <w:tcPr>
            <w:tcW w:w="2547" w:type="dxa"/>
          </w:tcPr>
          <w:p w:rsidR="004C1D48" w:rsidDel="00656B06" w:rsidRDefault="00A44EA2" w:rsidP="00A44EA2">
            <w:pPr>
              <w:rPr>
                <w:ins w:id="541" w:author="Autor"/>
                <w:del w:id="542" w:author="Autor"/>
                <w:rFonts w:ascii="Arial" w:hAnsi="Arial" w:cs="Arial"/>
                <w:color w:val="0070C0"/>
                <w:sz w:val="18"/>
                <w:szCs w:val="18"/>
              </w:rPr>
            </w:pPr>
            <w:del w:id="543" w:author="Autor">
              <w:r w:rsidRPr="00141A92" w:rsidDel="00656B06">
                <w:rPr>
                  <w:rFonts w:ascii="Arial" w:hAnsi="Arial" w:cs="Arial"/>
                  <w:color w:val="0070C0"/>
                  <w:sz w:val="18"/>
                  <w:szCs w:val="18"/>
                </w:rPr>
                <w:delText>&lt;</w:delText>
              </w:r>
              <w:r w:rsidR="009F1DC8" w:rsidDel="00656B06">
                <w:rPr>
                  <w:rFonts w:ascii="Arial" w:hAnsi="Arial" w:cs="Arial"/>
                  <w:color w:val="0070C0"/>
                  <w:sz w:val="18"/>
                  <w:szCs w:val="18"/>
                </w:rPr>
                <w:delText>&lt;</w:delText>
              </w:r>
              <w:r w:rsidR="004C1D48" w:rsidRPr="00141A92" w:rsidDel="00656B06">
                <w:rPr>
                  <w:rFonts w:ascii="Arial" w:hAnsi="Arial" w:cs="Arial"/>
                  <w:color w:val="0070C0"/>
                  <w:sz w:val="18"/>
                  <w:szCs w:val="18"/>
                </w:rPr>
                <w:delText>Należy wskazać wszystkie produkty projektu (w tym w szczególności systemy, rejestry, API itd.)</w:delText>
              </w:r>
              <w:r w:rsidR="009F1DC8" w:rsidDel="00656B06">
                <w:rPr>
                  <w:rFonts w:ascii="Arial" w:hAnsi="Arial" w:cs="Arial"/>
                  <w:color w:val="0070C0"/>
                  <w:sz w:val="18"/>
                  <w:szCs w:val="18"/>
                </w:rPr>
                <w:delText>&gt;</w:delText>
              </w:r>
              <w:r w:rsidRPr="00141A92" w:rsidDel="00656B06">
                <w:rPr>
                  <w:rFonts w:ascii="Arial" w:hAnsi="Arial" w:cs="Arial"/>
                  <w:color w:val="0070C0"/>
                  <w:sz w:val="18"/>
                  <w:szCs w:val="18"/>
                </w:rPr>
                <w:delText>&gt;</w:delText>
              </w:r>
            </w:del>
          </w:p>
          <w:p w:rsidR="00AA6C4A" w:rsidRDefault="00AA6C4A" w:rsidP="00AA6C4A">
            <w:pPr>
              <w:rPr>
                <w:ins w:id="544" w:author="Autor"/>
                <w:rFonts w:ascii="Arial" w:hAnsi="Arial" w:cs="Arial"/>
                <w:color w:val="0070C0"/>
                <w:sz w:val="18"/>
                <w:szCs w:val="18"/>
              </w:rPr>
            </w:pPr>
            <w:ins w:id="545" w:author="Autor">
              <w:r>
                <w:rPr>
                  <w:rFonts w:ascii="Arial" w:hAnsi="Arial" w:cs="Arial"/>
                  <w:sz w:val="18"/>
                  <w:szCs w:val="18"/>
                </w:rPr>
                <w:t>Aktualizacja API</w:t>
              </w:r>
            </w:ins>
          </w:p>
          <w:p w:rsidR="00AA6C4A" w:rsidRDefault="00AA6C4A" w:rsidP="00A44EA2">
            <w:pPr>
              <w:rPr>
                <w:rFonts w:ascii="Arial" w:hAnsi="Arial" w:cs="Arial"/>
                <w:color w:val="0070C0"/>
                <w:sz w:val="18"/>
                <w:szCs w:val="18"/>
              </w:rPr>
            </w:pPr>
          </w:p>
          <w:p w:rsidR="00A86449" w:rsidRDefault="00A86449" w:rsidP="00A44EA2">
            <w:pPr>
              <w:rPr>
                <w:rFonts w:ascii="Arial" w:hAnsi="Arial" w:cs="Arial"/>
                <w:color w:val="0070C0"/>
                <w:sz w:val="18"/>
                <w:szCs w:val="18"/>
              </w:rPr>
            </w:pPr>
          </w:p>
          <w:p w:rsidR="00A86449" w:rsidRPr="00141A92" w:rsidRDefault="00A86449" w:rsidP="00A44EA2">
            <w:pPr>
              <w:rPr>
                <w:rFonts w:ascii="Arial" w:hAnsi="Arial" w:cs="Arial"/>
                <w:color w:val="0070C0"/>
                <w:sz w:val="18"/>
                <w:szCs w:val="18"/>
              </w:rPr>
            </w:pPr>
          </w:p>
        </w:tc>
        <w:tc>
          <w:tcPr>
            <w:tcW w:w="1701" w:type="dxa"/>
          </w:tcPr>
          <w:p w:rsidR="00A86449" w:rsidDel="00656B06" w:rsidRDefault="00310D8E" w:rsidP="00A44EA2">
            <w:pPr>
              <w:rPr>
                <w:ins w:id="546" w:author="Autor"/>
                <w:del w:id="547" w:author="Autor"/>
                <w:rFonts w:cs="Arial"/>
                <w:color w:val="0070C0"/>
                <w:lang w:eastAsia="pl-PL"/>
              </w:rPr>
            </w:pPr>
            <w:del w:id="548" w:author="Autor">
              <w:r w:rsidRPr="001B6667" w:rsidDel="00656B06">
                <w:rPr>
                  <w:rFonts w:cs="Arial"/>
                  <w:color w:val="0070C0"/>
                  <w:lang w:eastAsia="pl-PL"/>
                </w:rPr>
                <w:delText>&lt;&lt;MM-RRRR&gt;&gt;</w:delText>
              </w:r>
            </w:del>
          </w:p>
          <w:p w:rsidR="00AA6C4A" w:rsidRDefault="00AA6C4A" w:rsidP="00A44EA2">
            <w:pPr>
              <w:rPr>
                <w:rFonts w:ascii="Arial" w:hAnsi="Arial" w:cs="Arial"/>
                <w:color w:val="0070C0"/>
                <w:sz w:val="18"/>
                <w:szCs w:val="18"/>
              </w:rPr>
            </w:pPr>
            <w:ins w:id="549" w:author="Autor">
              <w:r>
                <w:rPr>
                  <w:rFonts w:ascii="Arial" w:hAnsi="Arial" w:cs="Arial"/>
                  <w:sz w:val="18"/>
                  <w:szCs w:val="18"/>
                </w:rPr>
                <w:t>02.2019</w:t>
              </w:r>
            </w:ins>
          </w:p>
          <w:p w:rsidR="00A86449" w:rsidRPr="00141A92" w:rsidRDefault="00A86449" w:rsidP="00A86449">
            <w:pPr>
              <w:rPr>
                <w:rFonts w:ascii="Arial" w:hAnsi="Arial" w:cs="Arial"/>
                <w:color w:val="0070C0"/>
                <w:sz w:val="18"/>
                <w:szCs w:val="18"/>
              </w:rPr>
            </w:pPr>
          </w:p>
        </w:tc>
        <w:tc>
          <w:tcPr>
            <w:tcW w:w="1843" w:type="dxa"/>
          </w:tcPr>
          <w:p w:rsidR="00310D8E" w:rsidDel="00656B06" w:rsidRDefault="00310D8E" w:rsidP="00275939">
            <w:pPr>
              <w:rPr>
                <w:del w:id="550" w:author="Autor"/>
                <w:rFonts w:cs="Arial"/>
                <w:color w:val="0070C0"/>
                <w:lang w:eastAsia="pl-PL"/>
              </w:rPr>
            </w:pPr>
            <w:del w:id="551" w:author="Autor">
              <w:r w:rsidRPr="001B6667" w:rsidDel="00656B06">
                <w:rPr>
                  <w:rFonts w:cs="Arial"/>
                  <w:color w:val="0070C0"/>
                  <w:lang w:eastAsia="pl-PL"/>
                </w:rPr>
                <w:delText>&lt;&lt;MM-RRRR&gt;&gt;</w:delText>
              </w:r>
              <w:r w:rsidDel="00656B06">
                <w:rPr>
                  <w:rFonts w:cs="Arial"/>
                  <w:color w:val="0070C0"/>
                  <w:lang w:eastAsia="pl-PL"/>
                </w:rPr>
                <w:delText xml:space="preserve"> </w:delText>
              </w:r>
            </w:del>
          </w:p>
          <w:p w:rsidR="00310D8E" w:rsidDel="00656B06" w:rsidRDefault="00310D8E" w:rsidP="00275939">
            <w:pPr>
              <w:rPr>
                <w:del w:id="552" w:author="Autor"/>
                <w:rFonts w:ascii="Arial" w:hAnsi="Arial" w:cs="Arial"/>
                <w:color w:val="0070C0"/>
                <w:sz w:val="18"/>
                <w:szCs w:val="18"/>
              </w:rPr>
            </w:pPr>
          </w:p>
          <w:p w:rsidR="004C1D48" w:rsidDel="00656B06" w:rsidRDefault="00A44EA2" w:rsidP="00275939">
            <w:pPr>
              <w:rPr>
                <w:ins w:id="553" w:author="Autor"/>
                <w:del w:id="554" w:author="Autor"/>
                <w:rFonts w:ascii="Arial" w:hAnsi="Arial" w:cs="Arial"/>
                <w:color w:val="0070C0"/>
                <w:sz w:val="18"/>
                <w:szCs w:val="18"/>
              </w:rPr>
            </w:pPr>
            <w:del w:id="555" w:author="Autor">
              <w:r w:rsidRPr="00141A92" w:rsidDel="00656B06">
                <w:rPr>
                  <w:rFonts w:ascii="Arial" w:hAnsi="Arial" w:cs="Arial"/>
                  <w:color w:val="0070C0"/>
                  <w:sz w:val="18"/>
                  <w:szCs w:val="18"/>
                </w:rPr>
                <w:delText>&lt;</w:delText>
              </w:r>
              <w:r w:rsidR="00DC39A9" w:rsidDel="00656B06">
                <w:rPr>
                  <w:rFonts w:ascii="Arial" w:hAnsi="Arial" w:cs="Arial"/>
                  <w:color w:val="0070C0"/>
                  <w:sz w:val="18"/>
                  <w:szCs w:val="18"/>
                </w:rPr>
                <w:delText>&lt;</w:delText>
              </w:r>
              <w:r w:rsidR="004C1D48" w:rsidRPr="00141A92" w:rsidDel="00656B06">
                <w:rPr>
                  <w:rFonts w:ascii="Arial" w:hAnsi="Arial" w:cs="Arial"/>
                  <w:color w:val="0070C0"/>
                  <w:sz w:val="18"/>
                  <w:szCs w:val="18"/>
                </w:rPr>
                <w:delText>Należy wskazać rzeczywistą datę wdrożenia wynikającą z zatwierdzonych zmian (np. aneks do porozumienia o dofinansowanie</w:delText>
              </w:r>
              <w:r w:rsidR="00A43E49" w:rsidRPr="00141A92" w:rsidDel="00656B06">
                <w:rPr>
                  <w:rFonts w:ascii="Arial" w:hAnsi="Arial" w:cs="Arial"/>
                  <w:color w:val="0070C0"/>
                  <w:sz w:val="18"/>
                  <w:szCs w:val="18"/>
                </w:rPr>
                <w:delText>)</w:delText>
              </w:r>
              <w:r w:rsidRPr="00141A92" w:rsidDel="00656B06">
                <w:rPr>
                  <w:rFonts w:ascii="Arial" w:hAnsi="Arial" w:cs="Arial"/>
                  <w:color w:val="0070C0"/>
                  <w:sz w:val="18"/>
                  <w:szCs w:val="18"/>
                </w:rPr>
                <w:delText>&gt;</w:delText>
              </w:r>
              <w:r w:rsidR="00DC39A9" w:rsidDel="00656B06">
                <w:rPr>
                  <w:rFonts w:ascii="Arial" w:hAnsi="Arial" w:cs="Arial"/>
                  <w:color w:val="0070C0"/>
                  <w:sz w:val="18"/>
                  <w:szCs w:val="18"/>
                </w:rPr>
                <w:delText>&gt;</w:delText>
              </w:r>
            </w:del>
          </w:p>
          <w:p w:rsidR="00AA6C4A" w:rsidRPr="00141A92" w:rsidRDefault="00AA6C4A" w:rsidP="00275939">
            <w:pPr>
              <w:rPr>
                <w:rFonts w:ascii="Arial" w:hAnsi="Arial" w:cs="Arial"/>
                <w:color w:val="0070C0"/>
                <w:sz w:val="18"/>
                <w:szCs w:val="18"/>
              </w:rPr>
            </w:pPr>
            <w:ins w:id="556" w:author="Autor">
              <w:r>
                <w:rPr>
                  <w:rFonts w:ascii="Arial" w:hAnsi="Arial" w:cs="Arial"/>
                  <w:sz w:val="18"/>
                  <w:szCs w:val="18"/>
                </w:rPr>
                <w:t>02.2019</w:t>
              </w:r>
            </w:ins>
          </w:p>
        </w:tc>
        <w:tc>
          <w:tcPr>
            <w:tcW w:w="3543" w:type="dxa"/>
          </w:tcPr>
          <w:p w:rsidR="004C1D48" w:rsidRPr="00141A92" w:rsidDel="0076607D" w:rsidRDefault="00DC39A9" w:rsidP="00275939">
            <w:pPr>
              <w:rPr>
                <w:del w:id="557" w:author="Autor"/>
                <w:rFonts w:ascii="Arial" w:hAnsi="Arial" w:cs="Arial"/>
                <w:color w:val="0070C0"/>
                <w:sz w:val="18"/>
                <w:szCs w:val="18"/>
              </w:rPr>
            </w:pPr>
            <w:del w:id="558" w:author="Autor">
              <w:r w:rsidDel="0076607D">
                <w:rPr>
                  <w:rFonts w:ascii="Arial" w:hAnsi="Arial" w:cs="Arial"/>
                  <w:color w:val="0070C0"/>
                  <w:sz w:val="18"/>
                  <w:szCs w:val="18"/>
                </w:rPr>
                <w:delText>&lt;</w:delText>
              </w:r>
              <w:r w:rsidR="00A44EA2" w:rsidRPr="00141A92" w:rsidDel="0076607D">
                <w:rPr>
                  <w:rFonts w:ascii="Arial" w:hAnsi="Arial" w:cs="Arial"/>
                  <w:color w:val="0070C0"/>
                  <w:sz w:val="18"/>
                  <w:szCs w:val="18"/>
                </w:rPr>
                <w:delText>&lt;</w:delText>
              </w:r>
              <w:r w:rsidR="004C1D48" w:rsidRPr="00141A92" w:rsidDel="0076607D">
                <w:rPr>
                  <w:rFonts w:ascii="Arial" w:hAnsi="Arial" w:cs="Arial"/>
                  <w:color w:val="0070C0"/>
                  <w:sz w:val="18"/>
                  <w:szCs w:val="18"/>
                </w:rPr>
                <w:delText xml:space="preserve">Należy wskazać identyfikowane zależności/powiązania z  przygotowywanymi w ramach innych projektów lub funkcjonującymi już rozwiązaniami (systemami, rejestrami, e-usługami </w:delText>
              </w:r>
              <w:r w:rsidR="00A43E49" w:rsidRPr="00141A92" w:rsidDel="0076607D">
                <w:rPr>
                  <w:rFonts w:ascii="Arial" w:hAnsi="Arial" w:cs="Arial"/>
                  <w:color w:val="0070C0"/>
                  <w:sz w:val="18"/>
                  <w:szCs w:val="18"/>
                </w:rPr>
                <w:delText>i</w:delText>
              </w:r>
              <w:r w:rsidR="004C1D48" w:rsidRPr="00141A92" w:rsidDel="0076607D">
                <w:rPr>
                  <w:rFonts w:ascii="Arial" w:hAnsi="Arial" w:cs="Arial"/>
                  <w:color w:val="0070C0"/>
                  <w:sz w:val="18"/>
                  <w:szCs w:val="18"/>
                </w:rPr>
                <w:delText>tp.) według porządku:</w:delText>
              </w:r>
            </w:del>
          </w:p>
          <w:p w:rsidR="004C1D48" w:rsidRPr="00141A92" w:rsidRDefault="004C1D48" w:rsidP="00275939">
            <w:pPr>
              <w:rPr>
                <w:rFonts w:ascii="Arial" w:hAnsi="Arial" w:cs="Arial"/>
                <w:color w:val="0070C0"/>
                <w:sz w:val="18"/>
                <w:szCs w:val="18"/>
              </w:rPr>
            </w:pPr>
            <w:del w:id="559" w:author="Autor">
              <w:r w:rsidRPr="00141A92" w:rsidDel="0076607D">
                <w:rPr>
                  <w:rFonts w:ascii="Arial" w:hAnsi="Arial" w:cs="Arial"/>
                  <w:color w:val="0070C0"/>
                  <w:sz w:val="18"/>
                  <w:szCs w:val="18"/>
                </w:rPr>
                <w:delText>nazwa systemu lub rejestru – opis zależności oraz aktualny status integracji sys</w:delText>
              </w:r>
              <w:r w:rsidR="00A44EA2" w:rsidRPr="00141A92" w:rsidDel="0076607D">
                <w:rPr>
                  <w:rFonts w:ascii="Arial" w:hAnsi="Arial" w:cs="Arial"/>
                  <w:color w:val="0070C0"/>
                  <w:sz w:val="18"/>
                  <w:szCs w:val="18"/>
                </w:rPr>
                <w:delText>temów/implementacji rozwiązania&gt;</w:delText>
              </w:r>
              <w:r w:rsidR="00DC39A9" w:rsidDel="0076607D">
                <w:rPr>
                  <w:rFonts w:ascii="Arial" w:hAnsi="Arial" w:cs="Arial"/>
                  <w:color w:val="0070C0"/>
                  <w:sz w:val="18"/>
                  <w:szCs w:val="18"/>
                </w:rPr>
                <w:delText>&gt;</w:delText>
              </w:r>
            </w:del>
          </w:p>
        </w:tc>
      </w:tr>
      <w:tr w:rsidR="00AA6C4A" w:rsidRPr="002B50C0" w:rsidTr="00275939">
        <w:trPr>
          <w:ins w:id="560" w:author="Autor"/>
        </w:trPr>
        <w:tc>
          <w:tcPr>
            <w:tcW w:w="2547" w:type="dxa"/>
          </w:tcPr>
          <w:p w:rsidR="00AA6C4A" w:rsidRDefault="00AA6C4A" w:rsidP="00AA6C4A">
            <w:pPr>
              <w:rPr>
                <w:ins w:id="561" w:author="Autor"/>
                <w:rFonts w:ascii="Arial" w:hAnsi="Arial" w:cs="Arial"/>
                <w:color w:val="0070C0"/>
                <w:sz w:val="18"/>
                <w:szCs w:val="18"/>
              </w:rPr>
            </w:pPr>
            <w:ins w:id="562" w:author="Autor">
              <w:r>
                <w:rPr>
                  <w:rFonts w:ascii="Arial" w:hAnsi="Arial" w:cs="Arial"/>
                  <w:sz w:val="18"/>
                  <w:szCs w:val="18"/>
                </w:rPr>
                <w:t>Dostosowanie bazy do standardów WCAG.2.0</w:t>
              </w:r>
            </w:ins>
          </w:p>
          <w:p w:rsidR="00AA6C4A" w:rsidRPr="00141A92" w:rsidRDefault="00AA6C4A" w:rsidP="00A44EA2">
            <w:pPr>
              <w:rPr>
                <w:ins w:id="563" w:author="Autor"/>
                <w:rFonts w:ascii="Arial" w:hAnsi="Arial" w:cs="Arial"/>
                <w:color w:val="0070C0"/>
                <w:sz w:val="18"/>
                <w:szCs w:val="18"/>
              </w:rPr>
            </w:pPr>
          </w:p>
        </w:tc>
        <w:tc>
          <w:tcPr>
            <w:tcW w:w="1701" w:type="dxa"/>
          </w:tcPr>
          <w:p w:rsidR="00AA6C4A" w:rsidRPr="001B6667" w:rsidRDefault="00AA6C4A" w:rsidP="00A44EA2">
            <w:pPr>
              <w:rPr>
                <w:ins w:id="564" w:author="Autor"/>
                <w:rFonts w:cs="Arial"/>
                <w:color w:val="0070C0"/>
                <w:lang w:eastAsia="pl-PL"/>
              </w:rPr>
            </w:pPr>
            <w:ins w:id="565" w:author="Autor">
              <w:r>
                <w:rPr>
                  <w:rFonts w:ascii="Arial" w:hAnsi="Arial" w:cs="Arial"/>
                  <w:sz w:val="18"/>
                  <w:szCs w:val="18"/>
                </w:rPr>
                <w:t>05.2019</w:t>
              </w:r>
            </w:ins>
          </w:p>
        </w:tc>
        <w:tc>
          <w:tcPr>
            <w:tcW w:w="1843" w:type="dxa"/>
          </w:tcPr>
          <w:p w:rsidR="00AA6C4A" w:rsidRPr="001B6667" w:rsidRDefault="00AA6C4A" w:rsidP="00275939">
            <w:pPr>
              <w:rPr>
                <w:ins w:id="566" w:author="Autor"/>
                <w:rFonts w:cs="Arial"/>
                <w:color w:val="0070C0"/>
                <w:lang w:eastAsia="pl-PL"/>
              </w:rPr>
            </w:pPr>
            <w:ins w:id="567" w:author="Autor">
              <w:r>
                <w:rPr>
                  <w:rFonts w:ascii="Arial" w:hAnsi="Arial" w:cs="Arial"/>
                  <w:sz w:val="18"/>
                  <w:szCs w:val="18"/>
                </w:rPr>
                <w:t>05.2019</w:t>
              </w:r>
            </w:ins>
          </w:p>
        </w:tc>
        <w:tc>
          <w:tcPr>
            <w:tcW w:w="3543" w:type="dxa"/>
          </w:tcPr>
          <w:p w:rsidR="00AA6C4A" w:rsidRDefault="00AA6C4A" w:rsidP="00275939">
            <w:pPr>
              <w:rPr>
                <w:ins w:id="568" w:author="Autor"/>
                <w:rFonts w:ascii="Arial" w:hAnsi="Arial" w:cs="Arial"/>
                <w:color w:val="0070C0"/>
                <w:sz w:val="18"/>
                <w:szCs w:val="18"/>
              </w:rPr>
            </w:pPr>
          </w:p>
        </w:tc>
      </w:tr>
    </w:tbl>
    <w:p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rsidTr="00322614">
        <w:trPr>
          <w:tblHeader/>
        </w:trPr>
        <w:tc>
          <w:tcPr>
            <w:tcW w:w="3265"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rsidTr="00322614">
        <w:tc>
          <w:tcPr>
            <w:tcW w:w="3265" w:type="dxa"/>
            <w:vAlign w:val="center"/>
          </w:tcPr>
          <w:p w:rsidR="00322614" w:rsidDel="00F43B2C" w:rsidRDefault="00322614" w:rsidP="00C1106C">
            <w:pPr>
              <w:rPr>
                <w:ins w:id="569" w:author="Autor"/>
                <w:del w:id="570" w:author="Autor"/>
                <w:rFonts w:ascii="Arial" w:hAnsi="Arial" w:cs="Arial"/>
                <w:color w:val="0070C0"/>
                <w:sz w:val="18"/>
                <w:szCs w:val="20"/>
              </w:rPr>
            </w:pPr>
            <w:del w:id="571" w:author="Autor">
              <w:r w:rsidRPr="00141A92" w:rsidDel="00F43B2C">
                <w:rPr>
                  <w:rFonts w:ascii="Arial" w:hAnsi="Arial" w:cs="Arial"/>
                  <w:color w:val="0070C0"/>
                  <w:sz w:val="18"/>
                  <w:szCs w:val="20"/>
                </w:rPr>
                <w:delText xml:space="preserve">&lt;Należy wskazać najważniejsze ryzyka projektowe, w szczególności wpływające na harmonogram projektu lub jego uzasadnienie biznesowe, związane m.in. </w:delText>
              </w:r>
              <w:r w:rsidRPr="00141A92" w:rsidDel="00F43B2C">
                <w:rPr>
                  <w:rFonts w:ascii="Arial" w:hAnsi="Arial" w:cs="Arial"/>
                  <w:color w:val="0070C0"/>
                  <w:sz w:val="18"/>
                  <w:szCs w:val="20"/>
                </w:rPr>
                <w:br/>
                <w:delText xml:space="preserve">z zarządzaniem projektem, zapewnieniem finansowania, zależnościami </w:delText>
              </w:r>
              <w:r w:rsidRPr="00141A92" w:rsidDel="00F43B2C">
                <w:rPr>
                  <w:rFonts w:ascii="Arial" w:hAnsi="Arial" w:cs="Arial"/>
                  <w:color w:val="0070C0"/>
                  <w:sz w:val="18"/>
                  <w:szCs w:val="20"/>
                </w:rPr>
                <w:br/>
                <w:delText>z innymi projektami, procedurą legislacyjną, itp.&gt;</w:delText>
              </w:r>
            </w:del>
          </w:p>
          <w:p w:rsidR="00AA6C4A" w:rsidDel="00F43B2C" w:rsidRDefault="00AA6C4A" w:rsidP="00C1106C">
            <w:pPr>
              <w:rPr>
                <w:ins w:id="572" w:author="Autor"/>
                <w:del w:id="573" w:author="Autor"/>
                <w:rFonts w:ascii="Arial" w:hAnsi="Arial" w:cs="Arial"/>
                <w:color w:val="0070C0"/>
                <w:sz w:val="18"/>
                <w:szCs w:val="20"/>
              </w:rPr>
            </w:pPr>
          </w:p>
          <w:p w:rsidR="00AA6C4A" w:rsidRDefault="00AA6C4A" w:rsidP="00AA6C4A">
            <w:pPr>
              <w:pStyle w:val="PSDBTabelaNormalny"/>
              <w:spacing w:before="0" w:after="0" w:line="240" w:lineRule="auto"/>
              <w:jc w:val="center"/>
              <w:rPr>
                <w:ins w:id="574" w:author="Autor"/>
                <w:rFonts w:ascii="Arial" w:hAnsi="Arial" w:cs="Arial"/>
                <w:color w:val="0070C0"/>
                <w:sz w:val="18"/>
              </w:rPr>
            </w:pPr>
            <w:ins w:id="575" w:author="Autor">
              <w:r>
                <w:rPr>
                  <w:rFonts w:ascii="Arial" w:hAnsi="Arial" w:cs="Arial"/>
                  <w:b/>
                  <w:bCs/>
                  <w:sz w:val="20"/>
                </w:rPr>
                <w:t>Ryzyko wzrostu nakładów inwestycyjnych w wyniku wzrostu średniego wynagrodzenia bądź kosztów zakupu sprzętów</w:t>
              </w:r>
            </w:ins>
          </w:p>
          <w:p w:rsidR="00AA6C4A" w:rsidRPr="00141A92" w:rsidRDefault="00AA6C4A" w:rsidP="00C1106C">
            <w:pPr>
              <w:rPr>
                <w:rFonts w:ascii="Arial" w:hAnsi="Arial" w:cs="Arial"/>
                <w:color w:val="0070C0"/>
                <w:sz w:val="18"/>
                <w:szCs w:val="20"/>
              </w:rPr>
            </w:pPr>
          </w:p>
        </w:tc>
        <w:tc>
          <w:tcPr>
            <w:tcW w:w="1697" w:type="dxa"/>
          </w:tcPr>
          <w:p w:rsidR="00322614" w:rsidDel="00F43B2C" w:rsidRDefault="00322614" w:rsidP="009F09BF">
            <w:pPr>
              <w:rPr>
                <w:ins w:id="576" w:author="Autor"/>
                <w:del w:id="577" w:author="Autor"/>
                <w:rFonts w:ascii="Arial" w:hAnsi="Arial" w:cs="Arial"/>
                <w:color w:val="0070C0"/>
                <w:sz w:val="18"/>
                <w:szCs w:val="20"/>
              </w:rPr>
            </w:pPr>
            <w:del w:id="578" w:author="Autor">
              <w:r w:rsidRPr="00141A92" w:rsidDel="00F43B2C">
                <w:rPr>
                  <w:rFonts w:ascii="Arial" w:hAnsi="Arial" w:cs="Arial"/>
                  <w:color w:val="0070C0"/>
                  <w:sz w:val="18"/>
                  <w:szCs w:val="20"/>
                </w:rPr>
                <w:delText>&lt;&lt;</w:delText>
              </w:r>
              <w:r w:rsidR="00AF567D" w:rsidDel="00F43B2C">
                <w:rPr>
                  <w:rFonts w:ascii="Arial" w:hAnsi="Arial" w:cs="Arial"/>
                  <w:color w:val="0070C0"/>
                  <w:sz w:val="18"/>
                  <w:szCs w:val="20"/>
                </w:rPr>
                <w:delText xml:space="preserve"> </w:delText>
              </w:r>
              <w:r w:rsidRPr="00141A92" w:rsidDel="00F43B2C">
                <w:rPr>
                  <w:rFonts w:ascii="Arial" w:hAnsi="Arial" w:cs="Arial"/>
                  <w:color w:val="0070C0"/>
                  <w:sz w:val="18"/>
                  <w:szCs w:val="20"/>
                </w:rPr>
                <w:delText>duż</w:delText>
              </w:r>
              <w:r w:rsidR="002D7ADA" w:rsidDel="00F43B2C">
                <w:rPr>
                  <w:rFonts w:ascii="Arial" w:hAnsi="Arial" w:cs="Arial"/>
                  <w:color w:val="0070C0"/>
                  <w:sz w:val="18"/>
                  <w:szCs w:val="20"/>
                </w:rPr>
                <w:delText xml:space="preserve">a </w:delText>
              </w:r>
              <w:r w:rsidRPr="00141A92" w:rsidDel="00F43B2C">
                <w:rPr>
                  <w:rFonts w:ascii="Arial" w:hAnsi="Arial" w:cs="Arial"/>
                  <w:color w:val="0070C0"/>
                  <w:sz w:val="18"/>
                  <w:szCs w:val="20"/>
                </w:rPr>
                <w:delText>/ średni</w:delText>
              </w:r>
              <w:r w:rsidDel="00F43B2C">
                <w:rPr>
                  <w:rFonts w:ascii="Arial" w:hAnsi="Arial" w:cs="Arial"/>
                  <w:color w:val="0070C0"/>
                  <w:sz w:val="18"/>
                  <w:szCs w:val="20"/>
                </w:rPr>
                <w:delText>a</w:delText>
              </w:r>
              <w:r w:rsidR="002D7ADA" w:rsidDel="00F43B2C">
                <w:rPr>
                  <w:rFonts w:ascii="Arial" w:hAnsi="Arial" w:cs="Arial"/>
                  <w:color w:val="0070C0"/>
                  <w:sz w:val="18"/>
                  <w:szCs w:val="20"/>
                </w:rPr>
                <w:delText xml:space="preserve"> </w:delText>
              </w:r>
              <w:r w:rsidRPr="00141A92" w:rsidDel="00F43B2C">
                <w:rPr>
                  <w:rFonts w:ascii="Arial" w:hAnsi="Arial" w:cs="Arial"/>
                  <w:color w:val="0070C0"/>
                  <w:sz w:val="18"/>
                  <w:szCs w:val="20"/>
                </w:rPr>
                <w:delText>/ mał</w:delText>
              </w:r>
              <w:r w:rsidDel="00F43B2C">
                <w:rPr>
                  <w:rFonts w:ascii="Arial" w:hAnsi="Arial" w:cs="Arial"/>
                  <w:color w:val="0070C0"/>
                  <w:sz w:val="18"/>
                  <w:szCs w:val="20"/>
                </w:rPr>
                <w:delText>a</w:delText>
              </w:r>
              <w:r w:rsidRPr="00141A92" w:rsidDel="00F43B2C">
                <w:rPr>
                  <w:rFonts w:ascii="Arial" w:hAnsi="Arial" w:cs="Arial"/>
                  <w:color w:val="0070C0"/>
                  <w:sz w:val="18"/>
                  <w:szCs w:val="20"/>
                </w:rPr>
                <w:delText>)&gt;&gt;</w:delText>
              </w:r>
            </w:del>
          </w:p>
          <w:p w:rsidR="00AA6C4A" w:rsidDel="00F43B2C" w:rsidRDefault="00AA6C4A" w:rsidP="009F09BF">
            <w:pPr>
              <w:rPr>
                <w:ins w:id="579" w:author="Autor"/>
                <w:del w:id="580" w:author="Autor"/>
                <w:rFonts w:ascii="Arial" w:hAnsi="Arial" w:cs="Arial"/>
                <w:color w:val="0070C0"/>
                <w:sz w:val="18"/>
                <w:szCs w:val="20"/>
              </w:rPr>
            </w:pPr>
          </w:p>
          <w:p w:rsidR="00AA6C4A" w:rsidRPr="00141A92" w:rsidRDefault="00AA6C4A" w:rsidP="009F09BF">
            <w:pPr>
              <w:rPr>
                <w:rFonts w:ascii="Arial" w:hAnsi="Arial" w:cs="Arial"/>
                <w:color w:val="0070C0"/>
              </w:rPr>
            </w:pPr>
            <w:ins w:id="581" w:author="Autor">
              <w:r>
                <w:rPr>
                  <w:rFonts w:ascii="Arial" w:hAnsi="Arial" w:cs="Arial"/>
                  <w:sz w:val="18"/>
                  <w:szCs w:val="20"/>
                </w:rPr>
                <w:t>duża</w:t>
              </w:r>
            </w:ins>
          </w:p>
        </w:tc>
        <w:tc>
          <w:tcPr>
            <w:tcW w:w="2126" w:type="dxa"/>
          </w:tcPr>
          <w:p w:rsidR="00322614" w:rsidDel="00F43B2C" w:rsidRDefault="00322614" w:rsidP="00C1106C">
            <w:pPr>
              <w:rPr>
                <w:ins w:id="582" w:author="Autor"/>
                <w:del w:id="583" w:author="Autor"/>
                <w:rFonts w:ascii="Arial" w:eastAsia="Times New Roman" w:hAnsi="Arial" w:cs="Arial"/>
                <w:color w:val="0070C0"/>
                <w:sz w:val="20"/>
                <w:lang w:eastAsia="pl-PL"/>
              </w:rPr>
            </w:pPr>
            <w:del w:id="584" w:author="Autor">
              <w:r w:rsidDel="00F43B2C">
                <w:rPr>
                  <w:rFonts w:ascii="Arial" w:eastAsia="Times New Roman" w:hAnsi="Arial" w:cs="Arial"/>
                  <w:color w:val="0070C0"/>
                  <w:sz w:val="20"/>
                  <w:lang w:eastAsia="pl-PL"/>
                </w:rPr>
                <w:delText>&lt;&lt;znikome/niskie/średnie/wysokie&gt;&gt;</w:delText>
              </w:r>
            </w:del>
          </w:p>
          <w:p w:rsidR="00AA6C4A" w:rsidRPr="00141A92" w:rsidRDefault="00AA6C4A" w:rsidP="00C1106C">
            <w:pPr>
              <w:rPr>
                <w:rFonts w:ascii="Arial" w:hAnsi="Arial" w:cs="Arial"/>
                <w:color w:val="0070C0"/>
                <w:sz w:val="18"/>
                <w:szCs w:val="20"/>
              </w:rPr>
            </w:pPr>
            <w:ins w:id="585" w:author="Autor">
              <w:r>
                <w:rPr>
                  <w:rFonts w:ascii="Arial" w:eastAsia="Times New Roman" w:hAnsi="Arial" w:cs="Arial"/>
                  <w:sz w:val="20"/>
                </w:rPr>
                <w:t>niskie</w:t>
              </w:r>
            </w:ins>
          </w:p>
        </w:tc>
        <w:tc>
          <w:tcPr>
            <w:tcW w:w="2410" w:type="dxa"/>
          </w:tcPr>
          <w:p w:rsidR="00322614" w:rsidDel="00F43B2C" w:rsidRDefault="00322614" w:rsidP="00C1106C">
            <w:pPr>
              <w:rPr>
                <w:ins w:id="586" w:author="Autor"/>
                <w:del w:id="587" w:author="Autor"/>
                <w:rFonts w:ascii="Arial" w:hAnsi="Arial" w:cs="Arial"/>
                <w:color w:val="0070C0"/>
                <w:sz w:val="18"/>
                <w:szCs w:val="20"/>
              </w:rPr>
            </w:pPr>
            <w:del w:id="588" w:author="Autor">
              <w:r w:rsidRPr="00141A92" w:rsidDel="00F43B2C">
                <w:rPr>
                  <w:rFonts w:ascii="Arial" w:hAnsi="Arial" w:cs="Arial"/>
                  <w:color w:val="0070C0"/>
                  <w:sz w:val="18"/>
                  <w:szCs w:val="20"/>
                </w:rPr>
                <w:delText>&lt;Należy wskazać podejmowane działania za</w:delText>
              </w:r>
              <w:r w:rsidDel="00F43B2C">
                <w:rPr>
                  <w:rFonts w:ascii="Arial" w:hAnsi="Arial" w:cs="Arial"/>
                  <w:color w:val="0070C0"/>
                  <w:sz w:val="18"/>
                  <w:szCs w:val="20"/>
                </w:rPr>
                <w:delText>rzą</w:delText>
              </w:r>
              <w:r w:rsidRPr="00141A92" w:rsidDel="00F43B2C">
                <w:rPr>
                  <w:rFonts w:ascii="Arial" w:hAnsi="Arial" w:cs="Arial"/>
                  <w:color w:val="0070C0"/>
                  <w:sz w:val="18"/>
                  <w:szCs w:val="20"/>
                </w:rPr>
                <w:delText>dcze oraz spodziewane lub faktyczne efekty tych działań oraz czy nastąpiła zmiana w zakresie danego ryzyka w stosunku do poprzedniego okresu sprawozdawczego&gt;</w:delText>
              </w:r>
            </w:del>
          </w:p>
          <w:p w:rsidR="00AA6C4A" w:rsidRDefault="00AA6C4A" w:rsidP="00AA6C4A">
            <w:pPr>
              <w:jc w:val="both"/>
              <w:rPr>
                <w:ins w:id="589" w:author="Autor"/>
                <w:sz w:val="20"/>
                <w:szCs w:val="20"/>
              </w:rPr>
            </w:pPr>
            <w:ins w:id="590" w:author="Autor">
              <w:r>
                <w:rPr>
                  <w:rFonts w:ascii="Arial" w:hAnsi="Arial" w:cs="Arial"/>
                  <w:sz w:val="20"/>
                  <w:szCs w:val="20"/>
                </w:rPr>
                <w:t>Planuje się:</w:t>
              </w:r>
            </w:ins>
          </w:p>
          <w:p w:rsidR="00AA6C4A" w:rsidRDefault="00AA6C4A" w:rsidP="00AA6C4A">
            <w:pPr>
              <w:jc w:val="both"/>
              <w:rPr>
                <w:ins w:id="591" w:author="Autor"/>
                <w:rFonts w:ascii="Arial" w:hAnsi="Arial" w:cs="Arial"/>
                <w:sz w:val="20"/>
                <w:szCs w:val="20"/>
              </w:rPr>
            </w:pPr>
            <w:ins w:id="592" w:author="Autor">
              <w:r>
                <w:rPr>
                  <w:sz w:val="20"/>
                  <w:szCs w:val="20"/>
                </w:rPr>
                <w:t>-</w:t>
              </w:r>
              <w:r>
                <w:rPr>
                  <w:rFonts w:ascii="Arial" w:hAnsi="Arial" w:cs="Arial"/>
                  <w:sz w:val="20"/>
                  <w:szCs w:val="20"/>
                </w:rPr>
                <w:t xml:space="preserve"> podpisanie umów o pracę na określonych warunkach finansowych na początku realizacji projektu,</w:t>
              </w:r>
            </w:ins>
          </w:p>
          <w:p w:rsidR="00AA6C4A" w:rsidRDefault="00AA6C4A" w:rsidP="00AA6C4A">
            <w:pPr>
              <w:jc w:val="both"/>
              <w:rPr>
                <w:ins w:id="593" w:author="Autor"/>
                <w:rFonts w:ascii="Arial" w:hAnsi="Arial" w:cs="Arial"/>
                <w:sz w:val="20"/>
                <w:szCs w:val="20"/>
              </w:rPr>
            </w:pPr>
            <w:ins w:id="594" w:author="Autor">
              <w:r>
                <w:rPr>
                  <w:rFonts w:ascii="Arial" w:hAnsi="Arial" w:cs="Arial"/>
                  <w:sz w:val="20"/>
                  <w:szCs w:val="20"/>
                </w:rPr>
                <w:t>-podpisanie umów o dzieło na określonych warunkach finansowych na początku realizacji projektu,</w:t>
              </w:r>
            </w:ins>
          </w:p>
          <w:p w:rsidR="00AA6C4A" w:rsidRDefault="00AA6C4A" w:rsidP="00AA6C4A">
            <w:pPr>
              <w:jc w:val="both"/>
              <w:rPr>
                <w:ins w:id="595" w:author="Autor"/>
                <w:rFonts w:ascii="Arial" w:hAnsi="Arial" w:cs="Arial"/>
                <w:color w:val="0070C0"/>
                <w:sz w:val="18"/>
                <w:szCs w:val="20"/>
              </w:rPr>
            </w:pPr>
            <w:ins w:id="596" w:author="Autor">
              <w:r>
                <w:rPr>
                  <w:rFonts w:ascii="Arial" w:hAnsi="Arial" w:cs="Arial"/>
                  <w:sz w:val="20"/>
                  <w:szCs w:val="20"/>
                </w:rPr>
                <w:t>-przeprowadzenie procedury wyboru dostawcy sprzętów do digitalizacji i sprzętu informatycznego, zachowując zasady konkurencyjności, gdzie jednym z kryteriów wyboru będzie cena.</w:t>
              </w:r>
            </w:ins>
          </w:p>
          <w:p w:rsidR="00AA6C4A" w:rsidRDefault="00AA6C4A" w:rsidP="00AA6C4A">
            <w:pPr>
              <w:rPr>
                <w:ins w:id="597" w:author="Autor"/>
                <w:rFonts w:ascii="Arial" w:hAnsi="Arial" w:cs="Arial"/>
                <w:color w:val="0070C0"/>
                <w:sz w:val="18"/>
                <w:szCs w:val="20"/>
              </w:rPr>
            </w:pPr>
          </w:p>
          <w:p w:rsidR="00AA6C4A" w:rsidRDefault="00AA6C4A" w:rsidP="00AA6C4A">
            <w:pPr>
              <w:jc w:val="both"/>
              <w:rPr>
                <w:ins w:id="598" w:author="Autor"/>
                <w:rFonts w:ascii="Arial" w:hAnsi="Arial" w:cs="Arial"/>
                <w:sz w:val="20"/>
                <w:szCs w:val="20"/>
              </w:rPr>
            </w:pPr>
            <w:ins w:id="599" w:author="Autor">
              <w:r>
                <w:rPr>
                  <w:rFonts w:ascii="Arial" w:hAnsi="Arial" w:cs="Arial"/>
                  <w:sz w:val="20"/>
                  <w:szCs w:val="20"/>
                </w:rPr>
                <w:t>-podpisanie umów o pracę na określonych warunkach finansowych na początku realizacji projektu zapewni utrzymanie stałej wartości kosztów bez względu na sytuację na rynku pracy.</w:t>
              </w:r>
            </w:ins>
          </w:p>
          <w:p w:rsidR="00AA6C4A" w:rsidRDefault="00AA6C4A" w:rsidP="00AA6C4A">
            <w:pPr>
              <w:jc w:val="both"/>
              <w:rPr>
                <w:ins w:id="600" w:author="Autor"/>
                <w:rFonts w:ascii="Arial" w:hAnsi="Arial" w:cs="Arial"/>
                <w:sz w:val="20"/>
                <w:szCs w:val="20"/>
              </w:rPr>
            </w:pPr>
            <w:ins w:id="601" w:author="Auto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ins>
          </w:p>
          <w:p w:rsidR="00AA6C4A" w:rsidRDefault="00AA6C4A" w:rsidP="00AA6C4A">
            <w:pPr>
              <w:jc w:val="both"/>
              <w:rPr>
                <w:ins w:id="602" w:author="Autor"/>
                <w:rFonts w:ascii="Arial" w:hAnsi="Arial" w:cs="Arial"/>
                <w:sz w:val="20"/>
                <w:szCs w:val="20"/>
              </w:rPr>
            </w:pPr>
            <w:ins w:id="603" w:author="Autor">
              <w:r>
                <w:rPr>
                  <w:rFonts w:ascii="Arial" w:hAnsi="Arial" w:cs="Arial"/>
                  <w:sz w:val="20"/>
                  <w:szCs w:val="20"/>
                </w:rPr>
                <w:lastRenderedPageBreak/>
                <w:t>-przeprowadzenie procedury wyboru dostawcy sprzętów do digitalizacji i sprzętu informatycznego, zachowując zasady konkurencyjności, gdzie jednym z kryteriów wyboru będzie cena.</w:t>
              </w:r>
            </w:ins>
          </w:p>
          <w:p w:rsidR="00AA6C4A" w:rsidRDefault="00AA6C4A" w:rsidP="00AA6C4A">
            <w:pPr>
              <w:rPr>
                <w:ins w:id="604" w:author="Autor"/>
                <w:rFonts w:ascii="Arial" w:hAnsi="Arial" w:cs="Arial"/>
                <w:sz w:val="20"/>
                <w:szCs w:val="20"/>
              </w:rPr>
            </w:pPr>
            <w:ins w:id="605" w:author="Auto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ins>
          </w:p>
          <w:p w:rsidR="00F43B2C" w:rsidRPr="00141A92" w:rsidRDefault="00F43B2C" w:rsidP="00AA6C4A">
            <w:pPr>
              <w:rPr>
                <w:rFonts w:ascii="Arial" w:hAnsi="Arial" w:cs="Arial"/>
                <w:color w:val="0070C0"/>
              </w:rPr>
            </w:pPr>
            <w:ins w:id="606" w:author="Autor">
              <w:r w:rsidRPr="00F43B2C">
                <w:rPr>
                  <w:rFonts w:ascii="Arial" w:hAnsi="Arial" w:cs="Arial"/>
                  <w:sz w:val="20"/>
                  <w:szCs w:val="20"/>
                  <w:rPrChange w:id="607" w:author="Autor">
                    <w:rPr>
                      <w:rFonts w:ascii="Arial" w:hAnsi="Arial" w:cs="Arial"/>
                      <w:color w:val="0070C0"/>
                      <w:sz w:val="20"/>
                      <w:szCs w:val="20"/>
                    </w:rPr>
                  </w:rPrChange>
                </w:rPr>
                <w:t>Nie nastąpiła zmiana w zakresie ryzyka w stosunku do poprzedniego okresu sprawozdawczego</w:t>
              </w:r>
              <w:r>
                <w:rPr>
                  <w:rFonts w:ascii="Arial" w:hAnsi="Arial" w:cs="Arial"/>
                  <w:color w:val="0070C0"/>
                  <w:sz w:val="20"/>
                  <w:szCs w:val="20"/>
                </w:rPr>
                <w:t>.</w:t>
              </w:r>
            </w:ins>
          </w:p>
        </w:tc>
      </w:tr>
      <w:tr w:rsidR="00430174" w:rsidRPr="002B50C0" w:rsidTr="00322614">
        <w:trPr>
          <w:ins w:id="608" w:author="Autor"/>
        </w:trPr>
        <w:tc>
          <w:tcPr>
            <w:tcW w:w="3265" w:type="dxa"/>
            <w:vAlign w:val="center"/>
          </w:tcPr>
          <w:p w:rsidR="00430174" w:rsidRPr="00141A92" w:rsidRDefault="00430174" w:rsidP="00C1106C">
            <w:pPr>
              <w:rPr>
                <w:ins w:id="609" w:author="Autor"/>
                <w:rFonts w:ascii="Arial" w:hAnsi="Arial" w:cs="Arial"/>
                <w:color w:val="0070C0"/>
                <w:sz w:val="18"/>
                <w:szCs w:val="20"/>
              </w:rPr>
            </w:pPr>
            <w:ins w:id="610" w:author="Autor">
              <w:r>
                <w:rPr>
                  <w:rFonts w:ascii="Arial" w:hAnsi="Arial" w:cs="Arial"/>
                  <w:b/>
                  <w:bCs/>
                  <w:sz w:val="20"/>
                </w:rPr>
                <w:lastRenderedPageBreak/>
                <w:t>Ryzyko opóźnień w realizacji projektu</w:t>
              </w:r>
            </w:ins>
          </w:p>
        </w:tc>
        <w:tc>
          <w:tcPr>
            <w:tcW w:w="1697" w:type="dxa"/>
          </w:tcPr>
          <w:p w:rsidR="00430174" w:rsidRPr="00141A92" w:rsidRDefault="00430174" w:rsidP="009F09BF">
            <w:pPr>
              <w:rPr>
                <w:ins w:id="611" w:author="Autor"/>
                <w:rFonts w:ascii="Arial" w:hAnsi="Arial" w:cs="Arial"/>
                <w:color w:val="0070C0"/>
                <w:sz w:val="18"/>
                <w:szCs w:val="20"/>
              </w:rPr>
            </w:pPr>
            <w:ins w:id="612" w:author="Autor">
              <w:r>
                <w:rPr>
                  <w:rFonts w:ascii="Arial" w:hAnsi="Arial" w:cs="Arial"/>
                  <w:sz w:val="20"/>
                  <w:szCs w:val="20"/>
                </w:rPr>
                <w:t>średnia</w:t>
              </w:r>
            </w:ins>
          </w:p>
        </w:tc>
        <w:tc>
          <w:tcPr>
            <w:tcW w:w="2126" w:type="dxa"/>
          </w:tcPr>
          <w:p w:rsidR="00430174" w:rsidRDefault="00430174" w:rsidP="00C1106C">
            <w:pPr>
              <w:rPr>
                <w:ins w:id="613" w:author="Autor"/>
                <w:rFonts w:ascii="Arial" w:eastAsia="Times New Roman" w:hAnsi="Arial" w:cs="Arial"/>
                <w:color w:val="0070C0"/>
                <w:sz w:val="20"/>
                <w:lang w:eastAsia="pl-PL"/>
              </w:rPr>
            </w:pPr>
            <w:ins w:id="614" w:author="Autor">
              <w:r>
                <w:rPr>
                  <w:rFonts w:ascii="Arial" w:eastAsia="Times New Roman" w:hAnsi="Arial" w:cs="Arial"/>
                  <w:sz w:val="20"/>
                  <w:szCs w:val="20"/>
                </w:rPr>
                <w:t>niskie</w:t>
              </w:r>
            </w:ins>
          </w:p>
        </w:tc>
        <w:tc>
          <w:tcPr>
            <w:tcW w:w="2410" w:type="dxa"/>
          </w:tcPr>
          <w:p w:rsidR="00430174" w:rsidRDefault="00430174" w:rsidP="00430174">
            <w:pPr>
              <w:rPr>
                <w:ins w:id="615" w:author="Autor"/>
                <w:rFonts w:ascii="Arial" w:hAnsi="Arial" w:cs="Arial"/>
                <w:sz w:val="20"/>
                <w:szCs w:val="20"/>
              </w:rPr>
            </w:pPr>
            <w:ins w:id="616" w:author="Autor">
              <w:r>
                <w:rPr>
                  <w:rFonts w:ascii="Arial" w:hAnsi="Arial" w:cs="Arial"/>
                  <w:sz w:val="20"/>
                  <w:szCs w:val="20"/>
                </w:rPr>
                <w:t>- weryfikacja zakresu rzeczowego prac oraz budżetu projektu (łącznie z analizą kosztorysów),</w:t>
              </w:r>
            </w:ins>
          </w:p>
          <w:p w:rsidR="00430174" w:rsidRDefault="00430174" w:rsidP="00430174">
            <w:pPr>
              <w:rPr>
                <w:ins w:id="617" w:author="Autor"/>
                <w:rFonts w:ascii="Arial" w:hAnsi="Arial" w:cs="Arial"/>
                <w:sz w:val="20"/>
                <w:szCs w:val="20"/>
              </w:rPr>
            </w:pPr>
            <w:ins w:id="618" w:author="Autor">
              <w:r>
                <w:rPr>
                  <w:rFonts w:ascii="Arial" w:hAnsi="Arial" w:cs="Arial"/>
                  <w:sz w:val="20"/>
                  <w:szCs w:val="20"/>
                </w:rPr>
                <w:t>-systematyczna kontrola pod względem zakresu rzeczowego realizowanych prac, wydatkowanych środków finansowych oraz czasu realizacji,</w:t>
              </w:r>
            </w:ins>
          </w:p>
          <w:p w:rsidR="00430174" w:rsidRDefault="00430174" w:rsidP="00430174">
            <w:pPr>
              <w:rPr>
                <w:ins w:id="619" w:author="Autor"/>
                <w:rFonts w:ascii="Arial" w:hAnsi="Arial" w:cs="Arial"/>
                <w:sz w:val="20"/>
                <w:szCs w:val="20"/>
              </w:rPr>
            </w:pPr>
            <w:ins w:id="620" w:author="Autor">
              <w:r>
                <w:rPr>
                  <w:rFonts w:ascii="Arial" w:hAnsi="Arial" w:cs="Arial"/>
                  <w:sz w:val="20"/>
                  <w:szCs w:val="20"/>
                </w:rPr>
                <w:t xml:space="preserve">- dokładne sprecyzowanie zakresu obowiązków </w:t>
              </w:r>
              <w:r>
                <w:rPr>
                  <w:rFonts w:ascii="Arial" w:hAnsi="Arial" w:cs="Arial"/>
                  <w:sz w:val="20"/>
                  <w:szCs w:val="20"/>
                </w:rPr>
                <w:lastRenderedPageBreak/>
                <w:t>i odpowiedzialności za realizację inwestycji,</w:t>
              </w:r>
            </w:ins>
          </w:p>
          <w:p w:rsidR="00430174" w:rsidRDefault="00430174" w:rsidP="00430174">
            <w:pPr>
              <w:rPr>
                <w:ins w:id="621" w:author="Autor"/>
                <w:rFonts w:ascii="Arial" w:hAnsi="Arial" w:cs="Arial"/>
                <w:sz w:val="20"/>
                <w:szCs w:val="20"/>
              </w:rPr>
            </w:pPr>
            <w:ins w:id="622" w:author="Autor">
              <w:r>
                <w:rPr>
                  <w:rFonts w:ascii="Arial" w:hAnsi="Arial" w:cs="Arial"/>
                  <w:sz w:val="20"/>
                  <w:szCs w:val="20"/>
                </w:rPr>
                <w:t>- stały monitoring związany z zarządzaniem projektem,</w:t>
              </w:r>
            </w:ins>
          </w:p>
          <w:p w:rsidR="00430174" w:rsidRDefault="00430174" w:rsidP="00430174">
            <w:pPr>
              <w:numPr>
                <w:ilvl w:val="0"/>
                <w:numId w:val="21"/>
              </w:numPr>
              <w:spacing w:line="252" w:lineRule="auto"/>
              <w:jc w:val="both"/>
              <w:rPr>
                <w:ins w:id="623" w:author="Autor"/>
                <w:rFonts w:ascii="Arial" w:hAnsi="Arial" w:cs="Arial"/>
                <w:sz w:val="20"/>
                <w:szCs w:val="20"/>
              </w:rPr>
            </w:pPr>
            <w:ins w:id="624" w:author="Autor">
              <w:r>
                <w:rPr>
                  <w:rFonts w:ascii="Arial" w:hAnsi="Arial" w:cs="Arial"/>
                  <w:sz w:val="20"/>
                  <w:szCs w:val="20"/>
                </w:rPr>
                <w:t>przyjęty harmonogramu prac z założonymi realnymi</w:t>
              </w:r>
            </w:ins>
          </w:p>
          <w:p w:rsidR="00430174" w:rsidRDefault="00430174" w:rsidP="00430174">
            <w:pPr>
              <w:numPr>
                <w:ilvl w:val="0"/>
                <w:numId w:val="21"/>
              </w:numPr>
              <w:spacing w:line="252" w:lineRule="auto"/>
              <w:jc w:val="both"/>
              <w:rPr>
                <w:ins w:id="625" w:author="Autor"/>
                <w:rFonts w:ascii="Arial" w:hAnsi="Arial" w:cs="Arial"/>
                <w:sz w:val="20"/>
                <w:szCs w:val="20"/>
              </w:rPr>
            </w:pPr>
            <w:ins w:id="626" w:author="Autor">
              <w:r>
                <w:rPr>
                  <w:rFonts w:ascii="Arial" w:hAnsi="Arial" w:cs="Arial"/>
                  <w:sz w:val="20"/>
                  <w:szCs w:val="20"/>
                </w:rPr>
                <w:t>do wykonania terminami realizacji projektu.</w:t>
              </w:r>
            </w:ins>
          </w:p>
          <w:p w:rsidR="00430174" w:rsidRDefault="00430174" w:rsidP="00430174">
            <w:pPr>
              <w:jc w:val="both"/>
              <w:rPr>
                <w:ins w:id="627" w:author="Autor"/>
                <w:rFonts w:ascii="Arial" w:hAnsi="Arial" w:cs="Arial"/>
                <w:sz w:val="20"/>
                <w:szCs w:val="20"/>
              </w:rPr>
            </w:pPr>
            <w:ins w:id="628" w:author="Autor">
              <w:r>
                <w:rPr>
                  <w:rFonts w:ascii="Arial" w:hAnsi="Arial" w:cs="Arial"/>
                  <w:sz w:val="20"/>
                  <w:szCs w:val="20"/>
                </w:rPr>
                <w:t>- aktualizacja harmonogramu</w:t>
              </w:r>
              <w:r>
                <w:rPr>
                  <w:rFonts w:ascii="Arial" w:hAnsi="Arial" w:cs="Arial"/>
                  <w:color w:val="0070C0"/>
                  <w:sz w:val="20"/>
                  <w:szCs w:val="20"/>
                </w:rPr>
                <w:t>.</w:t>
              </w:r>
            </w:ins>
          </w:p>
          <w:p w:rsidR="00430174" w:rsidRDefault="00430174" w:rsidP="00430174">
            <w:pPr>
              <w:rPr>
                <w:ins w:id="629" w:author="Autor"/>
                <w:rFonts w:ascii="Arial" w:hAnsi="Arial" w:cs="Arial"/>
                <w:sz w:val="20"/>
                <w:szCs w:val="20"/>
              </w:rPr>
            </w:pPr>
            <w:ins w:id="630" w:author="Autor">
              <w:r>
                <w:rPr>
                  <w:rFonts w:ascii="Arial" w:hAnsi="Arial" w:cs="Arial"/>
                  <w:sz w:val="20"/>
                  <w:szCs w:val="20"/>
                </w:rPr>
                <w:t>Spodziewanymi rezultatami powyższych działań będą:</w:t>
              </w:r>
            </w:ins>
          </w:p>
          <w:p w:rsidR="00430174" w:rsidRDefault="00430174" w:rsidP="00430174">
            <w:pPr>
              <w:rPr>
                <w:ins w:id="631" w:author="Autor"/>
                <w:rFonts w:ascii="Arial" w:hAnsi="Arial" w:cs="Arial"/>
                <w:sz w:val="20"/>
                <w:szCs w:val="20"/>
              </w:rPr>
            </w:pPr>
            <w:ins w:id="632" w:author="Autor">
              <w:r>
                <w:rPr>
                  <w:rFonts w:ascii="Arial" w:hAnsi="Arial" w:cs="Arial"/>
                  <w:sz w:val="20"/>
                  <w:szCs w:val="20"/>
                </w:rPr>
                <w:t>-zweryfikowanie zakresu rzeczowego prac oraz budżetu projektu (łącznie z analizą kosztorysów),</w:t>
              </w:r>
            </w:ins>
          </w:p>
          <w:p w:rsidR="00430174" w:rsidRDefault="00430174" w:rsidP="00430174">
            <w:pPr>
              <w:rPr>
                <w:ins w:id="633" w:author="Autor"/>
                <w:rFonts w:ascii="Arial" w:hAnsi="Arial" w:cs="Arial"/>
                <w:sz w:val="20"/>
                <w:szCs w:val="20"/>
              </w:rPr>
            </w:pPr>
            <w:ins w:id="634" w:author="Autor">
              <w:r>
                <w:rPr>
                  <w:rFonts w:ascii="Arial" w:hAnsi="Arial" w:cs="Arial"/>
                  <w:sz w:val="20"/>
                  <w:szCs w:val="20"/>
                </w:rPr>
                <w:t>systematyczne kontrolowanie pod względem zakresu rzeczowego realizowanych prac, wydatkowanych środków finansowych oraz czasu realizacji,</w:t>
              </w:r>
            </w:ins>
          </w:p>
          <w:p w:rsidR="00430174" w:rsidRDefault="00430174" w:rsidP="00430174">
            <w:pPr>
              <w:rPr>
                <w:ins w:id="635" w:author="Autor"/>
                <w:rFonts w:ascii="Arial" w:hAnsi="Arial" w:cs="Arial"/>
                <w:sz w:val="20"/>
                <w:szCs w:val="20"/>
              </w:rPr>
            </w:pPr>
            <w:ins w:id="636" w:author="Autor">
              <w:r>
                <w:rPr>
                  <w:rFonts w:ascii="Arial" w:hAnsi="Arial" w:cs="Arial"/>
                  <w:sz w:val="20"/>
                  <w:szCs w:val="20"/>
                </w:rPr>
                <w:t>- dokładne precyzowanie zakresu obowiązków i odpowiedzialności za realizację inwestycji,</w:t>
              </w:r>
            </w:ins>
          </w:p>
          <w:p w:rsidR="00430174" w:rsidRDefault="00430174" w:rsidP="00430174">
            <w:pPr>
              <w:rPr>
                <w:ins w:id="637" w:author="Autor"/>
                <w:rFonts w:ascii="Arial" w:hAnsi="Arial" w:cs="Arial"/>
                <w:sz w:val="20"/>
                <w:szCs w:val="20"/>
              </w:rPr>
            </w:pPr>
            <w:ins w:id="638" w:author="Autor">
              <w:r>
                <w:rPr>
                  <w:rFonts w:ascii="Arial" w:hAnsi="Arial" w:cs="Arial"/>
                  <w:sz w:val="20"/>
                  <w:szCs w:val="20"/>
                </w:rPr>
                <w:t>- permanentne monitorowanie związane z zarządzaniem projektem,</w:t>
              </w:r>
            </w:ins>
          </w:p>
          <w:p w:rsidR="00430174" w:rsidRDefault="00430174" w:rsidP="00430174">
            <w:pPr>
              <w:rPr>
                <w:ins w:id="639" w:author="Autor"/>
                <w:rFonts w:ascii="Arial" w:eastAsia="Times New Roman" w:hAnsi="Arial" w:cs="Arial"/>
                <w:sz w:val="20"/>
                <w:szCs w:val="24"/>
              </w:rPr>
            </w:pPr>
            <w:ins w:id="640" w:author="Auto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zdigitalizowanych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w:t>
              </w:r>
              <w:r>
                <w:rPr>
                  <w:rFonts w:ascii="Arial" w:eastAsia="Times New Roman" w:hAnsi="Arial" w:cs="Arial"/>
                  <w:sz w:val="20"/>
                  <w:szCs w:val="24"/>
                </w:rPr>
                <w:lastRenderedPageBreak/>
                <w:t>on-line informacji sektora publicznego.</w:t>
              </w:r>
            </w:ins>
          </w:p>
          <w:p w:rsidR="00335651" w:rsidRPr="00141A92" w:rsidRDefault="00335651" w:rsidP="00430174">
            <w:pPr>
              <w:rPr>
                <w:ins w:id="641" w:author="Autor"/>
                <w:rFonts w:ascii="Arial" w:hAnsi="Arial" w:cs="Arial"/>
                <w:color w:val="0070C0"/>
                <w:sz w:val="18"/>
                <w:szCs w:val="20"/>
              </w:rPr>
            </w:pPr>
            <w:ins w:id="642"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643" w:author="Autor"/>
        </w:trPr>
        <w:tc>
          <w:tcPr>
            <w:tcW w:w="3265" w:type="dxa"/>
            <w:vAlign w:val="center"/>
          </w:tcPr>
          <w:p w:rsidR="00430174" w:rsidRDefault="00430174" w:rsidP="00C1106C">
            <w:pPr>
              <w:rPr>
                <w:ins w:id="644" w:author="Autor"/>
                <w:rFonts w:ascii="Arial" w:hAnsi="Arial" w:cs="Arial"/>
                <w:b/>
                <w:bCs/>
                <w:sz w:val="20"/>
              </w:rPr>
            </w:pPr>
            <w:ins w:id="645" w:author="Autor">
              <w:r>
                <w:rPr>
                  <w:rFonts w:ascii="Arial" w:hAnsi="Arial" w:cs="Arial"/>
                  <w:b/>
                  <w:sz w:val="20"/>
                </w:rPr>
                <w:lastRenderedPageBreak/>
                <w:t>Błędy we wprowadzanych metadanych</w:t>
              </w:r>
            </w:ins>
          </w:p>
        </w:tc>
        <w:tc>
          <w:tcPr>
            <w:tcW w:w="1697" w:type="dxa"/>
          </w:tcPr>
          <w:p w:rsidR="00430174" w:rsidRDefault="00430174" w:rsidP="009F09BF">
            <w:pPr>
              <w:rPr>
                <w:ins w:id="646" w:author="Autor"/>
                <w:rFonts w:ascii="Arial" w:hAnsi="Arial" w:cs="Arial"/>
                <w:sz w:val="20"/>
                <w:szCs w:val="20"/>
              </w:rPr>
            </w:pPr>
            <w:ins w:id="647" w:author="Autor">
              <w:r>
                <w:rPr>
                  <w:rFonts w:ascii="Arial" w:hAnsi="Arial" w:cs="Arial"/>
                  <w:sz w:val="20"/>
                  <w:szCs w:val="20"/>
                </w:rPr>
                <w:t>duża</w:t>
              </w:r>
            </w:ins>
          </w:p>
        </w:tc>
        <w:tc>
          <w:tcPr>
            <w:tcW w:w="2126" w:type="dxa"/>
          </w:tcPr>
          <w:p w:rsidR="00430174" w:rsidRDefault="00430174" w:rsidP="00C1106C">
            <w:pPr>
              <w:rPr>
                <w:ins w:id="648" w:author="Autor"/>
                <w:rFonts w:ascii="Arial" w:eastAsia="Times New Roman" w:hAnsi="Arial" w:cs="Arial"/>
                <w:sz w:val="20"/>
                <w:szCs w:val="20"/>
              </w:rPr>
            </w:pPr>
            <w:ins w:id="649" w:author="Autor">
              <w:r>
                <w:rPr>
                  <w:rFonts w:ascii="Arial" w:hAnsi="Arial" w:cs="Arial"/>
                  <w:sz w:val="20"/>
                  <w:szCs w:val="20"/>
                </w:rPr>
                <w:t>niskie</w:t>
              </w:r>
            </w:ins>
          </w:p>
        </w:tc>
        <w:tc>
          <w:tcPr>
            <w:tcW w:w="2410" w:type="dxa"/>
          </w:tcPr>
          <w:p w:rsidR="00430174" w:rsidRDefault="00430174" w:rsidP="00430174">
            <w:pPr>
              <w:snapToGrid w:val="0"/>
              <w:rPr>
                <w:ins w:id="650" w:author="Autor"/>
                <w:rFonts w:ascii="Arial" w:hAnsi="Arial" w:cs="Arial"/>
                <w:sz w:val="20"/>
                <w:szCs w:val="20"/>
              </w:rPr>
            </w:pPr>
            <w:ins w:id="651" w:author="Autor">
              <w:r>
                <w:rPr>
                  <w:rFonts w:ascii="Arial" w:hAnsi="Arial" w:cs="Arial"/>
                  <w:sz w:val="20"/>
                  <w:szCs w:val="20"/>
                </w:rPr>
                <w:t>Działania zarządcze:</w:t>
              </w:r>
            </w:ins>
          </w:p>
          <w:p w:rsidR="00430174" w:rsidRDefault="00430174" w:rsidP="00430174">
            <w:pPr>
              <w:snapToGrid w:val="0"/>
              <w:rPr>
                <w:ins w:id="652" w:author="Autor"/>
                <w:rFonts w:ascii="Arial" w:hAnsi="Arial" w:cs="Arial"/>
                <w:sz w:val="20"/>
                <w:szCs w:val="20"/>
              </w:rPr>
            </w:pPr>
            <w:ins w:id="653" w:author="Auto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ins>
          </w:p>
          <w:p w:rsidR="00430174" w:rsidRDefault="00430174" w:rsidP="00430174">
            <w:pPr>
              <w:snapToGrid w:val="0"/>
              <w:rPr>
                <w:ins w:id="654" w:author="Autor"/>
                <w:rFonts w:ascii="Arial" w:hAnsi="Arial" w:cs="Arial"/>
                <w:sz w:val="20"/>
                <w:szCs w:val="20"/>
              </w:rPr>
            </w:pPr>
            <w:ins w:id="655" w:author="Auto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ins>
          </w:p>
          <w:p w:rsidR="00430174" w:rsidRDefault="00430174" w:rsidP="00430174">
            <w:pPr>
              <w:rPr>
                <w:ins w:id="656" w:author="Autor"/>
                <w:rFonts w:ascii="Arial" w:hAnsi="Arial" w:cs="Arial"/>
                <w:sz w:val="20"/>
                <w:szCs w:val="20"/>
              </w:rPr>
            </w:pPr>
            <w:ins w:id="657" w:author="Autor">
              <w:r>
                <w:rPr>
                  <w:rFonts w:ascii="Arial" w:hAnsi="Arial" w:cs="Arial"/>
                  <w:sz w:val="20"/>
                  <w:szCs w:val="20"/>
                </w:rPr>
                <w:t xml:space="preserve">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w:t>
              </w:r>
              <w:r>
                <w:rPr>
                  <w:rFonts w:ascii="Arial" w:hAnsi="Arial" w:cs="Arial"/>
                  <w:sz w:val="20"/>
                  <w:szCs w:val="20"/>
                </w:rPr>
                <w:lastRenderedPageBreak/>
                <w:t>zadanie dotyczące redagowania nowo powstałych rekordów bazy.</w:t>
              </w:r>
            </w:ins>
          </w:p>
          <w:p w:rsidR="00F43B2C" w:rsidRDefault="00F43B2C" w:rsidP="00430174">
            <w:pPr>
              <w:rPr>
                <w:ins w:id="658" w:author="Autor"/>
                <w:rFonts w:ascii="Arial" w:hAnsi="Arial" w:cs="Arial"/>
                <w:sz w:val="20"/>
                <w:szCs w:val="20"/>
              </w:rPr>
            </w:pPr>
            <w:ins w:id="659"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660" w:author="Autor"/>
        </w:trPr>
        <w:tc>
          <w:tcPr>
            <w:tcW w:w="3265" w:type="dxa"/>
            <w:vAlign w:val="center"/>
          </w:tcPr>
          <w:p w:rsidR="00430174" w:rsidRDefault="00430174" w:rsidP="00C1106C">
            <w:pPr>
              <w:rPr>
                <w:ins w:id="661" w:author="Autor"/>
                <w:rFonts w:ascii="Arial" w:hAnsi="Arial" w:cs="Arial"/>
                <w:b/>
                <w:sz w:val="20"/>
              </w:rPr>
            </w:pPr>
            <w:ins w:id="662" w:author="Autor">
              <w:r>
                <w:rPr>
                  <w:rFonts w:ascii="Arial" w:hAnsi="Arial" w:cs="Arial"/>
                  <w:b/>
                  <w:sz w:val="20"/>
                </w:rPr>
                <w:lastRenderedPageBreak/>
                <w:t>Ryzyko nieotrzymania dofinansowania</w:t>
              </w:r>
            </w:ins>
          </w:p>
        </w:tc>
        <w:tc>
          <w:tcPr>
            <w:tcW w:w="1697" w:type="dxa"/>
          </w:tcPr>
          <w:p w:rsidR="00430174" w:rsidRDefault="00430174" w:rsidP="009F09BF">
            <w:pPr>
              <w:rPr>
                <w:ins w:id="663" w:author="Autor"/>
                <w:rFonts w:ascii="Arial" w:hAnsi="Arial" w:cs="Arial"/>
                <w:sz w:val="20"/>
                <w:szCs w:val="20"/>
              </w:rPr>
            </w:pPr>
            <w:ins w:id="664" w:author="Autor">
              <w:r>
                <w:rPr>
                  <w:rFonts w:ascii="Arial" w:hAnsi="Arial" w:cs="Arial"/>
                  <w:sz w:val="20"/>
                  <w:szCs w:val="20"/>
                </w:rPr>
                <w:t>duża</w:t>
              </w:r>
            </w:ins>
          </w:p>
        </w:tc>
        <w:tc>
          <w:tcPr>
            <w:tcW w:w="2126" w:type="dxa"/>
          </w:tcPr>
          <w:p w:rsidR="00430174" w:rsidRDefault="00430174" w:rsidP="00C1106C">
            <w:pPr>
              <w:rPr>
                <w:ins w:id="665" w:author="Autor"/>
                <w:rFonts w:ascii="Arial" w:hAnsi="Arial" w:cs="Arial"/>
                <w:sz w:val="20"/>
                <w:szCs w:val="20"/>
              </w:rPr>
            </w:pPr>
            <w:ins w:id="666" w:author="Autor">
              <w:r>
                <w:rPr>
                  <w:rFonts w:ascii="Arial" w:hAnsi="Arial" w:cs="Arial"/>
                  <w:sz w:val="20"/>
                  <w:szCs w:val="20"/>
                </w:rPr>
                <w:t>niskie</w:t>
              </w:r>
            </w:ins>
          </w:p>
        </w:tc>
        <w:tc>
          <w:tcPr>
            <w:tcW w:w="2410" w:type="dxa"/>
          </w:tcPr>
          <w:p w:rsidR="00430174" w:rsidRDefault="00430174" w:rsidP="00430174">
            <w:pPr>
              <w:rPr>
                <w:ins w:id="667" w:author="Autor"/>
                <w:rFonts w:ascii="Arial" w:hAnsi="Arial" w:cs="Arial"/>
                <w:sz w:val="20"/>
                <w:szCs w:val="20"/>
              </w:rPr>
            </w:pPr>
            <w:ins w:id="668" w:author="Autor">
              <w:r>
                <w:rPr>
                  <w:rFonts w:ascii="Arial" w:hAnsi="Arial" w:cs="Arial"/>
                  <w:sz w:val="20"/>
                  <w:szCs w:val="20"/>
                </w:rPr>
                <w:t>Działania zarządcze:</w:t>
              </w:r>
            </w:ins>
          </w:p>
          <w:p w:rsidR="00430174" w:rsidRDefault="00430174" w:rsidP="00430174">
            <w:pPr>
              <w:rPr>
                <w:ins w:id="669" w:author="Autor"/>
                <w:rFonts w:ascii="Arial" w:hAnsi="Arial" w:cs="Arial"/>
                <w:sz w:val="20"/>
                <w:szCs w:val="20"/>
              </w:rPr>
            </w:pPr>
            <w:ins w:id="670" w:author="Autor">
              <w:r>
                <w:rPr>
                  <w:rFonts w:ascii="Arial" w:hAnsi="Arial" w:cs="Arial"/>
                  <w:sz w:val="20"/>
                  <w:szCs w:val="20"/>
                </w:rPr>
                <w:t>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UE,nawiązano współpracę z firmą doradczą, która posiada doświadczenie w zakresie przygotowywania dokumentacji aplikacyjnej.</w:t>
              </w:r>
            </w:ins>
          </w:p>
          <w:p w:rsidR="00430174" w:rsidRDefault="00430174" w:rsidP="00430174">
            <w:pPr>
              <w:rPr>
                <w:ins w:id="671" w:author="Autor"/>
                <w:rFonts w:ascii="Arial" w:hAnsi="Arial" w:cs="Arial"/>
                <w:sz w:val="20"/>
                <w:szCs w:val="20"/>
              </w:rPr>
            </w:pPr>
            <w:ins w:id="672" w:author="Autor">
              <w:r>
                <w:rPr>
                  <w:rFonts w:ascii="Arial" w:hAnsi="Arial" w:cs="Arial"/>
                  <w:sz w:val="20"/>
                  <w:szCs w:val="20"/>
                </w:rPr>
                <w:t>W celu ograniczenia ryzyka nieuzyskania dotacji w pełnej wysokości lub opóźnienia w wypłacie dofinansowania podjęto następujące środki zaradcze:</w:t>
              </w:r>
            </w:ins>
          </w:p>
          <w:p w:rsidR="00430174" w:rsidRDefault="00430174" w:rsidP="00430174">
            <w:pPr>
              <w:spacing w:after="160" w:line="252" w:lineRule="auto"/>
              <w:rPr>
                <w:ins w:id="673" w:author="Autor"/>
                <w:rFonts w:ascii="Arial" w:hAnsi="Arial" w:cs="Arial"/>
                <w:sz w:val="20"/>
                <w:szCs w:val="20"/>
              </w:rPr>
            </w:pPr>
            <w:ins w:id="674" w:author="Auto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w:t>
              </w:r>
              <w:r>
                <w:rPr>
                  <w:rFonts w:ascii="Arial" w:hAnsi="Arial" w:cs="Arial"/>
                  <w:sz w:val="20"/>
                  <w:szCs w:val="20"/>
                </w:rPr>
                <w:lastRenderedPageBreak/>
                <w:t>zgodności z umową i harmonogramem prac, wnioski o płatność składane będą regularnie, a pracownicy Wnioskodawcy będą dokładać wszelkich starań, aby dokumentacja była kompletna i poprawna.</w:t>
              </w:r>
            </w:ins>
          </w:p>
          <w:p w:rsidR="00430174" w:rsidRDefault="00430174" w:rsidP="00430174">
            <w:pPr>
              <w:snapToGrid w:val="0"/>
              <w:rPr>
                <w:ins w:id="675" w:author="Autor"/>
                <w:rFonts w:ascii="Arial" w:hAnsi="Arial" w:cs="Arial"/>
                <w:sz w:val="20"/>
                <w:szCs w:val="20"/>
              </w:rPr>
            </w:pPr>
            <w:ins w:id="676" w:author="Autor">
              <w:r>
                <w:rPr>
                  <w:rFonts w:ascii="Arial" w:hAnsi="Arial" w:cs="Arial"/>
                  <w:sz w:val="20"/>
                  <w:szCs w:val="20"/>
                </w:rPr>
                <w:t xml:space="preserve">Wszystkie powyższe </w:t>
              </w:r>
              <w:del w:id="677" w:author="Autor">
                <w:r w:rsidDel="00F43B2C">
                  <w:rPr>
                    <w:rFonts w:ascii="Arial" w:hAnsi="Arial" w:cs="Arial"/>
                    <w:sz w:val="20"/>
                    <w:szCs w:val="20"/>
                  </w:rPr>
                  <w:delText>podjete</w:delText>
                </w:r>
              </w:del>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ins>
          </w:p>
          <w:p w:rsidR="00F43B2C" w:rsidRDefault="00F43B2C" w:rsidP="00430174">
            <w:pPr>
              <w:snapToGrid w:val="0"/>
              <w:rPr>
                <w:ins w:id="678" w:author="Autor"/>
                <w:rFonts w:ascii="Arial" w:hAnsi="Arial" w:cs="Arial"/>
                <w:sz w:val="20"/>
                <w:szCs w:val="20"/>
              </w:rPr>
            </w:pPr>
            <w:ins w:id="679"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680" w:author="Autor"/>
        </w:trPr>
        <w:tc>
          <w:tcPr>
            <w:tcW w:w="3265" w:type="dxa"/>
            <w:vAlign w:val="center"/>
          </w:tcPr>
          <w:p w:rsidR="00430174" w:rsidRDefault="00430174" w:rsidP="00C1106C">
            <w:pPr>
              <w:rPr>
                <w:ins w:id="681" w:author="Autor"/>
                <w:rFonts w:ascii="Arial" w:hAnsi="Arial" w:cs="Arial"/>
                <w:b/>
                <w:sz w:val="20"/>
              </w:rPr>
            </w:pPr>
            <w:ins w:id="682" w:author="Autor">
              <w:r>
                <w:rPr>
                  <w:rFonts w:ascii="Arial" w:hAnsi="Arial" w:cs="Arial"/>
                  <w:b/>
                  <w:sz w:val="20"/>
                  <w:szCs w:val="20"/>
                </w:rPr>
                <w:lastRenderedPageBreak/>
                <w:t>Awaria sprzętu komputerowego</w:t>
              </w:r>
            </w:ins>
          </w:p>
        </w:tc>
        <w:tc>
          <w:tcPr>
            <w:tcW w:w="1697" w:type="dxa"/>
          </w:tcPr>
          <w:p w:rsidR="00430174" w:rsidRDefault="00430174" w:rsidP="009F09BF">
            <w:pPr>
              <w:rPr>
                <w:ins w:id="683" w:author="Autor"/>
                <w:rFonts w:ascii="Arial" w:hAnsi="Arial" w:cs="Arial"/>
                <w:sz w:val="20"/>
                <w:szCs w:val="20"/>
              </w:rPr>
            </w:pPr>
            <w:ins w:id="684" w:author="Autor">
              <w:r>
                <w:rPr>
                  <w:rFonts w:ascii="Arial" w:hAnsi="Arial" w:cs="Arial"/>
                  <w:sz w:val="20"/>
                  <w:szCs w:val="20"/>
                </w:rPr>
                <w:t>średnia</w:t>
              </w:r>
            </w:ins>
          </w:p>
        </w:tc>
        <w:tc>
          <w:tcPr>
            <w:tcW w:w="2126" w:type="dxa"/>
          </w:tcPr>
          <w:p w:rsidR="00430174" w:rsidRDefault="00430174" w:rsidP="00C1106C">
            <w:pPr>
              <w:rPr>
                <w:ins w:id="685" w:author="Autor"/>
                <w:rFonts w:ascii="Arial" w:hAnsi="Arial" w:cs="Arial"/>
                <w:sz w:val="20"/>
                <w:szCs w:val="20"/>
              </w:rPr>
            </w:pPr>
            <w:ins w:id="686" w:author="Autor">
              <w:r>
                <w:rPr>
                  <w:rFonts w:ascii="Arial" w:hAnsi="Arial" w:cs="Arial"/>
                  <w:sz w:val="20"/>
                  <w:szCs w:val="20"/>
                </w:rPr>
                <w:t>znikome</w:t>
              </w:r>
            </w:ins>
          </w:p>
        </w:tc>
        <w:tc>
          <w:tcPr>
            <w:tcW w:w="2410" w:type="dxa"/>
          </w:tcPr>
          <w:p w:rsidR="00430174" w:rsidRDefault="00430174" w:rsidP="00430174">
            <w:pPr>
              <w:snapToGrid w:val="0"/>
              <w:rPr>
                <w:ins w:id="687" w:author="Autor"/>
                <w:rFonts w:ascii="Arial" w:hAnsi="Arial" w:cs="Arial"/>
                <w:sz w:val="20"/>
                <w:szCs w:val="20"/>
              </w:rPr>
            </w:pPr>
            <w:ins w:id="688" w:author="Autor">
              <w:r>
                <w:rPr>
                  <w:rFonts w:ascii="Arial" w:hAnsi="Arial" w:cs="Arial"/>
                  <w:sz w:val="20"/>
                  <w:szCs w:val="20"/>
                </w:rPr>
                <w:t>Działania zapobiegawcze:</w:t>
              </w:r>
            </w:ins>
          </w:p>
          <w:p w:rsidR="00430174" w:rsidRDefault="00430174" w:rsidP="00430174">
            <w:pPr>
              <w:snapToGrid w:val="0"/>
              <w:rPr>
                <w:ins w:id="689" w:author="Autor"/>
                <w:rFonts w:ascii="Arial" w:hAnsi="Arial" w:cs="Arial"/>
                <w:sz w:val="20"/>
                <w:szCs w:val="20"/>
              </w:rPr>
            </w:pPr>
            <w:ins w:id="690" w:author="Autor">
              <w:r>
                <w:rPr>
                  <w:rFonts w:ascii="Arial" w:hAnsi="Arial" w:cs="Arial"/>
                  <w:sz w:val="20"/>
                  <w:szCs w:val="20"/>
                </w:rPr>
                <w:t>zakupione zostaną dyski zewnętrzne oraz pendrive, celem m. in. zabezpieczenia danych.</w:t>
              </w:r>
            </w:ins>
          </w:p>
          <w:p w:rsidR="00430174" w:rsidRDefault="00430174" w:rsidP="00430174">
            <w:pPr>
              <w:snapToGrid w:val="0"/>
              <w:rPr>
                <w:ins w:id="691" w:author="Autor"/>
                <w:rFonts w:ascii="Arial" w:hAnsi="Arial" w:cs="Arial"/>
                <w:sz w:val="20"/>
                <w:szCs w:val="20"/>
              </w:rPr>
            </w:pPr>
          </w:p>
          <w:p w:rsidR="00430174" w:rsidRDefault="00430174" w:rsidP="00430174">
            <w:pPr>
              <w:snapToGrid w:val="0"/>
              <w:rPr>
                <w:ins w:id="692" w:author="Autor"/>
                <w:rFonts w:ascii="Arial" w:hAnsi="Arial" w:cs="Arial"/>
                <w:sz w:val="20"/>
                <w:szCs w:val="20"/>
              </w:rPr>
            </w:pPr>
            <w:ins w:id="693" w:author="Autor">
              <w:r>
                <w:rPr>
                  <w:rFonts w:ascii="Arial" w:hAnsi="Arial" w:cs="Arial"/>
                  <w:sz w:val="20"/>
                  <w:szCs w:val="20"/>
                </w:rPr>
                <w:t>Działania zarządcze:</w:t>
              </w:r>
            </w:ins>
          </w:p>
          <w:p w:rsidR="00430174" w:rsidRDefault="00430174" w:rsidP="00430174">
            <w:pPr>
              <w:snapToGrid w:val="0"/>
              <w:rPr>
                <w:ins w:id="694" w:author="Autor"/>
                <w:rFonts w:ascii="Arial" w:hAnsi="Arial" w:cs="Arial"/>
                <w:sz w:val="20"/>
                <w:szCs w:val="20"/>
              </w:rPr>
            </w:pPr>
            <w:ins w:id="695" w:author="Autor">
              <w:r>
                <w:rPr>
                  <w:rFonts w:ascii="Arial" w:hAnsi="Arial" w:cs="Arial"/>
                  <w:sz w:val="20"/>
                  <w:szCs w:val="20"/>
                </w:rPr>
                <w:t>- naprawa przez specjalistów zatrudnionych w strukturach UPP,</w:t>
              </w:r>
            </w:ins>
          </w:p>
          <w:p w:rsidR="00430174" w:rsidRDefault="00430174" w:rsidP="00430174">
            <w:pPr>
              <w:snapToGrid w:val="0"/>
              <w:rPr>
                <w:ins w:id="696" w:author="Autor"/>
                <w:rFonts w:ascii="Arial" w:hAnsi="Arial" w:cs="Arial"/>
                <w:sz w:val="20"/>
                <w:szCs w:val="20"/>
              </w:rPr>
            </w:pPr>
            <w:ins w:id="697" w:author="Autor">
              <w:r>
                <w:rPr>
                  <w:rFonts w:ascii="Arial" w:hAnsi="Arial" w:cs="Arial"/>
                  <w:sz w:val="20"/>
                  <w:szCs w:val="20"/>
                </w:rPr>
                <w:t>- kontakt z producentem sprzętu celem naprawy/złożenia reklamacji,</w:t>
              </w:r>
            </w:ins>
          </w:p>
          <w:p w:rsidR="00430174" w:rsidRDefault="00430174" w:rsidP="00430174">
            <w:pPr>
              <w:numPr>
                <w:ilvl w:val="0"/>
                <w:numId w:val="22"/>
              </w:numPr>
              <w:snapToGrid w:val="0"/>
              <w:rPr>
                <w:ins w:id="698" w:author="Autor"/>
                <w:rFonts w:ascii="Arial" w:hAnsi="Arial" w:cs="Arial"/>
                <w:sz w:val="20"/>
                <w:szCs w:val="20"/>
              </w:rPr>
            </w:pPr>
            <w:ins w:id="699" w:author="Autor">
              <w:r>
                <w:rPr>
                  <w:rFonts w:ascii="Arial" w:hAnsi="Arial" w:cs="Arial"/>
                  <w:sz w:val="20"/>
                  <w:szCs w:val="20"/>
                </w:rPr>
                <w:t>aktualizacja harmonogramu.</w:t>
              </w:r>
            </w:ins>
          </w:p>
          <w:p w:rsidR="00430174" w:rsidRDefault="00430174" w:rsidP="00430174">
            <w:pPr>
              <w:rPr>
                <w:ins w:id="700" w:author="Autor"/>
                <w:rFonts w:ascii="Arial" w:hAnsi="Arial" w:cs="Arial"/>
                <w:sz w:val="20"/>
                <w:szCs w:val="20"/>
              </w:rPr>
            </w:pPr>
            <w:ins w:id="701" w:author="Autor">
              <w:r>
                <w:rPr>
                  <w:rFonts w:ascii="Arial" w:hAnsi="Arial" w:cs="Arial"/>
                  <w:sz w:val="20"/>
                  <w:szCs w:val="20"/>
                </w:rPr>
                <w:t>Nie nastąpiła żadna zmiana  w zakresie omawianego ryzyka, sprzęt działa bezawaryjnie.</w:t>
              </w:r>
            </w:ins>
          </w:p>
          <w:p w:rsidR="009237BD" w:rsidRDefault="009237BD" w:rsidP="00430174">
            <w:pPr>
              <w:rPr>
                <w:ins w:id="702" w:author="Autor"/>
                <w:rFonts w:ascii="Arial" w:hAnsi="Arial" w:cs="Arial"/>
                <w:sz w:val="20"/>
                <w:szCs w:val="20"/>
              </w:rPr>
            </w:pPr>
            <w:ins w:id="703" w:author="Autor">
              <w:r>
                <w:rPr>
                  <w:rFonts w:ascii="Arial" w:hAnsi="Arial" w:cs="Arial"/>
                  <w:sz w:val="20"/>
                  <w:szCs w:val="20"/>
                </w:rPr>
                <w:t xml:space="preserve">W stosunku do poprzedniego okresu sprawozdawczego nastąpiła zmiana w zakresie ryzyka tj. awaria </w:t>
              </w:r>
              <w:r w:rsidR="00B17C5C">
                <w:rPr>
                  <w:rFonts w:ascii="Arial" w:hAnsi="Arial" w:cs="Arial"/>
                  <w:sz w:val="20"/>
                  <w:szCs w:val="20"/>
                </w:rPr>
                <w:t xml:space="preserve">u Lidera projektu </w:t>
              </w:r>
              <w:r w:rsidR="00F07B0E">
                <w:rPr>
                  <w:rFonts w:ascii="Arial" w:hAnsi="Arial" w:cs="Arial"/>
                  <w:sz w:val="20"/>
                  <w:szCs w:val="20"/>
                </w:rPr>
                <w:t>zakupionego komputera oraz drukarki. Na okres trwania naprawy serwisowej popsuty sprzęt zastąpiono innym, sprawnym. Nie rzutowało to na opóźnienie w realizacji prac projektowych.</w:t>
              </w:r>
            </w:ins>
          </w:p>
        </w:tc>
      </w:tr>
      <w:tr w:rsidR="00430174" w:rsidRPr="002B50C0" w:rsidTr="00322614">
        <w:trPr>
          <w:ins w:id="704" w:author="Autor"/>
        </w:trPr>
        <w:tc>
          <w:tcPr>
            <w:tcW w:w="3265" w:type="dxa"/>
            <w:vAlign w:val="center"/>
          </w:tcPr>
          <w:p w:rsidR="00430174" w:rsidRDefault="00430174" w:rsidP="00C1106C">
            <w:pPr>
              <w:rPr>
                <w:ins w:id="705" w:author="Autor"/>
                <w:rFonts w:ascii="Arial" w:hAnsi="Arial" w:cs="Arial"/>
                <w:b/>
                <w:sz w:val="20"/>
                <w:szCs w:val="20"/>
              </w:rPr>
            </w:pPr>
            <w:ins w:id="706" w:author="Autor">
              <w:r>
                <w:rPr>
                  <w:rFonts w:ascii="Arial" w:hAnsi="Arial" w:cs="Arial"/>
                  <w:b/>
                  <w:sz w:val="20"/>
                  <w:szCs w:val="20"/>
                </w:rPr>
                <w:lastRenderedPageBreak/>
                <w:t>Wystąpienie siły wyższej</w:t>
              </w:r>
            </w:ins>
          </w:p>
        </w:tc>
        <w:tc>
          <w:tcPr>
            <w:tcW w:w="1697" w:type="dxa"/>
          </w:tcPr>
          <w:p w:rsidR="00430174" w:rsidRDefault="00430174" w:rsidP="009F09BF">
            <w:pPr>
              <w:rPr>
                <w:ins w:id="707" w:author="Autor"/>
                <w:rFonts w:ascii="Arial" w:hAnsi="Arial" w:cs="Arial"/>
                <w:sz w:val="20"/>
                <w:szCs w:val="20"/>
              </w:rPr>
            </w:pPr>
            <w:ins w:id="708" w:author="Autor">
              <w:r>
                <w:rPr>
                  <w:rFonts w:ascii="Arial" w:hAnsi="Arial" w:cs="Arial"/>
                  <w:sz w:val="20"/>
                  <w:szCs w:val="20"/>
                </w:rPr>
                <w:t>duża</w:t>
              </w:r>
            </w:ins>
          </w:p>
        </w:tc>
        <w:tc>
          <w:tcPr>
            <w:tcW w:w="2126" w:type="dxa"/>
          </w:tcPr>
          <w:p w:rsidR="00430174" w:rsidRDefault="00430174" w:rsidP="00C1106C">
            <w:pPr>
              <w:rPr>
                <w:ins w:id="709" w:author="Autor"/>
                <w:rFonts w:ascii="Arial" w:hAnsi="Arial" w:cs="Arial"/>
                <w:sz w:val="20"/>
                <w:szCs w:val="20"/>
              </w:rPr>
            </w:pPr>
            <w:ins w:id="710" w:author="Autor">
              <w:r>
                <w:rPr>
                  <w:rFonts w:ascii="Arial" w:hAnsi="Arial" w:cs="Arial"/>
                  <w:sz w:val="20"/>
                  <w:szCs w:val="20"/>
                </w:rPr>
                <w:t>znikome</w:t>
              </w:r>
            </w:ins>
          </w:p>
        </w:tc>
        <w:tc>
          <w:tcPr>
            <w:tcW w:w="2410" w:type="dxa"/>
          </w:tcPr>
          <w:p w:rsidR="00430174" w:rsidRDefault="00430174" w:rsidP="00430174">
            <w:pPr>
              <w:jc w:val="both"/>
              <w:rPr>
                <w:ins w:id="711" w:author="Autor"/>
                <w:rFonts w:ascii="Arial" w:hAnsi="Arial" w:cs="Arial"/>
                <w:sz w:val="20"/>
                <w:szCs w:val="20"/>
              </w:rPr>
            </w:pPr>
            <w:ins w:id="712" w:author="Autor">
              <w:r>
                <w:rPr>
                  <w:rFonts w:ascii="Arial" w:hAnsi="Arial" w:cs="Arial"/>
                  <w:sz w:val="20"/>
                  <w:szCs w:val="20"/>
                </w:rPr>
                <w:t>Działania zarządcze:</w:t>
              </w:r>
            </w:ins>
          </w:p>
          <w:p w:rsidR="00430174" w:rsidRDefault="00430174" w:rsidP="00430174">
            <w:pPr>
              <w:jc w:val="both"/>
              <w:rPr>
                <w:ins w:id="713" w:author="Autor"/>
                <w:rFonts w:ascii="Arial" w:hAnsi="Arial" w:cs="Arial"/>
                <w:sz w:val="20"/>
                <w:szCs w:val="20"/>
              </w:rPr>
            </w:pPr>
            <w:ins w:id="714" w:author="Autor">
              <w:r>
                <w:rPr>
                  <w:rFonts w:ascii="Arial" w:hAnsi="Arial" w:cs="Arial"/>
                  <w:sz w:val="20"/>
                  <w:szCs w:val="20"/>
                </w:rPr>
                <w:t>-aktualizacja harmonogramu,</w:t>
              </w:r>
            </w:ins>
          </w:p>
          <w:p w:rsidR="00430174" w:rsidRDefault="00430174" w:rsidP="00430174">
            <w:pPr>
              <w:snapToGrid w:val="0"/>
              <w:jc w:val="both"/>
              <w:rPr>
                <w:ins w:id="715" w:author="Autor"/>
                <w:rFonts w:ascii="Arial" w:hAnsi="Arial" w:cs="Arial"/>
                <w:sz w:val="20"/>
                <w:szCs w:val="20"/>
              </w:rPr>
            </w:pPr>
            <w:ins w:id="716" w:author="Autor">
              <w:r>
                <w:rPr>
                  <w:rFonts w:ascii="Arial" w:hAnsi="Arial" w:cs="Arial"/>
                  <w:sz w:val="20"/>
                  <w:szCs w:val="20"/>
                </w:rPr>
                <w:t>-skierowanie wniosku do Komitetu Sterującego.</w:t>
              </w:r>
            </w:ins>
          </w:p>
          <w:p w:rsidR="00430174" w:rsidRDefault="00430174" w:rsidP="00430174">
            <w:pPr>
              <w:snapToGrid w:val="0"/>
              <w:rPr>
                <w:ins w:id="717" w:author="Autor"/>
                <w:rFonts w:ascii="Arial" w:hAnsi="Arial" w:cs="Arial"/>
                <w:sz w:val="20"/>
                <w:szCs w:val="20"/>
              </w:rPr>
            </w:pPr>
            <w:ins w:id="718" w:author="Autor">
              <w:r>
                <w:rPr>
                  <w:rFonts w:ascii="Arial" w:hAnsi="Arial" w:cs="Arial"/>
                  <w:sz w:val="20"/>
                  <w:szCs w:val="20"/>
                </w:rPr>
                <w:t>Omawiane ryzyko nie wystąpiło.</w:t>
              </w:r>
            </w:ins>
          </w:p>
          <w:p w:rsidR="00F43B2C" w:rsidRDefault="00F43B2C" w:rsidP="00430174">
            <w:pPr>
              <w:snapToGrid w:val="0"/>
              <w:rPr>
                <w:ins w:id="719" w:author="Autor"/>
                <w:rFonts w:ascii="Arial" w:hAnsi="Arial" w:cs="Arial"/>
                <w:sz w:val="20"/>
                <w:szCs w:val="20"/>
              </w:rPr>
            </w:pPr>
            <w:ins w:id="720"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721" w:author="Autor"/>
        </w:trPr>
        <w:tc>
          <w:tcPr>
            <w:tcW w:w="3265" w:type="dxa"/>
            <w:vAlign w:val="center"/>
          </w:tcPr>
          <w:p w:rsidR="00430174" w:rsidRDefault="00430174" w:rsidP="00C1106C">
            <w:pPr>
              <w:rPr>
                <w:ins w:id="722" w:author="Autor"/>
                <w:rFonts w:ascii="Arial" w:hAnsi="Arial" w:cs="Arial"/>
                <w:b/>
                <w:sz w:val="20"/>
                <w:szCs w:val="20"/>
              </w:rPr>
            </w:pPr>
            <w:ins w:id="723" w:author="Autor">
              <w:r>
                <w:rPr>
                  <w:rFonts w:ascii="Arial" w:hAnsi="Arial" w:cs="Arial"/>
                  <w:b/>
                  <w:sz w:val="20"/>
                  <w:szCs w:val="20"/>
                </w:rPr>
                <w:t>Ryzyko wydłużenia realizacji projektu/zmian w harmonogramie w wyniku absencji osób, z którymi podpisano umowy</w:t>
              </w:r>
            </w:ins>
          </w:p>
        </w:tc>
        <w:tc>
          <w:tcPr>
            <w:tcW w:w="1697" w:type="dxa"/>
          </w:tcPr>
          <w:p w:rsidR="00430174" w:rsidRDefault="00430174" w:rsidP="009F09BF">
            <w:pPr>
              <w:rPr>
                <w:ins w:id="724" w:author="Autor"/>
                <w:rFonts w:ascii="Arial" w:hAnsi="Arial" w:cs="Arial"/>
                <w:sz w:val="20"/>
                <w:szCs w:val="20"/>
              </w:rPr>
            </w:pPr>
            <w:ins w:id="725" w:author="Autor">
              <w:r>
                <w:rPr>
                  <w:rFonts w:ascii="Arial" w:hAnsi="Arial" w:cs="Arial"/>
                  <w:sz w:val="20"/>
                  <w:szCs w:val="20"/>
                </w:rPr>
                <w:t>średnia</w:t>
              </w:r>
            </w:ins>
          </w:p>
        </w:tc>
        <w:tc>
          <w:tcPr>
            <w:tcW w:w="2126" w:type="dxa"/>
          </w:tcPr>
          <w:p w:rsidR="00430174" w:rsidRDefault="00430174" w:rsidP="00C1106C">
            <w:pPr>
              <w:rPr>
                <w:ins w:id="726" w:author="Autor"/>
                <w:rFonts w:ascii="Arial" w:hAnsi="Arial" w:cs="Arial"/>
                <w:sz w:val="20"/>
                <w:szCs w:val="20"/>
              </w:rPr>
            </w:pPr>
            <w:ins w:id="727" w:author="Autor">
              <w:r>
                <w:rPr>
                  <w:rFonts w:ascii="Arial" w:hAnsi="Arial" w:cs="Arial"/>
                  <w:sz w:val="20"/>
                  <w:szCs w:val="20"/>
                </w:rPr>
                <w:t>średnie</w:t>
              </w:r>
            </w:ins>
          </w:p>
        </w:tc>
        <w:tc>
          <w:tcPr>
            <w:tcW w:w="2410" w:type="dxa"/>
          </w:tcPr>
          <w:p w:rsidR="00430174" w:rsidRDefault="00430174" w:rsidP="00430174">
            <w:pPr>
              <w:jc w:val="both"/>
              <w:rPr>
                <w:ins w:id="728" w:author="Autor"/>
                <w:rFonts w:ascii="Arial" w:hAnsi="Arial" w:cs="Arial"/>
                <w:sz w:val="20"/>
                <w:szCs w:val="20"/>
              </w:rPr>
            </w:pPr>
            <w:ins w:id="729" w:author="Autor">
              <w:r>
                <w:rPr>
                  <w:rFonts w:ascii="Arial" w:hAnsi="Arial" w:cs="Arial"/>
                  <w:sz w:val="20"/>
                  <w:szCs w:val="20"/>
                </w:rPr>
                <w:t>Działania zarządcze:</w:t>
              </w:r>
            </w:ins>
          </w:p>
          <w:p w:rsidR="00430174" w:rsidRDefault="00430174" w:rsidP="00430174">
            <w:pPr>
              <w:jc w:val="both"/>
              <w:rPr>
                <w:ins w:id="730" w:author="Autor"/>
                <w:rFonts w:ascii="Arial" w:hAnsi="Arial" w:cs="Arial"/>
                <w:sz w:val="20"/>
                <w:szCs w:val="20"/>
              </w:rPr>
            </w:pPr>
            <w:ins w:id="731" w:author="Autor">
              <w:r>
                <w:rPr>
                  <w:rFonts w:ascii="Arial" w:hAnsi="Arial" w:cs="Arial"/>
                  <w:sz w:val="20"/>
                  <w:szCs w:val="20"/>
                </w:rPr>
                <w:t>W przypadku absencji osoby/osób prace zostaną rozplanowane w taki sposób, aby  umożliwić rozdzielenie ich wśród osób wykonujących podobne czynności.</w:t>
              </w:r>
            </w:ins>
          </w:p>
          <w:p w:rsidR="00430174" w:rsidRDefault="00430174" w:rsidP="00430174">
            <w:pPr>
              <w:jc w:val="both"/>
              <w:rPr>
                <w:ins w:id="732" w:author="Autor"/>
                <w:rFonts w:ascii="Arial" w:hAnsi="Arial" w:cs="Arial"/>
                <w:sz w:val="20"/>
                <w:szCs w:val="20"/>
              </w:rPr>
            </w:pPr>
            <w:ins w:id="733" w:author="Autor">
              <w:r>
                <w:rPr>
                  <w:rFonts w:ascii="Arial" w:hAnsi="Arial" w:cs="Arial"/>
                  <w:sz w:val="20"/>
                  <w:szCs w:val="20"/>
                </w:rPr>
                <w:t>Ponadto przewiduje się: oprócz rozdzielenia obowiązków wśród innych pracowników,  w przypadku dłuższej nieobecności, zawarcie umowy na zastępstwo oraz aktualizację harmonogramu.</w:t>
              </w:r>
            </w:ins>
          </w:p>
          <w:p w:rsidR="00430174" w:rsidRDefault="00430174" w:rsidP="00430174">
            <w:pPr>
              <w:jc w:val="both"/>
              <w:rPr>
                <w:ins w:id="734" w:author="Autor"/>
                <w:rFonts w:ascii="Arial" w:hAnsi="Arial" w:cs="Arial"/>
                <w:sz w:val="20"/>
                <w:szCs w:val="20"/>
              </w:rPr>
            </w:pPr>
            <w:ins w:id="735" w:author="Autor">
              <w:r>
                <w:rPr>
                  <w:rFonts w:ascii="Arial" w:hAnsi="Arial" w:cs="Arial"/>
                  <w:sz w:val="20"/>
                  <w:szCs w:val="20"/>
                </w:rPr>
                <w:t>Absencja w stopniu nieznacznym, nie miała wpływu na ryzyko wydłużenia realizacji projektu/zmian w harmonogramie.</w:t>
              </w:r>
            </w:ins>
          </w:p>
          <w:p w:rsidR="00430174" w:rsidRDefault="00430174" w:rsidP="00430174">
            <w:pPr>
              <w:jc w:val="both"/>
              <w:rPr>
                <w:ins w:id="736" w:author="Autor"/>
                <w:rFonts w:ascii="Arial" w:hAnsi="Arial" w:cs="Arial"/>
                <w:sz w:val="20"/>
                <w:szCs w:val="20"/>
              </w:rPr>
            </w:pPr>
            <w:ins w:id="737" w:author="Autor">
              <w:r>
                <w:rPr>
                  <w:rFonts w:ascii="Arial" w:hAnsi="Arial" w:cs="Arial"/>
                  <w:sz w:val="20"/>
                  <w:szCs w:val="20"/>
                </w:rPr>
                <w:t xml:space="preserve">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t>
              </w:r>
              <w:r>
                <w:rPr>
                  <w:rFonts w:ascii="Arial" w:hAnsi="Arial" w:cs="Arial"/>
                  <w:sz w:val="20"/>
                  <w:szCs w:val="20"/>
                </w:rPr>
                <w:lastRenderedPageBreak/>
                <w:t>w realizacji zadań nie było konieczności aktualizacji harmonogramu.</w:t>
              </w:r>
            </w:ins>
          </w:p>
          <w:p w:rsidR="00F43B2C" w:rsidRDefault="00F43B2C" w:rsidP="00430174">
            <w:pPr>
              <w:jc w:val="both"/>
              <w:rPr>
                <w:ins w:id="738" w:author="Autor"/>
                <w:rFonts w:ascii="Arial" w:hAnsi="Arial" w:cs="Arial"/>
                <w:sz w:val="20"/>
                <w:szCs w:val="20"/>
              </w:rPr>
            </w:pPr>
            <w:ins w:id="739"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740" w:author="Autor"/>
        </w:trPr>
        <w:tc>
          <w:tcPr>
            <w:tcW w:w="3265" w:type="dxa"/>
            <w:vAlign w:val="center"/>
          </w:tcPr>
          <w:p w:rsidR="00430174" w:rsidRDefault="00430174" w:rsidP="00C1106C">
            <w:pPr>
              <w:rPr>
                <w:ins w:id="741" w:author="Autor"/>
                <w:rFonts w:ascii="Arial" w:hAnsi="Arial" w:cs="Arial"/>
                <w:b/>
                <w:sz w:val="20"/>
                <w:szCs w:val="20"/>
              </w:rPr>
            </w:pPr>
            <w:ins w:id="742" w:author="Autor">
              <w:r>
                <w:rPr>
                  <w:rFonts w:ascii="Arial" w:hAnsi="Arial" w:cs="Arial"/>
                  <w:b/>
                  <w:sz w:val="20"/>
                </w:rPr>
                <w:lastRenderedPageBreak/>
                <w:t>Utrata siły roboczej na rzecz innych rynków europejskich</w:t>
              </w:r>
            </w:ins>
          </w:p>
        </w:tc>
        <w:tc>
          <w:tcPr>
            <w:tcW w:w="1697" w:type="dxa"/>
          </w:tcPr>
          <w:p w:rsidR="00430174" w:rsidRDefault="00430174" w:rsidP="009F09BF">
            <w:pPr>
              <w:rPr>
                <w:ins w:id="743" w:author="Autor"/>
                <w:rFonts w:ascii="Arial" w:hAnsi="Arial" w:cs="Arial"/>
                <w:sz w:val="20"/>
                <w:szCs w:val="20"/>
              </w:rPr>
            </w:pPr>
            <w:ins w:id="744" w:author="Autor">
              <w:r>
                <w:rPr>
                  <w:rFonts w:ascii="Arial" w:hAnsi="Arial" w:cs="Arial"/>
                  <w:sz w:val="20"/>
                  <w:szCs w:val="20"/>
                </w:rPr>
                <w:t>średnia</w:t>
              </w:r>
            </w:ins>
          </w:p>
        </w:tc>
        <w:tc>
          <w:tcPr>
            <w:tcW w:w="2126" w:type="dxa"/>
          </w:tcPr>
          <w:p w:rsidR="00430174" w:rsidRDefault="00430174" w:rsidP="00C1106C">
            <w:pPr>
              <w:rPr>
                <w:ins w:id="745" w:author="Autor"/>
                <w:rFonts w:ascii="Arial" w:hAnsi="Arial" w:cs="Arial"/>
                <w:sz w:val="20"/>
                <w:szCs w:val="20"/>
              </w:rPr>
            </w:pPr>
            <w:ins w:id="746" w:author="Autor">
              <w:r>
                <w:rPr>
                  <w:rFonts w:ascii="Arial" w:hAnsi="Arial" w:cs="Arial"/>
                  <w:sz w:val="20"/>
                  <w:szCs w:val="20"/>
                </w:rPr>
                <w:t>znikome</w:t>
              </w:r>
            </w:ins>
          </w:p>
        </w:tc>
        <w:tc>
          <w:tcPr>
            <w:tcW w:w="2410" w:type="dxa"/>
          </w:tcPr>
          <w:p w:rsidR="00430174" w:rsidRDefault="00430174" w:rsidP="00430174">
            <w:pPr>
              <w:snapToGrid w:val="0"/>
              <w:rPr>
                <w:ins w:id="747" w:author="Autor"/>
                <w:rFonts w:ascii="Arial" w:hAnsi="Arial" w:cs="Arial"/>
                <w:sz w:val="20"/>
                <w:szCs w:val="20"/>
              </w:rPr>
            </w:pPr>
            <w:ins w:id="748" w:author="Autor">
              <w:r>
                <w:rPr>
                  <w:rFonts w:ascii="Arial" w:hAnsi="Arial" w:cs="Arial"/>
                  <w:sz w:val="20"/>
                  <w:szCs w:val="20"/>
                </w:rPr>
                <w:t>DZIAŁANIA ZAPOBIEGAWCZE</w:t>
              </w:r>
            </w:ins>
          </w:p>
          <w:p w:rsidR="00430174" w:rsidRDefault="00430174" w:rsidP="00430174">
            <w:pPr>
              <w:snapToGrid w:val="0"/>
              <w:rPr>
                <w:ins w:id="749" w:author="Autor"/>
                <w:rFonts w:ascii="Arial" w:hAnsi="Arial" w:cs="Arial"/>
                <w:sz w:val="20"/>
                <w:szCs w:val="20"/>
              </w:rPr>
            </w:pPr>
            <w:ins w:id="750" w:author="Auto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ins>
          </w:p>
          <w:p w:rsidR="00430174" w:rsidRDefault="00430174" w:rsidP="00430174">
            <w:pPr>
              <w:snapToGrid w:val="0"/>
              <w:rPr>
                <w:ins w:id="751" w:author="Autor"/>
                <w:rFonts w:ascii="Arial" w:hAnsi="Arial" w:cs="Arial"/>
                <w:sz w:val="20"/>
                <w:szCs w:val="20"/>
              </w:rPr>
            </w:pPr>
          </w:p>
          <w:p w:rsidR="00430174" w:rsidRDefault="00430174" w:rsidP="00430174">
            <w:pPr>
              <w:snapToGrid w:val="0"/>
              <w:rPr>
                <w:ins w:id="752" w:author="Autor"/>
                <w:rFonts w:ascii="Arial" w:hAnsi="Arial" w:cs="Arial"/>
                <w:sz w:val="20"/>
                <w:szCs w:val="20"/>
              </w:rPr>
            </w:pPr>
            <w:ins w:id="753" w:author="Autor">
              <w:r>
                <w:rPr>
                  <w:rFonts w:ascii="Arial" w:hAnsi="Arial" w:cs="Arial"/>
                  <w:sz w:val="20"/>
                  <w:szCs w:val="20"/>
                </w:rPr>
                <w:t>PROPONOWANE REAKCJE</w:t>
              </w:r>
            </w:ins>
          </w:p>
          <w:p w:rsidR="00430174" w:rsidRDefault="00430174" w:rsidP="00430174">
            <w:pPr>
              <w:numPr>
                <w:ilvl w:val="0"/>
                <w:numId w:val="23"/>
              </w:numPr>
              <w:snapToGrid w:val="0"/>
              <w:rPr>
                <w:ins w:id="754" w:author="Autor"/>
                <w:rFonts w:ascii="Arial" w:hAnsi="Arial" w:cs="Arial"/>
                <w:sz w:val="20"/>
                <w:szCs w:val="20"/>
              </w:rPr>
            </w:pPr>
            <w:ins w:id="755" w:author="Autor">
              <w:r>
                <w:rPr>
                  <w:rFonts w:ascii="Arial" w:hAnsi="Arial" w:cs="Arial"/>
                  <w:sz w:val="20"/>
                  <w:szCs w:val="20"/>
                </w:rPr>
                <w:t>w przypadku problemów z rekrutacją pracowników, należy zwiększyć akcję promocyjno-informacyjną.</w:t>
              </w:r>
            </w:ins>
          </w:p>
          <w:p w:rsidR="00430174" w:rsidRDefault="00430174" w:rsidP="00430174">
            <w:pPr>
              <w:jc w:val="both"/>
              <w:rPr>
                <w:ins w:id="756" w:author="Autor"/>
                <w:rFonts w:ascii="Arial" w:hAnsi="Arial" w:cs="Arial"/>
                <w:sz w:val="20"/>
                <w:szCs w:val="20"/>
              </w:rPr>
            </w:pPr>
            <w:ins w:id="757" w:author="Autor">
              <w:r>
                <w:rPr>
                  <w:rFonts w:ascii="Arial" w:hAnsi="Arial" w:cs="Arial"/>
                  <w:sz w:val="20"/>
                  <w:szCs w:val="20"/>
                </w:rPr>
                <w:t>Ryzyko utraty siły roboczej na rzecz innych rynków europejskich nie wystąpiło.</w:t>
              </w:r>
            </w:ins>
          </w:p>
          <w:p w:rsidR="00F43B2C" w:rsidRDefault="00F43B2C" w:rsidP="00430174">
            <w:pPr>
              <w:jc w:val="both"/>
              <w:rPr>
                <w:ins w:id="758" w:author="Autor"/>
                <w:rFonts w:ascii="Arial" w:hAnsi="Arial" w:cs="Arial"/>
                <w:sz w:val="20"/>
                <w:szCs w:val="20"/>
              </w:rPr>
            </w:pPr>
            <w:ins w:id="759" w:author="Autor">
              <w:r w:rsidRPr="00165597">
                <w:rPr>
                  <w:rFonts w:ascii="Arial" w:hAnsi="Arial" w:cs="Arial"/>
                  <w:sz w:val="20"/>
                  <w:szCs w:val="20"/>
                </w:rPr>
                <w:t>Nie nastąpiła zmiana w zakresie ryzyka w stosunku do poprzedniego okresu sprawozdawczego</w:t>
              </w:r>
            </w:ins>
          </w:p>
        </w:tc>
      </w:tr>
    </w:tbl>
    <w:p w:rsidR="00141A92" w:rsidRDefault="00141A92" w:rsidP="00141A92">
      <w:pPr>
        <w:spacing w:before="240" w:after="120"/>
        <w:rPr>
          <w:rFonts w:ascii="Arial" w:hAnsi="Arial" w:cs="Arial"/>
          <w:b/>
          <w:sz w:val="20"/>
          <w:szCs w:val="20"/>
        </w:rPr>
      </w:pPr>
    </w:p>
    <w:p w:rsidR="00CF2E64" w:rsidRPr="00945E7D" w:rsidRDefault="00CF2E64">
      <w:pPr>
        <w:pStyle w:val="Akapitzlist"/>
        <w:numPr>
          <w:ilvl w:val="0"/>
          <w:numId w:val="28"/>
        </w:numPr>
        <w:spacing w:before="240" w:after="120"/>
        <w:rPr>
          <w:rFonts w:ascii="Arial" w:hAnsi="Arial" w:cs="Arial"/>
          <w:b/>
          <w:sz w:val="20"/>
          <w:szCs w:val="20"/>
          <w:rPrChange w:id="760" w:author="Autor">
            <w:rPr/>
          </w:rPrChange>
        </w:rPr>
        <w:pPrChange w:id="761" w:author="Autor">
          <w:pPr>
            <w:spacing w:before="240" w:after="120"/>
          </w:pPr>
        </w:pPrChange>
      </w:pPr>
      <w:r w:rsidRPr="00945E7D">
        <w:rPr>
          <w:rFonts w:ascii="Arial" w:hAnsi="Arial" w:cs="Arial"/>
          <w:b/>
          <w:sz w:val="20"/>
          <w:szCs w:val="20"/>
          <w:rPrChange w:id="762" w:author="Autor">
            <w:rPr/>
          </w:rPrChange>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rsidTr="009F1DC8">
        <w:trPr>
          <w:trHeight w:val="724"/>
        </w:trPr>
        <w:tc>
          <w:tcPr>
            <w:tcW w:w="3261" w:type="dxa"/>
            <w:shd w:val="clear" w:color="auto" w:fill="D9D9D9" w:themeFill="background1" w:themeFillShade="D9"/>
            <w:vAlign w:val="center"/>
          </w:tcPr>
          <w:p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rsidTr="009F1DC8">
        <w:trPr>
          <w:trHeight w:val="724"/>
        </w:trPr>
        <w:tc>
          <w:tcPr>
            <w:tcW w:w="3261" w:type="dxa"/>
            <w:shd w:val="clear" w:color="auto" w:fill="auto"/>
          </w:tcPr>
          <w:p w:rsidR="0091332C" w:rsidDel="00F43B2C" w:rsidRDefault="0091332C" w:rsidP="00275939">
            <w:pPr>
              <w:rPr>
                <w:ins w:id="763" w:author="Autor"/>
                <w:del w:id="764" w:author="Autor"/>
                <w:rFonts w:ascii="Arial" w:hAnsi="Arial" w:cs="Arial"/>
                <w:color w:val="0070C0"/>
                <w:sz w:val="18"/>
                <w:szCs w:val="18"/>
                <w:lang w:eastAsia="pl-PL"/>
              </w:rPr>
            </w:pPr>
            <w:del w:id="765" w:author="Autor">
              <w:r w:rsidRPr="0091332C" w:rsidDel="00F43B2C">
                <w:rPr>
                  <w:rFonts w:ascii="Arial" w:hAnsi="Arial" w:cs="Arial"/>
                  <w:color w:val="0070C0"/>
                  <w:sz w:val="18"/>
                  <w:szCs w:val="18"/>
                  <w:lang w:eastAsia="pl-PL"/>
                </w:rPr>
                <w:delText>&lt;&lt;Należy wskazać główne ryzyka wpływające na utrzymanie efektów projektu&gt;&gt;</w:delText>
              </w:r>
            </w:del>
          </w:p>
          <w:p w:rsidR="00430174" w:rsidRPr="0091332C" w:rsidRDefault="00430174" w:rsidP="00275939">
            <w:pPr>
              <w:rPr>
                <w:rFonts w:ascii="Arial" w:hAnsi="Arial" w:cs="Arial"/>
                <w:color w:val="0070C0"/>
                <w:sz w:val="18"/>
                <w:szCs w:val="18"/>
                <w:lang w:eastAsia="pl-PL"/>
              </w:rPr>
            </w:pPr>
            <w:ins w:id="766" w:author="Autor">
              <w:r>
                <w:rPr>
                  <w:rFonts w:ascii="Arial" w:hAnsi="Arial" w:cs="Arial"/>
                  <w:sz w:val="20"/>
                  <w:szCs w:val="20"/>
                </w:rPr>
                <w:t>Zerwane łącza z serwerem ICM lub awaria serwera</w:t>
              </w:r>
            </w:ins>
          </w:p>
        </w:tc>
        <w:tc>
          <w:tcPr>
            <w:tcW w:w="1701" w:type="dxa"/>
            <w:shd w:val="clear" w:color="auto" w:fill="FFFFFF"/>
          </w:tcPr>
          <w:p w:rsidR="0091332C" w:rsidDel="00F43B2C" w:rsidRDefault="0091332C" w:rsidP="00275939">
            <w:pPr>
              <w:pStyle w:val="Legenda"/>
              <w:rPr>
                <w:ins w:id="767" w:author="Autor"/>
                <w:del w:id="768" w:author="Autor"/>
                <w:rFonts w:ascii="Arial" w:eastAsia="Times New Roman" w:hAnsi="Arial" w:cs="Arial"/>
                <w:b w:val="0"/>
                <w:bCs w:val="0"/>
                <w:color w:val="0070C0"/>
                <w:kern w:val="0"/>
                <w:sz w:val="18"/>
                <w:szCs w:val="18"/>
                <w:lang w:eastAsia="pl-PL"/>
              </w:rPr>
            </w:pPr>
            <w:del w:id="769" w:author="Autor">
              <w:r w:rsidRPr="0091332C" w:rsidDel="00F43B2C">
                <w:rPr>
                  <w:rFonts w:ascii="Arial" w:eastAsia="Times New Roman" w:hAnsi="Arial" w:cs="Arial"/>
                  <w:b w:val="0"/>
                  <w:bCs w:val="0"/>
                  <w:color w:val="0070C0"/>
                  <w:kern w:val="0"/>
                  <w:sz w:val="18"/>
                  <w:szCs w:val="18"/>
                  <w:lang w:eastAsia="pl-PL"/>
                </w:rPr>
                <w:delText>&lt;&lt;duża / średnia / mała)&gt;&gt;</w:delText>
              </w:r>
            </w:del>
          </w:p>
          <w:p w:rsidR="00430174" w:rsidRPr="00430174" w:rsidRDefault="00430174">
            <w:pPr>
              <w:rPr>
                <w:b/>
                <w:bCs/>
                <w:lang w:eastAsia="pl-PL"/>
                <w:rPrChange w:id="770" w:author="Autor">
                  <w:rPr>
                    <w:rFonts w:ascii="Arial" w:eastAsia="Times New Roman" w:hAnsi="Arial" w:cs="Arial"/>
                    <w:b w:val="0"/>
                    <w:bCs w:val="0"/>
                    <w:color w:val="0070C0"/>
                    <w:kern w:val="0"/>
                    <w:sz w:val="18"/>
                    <w:szCs w:val="18"/>
                    <w:lang w:eastAsia="pl-PL"/>
                  </w:rPr>
                </w:rPrChange>
              </w:rPr>
              <w:pPrChange w:id="771" w:author="Autor">
                <w:pPr>
                  <w:pStyle w:val="Legenda"/>
                </w:pPr>
              </w:pPrChange>
            </w:pPr>
            <w:ins w:id="772" w:author="Autor">
              <w:r>
                <w:rPr>
                  <w:rFonts w:ascii="Arial" w:eastAsia="Times New Roman" w:hAnsi="Arial" w:cs="Arial"/>
                  <w:sz w:val="20"/>
                  <w:szCs w:val="20"/>
                </w:rPr>
                <w:t>duża</w:t>
              </w:r>
            </w:ins>
          </w:p>
        </w:tc>
        <w:tc>
          <w:tcPr>
            <w:tcW w:w="2125" w:type="dxa"/>
            <w:shd w:val="clear" w:color="auto" w:fill="FFFFFF"/>
          </w:tcPr>
          <w:p w:rsidR="0091332C" w:rsidDel="00F43B2C" w:rsidRDefault="0091332C" w:rsidP="00275939">
            <w:pPr>
              <w:pStyle w:val="Legenda"/>
              <w:rPr>
                <w:ins w:id="773" w:author="Autor"/>
                <w:del w:id="774" w:author="Autor"/>
                <w:rFonts w:ascii="Arial" w:eastAsia="Times New Roman" w:hAnsi="Arial" w:cs="Arial"/>
                <w:b w:val="0"/>
                <w:bCs w:val="0"/>
                <w:color w:val="0070C0"/>
                <w:kern w:val="0"/>
                <w:sz w:val="18"/>
                <w:szCs w:val="18"/>
                <w:lang w:eastAsia="pl-PL"/>
              </w:rPr>
            </w:pPr>
            <w:del w:id="775" w:author="Autor">
              <w:r w:rsidRPr="0091332C" w:rsidDel="00F43B2C">
                <w:rPr>
                  <w:rFonts w:ascii="Arial" w:eastAsia="Times New Roman" w:hAnsi="Arial" w:cs="Arial"/>
                  <w:b w:val="0"/>
                  <w:bCs w:val="0"/>
                  <w:color w:val="0070C0"/>
                  <w:kern w:val="0"/>
                  <w:sz w:val="18"/>
                  <w:szCs w:val="18"/>
                  <w:lang w:eastAsia="pl-PL"/>
                </w:rPr>
                <w:delText>&lt;&lt;znikome/niskie/średnie/wysokie&gt;&gt;</w:delText>
              </w:r>
            </w:del>
          </w:p>
          <w:p w:rsidR="00430174" w:rsidRPr="00430174" w:rsidRDefault="00430174">
            <w:pPr>
              <w:rPr>
                <w:b/>
                <w:bCs/>
                <w:lang w:eastAsia="pl-PL"/>
                <w:rPrChange w:id="776" w:author="Autor">
                  <w:rPr>
                    <w:rFonts w:ascii="Arial" w:eastAsia="Times New Roman" w:hAnsi="Arial" w:cs="Arial"/>
                    <w:b w:val="0"/>
                    <w:bCs w:val="0"/>
                    <w:color w:val="0070C0"/>
                    <w:kern w:val="0"/>
                    <w:sz w:val="18"/>
                    <w:szCs w:val="18"/>
                    <w:lang w:eastAsia="pl-PL"/>
                  </w:rPr>
                </w:rPrChange>
              </w:rPr>
              <w:pPrChange w:id="777" w:author="Autor">
                <w:pPr>
                  <w:pStyle w:val="Legenda"/>
                </w:pPr>
              </w:pPrChange>
            </w:pPr>
            <w:ins w:id="778" w:author="Autor">
              <w:r>
                <w:rPr>
                  <w:rFonts w:ascii="Arial" w:eastAsia="Times New Roman" w:hAnsi="Arial" w:cs="Arial"/>
                  <w:sz w:val="20"/>
                  <w:szCs w:val="20"/>
                </w:rPr>
                <w:t>niskie</w:t>
              </w:r>
            </w:ins>
          </w:p>
        </w:tc>
        <w:tc>
          <w:tcPr>
            <w:tcW w:w="2693" w:type="dxa"/>
            <w:shd w:val="clear" w:color="auto" w:fill="FFFFFF"/>
          </w:tcPr>
          <w:p w:rsidR="0091332C" w:rsidDel="00F43B2C" w:rsidRDefault="0091332C" w:rsidP="00275939">
            <w:pPr>
              <w:pStyle w:val="Legenda"/>
              <w:rPr>
                <w:ins w:id="779" w:author="Autor"/>
                <w:del w:id="780" w:author="Autor"/>
                <w:rFonts w:ascii="Arial" w:eastAsia="Times New Roman" w:hAnsi="Arial" w:cs="Arial"/>
                <w:b w:val="0"/>
                <w:bCs w:val="0"/>
                <w:color w:val="0070C0"/>
                <w:kern w:val="0"/>
                <w:sz w:val="18"/>
                <w:szCs w:val="18"/>
                <w:lang w:eastAsia="pl-PL"/>
              </w:rPr>
            </w:pPr>
            <w:del w:id="781" w:author="Autor">
              <w:r w:rsidRPr="0091332C" w:rsidDel="00F43B2C">
                <w:rPr>
                  <w:rFonts w:ascii="Arial" w:eastAsia="Times New Roman" w:hAnsi="Arial" w:cs="Arial"/>
                  <w:b w:val="0"/>
                  <w:bCs w:val="0"/>
                  <w:color w:val="0070C0"/>
                  <w:kern w:val="0"/>
                  <w:sz w:val="18"/>
                  <w:szCs w:val="18"/>
                  <w:lang w:eastAsia="pl-PL"/>
                </w:rPr>
                <w:delText>&lt;&lt;należy wskazać sposób zarządzania ryzykiem&gt;&gt;</w:delText>
              </w:r>
            </w:del>
          </w:p>
          <w:p w:rsidR="00430174" w:rsidRDefault="00430174" w:rsidP="00430174">
            <w:pPr>
              <w:rPr>
                <w:ins w:id="782" w:author="Autor"/>
                <w:rFonts w:ascii="Arial" w:hAnsi="Arial" w:cs="Arial"/>
                <w:sz w:val="20"/>
                <w:szCs w:val="20"/>
              </w:rPr>
            </w:pPr>
            <w:ins w:id="783" w:author="Autor">
              <w:r>
                <w:rPr>
                  <w:rFonts w:ascii="Arial" w:hAnsi="Arial" w:cs="Arial"/>
                  <w:sz w:val="20"/>
                  <w:szCs w:val="20"/>
                </w:rPr>
                <w:t xml:space="preserve">Celem minimalizacji ryzyka Wnioskodawca zapewni tworzenie na serwerze Biblioteki zapasowych kopii bazy AGRO w celu zabezpieczenia danych. </w:t>
              </w:r>
            </w:ins>
          </w:p>
          <w:p w:rsidR="00430174" w:rsidRDefault="00430174" w:rsidP="00430174">
            <w:pPr>
              <w:jc w:val="both"/>
              <w:rPr>
                <w:ins w:id="784" w:author="Autor"/>
                <w:rFonts w:ascii="Arial" w:eastAsia="Times New Roman" w:hAnsi="Arial" w:cs="Arial"/>
                <w:sz w:val="20"/>
                <w:szCs w:val="20"/>
              </w:rPr>
            </w:pPr>
            <w:ins w:id="785" w:author="Autor">
              <w:r>
                <w:rPr>
                  <w:rFonts w:ascii="Arial" w:hAnsi="Arial" w:cs="Arial"/>
                  <w:sz w:val="20"/>
                  <w:szCs w:val="20"/>
                </w:rPr>
                <w:lastRenderedPageBreak/>
                <w:t>proponowana praca zastępcza w systemie off-line,</w:t>
              </w:r>
            </w:ins>
          </w:p>
          <w:p w:rsidR="00430174" w:rsidRDefault="00430174" w:rsidP="00430174">
            <w:pPr>
              <w:numPr>
                <w:ilvl w:val="0"/>
                <w:numId w:val="24"/>
              </w:numPr>
              <w:spacing w:line="252" w:lineRule="auto"/>
              <w:jc w:val="both"/>
              <w:rPr>
                <w:ins w:id="786" w:author="Autor"/>
                <w:rFonts w:ascii="Arial" w:eastAsia="Times New Roman" w:hAnsi="Arial" w:cs="Arial"/>
                <w:sz w:val="20"/>
                <w:szCs w:val="20"/>
              </w:rPr>
            </w:pPr>
            <w:ins w:id="787" w:author="Autor">
              <w:r>
                <w:rPr>
                  <w:rFonts w:ascii="Arial" w:eastAsia="Times New Roman" w:hAnsi="Arial" w:cs="Arial"/>
                  <w:sz w:val="20"/>
                  <w:szCs w:val="20"/>
                </w:rPr>
                <w:t>wysyłanie pakietów do dołączenia do bazy, zamiast pracy bezpośrednio na serwerze docelowym.</w:t>
              </w:r>
            </w:ins>
          </w:p>
          <w:p w:rsidR="00430174" w:rsidRDefault="00430174">
            <w:pPr>
              <w:rPr>
                <w:ins w:id="788" w:author="Autor"/>
                <w:rFonts w:ascii="Arial" w:eastAsia="Times New Roman" w:hAnsi="Arial" w:cs="Arial"/>
                <w:sz w:val="20"/>
                <w:szCs w:val="20"/>
              </w:rPr>
            </w:pPr>
            <w:ins w:id="789" w:author="Autor">
              <w:r>
                <w:rPr>
                  <w:rFonts w:ascii="Arial" w:eastAsia="Times New Roman" w:hAnsi="Arial" w:cs="Arial"/>
                  <w:sz w:val="20"/>
                  <w:szCs w:val="20"/>
                </w:rPr>
                <w:t>Do tej pory nie miało miejsca zerwane łącza z serwerem ICM ani awaria serwera.</w:t>
              </w:r>
            </w:ins>
          </w:p>
          <w:p w:rsidR="00AB68B9" w:rsidRPr="00430174" w:rsidRDefault="00AB68B9">
            <w:pPr>
              <w:rPr>
                <w:b/>
                <w:bCs/>
                <w:lang w:eastAsia="pl-PL"/>
                <w:rPrChange w:id="790" w:author="Autor">
                  <w:rPr>
                    <w:rFonts w:ascii="Arial" w:eastAsia="Times New Roman" w:hAnsi="Arial" w:cs="Arial"/>
                    <w:b w:val="0"/>
                    <w:bCs w:val="0"/>
                    <w:color w:val="0070C0"/>
                    <w:kern w:val="0"/>
                    <w:sz w:val="18"/>
                    <w:szCs w:val="18"/>
                    <w:lang w:eastAsia="pl-PL"/>
                  </w:rPr>
                </w:rPrChange>
              </w:rPr>
              <w:pPrChange w:id="791" w:author="Autor">
                <w:pPr>
                  <w:pStyle w:val="Legenda"/>
                </w:pPr>
              </w:pPrChange>
            </w:pPr>
            <w:ins w:id="792" w:author="Autor">
              <w:r w:rsidRPr="00165597">
                <w:rPr>
                  <w:rFonts w:ascii="Arial" w:hAnsi="Arial" w:cs="Arial"/>
                  <w:sz w:val="20"/>
                  <w:szCs w:val="20"/>
                </w:rPr>
                <w:t>Nie nastąpiła zmiana w zakresie ryzyka w stosunku do poprzedniego okresu sprawozdawczego</w:t>
              </w:r>
            </w:ins>
          </w:p>
        </w:tc>
      </w:tr>
    </w:tbl>
    <w:p w:rsidR="00805178" w:rsidRPr="00805178" w:rsidRDefault="00805178">
      <w:pPr>
        <w:pStyle w:val="Akapitzlist"/>
        <w:numPr>
          <w:ilvl w:val="0"/>
          <w:numId w:val="28"/>
        </w:numPr>
        <w:spacing w:before="360"/>
        <w:jc w:val="both"/>
        <w:rPr>
          <w:rStyle w:val="Nagwek2Znak"/>
          <w:rFonts w:ascii="Arial" w:eastAsiaTheme="minorHAnsi" w:hAnsi="Arial" w:cs="Arial"/>
          <w:b/>
          <w:color w:val="auto"/>
          <w:sz w:val="24"/>
          <w:szCs w:val="24"/>
        </w:rPr>
        <w:pPrChange w:id="793" w:author="Autor">
          <w:pPr>
            <w:pStyle w:val="Akapitzlist"/>
            <w:numPr>
              <w:numId w:val="19"/>
            </w:numPr>
            <w:spacing w:before="360"/>
            <w:ind w:left="360" w:hanging="360"/>
            <w:jc w:val="both"/>
          </w:pPr>
        </w:pPrChange>
      </w:pPr>
      <w:r w:rsidRPr="00805178">
        <w:rPr>
          <w:rStyle w:val="Nagwek2Znak"/>
          <w:rFonts w:ascii="Arial" w:eastAsiaTheme="minorHAnsi" w:hAnsi="Arial" w:cs="Arial"/>
          <w:b/>
          <w:color w:val="auto"/>
          <w:sz w:val="24"/>
          <w:szCs w:val="24"/>
        </w:rPr>
        <w:lastRenderedPageBreak/>
        <w:t>Wymiarowanie systemu informatycznego</w:t>
      </w:r>
    </w:p>
    <w:p w:rsidR="00805178" w:rsidRPr="00401388" w:rsidDel="00AB68B9" w:rsidRDefault="00805178">
      <w:pPr>
        <w:pStyle w:val="Akapitzlist"/>
        <w:numPr>
          <w:ilvl w:val="0"/>
          <w:numId w:val="28"/>
        </w:numPr>
        <w:rPr>
          <w:del w:id="794" w:author="Autor"/>
          <w:rStyle w:val="Nagwek2Znak"/>
          <w:rFonts w:ascii="Arial" w:eastAsia="Times New Roman" w:hAnsi="Arial" w:cs="Arial"/>
          <w:color w:val="0070C0"/>
          <w:sz w:val="18"/>
          <w:szCs w:val="18"/>
          <w:lang w:eastAsia="pl-PL"/>
        </w:rPr>
        <w:pPrChange w:id="795" w:author="Autor">
          <w:pPr>
            <w:spacing w:after="0" w:line="240" w:lineRule="auto"/>
            <w:jc w:val="both"/>
          </w:pPr>
        </w:pPrChange>
      </w:pPr>
      <w:del w:id="796" w:author="Autor">
        <w:r w:rsidRPr="00401388" w:rsidDel="00AB68B9">
          <w:rPr>
            <w:rFonts w:ascii="Arial" w:hAnsi="Arial" w:cs="Arial"/>
            <w:color w:val="0070C0"/>
            <w:sz w:val="18"/>
            <w:szCs w:val="18"/>
            <w:rPrChange w:id="797" w:author="Autor">
              <w:rPr>
                <w:rFonts w:asciiTheme="majorHAnsi" w:eastAsiaTheme="majorEastAsia" w:hAnsiTheme="majorHAnsi" w:cstheme="majorBidi"/>
                <w:color w:val="2E74B5" w:themeColor="accent1" w:themeShade="BF"/>
                <w:sz w:val="26"/>
                <w:szCs w:val="26"/>
              </w:rPr>
            </w:rPrChange>
          </w:rPr>
          <w:delText xml:space="preserve">&lt;Należy wypełnić załącznik nr 1 do wzoru raportu, w przypadku gdy w danym kwartale zostało udzielone zamówienie publiczne na nowy </w:delText>
        </w:r>
        <w:r w:rsidRPr="00401388" w:rsidDel="00AB68B9">
          <w:rPr>
            <w:rFonts w:ascii="Arial" w:eastAsia="Times New Roman" w:hAnsi="Arial" w:cs="Arial"/>
            <w:color w:val="0070C0"/>
            <w:sz w:val="18"/>
            <w:szCs w:val="18"/>
            <w:lang w:eastAsia="pl-PL"/>
            <w:rPrChange w:id="798" w:author="Autor">
              <w:rPr>
                <w:rFonts w:eastAsia="Times New Roman"/>
                <w:lang w:eastAsia="pl-PL"/>
              </w:rPr>
            </w:rPrChange>
          </w:rPr>
          <w:delText xml:space="preserve">system informatyczny (tj. nieistniejących przed udzieleniem zamówienia), </w:delText>
        </w:r>
        <w:r w:rsidR="007C70D1" w:rsidRPr="00401388" w:rsidDel="00AB68B9">
          <w:rPr>
            <w:rFonts w:ascii="Arial" w:hAnsi="Arial" w:cs="Arial"/>
            <w:color w:val="0070C0"/>
            <w:sz w:val="18"/>
            <w:szCs w:val="18"/>
            <w:rPrChange w:id="799" w:author="Autor">
              <w:rPr/>
            </w:rPrChange>
          </w:rPr>
          <w:delText>w którym budowane oprogramowanie szacowane jest na kwotę powyżej 10 mln zł</w:delText>
        </w:r>
        <w:r w:rsidRPr="00401388" w:rsidDel="00AB68B9">
          <w:rPr>
            <w:rFonts w:ascii="Arial" w:eastAsia="Times New Roman" w:hAnsi="Arial" w:cs="Arial"/>
            <w:color w:val="0070C0"/>
            <w:sz w:val="18"/>
            <w:szCs w:val="18"/>
            <w:lang w:eastAsia="pl-PL"/>
            <w:rPrChange w:id="800" w:author="Autor">
              <w:rPr>
                <w:rFonts w:eastAsia="Times New Roman"/>
                <w:lang w:eastAsia="pl-PL"/>
              </w:rPr>
            </w:rPrChange>
          </w:rPr>
          <w:delText xml:space="preserve"> (z wyłączeniem systemów informatycznych budowanych w modelu in-house)</w:delText>
        </w:r>
        <w:r w:rsidRPr="00401388" w:rsidDel="00AB68B9">
          <w:rPr>
            <w:rFonts w:ascii="Arial" w:hAnsi="Arial" w:cs="Arial"/>
            <w:color w:val="0070C0"/>
            <w:sz w:val="18"/>
            <w:szCs w:val="18"/>
            <w:rPrChange w:id="801" w:author="Autor">
              <w:rPr/>
            </w:rPrChange>
          </w:rPr>
          <w:delText xml:space="preserve"> &gt;</w:delText>
        </w:r>
        <w:r w:rsidRPr="00401388" w:rsidDel="00AB68B9">
          <w:rPr>
            <w:rFonts w:ascii="Arial" w:eastAsia="Times New Roman" w:hAnsi="Arial" w:cs="Arial"/>
            <w:color w:val="0070C0"/>
            <w:sz w:val="18"/>
            <w:szCs w:val="18"/>
            <w:lang w:eastAsia="pl-PL"/>
            <w:rPrChange w:id="802" w:author="Autor">
              <w:rPr>
                <w:rFonts w:eastAsia="Times New Roman"/>
                <w:lang w:eastAsia="pl-PL"/>
              </w:rPr>
            </w:rPrChange>
          </w:rPr>
          <w:delText>.</w:delText>
        </w:r>
      </w:del>
    </w:p>
    <w:p w:rsidR="00BB059E" w:rsidRPr="00430174" w:rsidDel="00AB68B9" w:rsidRDefault="00BB059E">
      <w:pPr>
        <w:pStyle w:val="Akapitzlist"/>
        <w:numPr>
          <w:ilvl w:val="0"/>
          <w:numId w:val="28"/>
        </w:numPr>
        <w:rPr>
          <w:ins w:id="803" w:author="Autor"/>
          <w:del w:id="804" w:author="Autor"/>
          <w:rPrChange w:id="805" w:author="Autor">
            <w:rPr>
              <w:ins w:id="806" w:author="Autor"/>
              <w:del w:id="807" w:author="Autor"/>
              <w:rFonts w:ascii="Arial" w:hAnsi="Arial" w:cs="Arial"/>
              <w:color w:val="0070C0"/>
              <w:sz w:val="18"/>
              <w:szCs w:val="18"/>
            </w:rPr>
          </w:rPrChange>
        </w:rPr>
        <w:pPrChange w:id="808" w:author="Autor">
          <w:pPr>
            <w:pStyle w:val="Akapitzlist"/>
            <w:numPr>
              <w:numId w:val="19"/>
            </w:numPr>
            <w:spacing w:before="360"/>
            <w:ind w:left="360" w:hanging="360"/>
            <w:jc w:val="both"/>
          </w:pPr>
        </w:pPrChange>
      </w:pPr>
      <w:r w:rsidRPr="00AB68B9">
        <w:rPr>
          <w:rStyle w:val="Nagwek2Znak"/>
          <w:rFonts w:ascii="Arial" w:hAnsi="Arial" w:cs="Arial"/>
          <w:b/>
          <w:color w:val="auto"/>
          <w:sz w:val="24"/>
          <w:szCs w:val="24"/>
        </w:rPr>
        <w:t>Dane kontaktowe:</w:t>
      </w:r>
      <w:r w:rsidRPr="00AB68B9">
        <w:rPr>
          <w:b/>
          <w:rPrChange w:id="809" w:author="Autor">
            <w:rPr>
              <w:rFonts w:ascii="Arial" w:hAnsi="Arial" w:cs="Arial"/>
              <w:b/>
            </w:rPr>
          </w:rPrChange>
        </w:rPr>
        <w:t xml:space="preserve"> </w:t>
      </w:r>
      <w:bookmarkStart w:id="810" w:name="_Hlk18274129"/>
      <w:del w:id="811" w:author="Autor">
        <w:r w:rsidR="00A87C1C" w:rsidRPr="00141A92" w:rsidDel="00AB68B9">
          <w:delText xml:space="preserve">&lt;Należy </w:delText>
        </w:r>
        <w:bookmarkEnd w:id="810"/>
        <w:r w:rsidR="00A87C1C" w:rsidRPr="00141A92" w:rsidDel="00AB68B9">
          <w:delText xml:space="preserve">podać dane </w:delText>
        </w:r>
        <w:r w:rsidR="001A2EF2" w:rsidRPr="00141A92" w:rsidDel="00AB68B9">
          <w:delText xml:space="preserve">osoby właściwej </w:delText>
        </w:r>
        <w:r w:rsidR="00E203EB" w:rsidRPr="00141A92" w:rsidDel="00AB68B9">
          <w:delText xml:space="preserve">do kontaktu w </w:delText>
        </w:r>
        <w:r w:rsidR="001A2EF2" w:rsidRPr="00141A92" w:rsidDel="00AB68B9">
          <w:delText>spraw</w:delText>
        </w:r>
        <w:r w:rsidR="00E203EB" w:rsidRPr="00141A92" w:rsidDel="00AB68B9">
          <w:delText>ie</w:delText>
        </w:r>
        <w:r w:rsidR="001A2EF2" w:rsidRPr="00141A92" w:rsidDel="00AB68B9">
          <w:delText xml:space="preserve"> raportu</w:delText>
        </w:r>
        <w:r w:rsidR="00A44EA2" w:rsidRPr="00141A92" w:rsidDel="00AB68B9">
          <w:delText xml:space="preserve"> </w:delText>
        </w:r>
        <w:r w:rsidR="001A2EF2" w:rsidRPr="00141A92" w:rsidDel="00AB68B9">
          <w:delText>&gt;</w:delText>
        </w:r>
        <w:r w:rsidR="00A86449" w:rsidDel="00AB68B9">
          <w:delText xml:space="preserve"> </w:delText>
        </w:r>
        <w:r w:rsidR="00A86449" w:rsidRPr="00A86449" w:rsidDel="00AB68B9">
          <w:delText>&lt;&lt; Imię nazwisko, komórka organizacyjna organu/jednostki Beneficjenta, adres e-mail, telefon &gt;</w:delText>
        </w:r>
        <w:bookmarkStart w:id="812" w:name="_Hlk18274354"/>
        <w:r w:rsidR="00A86449" w:rsidRPr="00A86449" w:rsidDel="00AB68B9">
          <w:delText>&gt;.</w:delText>
        </w:r>
      </w:del>
      <w:bookmarkEnd w:id="812"/>
    </w:p>
    <w:p w:rsidR="00430174" w:rsidRPr="00AB68B9" w:rsidRDefault="00430174">
      <w:pPr>
        <w:pStyle w:val="Akapitzlist"/>
        <w:numPr>
          <w:ilvl w:val="0"/>
          <w:numId w:val="28"/>
        </w:numPr>
        <w:rPr>
          <w:rPrChange w:id="813" w:author="Autor">
            <w:rPr>
              <w:rFonts w:ascii="Arial" w:hAnsi="Arial" w:cs="Arial"/>
              <w:color w:val="0070C0"/>
            </w:rPr>
          </w:rPrChange>
        </w:rPr>
        <w:pPrChange w:id="814" w:author="Autor">
          <w:pPr>
            <w:pStyle w:val="Akapitzlist"/>
            <w:numPr>
              <w:numId w:val="19"/>
            </w:numPr>
            <w:spacing w:before="360"/>
            <w:ind w:left="360" w:hanging="360"/>
            <w:jc w:val="both"/>
          </w:pPr>
        </w:pPrChange>
      </w:pPr>
      <w:ins w:id="815" w:author="Autor">
        <w:r w:rsidRPr="00AB68B9">
          <w:rPr>
            <w:rPrChange w:id="816" w:author="Autor">
              <w:rPr>
                <w:rFonts w:ascii="Arial" w:hAnsi="Arial" w:cs="Arial"/>
              </w:rPr>
            </w:rPrChange>
          </w:rPr>
          <w:t xml:space="preserve">Zofia Kasprzak, Biblioteka Główna i Centrum Informacji Naukowej Uniwersytetu Przyrodniczego w Poznaniu, e-mail: </w:t>
        </w:r>
        <w:r>
          <w:fldChar w:fldCharType="begin"/>
        </w:r>
        <w:r>
          <w:instrText xml:space="preserve"> HYPERLINK "mailto:rektorat@up.poznan.pl"</w:instrText>
        </w:r>
        <w:r>
          <w:fldChar w:fldCharType="separate"/>
        </w:r>
        <w:r w:rsidRPr="00AB68B9">
          <w:rPr>
            <w:rStyle w:val="Hipercze"/>
            <w:rFonts w:ascii="Arial" w:hAnsi="Arial" w:cs="Arial"/>
          </w:rPr>
          <w:t>rektorat@up.poznan.pl</w:t>
        </w:r>
        <w:r>
          <w:fldChar w:fldCharType="end"/>
        </w:r>
        <w:r w:rsidRPr="00AB68B9">
          <w:rPr>
            <w:rPrChange w:id="817" w:author="Autor">
              <w:rPr>
                <w:rFonts w:ascii="Arial" w:hAnsi="Arial" w:cs="Arial"/>
              </w:rPr>
            </w:rPrChange>
          </w:rPr>
          <w:t xml:space="preserve">, </w:t>
        </w:r>
        <w:r>
          <w:fldChar w:fldCharType="begin"/>
        </w:r>
        <w:r>
          <w:instrText xml:space="preserve"> HYPERLINK "mailto:zokasprz@up.poznan.pl"</w:instrText>
        </w:r>
        <w:r>
          <w:fldChar w:fldCharType="separate"/>
        </w:r>
        <w:r w:rsidRPr="00AB68B9">
          <w:rPr>
            <w:rStyle w:val="Hipercze"/>
            <w:rFonts w:ascii="Arial" w:hAnsi="Arial" w:cs="Arial"/>
          </w:rPr>
          <w:t>zofia.kasprzak@up.poznan.pl</w:t>
        </w:r>
        <w:r>
          <w:fldChar w:fldCharType="end"/>
        </w:r>
        <w:r w:rsidRPr="00AB68B9">
          <w:rPr>
            <w:rPrChange w:id="818" w:author="Autor">
              <w:rPr>
                <w:rFonts w:ascii="Arial" w:hAnsi="Arial" w:cs="Arial"/>
              </w:rPr>
            </w:rPrChange>
          </w:rPr>
          <w:t>, tel.: 61 8 48 70 01,</w:t>
        </w:r>
      </w:ins>
    </w:p>
    <w:p w:rsidR="00A92887" w:rsidRDefault="00A92887" w:rsidP="00A92887">
      <w:pPr>
        <w:spacing w:after="0"/>
        <w:jc w:val="both"/>
        <w:rPr>
          <w:rFonts w:ascii="Arial" w:hAnsi="Arial" w:cs="Arial"/>
        </w:rPr>
      </w:pPr>
    </w:p>
    <w:p w:rsidR="00A92887" w:rsidRDefault="00A92887" w:rsidP="00A92887">
      <w:pPr>
        <w:spacing w:after="0"/>
        <w:jc w:val="both"/>
        <w:rPr>
          <w:rFonts w:ascii="Arial" w:hAnsi="Arial" w:cs="Arial"/>
        </w:rPr>
      </w:pPr>
    </w:p>
    <w:p w:rsidR="00A92887" w:rsidRDefault="00A92887" w:rsidP="00A92887">
      <w:pPr>
        <w:spacing w:after="0"/>
        <w:jc w:val="both"/>
        <w:rPr>
          <w:rFonts w:ascii="Arial" w:hAnsi="Arial" w:cs="Arial"/>
        </w:rPr>
      </w:pPr>
      <w:r w:rsidRPr="00A92887">
        <w:rPr>
          <w:rFonts w:ascii="Arial" w:hAnsi="Arial" w:cs="Arial"/>
        </w:rPr>
        <w:t xml:space="preserve">Załącznik nr 1 </w:t>
      </w:r>
    </w:p>
    <w:p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6CB" w:rsidRDefault="000B36CB" w:rsidP="00BB2420">
      <w:pPr>
        <w:spacing w:after="0" w:line="240" w:lineRule="auto"/>
      </w:pPr>
      <w:r>
        <w:separator/>
      </w:r>
    </w:p>
  </w:endnote>
  <w:endnote w:type="continuationSeparator" w:id="0">
    <w:p w:rsidR="000B36CB" w:rsidRDefault="000B36C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837BB">
              <w:rPr>
                <w:b/>
                <w:bCs/>
                <w:noProof/>
              </w:rPr>
              <w:t>2</w:t>
            </w:r>
            <w:r>
              <w:rPr>
                <w:b/>
                <w:bCs/>
                <w:sz w:val="24"/>
                <w:szCs w:val="24"/>
              </w:rPr>
              <w:fldChar w:fldCharType="end"/>
            </w:r>
            <w:r>
              <w:t xml:space="preserve"> z </w:t>
            </w:r>
            <w:r>
              <w:rPr>
                <w:b/>
                <w:bCs/>
                <w:noProof/>
              </w:rPr>
              <w:t>5</w:t>
            </w:r>
          </w:p>
        </w:sdtContent>
      </w:sdt>
    </w:sdtContent>
  </w:sdt>
  <w:p w:rsidR="00275939" w:rsidRDefault="0027593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6CB" w:rsidRDefault="000B36CB" w:rsidP="00BB2420">
      <w:pPr>
        <w:spacing w:after="0" w:line="240" w:lineRule="auto"/>
      </w:pPr>
      <w:r>
        <w:separator/>
      </w:r>
    </w:p>
  </w:footnote>
  <w:footnote w:type="continuationSeparator" w:id="0">
    <w:p w:rsidR="000B36CB" w:rsidRDefault="000B36CB" w:rsidP="00BB2420">
      <w:pPr>
        <w:spacing w:after="0" w:line="240" w:lineRule="auto"/>
      </w:pPr>
      <w:r>
        <w:continuationSeparator/>
      </w:r>
    </w:p>
  </w:footnote>
  <w:footnote w:id="1">
    <w:p w:rsidR="00275939" w:rsidDel="0075188D" w:rsidRDefault="00275939" w:rsidP="00405EA4">
      <w:pPr>
        <w:pStyle w:val="Tekstprzypisudolnego"/>
        <w:rPr>
          <w:del w:id="45" w:author="Autor"/>
        </w:rPr>
      </w:pPr>
      <w:del w:id="46" w:author="Autor">
        <w:r w:rsidDel="0075188D">
          <w:rPr>
            <w:rStyle w:val="Odwoanieprzypisudolnego"/>
          </w:rPr>
          <w:footnoteRef/>
        </w:r>
        <w:r w:rsidDel="0075188D">
          <w:delText xml:space="preserve"> W przypadku zmian terminu zakończenia projektu w stosunku do początkowo planowanego, należy wskazać również pierwotną datę zakończenia (sprzed zmiany)</w:delText>
        </w:r>
      </w:del>
    </w:p>
  </w:footnote>
  <w:footnote w:id="2">
    <w:p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6CB"/>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A2EF2"/>
    <w:rsid w:val="001C2D74"/>
    <w:rsid w:val="001C7FAC"/>
    <w:rsid w:val="001E0CAC"/>
    <w:rsid w:val="001E16A3"/>
    <w:rsid w:val="001E1DEA"/>
    <w:rsid w:val="001E7199"/>
    <w:rsid w:val="001F24A0"/>
    <w:rsid w:val="001F67EC"/>
    <w:rsid w:val="001F6C6B"/>
    <w:rsid w:val="0020330A"/>
    <w:rsid w:val="00237279"/>
    <w:rsid w:val="00240D69"/>
    <w:rsid w:val="00241B5E"/>
    <w:rsid w:val="00252087"/>
    <w:rsid w:val="00263392"/>
    <w:rsid w:val="00265194"/>
    <w:rsid w:val="00275939"/>
    <w:rsid w:val="00276C00"/>
    <w:rsid w:val="00293351"/>
    <w:rsid w:val="00294349"/>
    <w:rsid w:val="002A1993"/>
    <w:rsid w:val="002A3C02"/>
    <w:rsid w:val="002A5452"/>
    <w:rsid w:val="002B4889"/>
    <w:rsid w:val="002B50C0"/>
    <w:rsid w:val="002B6F21"/>
    <w:rsid w:val="002D048E"/>
    <w:rsid w:val="002D3D4A"/>
    <w:rsid w:val="002D7ADA"/>
    <w:rsid w:val="002E2FAF"/>
    <w:rsid w:val="002F29A3"/>
    <w:rsid w:val="0030196F"/>
    <w:rsid w:val="00302775"/>
    <w:rsid w:val="00304D04"/>
    <w:rsid w:val="00310D8E"/>
    <w:rsid w:val="003221F2"/>
    <w:rsid w:val="00322614"/>
    <w:rsid w:val="00334A24"/>
    <w:rsid w:val="00335651"/>
    <w:rsid w:val="003410FE"/>
    <w:rsid w:val="003508E7"/>
    <w:rsid w:val="003542F1"/>
    <w:rsid w:val="00356A3E"/>
    <w:rsid w:val="003642B8"/>
    <w:rsid w:val="003A4115"/>
    <w:rsid w:val="003B5B7A"/>
    <w:rsid w:val="003B6BE0"/>
    <w:rsid w:val="003B777E"/>
    <w:rsid w:val="003C4F99"/>
    <w:rsid w:val="003C7325"/>
    <w:rsid w:val="003D7DD0"/>
    <w:rsid w:val="003E13F6"/>
    <w:rsid w:val="003E3144"/>
    <w:rsid w:val="00401388"/>
    <w:rsid w:val="00405EA4"/>
    <w:rsid w:val="0041034F"/>
    <w:rsid w:val="004118A3"/>
    <w:rsid w:val="00423A26"/>
    <w:rsid w:val="00425046"/>
    <w:rsid w:val="00430174"/>
    <w:rsid w:val="004350B8"/>
    <w:rsid w:val="00444AAB"/>
    <w:rsid w:val="00450089"/>
    <w:rsid w:val="00450462"/>
    <w:rsid w:val="004729D1"/>
    <w:rsid w:val="004C1D48"/>
    <w:rsid w:val="004D65CA"/>
    <w:rsid w:val="004F6E89"/>
    <w:rsid w:val="00506B55"/>
    <w:rsid w:val="005076A1"/>
    <w:rsid w:val="00513213"/>
    <w:rsid w:val="00517F12"/>
    <w:rsid w:val="0052102C"/>
    <w:rsid w:val="005212C8"/>
    <w:rsid w:val="00524E6C"/>
    <w:rsid w:val="00530941"/>
    <w:rsid w:val="005332D6"/>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9C9"/>
    <w:rsid w:val="00652FEA"/>
    <w:rsid w:val="00656B06"/>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188D"/>
    <w:rsid w:val="0076607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144D"/>
    <w:rsid w:val="008C4BCD"/>
    <w:rsid w:val="008C6721"/>
    <w:rsid w:val="008D3826"/>
    <w:rsid w:val="008F2D9B"/>
    <w:rsid w:val="008F67EE"/>
    <w:rsid w:val="00907F6D"/>
    <w:rsid w:val="00911190"/>
    <w:rsid w:val="0091332C"/>
    <w:rsid w:val="009237BD"/>
    <w:rsid w:val="009256F2"/>
    <w:rsid w:val="00933BEC"/>
    <w:rsid w:val="009347B8"/>
    <w:rsid w:val="00936729"/>
    <w:rsid w:val="00945E7D"/>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46236"/>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7E26"/>
    <w:rsid w:val="00AD45BB"/>
    <w:rsid w:val="00AE1643"/>
    <w:rsid w:val="00AE3A6C"/>
    <w:rsid w:val="00AF09B8"/>
    <w:rsid w:val="00AF567D"/>
    <w:rsid w:val="00B17709"/>
    <w:rsid w:val="00B17C5C"/>
    <w:rsid w:val="00B23828"/>
    <w:rsid w:val="00B31426"/>
    <w:rsid w:val="00B41415"/>
    <w:rsid w:val="00B440C3"/>
    <w:rsid w:val="00B46B7D"/>
    <w:rsid w:val="00B50560"/>
    <w:rsid w:val="00B523FA"/>
    <w:rsid w:val="00B64B3C"/>
    <w:rsid w:val="00B673C6"/>
    <w:rsid w:val="00B74859"/>
    <w:rsid w:val="00B87D3D"/>
    <w:rsid w:val="00B91243"/>
    <w:rsid w:val="00BA481C"/>
    <w:rsid w:val="00BB059E"/>
    <w:rsid w:val="00BB2420"/>
    <w:rsid w:val="00BB49AC"/>
    <w:rsid w:val="00BB5ACE"/>
    <w:rsid w:val="00BC1BD2"/>
    <w:rsid w:val="00BC6BE4"/>
    <w:rsid w:val="00BC710A"/>
    <w:rsid w:val="00BE47CD"/>
    <w:rsid w:val="00BE5BF9"/>
    <w:rsid w:val="00C01292"/>
    <w:rsid w:val="00C1106C"/>
    <w:rsid w:val="00C26361"/>
    <w:rsid w:val="00C302F1"/>
    <w:rsid w:val="00C3575F"/>
    <w:rsid w:val="00C42AEA"/>
    <w:rsid w:val="00C57985"/>
    <w:rsid w:val="00C6751B"/>
    <w:rsid w:val="00C76B5C"/>
    <w:rsid w:val="00C837BB"/>
    <w:rsid w:val="00CA516B"/>
    <w:rsid w:val="00CB4DED"/>
    <w:rsid w:val="00CC7E21"/>
    <w:rsid w:val="00CE74F9"/>
    <w:rsid w:val="00CE7777"/>
    <w:rsid w:val="00CF2E64"/>
    <w:rsid w:val="00D02F6D"/>
    <w:rsid w:val="00D0593D"/>
    <w:rsid w:val="00D22C21"/>
    <w:rsid w:val="00D25CFE"/>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31D"/>
    <w:rsid w:val="00E0076D"/>
    <w:rsid w:val="00E07644"/>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131C"/>
    <w:rsid w:val="00EC2AFC"/>
    <w:rsid w:val="00EF3457"/>
    <w:rsid w:val="00F07B0E"/>
    <w:rsid w:val="00F138F7"/>
    <w:rsid w:val="00F2008A"/>
    <w:rsid w:val="00F21D9E"/>
    <w:rsid w:val="00F23EC9"/>
    <w:rsid w:val="00F25348"/>
    <w:rsid w:val="00F366AF"/>
    <w:rsid w:val="00F43B2C"/>
    <w:rsid w:val="00F45506"/>
    <w:rsid w:val="00F60062"/>
    <w:rsid w:val="00F613CC"/>
    <w:rsid w:val="00F724E4"/>
    <w:rsid w:val="00F72FA6"/>
    <w:rsid w:val="00F76777"/>
    <w:rsid w:val="00F83F2F"/>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666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551AD-5F60-4D46-B566-70D21828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3610</Words>
  <Characters>21666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2019-11-26T11:39:00Z</dcterms:created>
  <dcterms:modified xsi:type="dcterms:W3CDTF">2019-12-19T12:02:00Z</dcterms:modified>
</cp:coreProperties>
</file>