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1E8DA4" w14:textId="77777777" w:rsidR="008A332F" w:rsidRPr="005D3D0B" w:rsidRDefault="00C547CC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18"/>
          <w:szCs w:val="18"/>
        </w:rPr>
      </w:pPr>
      <w:r w:rsidRPr="005D3D0B">
        <w:rPr>
          <w:rFonts w:ascii="Arial" w:hAnsi="Arial" w:cs="Arial"/>
          <w:b/>
          <w:color w:val="auto"/>
          <w:sz w:val="18"/>
          <w:szCs w:val="18"/>
        </w:rPr>
        <w:t>Raport</w:t>
      </w:r>
      <w:r w:rsidR="008C6721" w:rsidRPr="005D3D0B">
        <w:rPr>
          <w:rFonts w:ascii="Arial" w:hAnsi="Arial" w:cs="Arial"/>
          <w:b/>
          <w:color w:val="auto"/>
          <w:sz w:val="18"/>
          <w:szCs w:val="18"/>
        </w:rPr>
        <w:t xml:space="preserve"> z postępu rzeczowo-finansowego projektu informatycznego </w:t>
      </w:r>
    </w:p>
    <w:p w14:paraId="481E8DA5" w14:textId="49D35004" w:rsidR="008C6721" w:rsidRPr="005D3D0B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18"/>
          <w:szCs w:val="18"/>
        </w:rPr>
      </w:pPr>
      <w:r w:rsidRPr="005D3D0B">
        <w:rPr>
          <w:rFonts w:ascii="Arial" w:hAnsi="Arial" w:cs="Arial"/>
          <w:b/>
          <w:color w:val="auto"/>
          <w:sz w:val="18"/>
          <w:szCs w:val="18"/>
        </w:rPr>
        <w:t xml:space="preserve">za </w:t>
      </w:r>
      <w:r w:rsidR="00C547CC" w:rsidRPr="005D3D0B">
        <w:rPr>
          <w:rFonts w:ascii="Arial" w:hAnsi="Arial" w:cs="Arial"/>
          <w:b/>
          <w:color w:val="auto"/>
          <w:sz w:val="18"/>
          <w:szCs w:val="18"/>
        </w:rPr>
        <w:t>I</w:t>
      </w:r>
      <w:r w:rsidR="002B6EE9">
        <w:rPr>
          <w:rFonts w:ascii="Arial" w:hAnsi="Arial" w:cs="Arial"/>
          <w:b/>
          <w:color w:val="auto"/>
          <w:sz w:val="18"/>
          <w:szCs w:val="18"/>
        </w:rPr>
        <w:t>V</w:t>
      </w:r>
      <w:r w:rsidRPr="005D3D0B">
        <w:rPr>
          <w:rFonts w:ascii="Arial" w:hAnsi="Arial" w:cs="Arial"/>
          <w:b/>
          <w:color w:val="auto"/>
          <w:sz w:val="18"/>
          <w:szCs w:val="18"/>
        </w:rPr>
        <w:t xml:space="preserve"> kwartał </w:t>
      </w:r>
      <w:r w:rsidR="00C547CC" w:rsidRPr="005D3D0B">
        <w:rPr>
          <w:rFonts w:ascii="Arial" w:hAnsi="Arial" w:cs="Arial"/>
          <w:b/>
          <w:color w:val="auto"/>
          <w:sz w:val="18"/>
          <w:szCs w:val="18"/>
        </w:rPr>
        <w:t xml:space="preserve">2018 </w:t>
      </w:r>
      <w:r w:rsidRPr="005D3D0B">
        <w:rPr>
          <w:rFonts w:ascii="Arial" w:hAnsi="Arial" w:cs="Arial"/>
          <w:b/>
          <w:color w:val="auto"/>
          <w:sz w:val="18"/>
          <w:szCs w:val="18"/>
        </w:rPr>
        <w:t>roku</w:t>
      </w:r>
    </w:p>
    <w:p w14:paraId="481E8DA6" w14:textId="77777777" w:rsidR="008A332F" w:rsidRPr="005D3D0B" w:rsidRDefault="008A332F" w:rsidP="003642B8">
      <w:pPr>
        <w:spacing w:after="360"/>
        <w:jc w:val="center"/>
        <w:rPr>
          <w:rFonts w:ascii="Arial" w:hAnsi="Arial" w:cs="Arial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31"/>
        <w:gridCol w:w="6232"/>
      </w:tblGrid>
      <w:tr w:rsidR="00AA1F0D" w:rsidRPr="005D3D0B" w14:paraId="481E8DA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81E8DA7" w14:textId="77777777" w:rsidR="00CA516B" w:rsidRPr="005D3D0B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Tytuł</w:t>
            </w:r>
            <w:r w:rsidR="00CA516B" w:rsidRPr="005D3D0B">
              <w:rPr>
                <w:rFonts w:ascii="Arial" w:hAnsi="Arial" w:cs="Arial"/>
                <w:b/>
                <w:sz w:val="18"/>
                <w:szCs w:val="18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1E8DA8" w14:textId="77777777" w:rsidR="00CA516B" w:rsidRPr="00A551A5" w:rsidRDefault="0036578C" w:rsidP="00A551A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551A5">
              <w:rPr>
                <w:rFonts w:ascii="Arial" w:eastAsia="Calibri" w:hAnsi="Arial" w:cs="Arial"/>
                <w:b/>
                <w:sz w:val="18"/>
                <w:szCs w:val="18"/>
              </w:rPr>
              <w:t xml:space="preserve">Budowa systemu informatycznego Krajowego Rejestru Karnego wraz </w:t>
            </w:r>
            <w:r w:rsidR="00842494" w:rsidRPr="00A551A5">
              <w:rPr>
                <w:rFonts w:ascii="Arial" w:eastAsia="Calibri" w:hAnsi="Arial" w:cs="Arial"/>
                <w:b/>
                <w:sz w:val="18"/>
                <w:szCs w:val="18"/>
              </w:rPr>
              <w:t xml:space="preserve">ze </w:t>
            </w:r>
            <w:r w:rsidRPr="00A551A5">
              <w:rPr>
                <w:rFonts w:ascii="Arial" w:eastAsia="Calibri" w:hAnsi="Arial" w:cs="Arial"/>
                <w:b/>
                <w:sz w:val="18"/>
                <w:szCs w:val="18"/>
              </w:rPr>
              <w:t>zmianami organizacyjnymi i legislacyjnymi – KRK 2.0</w:t>
            </w:r>
          </w:p>
        </w:tc>
      </w:tr>
      <w:tr w:rsidR="00AA1F0D" w:rsidRPr="005D3D0B" w14:paraId="481E8DAC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81E8DAA" w14:textId="77777777" w:rsidR="00CA516B" w:rsidRPr="005D3D0B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81E8DAB" w14:textId="77777777" w:rsidR="00CA516B" w:rsidRPr="005D3D0B" w:rsidRDefault="00E2308A" w:rsidP="007212FF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Minister Sprawiedliwości</w:t>
            </w:r>
          </w:p>
        </w:tc>
      </w:tr>
      <w:tr w:rsidR="00AA1F0D" w:rsidRPr="005D3D0B" w14:paraId="481E8D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81E8DAD" w14:textId="77777777" w:rsidR="00CA516B" w:rsidRPr="005D3D0B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1E8DAE" w14:textId="77777777" w:rsidR="00CA516B" w:rsidRPr="005D3D0B" w:rsidRDefault="0036578C" w:rsidP="007212FF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eastAsia="Calibri" w:hAnsi="Arial" w:cs="Arial"/>
                <w:sz w:val="18"/>
                <w:szCs w:val="18"/>
              </w:rPr>
              <w:t>Ministerstwo Sprawiedliwości</w:t>
            </w:r>
          </w:p>
        </w:tc>
      </w:tr>
      <w:tr w:rsidR="00AA1F0D" w:rsidRPr="005D3D0B" w14:paraId="481E8DB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81E8DB0" w14:textId="77777777" w:rsidR="00CA516B" w:rsidRPr="005D3D0B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1E8DB1" w14:textId="77777777" w:rsidR="00CA516B" w:rsidRPr="005D3D0B" w:rsidRDefault="0036578C" w:rsidP="007212FF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AA1F0D" w:rsidRPr="005D3D0B" w14:paraId="481E8DB5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81E8DB3" w14:textId="77777777" w:rsidR="00CA516B" w:rsidRPr="005D3D0B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4B22DF" w14:textId="77777777" w:rsidR="00FC1E1F" w:rsidRDefault="00FC1E1F" w:rsidP="00FC1E1F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 xml:space="preserve">Środki UE - </w:t>
            </w:r>
            <w:r w:rsidRPr="00FC1E1F">
              <w:rPr>
                <w:rFonts w:ascii="Arial" w:eastAsia="Calibri" w:hAnsi="Arial" w:cs="Arial"/>
                <w:sz w:val="18"/>
                <w:szCs w:val="18"/>
              </w:rPr>
              <w:t>Programu Oper</w:t>
            </w:r>
            <w:r>
              <w:rPr>
                <w:rFonts w:ascii="Arial" w:eastAsia="Calibri" w:hAnsi="Arial" w:cs="Arial"/>
                <w:sz w:val="18"/>
                <w:szCs w:val="18"/>
              </w:rPr>
              <w:t xml:space="preserve">acyjnego Wiedza Edukacja Rozwój </w:t>
            </w:r>
            <w:r w:rsidRPr="00FC1E1F">
              <w:rPr>
                <w:rFonts w:ascii="Arial" w:eastAsia="Calibri" w:hAnsi="Arial" w:cs="Arial"/>
                <w:sz w:val="18"/>
                <w:szCs w:val="18"/>
              </w:rPr>
              <w:t>II Oś priorytetowa „Efektywne polityki publiczne dla rynk</w:t>
            </w:r>
            <w:r>
              <w:rPr>
                <w:rFonts w:ascii="Arial" w:eastAsia="Calibri" w:hAnsi="Arial" w:cs="Arial"/>
                <w:sz w:val="18"/>
                <w:szCs w:val="18"/>
              </w:rPr>
              <w:t xml:space="preserve">u pracy, gospodarki i edukacji” </w:t>
            </w:r>
            <w:r w:rsidRPr="00FC1E1F">
              <w:rPr>
                <w:rFonts w:ascii="Arial" w:eastAsia="Calibri" w:hAnsi="Arial" w:cs="Arial"/>
                <w:sz w:val="18"/>
                <w:szCs w:val="18"/>
              </w:rPr>
              <w:t xml:space="preserve">Działanie 2.17 „Skuteczny wymiar sprawiedliwości” </w:t>
            </w:r>
          </w:p>
          <w:p w14:paraId="396407DD" w14:textId="73D1B9E2" w:rsidR="00FC1E1F" w:rsidRDefault="00FC1E1F" w:rsidP="00FC1E1F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Budżet państwa –</w:t>
            </w:r>
            <w:r w:rsidR="0042365C">
              <w:rPr>
                <w:rFonts w:ascii="Arial" w:eastAsia="Calibri" w:hAnsi="Arial" w:cs="Arial"/>
                <w:sz w:val="18"/>
                <w:szCs w:val="18"/>
              </w:rPr>
              <w:t xml:space="preserve"> część 37 Ministerstwo Sprawiedliwości</w:t>
            </w:r>
          </w:p>
          <w:p w14:paraId="481E8DB4" w14:textId="5554DE06" w:rsidR="00CA516B" w:rsidRPr="005D3D0B" w:rsidRDefault="00CA516B" w:rsidP="00FC1E1F">
            <w:pPr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AA1F0D" w:rsidRPr="005D3D0B" w14:paraId="481E8DB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81E8DB6" w14:textId="4D8E8BE4" w:rsidR="008A332F" w:rsidRPr="005D3D0B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 xml:space="preserve">Całkowity koszt </w:t>
            </w:r>
          </w:p>
          <w:p w14:paraId="481E8DB7" w14:textId="77777777" w:rsidR="00CA516B" w:rsidRPr="005D3D0B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81E8DB8" w14:textId="77777777" w:rsidR="00CA516B" w:rsidRPr="005D3D0B" w:rsidRDefault="0036578C" w:rsidP="007212FF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eastAsia="Calibri" w:hAnsi="Arial" w:cs="Arial"/>
                <w:sz w:val="18"/>
                <w:szCs w:val="18"/>
              </w:rPr>
              <w:t>23 000 000 pln</w:t>
            </w:r>
          </w:p>
        </w:tc>
      </w:tr>
      <w:tr w:rsidR="00AA1F0D" w:rsidRPr="005D3D0B" w14:paraId="481E8DB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81E8DBA" w14:textId="77777777" w:rsidR="0087452F" w:rsidRPr="005D3D0B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="002B50C0" w:rsidRPr="005D3D0B">
              <w:rPr>
                <w:rFonts w:ascii="Arial" w:hAnsi="Arial" w:cs="Arial"/>
                <w:b/>
                <w:sz w:val="18"/>
                <w:szCs w:val="18"/>
              </w:rPr>
              <w:t xml:space="preserve">kres realizacji </w:t>
            </w:r>
          </w:p>
          <w:p w14:paraId="481E8DBB" w14:textId="77777777" w:rsidR="00CA516B" w:rsidRPr="005D3D0B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81E8DBC" w14:textId="77777777" w:rsidR="00CA516B" w:rsidRPr="005D3D0B" w:rsidRDefault="0036578C" w:rsidP="007212FF">
            <w:pPr>
              <w:spacing w:after="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5D3D0B">
              <w:rPr>
                <w:rFonts w:ascii="Arial" w:eastAsia="Calibri" w:hAnsi="Arial" w:cs="Arial"/>
                <w:sz w:val="18"/>
                <w:szCs w:val="18"/>
              </w:rPr>
              <w:t>01.04.2016 – 31.12.2019</w:t>
            </w:r>
          </w:p>
        </w:tc>
      </w:tr>
    </w:tbl>
    <w:p w14:paraId="481E8DBE" w14:textId="77777777" w:rsidR="00CA516B" w:rsidRPr="005D3D0B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18"/>
          <w:szCs w:val="18"/>
        </w:rPr>
      </w:pPr>
      <w:r w:rsidRPr="005D3D0B">
        <w:rPr>
          <w:rFonts w:ascii="Arial" w:hAnsi="Arial" w:cs="Arial"/>
          <w:b/>
          <w:color w:val="auto"/>
          <w:sz w:val="18"/>
          <w:szCs w:val="18"/>
        </w:rPr>
        <w:t>Otoczenie</w:t>
      </w:r>
      <w:r w:rsidR="00CA516B" w:rsidRPr="005D3D0B">
        <w:rPr>
          <w:rFonts w:ascii="Arial" w:hAnsi="Arial" w:cs="Arial"/>
          <w:b/>
          <w:color w:val="auto"/>
          <w:sz w:val="18"/>
          <w:szCs w:val="18"/>
        </w:rPr>
        <w:t xml:space="preserve"> prawne</w:t>
      </w:r>
      <w:r w:rsidR="00DC39A9" w:rsidRPr="005D3D0B">
        <w:rPr>
          <w:rFonts w:ascii="Arial" w:hAnsi="Arial" w:cs="Arial"/>
          <w:b/>
          <w:color w:val="auto"/>
          <w:sz w:val="18"/>
          <w:szCs w:val="18"/>
        </w:rPr>
        <w:t xml:space="preserve"> </w:t>
      </w:r>
    </w:p>
    <w:p w14:paraId="481E8DBF" w14:textId="77777777" w:rsidR="004D066F" w:rsidRPr="005D3D0B" w:rsidRDefault="004D066F" w:rsidP="005233AA">
      <w:pPr>
        <w:jc w:val="both"/>
        <w:rPr>
          <w:rFonts w:ascii="Arial" w:hAnsi="Arial" w:cs="Arial"/>
          <w:sz w:val="18"/>
          <w:szCs w:val="18"/>
        </w:rPr>
      </w:pPr>
    </w:p>
    <w:p w14:paraId="481E8DC0" w14:textId="2A8AA475" w:rsidR="005233AA" w:rsidRPr="005D3D0B" w:rsidRDefault="0032593B" w:rsidP="005233AA">
      <w:pPr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 xml:space="preserve">Zmiana przepisów prawa regulujących działanie Krajowego Rejestru Karnego, m.in. ustawy o Krajowym Rejestrze Karnym oraz aktów wykonawczych do ustawy.  Zmiany przepisów prawa </w:t>
      </w:r>
      <w:r w:rsidR="00A551A5">
        <w:rPr>
          <w:rFonts w:ascii="Arial" w:eastAsia="Times New Roman" w:hAnsi="Arial" w:cs="Arial"/>
          <w:color w:val="000000"/>
          <w:sz w:val="18"/>
          <w:szCs w:val="18"/>
        </w:rPr>
        <w:t>umożliwią zbudowanie i </w:t>
      </w:r>
      <w:r>
        <w:rPr>
          <w:rFonts w:ascii="Arial" w:eastAsia="Times New Roman" w:hAnsi="Arial" w:cs="Arial"/>
          <w:color w:val="000000"/>
          <w:sz w:val="18"/>
          <w:szCs w:val="18"/>
        </w:rPr>
        <w:t>wdrożenie nowych rozwiązań informatycznych</w:t>
      </w:r>
      <w:r w:rsidR="00A551A5">
        <w:rPr>
          <w:rFonts w:ascii="Arial" w:eastAsia="Times New Roman" w:hAnsi="Arial" w:cs="Arial"/>
          <w:color w:val="000000"/>
          <w:sz w:val="18"/>
          <w:szCs w:val="18"/>
        </w:rPr>
        <w:t>, co przyczyni się do usprawnienia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proces</w:t>
      </w:r>
      <w:r w:rsidR="00A551A5">
        <w:rPr>
          <w:rFonts w:ascii="Arial" w:eastAsia="Times New Roman" w:hAnsi="Arial" w:cs="Arial"/>
          <w:color w:val="000000"/>
          <w:sz w:val="18"/>
          <w:szCs w:val="18"/>
        </w:rPr>
        <w:t>ów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uzyskiwania informa</w:t>
      </w:r>
      <w:r w:rsidR="00A551A5">
        <w:rPr>
          <w:rFonts w:ascii="Arial" w:eastAsia="Times New Roman" w:hAnsi="Arial" w:cs="Arial"/>
          <w:color w:val="000000"/>
          <w:sz w:val="18"/>
          <w:szCs w:val="18"/>
        </w:rPr>
        <w:t>cji z KRK oraz gromadzenia i aktualizacji danych w KRK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. </w:t>
      </w:r>
    </w:p>
    <w:p w14:paraId="481E8DC2" w14:textId="412E2345" w:rsidR="004E30A7" w:rsidRPr="005D3D0B" w:rsidRDefault="00202DB6" w:rsidP="00B60E88">
      <w:pPr>
        <w:rPr>
          <w:rFonts w:ascii="Arial" w:eastAsia="Calibri" w:hAnsi="Arial" w:cs="Arial"/>
          <w:sz w:val="18"/>
          <w:szCs w:val="18"/>
        </w:rPr>
      </w:pPr>
      <w:r w:rsidRPr="004E2933">
        <w:rPr>
          <w:rFonts w:ascii="Arial" w:eastAsia="Times New Roman" w:hAnsi="Arial" w:cs="Arial"/>
          <w:sz w:val="18"/>
          <w:szCs w:val="18"/>
        </w:rPr>
        <w:t>W IV</w:t>
      </w:r>
      <w:r w:rsidR="00A551A5" w:rsidRPr="004E2933">
        <w:rPr>
          <w:rFonts w:ascii="Arial" w:eastAsia="Times New Roman" w:hAnsi="Arial" w:cs="Arial"/>
          <w:sz w:val="18"/>
          <w:szCs w:val="18"/>
        </w:rPr>
        <w:t xml:space="preserve"> kwartale 2018 r. </w:t>
      </w:r>
      <w:r w:rsidR="004E2933" w:rsidRPr="004E2933">
        <w:rPr>
          <w:rFonts w:ascii="Arial" w:eastAsia="Times New Roman" w:hAnsi="Arial" w:cs="Arial"/>
          <w:sz w:val="18"/>
          <w:szCs w:val="18"/>
        </w:rPr>
        <w:t xml:space="preserve">opracowano projekt ustawy o zmianie ustawy – Kodeks postępowania administracyjnego oraz </w:t>
      </w:r>
      <w:r w:rsidR="00A551A5" w:rsidRPr="004E2933">
        <w:rPr>
          <w:rFonts w:ascii="Arial" w:eastAsia="Times New Roman" w:hAnsi="Arial" w:cs="Arial"/>
          <w:sz w:val="18"/>
          <w:szCs w:val="18"/>
        </w:rPr>
        <w:t>usta</w:t>
      </w:r>
      <w:r w:rsidR="004E2933" w:rsidRPr="004E2933">
        <w:rPr>
          <w:rFonts w:ascii="Arial" w:eastAsia="Times New Roman" w:hAnsi="Arial" w:cs="Arial"/>
          <w:sz w:val="18"/>
          <w:szCs w:val="18"/>
        </w:rPr>
        <w:t xml:space="preserve">wy o Krajowym Rejestrze Karnym, trwały również prace </w:t>
      </w:r>
      <w:r w:rsidR="00FC7E93">
        <w:rPr>
          <w:rFonts w:ascii="Arial" w:eastAsia="Times New Roman" w:hAnsi="Arial" w:cs="Arial"/>
          <w:sz w:val="18"/>
          <w:szCs w:val="18"/>
        </w:rPr>
        <w:t xml:space="preserve">związane z opracowaniem </w:t>
      </w:r>
      <w:r w:rsidR="004E2933" w:rsidRPr="004E2933">
        <w:rPr>
          <w:rFonts w:ascii="Arial" w:eastAsia="Times New Roman" w:hAnsi="Arial" w:cs="Arial"/>
          <w:sz w:val="18"/>
          <w:szCs w:val="18"/>
        </w:rPr>
        <w:t>o</w:t>
      </w:r>
      <w:r w:rsidR="00FC7E93">
        <w:rPr>
          <w:rFonts w:ascii="Arial" w:eastAsia="Times New Roman" w:hAnsi="Arial" w:cs="Arial"/>
          <w:sz w:val="18"/>
          <w:szCs w:val="18"/>
        </w:rPr>
        <w:t>ceny</w:t>
      </w:r>
      <w:r w:rsidR="004E2933" w:rsidRPr="004E2933">
        <w:rPr>
          <w:rFonts w:ascii="Arial" w:eastAsia="Times New Roman" w:hAnsi="Arial" w:cs="Arial"/>
          <w:sz w:val="18"/>
          <w:szCs w:val="18"/>
        </w:rPr>
        <w:t xml:space="preserve"> skutków regulacji.</w:t>
      </w:r>
      <w:r w:rsidR="00F2008A" w:rsidRPr="004E2933">
        <w:rPr>
          <w:rFonts w:ascii="Arial" w:hAnsi="Arial" w:cs="Arial"/>
          <w:sz w:val="18"/>
          <w:szCs w:val="18"/>
        </w:rPr>
        <w:tab/>
      </w:r>
      <w:r w:rsidR="00842494" w:rsidRPr="005D3D0B">
        <w:rPr>
          <w:rFonts w:ascii="Arial" w:eastAsia="Calibri" w:hAnsi="Arial" w:cs="Arial"/>
          <w:sz w:val="18"/>
          <w:szCs w:val="18"/>
        </w:rPr>
        <w:t xml:space="preserve"> </w:t>
      </w:r>
    </w:p>
    <w:p w14:paraId="481E8DC3" w14:textId="77777777" w:rsidR="00E2308A" w:rsidRPr="005D3D0B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hAnsi="Arial" w:cs="Arial"/>
          <w:b/>
          <w:color w:val="auto"/>
          <w:sz w:val="18"/>
          <w:szCs w:val="18"/>
        </w:rPr>
      </w:pPr>
      <w:r w:rsidRPr="005D3D0B">
        <w:rPr>
          <w:rFonts w:ascii="Arial" w:hAnsi="Arial" w:cs="Arial"/>
          <w:b/>
          <w:color w:val="auto"/>
          <w:sz w:val="18"/>
          <w:szCs w:val="18"/>
        </w:rPr>
        <w:t>Postęp</w:t>
      </w:r>
      <w:r w:rsidR="00F2008A" w:rsidRPr="005D3D0B">
        <w:rPr>
          <w:rFonts w:ascii="Arial" w:hAnsi="Arial" w:cs="Arial"/>
          <w:b/>
          <w:color w:val="auto"/>
          <w:sz w:val="18"/>
          <w:szCs w:val="18"/>
        </w:rPr>
        <w:t xml:space="preserve"> </w:t>
      </w:r>
      <w:r w:rsidRPr="005D3D0B">
        <w:rPr>
          <w:rFonts w:ascii="Arial" w:hAnsi="Arial" w:cs="Arial"/>
          <w:b/>
          <w:color w:val="auto"/>
          <w:sz w:val="18"/>
          <w:szCs w:val="18"/>
        </w:rPr>
        <w:t>finansowy</w:t>
      </w:r>
    </w:p>
    <w:p w14:paraId="481E8DC4" w14:textId="77777777" w:rsidR="00E2308A" w:rsidRPr="005D3D0B" w:rsidRDefault="00E2308A" w:rsidP="00E2308A">
      <w:pPr>
        <w:pStyle w:val="Nagwek2"/>
        <w:rPr>
          <w:rFonts w:ascii="Arial" w:hAnsi="Arial" w:cs="Arial"/>
          <w:b/>
          <w:color w:val="auto"/>
          <w:sz w:val="18"/>
          <w:szCs w:val="18"/>
        </w:rPr>
      </w:pPr>
    </w:p>
    <w:tbl>
      <w:tblPr>
        <w:tblStyle w:val="Tabela-Siatka"/>
        <w:tblW w:w="9384" w:type="dxa"/>
        <w:tblInd w:w="250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722"/>
        <w:gridCol w:w="3260"/>
        <w:gridCol w:w="3402"/>
      </w:tblGrid>
      <w:tr w:rsidR="00E2308A" w:rsidRPr="005D3D0B" w14:paraId="481E8DC8" w14:textId="77777777" w:rsidTr="00E2308A">
        <w:trPr>
          <w:tblHeader/>
        </w:trPr>
        <w:tc>
          <w:tcPr>
            <w:tcW w:w="2722" w:type="dxa"/>
            <w:shd w:val="clear" w:color="auto" w:fill="D0CECE" w:themeFill="background2" w:themeFillShade="E6"/>
            <w:vAlign w:val="center"/>
          </w:tcPr>
          <w:p w14:paraId="481E8DC5" w14:textId="77777777" w:rsidR="00E2308A" w:rsidRPr="005D3D0B" w:rsidRDefault="00E2308A" w:rsidP="0007151F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481E8DC6" w14:textId="77777777" w:rsidR="00E2308A" w:rsidRPr="005D3D0B" w:rsidRDefault="00E2308A" w:rsidP="0007151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81E8DC7" w14:textId="77777777" w:rsidR="00E2308A" w:rsidRPr="005D3D0B" w:rsidRDefault="00E2308A" w:rsidP="0007151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Wartość środków zaangażowanych</w:t>
            </w:r>
          </w:p>
        </w:tc>
      </w:tr>
      <w:tr w:rsidR="00E2308A" w:rsidRPr="005D3D0B" w14:paraId="481E8DDF" w14:textId="77777777" w:rsidTr="00C56B5C">
        <w:trPr>
          <w:trHeight w:val="3343"/>
        </w:trPr>
        <w:tc>
          <w:tcPr>
            <w:tcW w:w="2722" w:type="dxa"/>
          </w:tcPr>
          <w:p w14:paraId="481E8DC9" w14:textId="77777777" w:rsidR="0026041A" w:rsidRPr="005D3D0B" w:rsidRDefault="0026041A" w:rsidP="00E2308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81E8DCC" w14:textId="773827E9" w:rsidR="00E2308A" w:rsidRPr="005D3D0B" w:rsidRDefault="00B337BA" w:rsidP="00E2308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</w:t>
            </w:r>
            <w:r w:rsidR="00C56B5C">
              <w:rPr>
                <w:rFonts w:ascii="Arial" w:hAnsi="Arial" w:cs="Arial"/>
                <w:sz w:val="18"/>
                <w:szCs w:val="18"/>
              </w:rPr>
              <w:t xml:space="preserve">% - </w:t>
            </w:r>
            <w:r w:rsidR="00E2308A" w:rsidRPr="005D3D0B">
              <w:rPr>
                <w:rFonts w:ascii="Arial" w:hAnsi="Arial" w:cs="Arial"/>
                <w:sz w:val="18"/>
                <w:szCs w:val="18"/>
              </w:rPr>
              <w:t>czasu przeznaczonego na realizację projektu upłynęło do końca okresu sprawozdawczego</w:t>
            </w:r>
          </w:p>
          <w:p w14:paraId="481E8DCD" w14:textId="77777777" w:rsidR="00E2308A" w:rsidRPr="005D3D0B" w:rsidRDefault="00E2308A" w:rsidP="0007151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14:paraId="481E8DCE" w14:textId="5BB8E61A" w:rsidR="00E2308A" w:rsidRPr="005D3D0B" w:rsidRDefault="00006386" w:rsidP="00E2308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E2308A" w:rsidRPr="005D3D0B">
              <w:rPr>
                <w:rFonts w:ascii="Arial" w:hAnsi="Arial" w:cs="Arial"/>
                <w:sz w:val="18"/>
                <w:szCs w:val="18"/>
              </w:rPr>
              <w:t xml:space="preserve">% - wydatków kwalifikowalnych </w:t>
            </w:r>
          </w:p>
          <w:p w14:paraId="481E8DD1" w14:textId="77777777" w:rsidR="00E2308A" w:rsidRPr="005D3D0B" w:rsidRDefault="00E2308A" w:rsidP="00E2308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81E8DD2" w14:textId="77777777" w:rsidR="00E2308A" w:rsidRPr="005D3D0B" w:rsidRDefault="00E2308A" w:rsidP="00E2308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81E8DD3" w14:textId="77777777" w:rsidR="00E2308A" w:rsidRPr="005D3D0B" w:rsidRDefault="00E2308A" w:rsidP="00E2308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81E8DD4" w14:textId="77777777" w:rsidR="00E2308A" w:rsidRPr="005D3D0B" w:rsidRDefault="00E2308A" w:rsidP="00E2308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81E8DD5" w14:textId="77777777" w:rsidR="00E2308A" w:rsidRPr="005D3D0B" w:rsidRDefault="00E2308A" w:rsidP="00E2308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7E43682" w14:textId="77777777" w:rsidR="00C56B5C" w:rsidRDefault="00C56B5C" w:rsidP="00E2308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81E8DD6" w14:textId="77777777" w:rsidR="005E53B8" w:rsidRPr="005D3D0B" w:rsidRDefault="005E53B8" w:rsidP="00E2308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</w:tcPr>
          <w:p w14:paraId="481E8DD7" w14:textId="77777777" w:rsidR="004E65B9" w:rsidRPr="005D3D0B" w:rsidRDefault="004E65B9" w:rsidP="00D7058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81E8DD8" w14:textId="08D0262E" w:rsidR="004E65B9" w:rsidRPr="005D3D0B" w:rsidRDefault="00D9763C" w:rsidP="00D7058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  <w:r w:rsidR="00E2308A" w:rsidRPr="005D3D0B">
              <w:rPr>
                <w:rFonts w:ascii="Arial" w:hAnsi="Arial" w:cs="Arial"/>
                <w:sz w:val="18"/>
                <w:szCs w:val="18"/>
              </w:rPr>
              <w:t>% - wartość środków zaangażowa</w:t>
            </w:r>
            <w:r w:rsidR="00202DB6">
              <w:rPr>
                <w:rFonts w:ascii="Arial" w:hAnsi="Arial" w:cs="Arial"/>
                <w:sz w:val="18"/>
                <w:szCs w:val="18"/>
              </w:rPr>
              <w:t>nych w projekcie</w:t>
            </w:r>
            <w:del w:id="0" w:author="Autor">
              <w:r w:rsidR="00202DB6" w:rsidDel="0042365C">
                <w:rPr>
                  <w:rFonts w:ascii="Arial" w:hAnsi="Arial" w:cs="Arial"/>
                  <w:sz w:val="18"/>
                  <w:szCs w:val="18"/>
                </w:rPr>
                <w:delText>:</w:delText>
              </w:r>
            </w:del>
            <w:r w:rsidR="00E2308A" w:rsidRPr="005D3D0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81E8DD9" w14:textId="77777777" w:rsidR="004E65B9" w:rsidRPr="005D3D0B" w:rsidRDefault="004E65B9" w:rsidP="00D7058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81E8DDB" w14:textId="33C1F69F" w:rsidR="004E65B9" w:rsidRPr="005D3D0B" w:rsidRDefault="004E65B9" w:rsidP="00D7058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81E8DDE" w14:textId="189DD495" w:rsidR="00E2308A" w:rsidRPr="005D3D0B" w:rsidRDefault="00E2308A" w:rsidP="00D7058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81E8DE0" w14:textId="77777777" w:rsidR="003C7325" w:rsidRPr="005D3D0B" w:rsidRDefault="00E2308A" w:rsidP="00E2308A">
      <w:pPr>
        <w:pStyle w:val="Nagwek2"/>
        <w:rPr>
          <w:rFonts w:ascii="Arial" w:hAnsi="Arial" w:cs="Arial"/>
          <w:b/>
          <w:color w:val="auto"/>
          <w:sz w:val="18"/>
          <w:szCs w:val="18"/>
        </w:rPr>
      </w:pPr>
      <w:r w:rsidRPr="005D3D0B">
        <w:rPr>
          <w:rFonts w:ascii="Arial" w:hAnsi="Arial" w:cs="Arial"/>
          <w:b/>
          <w:color w:val="auto"/>
          <w:sz w:val="18"/>
          <w:szCs w:val="18"/>
        </w:rPr>
        <w:tab/>
      </w:r>
      <w:r w:rsidRPr="005D3D0B">
        <w:rPr>
          <w:rFonts w:ascii="Arial" w:hAnsi="Arial" w:cs="Arial"/>
          <w:b/>
          <w:color w:val="auto"/>
          <w:sz w:val="18"/>
          <w:szCs w:val="18"/>
        </w:rPr>
        <w:tab/>
      </w:r>
      <w:r w:rsidRPr="005D3D0B">
        <w:rPr>
          <w:rFonts w:ascii="Arial" w:hAnsi="Arial" w:cs="Arial"/>
          <w:b/>
          <w:color w:val="auto"/>
          <w:sz w:val="18"/>
          <w:szCs w:val="18"/>
        </w:rPr>
        <w:tab/>
      </w:r>
      <w:r w:rsidRPr="005D3D0B">
        <w:rPr>
          <w:rFonts w:ascii="Arial" w:hAnsi="Arial" w:cs="Arial"/>
          <w:b/>
          <w:color w:val="auto"/>
          <w:sz w:val="18"/>
          <w:szCs w:val="18"/>
        </w:rPr>
        <w:tab/>
      </w:r>
      <w:r w:rsidRPr="005D3D0B">
        <w:rPr>
          <w:rFonts w:ascii="Arial" w:hAnsi="Arial" w:cs="Arial"/>
          <w:b/>
          <w:color w:val="auto"/>
          <w:sz w:val="18"/>
          <w:szCs w:val="18"/>
        </w:rPr>
        <w:tab/>
      </w:r>
      <w:r w:rsidRPr="005D3D0B">
        <w:rPr>
          <w:rFonts w:ascii="Arial" w:hAnsi="Arial" w:cs="Arial"/>
          <w:b/>
          <w:color w:val="auto"/>
          <w:sz w:val="18"/>
          <w:szCs w:val="18"/>
        </w:rPr>
        <w:tab/>
      </w:r>
      <w:r w:rsidRPr="005D3D0B">
        <w:rPr>
          <w:rFonts w:ascii="Arial" w:hAnsi="Arial" w:cs="Arial"/>
          <w:b/>
          <w:color w:val="auto"/>
          <w:sz w:val="18"/>
          <w:szCs w:val="18"/>
        </w:rPr>
        <w:tab/>
      </w:r>
      <w:r w:rsidRPr="005D3D0B">
        <w:rPr>
          <w:rFonts w:ascii="Arial" w:hAnsi="Arial" w:cs="Arial"/>
          <w:b/>
          <w:color w:val="auto"/>
          <w:sz w:val="18"/>
          <w:szCs w:val="18"/>
        </w:rPr>
        <w:tab/>
      </w:r>
      <w:r w:rsidRPr="005D3D0B">
        <w:rPr>
          <w:rFonts w:ascii="Arial" w:hAnsi="Arial" w:cs="Arial"/>
          <w:b/>
          <w:color w:val="auto"/>
          <w:sz w:val="18"/>
          <w:szCs w:val="18"/>
        </w:rPr>
        <w:tab/>
      </w:r>
    </w:p>
    <w:p w14:paraId="481E8DE1" w14:textId="1C998E6F" w:rsidR="00C56B5C" w:rsidRDefault="00C56B5C">
      <w:pPr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br w:type="page"/>
      </w:r>
    </w:p>
    <w:p w14:paraId="481E8DE3" w14:textId="77777777" w:rsidR="00E42938" w:rsidRPr="005D3D0B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auto"/>
          <w:sz w:val="18"/>
          <w:szCs w:val="18"/>
        </w:rPr>
      </w:pPr>
      <w:r w:rsidRPr="005D3D0B">
        <w:rPr>
          <w:rStyle w:val="Nagwek2Znak"/>
          <w:rFonts w:ascii="Arial" w:hAnsi="Arial" w:cs="Arial"/>
          <w:b/>
          <w:color w:val="auto"/>
          <w:sz w:val="18"/>
          <w:szCs w:val="18"/>
        </w:rPr>
        <w:lastRenderedPageBreak/>
        <w:t>P</w:t>
      </w:r>
      <w:r w:rsidR="00241B5E" w:rsidRPr="005D3D0B">
        <w:rPr>
          <w:rStyle w:val="Nagwek2Znak"/>
          <w:rFonts w:ascii="Arial" w:hAnsi="Arial" w:cs="Arial"/>
          <w:b/>
          <w:color w:val="auto"/>
          <w:sz w:val="18"/>
          <w:szCs w:val="18"/>
        </w:rPr>
        <w:t>ostęp rzeczowy</w:t>
      </w:r>
      <w:r w:rsidR="00DA34DF" w:rsidRPr="005D3D0B">
        <w:rPr>
          <w:rFonts w:ascii="Arial" w:hAnsi="Arial" w:cs="Arial"/>
          <w:color w:val="auto"/>
          <w:sz w:val="18"/>
          <w:szCs w:val="18"/>
        </w:rPr>
        <w:t xml:space="preserve"> </w:t>
      </w:r>
    </w:p>
    <w:p w14:paraId="481E8DE4" w14:textId="77777777" w:rsidR="00CF2E64" w:rsidRPr="005D3D0B" w:rsidRDefault="00CF2E64" w:rsidP="00141A92">
      <w:pPr>
        <w:spacing w:after="120" w:line="240" w:lineRule="auto"/>
        <w:rPr>
          <w:rFonts w:ascii="Arial" w:hAnsi="Arial" w:cs="Arial"/>
          <w:b/>
          <w:sz w:val="18"/>
          <w:szCs w:val="18"/>
        </w:rPr>
      </w:pPr>
      <w:r w:rsidRPr="005D3D0B">
        <w:rPr>
          <w:rFonts w:ascii="Arial" w:hAnsi="Arial" w:cs="Arial"/>
          <w:b/>
          <w:sz w:val="18"/>
          <w:szCs w:val="18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097"/>
        <w:gridCol w:w="2978"/>
        <w:gridCol w:w="1274"/>
        <w:gridCol w:w="1277"/>
        <w:gridCol w:w="2013"/>
      </w:tblGrid>
      <w:tr w:rsidR="00AA1F0D" w:rsidRPr="005D3D0B" w14:paraId="481E8DEA" w14:textId="77777777" w:rsidTr="00C56B5C">
        <w:trPr>
          <w:tblHeader/>
        </w:trPr>
        <w:tc>
          <w:tcPr>
            <w:tcW w:w="2097" w:type="dxa"/>
            <w:shd w:val="clear" w:color="auto" w:fill="D0CECE" w:themeFill="background2" w:themeFillShade="E6"/>
          </w:tcPr>
          <w:p w14:paraId="481E8DE5" w14:textId="77777777" w:rsidR="004350B8" w:rsidRPr="005D3D0B" w:rsidRDefault="00F76777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481E8DE6" w14:textId="77777777" w:rsidR="004350B8" w:rsidRPr="005D3D0B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4350B8" w:rsidRPr="005D3D0B">
              <w:rPr>
                <w:rFonts w:ascii="Arial" w:hAnsi="Arial" w:cs="Arial"/>
                <w:b/>
                <w:sz w:val="18"/>
                <w:szCs w:val="18"/>
              </w:rPr>
              <w:t xml:space="preserve">owiązane wskaźniki projektu </w:t>
            </w:r>
            <w:r w:rsidR="004350B8" w:rsidRPr="005D3D0B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"/>
            </w:r>
          </w:p>
        </w:tc>
        <w:tc>
          <w:tcPr>
            <w:tcW w:w="1274" w:type="dxa"/>
            <w:shd w:val="clear" w:color="auto" w:fill="D0CECE" w:themeFill="background2" w:themeFillShade="E6"/>
          </w:tcPr>
          <w:p w14:paraId="481E8DE7" w14:textId="77777777" w:rsidR="004350B8" w:rsidRPr="005D3D0B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4350B8" w:rsidRPr="005D3D0B">
              <w:rPr>
                <w:rFonts w:ascii="Arial" w:hAnsi="Arial" w:cs="Arial"/>
                <w:b/>
                <w:sz w:val="18"/>
                <w:szCs w:val="18"/>
              </w:rPr>
              <w:t>lanowany termin osiągnięcia</w:t>
            </w:r>
          </w:p>
        </w:tc>
        <w:tc>
          <w:tcPr>
            <w:tcW w:w="1277" w:type="dxa"/>
            <w:shd w:val="clear" w:color="auto" w:fill="D0CECE" w:themeFill="background2" w:themeFillShade="E6"/>
          </w:tcPr>
          <w:p w14:paraId="481E8DE8" w14:textId="77777777" w:rsidR="004350B8" w:rsidRPr="005D3D0B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4350B8" w:rsidRPr="005D3D0B">
              <w:rPr>
                <w:rFonts w:ascii="Arial" w:hAnsi="Arial" w:cs="Arial"/>
                <w:b/>
                <w:sz w:val="18"/>
                <w:szCs w:val="18"/>
              </w:rPr>
              <w:t>zeczywisty termin osiągnięcia</w:t>
            </w:r>
          </w:p>
        </w:tc>
        <w:tc>
          <w:tcPr>
            <w:tcW w:w="2013" w:type="dxa"/>
            <w:shd w:val="clear" w:color="auto" w:fill="D0CECE" w:themeFill="background2" w:themeFillShade="E6"/>
          </w:tcPr>
          <w:p w14:paraId="481E8DE9" w14:textId="77777777" w:rsidR="004350B8" w:rsidRPr="005D3D0B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S</w:t>
            </w:r>
            <w:r w:rsidR="004350B8" w:rsidRPr="005D3D0B">
              <w:rPr>
                <w:rFonts w:ascii="Arial" w:hAnsi="Arial" w:cs="Arial"/>
                <w:b/>
                <w:sz w:val="18"/>
                <w:szCs w:val="18"/>
              </w:rPr>
              <w:t>tatus realizacji kamienia milowego</w:t>
            </w:r>
          </w:p>
        </w:tc>
      </w:tr>
      <w:tr w:rsidR="004D066F" w:rsidRPr="005D3D0B" w14:paraId="481E8DF2" w14:textId="77777777" w:rsidTr="00C56B5C">
        <w:tc>
          <w:tcPr>
            <w:tcW w:w="2097" w:type="dxa"/>
          </w:tcPr>
          <w:p w14:paraId="481E8DEB" w14:textId="77777777" w:rsidR="004D066F" w:rsidRPr="005D3D0B" w:rsidRDefault="004F6A0E" w:rsidP="00E2308A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1.</w:t>
            </w:r>
            <w:r w:rsidR="004D066F" w:rsidRPr="005D3D0B">
              <w:rPr>
                <w:rFonts w:ascii="Arial" w:hAnsi="Arial" w:cs="Arial"/>
                <w:color w:val="auto"/>
                <w:sz w:val="18"/>
                <w:szCs w:val="18"/>
              </w:rPr>
              <w:t xml:space="preserve">Przeprowadzenie prac legislacyjnych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30B91" w14:textId="77777777" w:rsidR="00CE627B" w:rsidRDefault="00CE627B" w:rsidP="00A53AB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  <w:p w14:paraId="481E8DEE" w14:textId="2A75464B" w:rsidR="00A53AB8" w:rsidRPr="005D732B" w:rsidRDefault="00CE627B" w:rsidP="005D732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docelowa: 1</w:t>
            </w:r>
          </w:p>
        </w:tc>
        <w:tc>
          <w:tcPr>
            <w:tcW w:w="1274" w:type="dxa"/>
          </w:tcPr>
          <w:p w14:paraId="481E8DEF" w14:textId="5BC5AAFF" w:rsidR="004D066F" w:rsidRPr="005D3D0B" w:rsidRDefault="00EB44FB" w:rsidP="00117AC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="004D066F" w:rsidRPr="005D3D0B">
              <w:rPr>
                <w:rFonts w:ascii="Arial" w:hAnsi="Arial" w:cs="Arial"/>
                <w:sz w:val="18"/>
                <w:szCs w:val="18"/>
              </w:rPr>
              <w:t>-2019</w:t>
            </w:r>
          </w:p>
        </w:tc>
        <w:tc>
          <w:tcPr>
            <w:tcW w:w="1277" w:type="dxa"/>
          </w:tcPr>
          <w:p w14:paraId="481E8DF0" w14:textId="77777777" w:rsidR="004D066F" w:rsidRPr="005D3D0B" w:rsidRDefault="004D066F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3" w:type="dxa"/>
          </w:tcPr>
          <w:p w14:paraId="481E8DF1" w14:textId="50CF6594" w:rsidR="004D066F" w:rsidRPr="005D3D0B" w:rsidRDefault="00351120" w:rsidP="00D060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4D066F" w:rsidRPr="005D3D0B" w14:paraId="481E8DFF" w14:textId="77777777" w:rsidTr="00C56B5C">
        <w:trPr>
          <w:trHeight w:val="733"/>
        </w:trPr>
        <w:tc>
          <w:tcPr>
            <w:tcW w:w="2097" w:type="dxa"/>
          </w:tcPr>
          <w:p w14:paraId="481E8DF3" w14:textId="330F88A7" w:rsidR="004D066F" w:rsidRPr="005D3D0B" w:rsidRDefault="004F6A0E" w:rsidP="00055353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2.</w:t>
            </w:r>
            <w:r w:rsidR="00EB44FB" w:rsidRPr="00EB44FB">
              <w:rPr>
                <w:rFonts w:ascii="Arial" w:hAnsi="Arial" w:cs="Arial"/>
                <w:color w:val="auto"/>
                <w:sz w:val="18"/>
                <w:szCs w:val="18"/>
              </w:rPr>
              <w:t>Migracja danych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BBA79" w14:textId="77777777" w:rsidR="00561C57" w:rsidRDefault="00561C57" w:rsidP="00A53AB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481E8DFA" w14:textId="01A26913" w:rsidR="00A53AB8" w:rsidRPr="00A53AB8" w:rsidRDefault="00561C57" w:rsidP="00A53AB8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docelowa: 1</w:t>
            </w:r>
          </w:p>
          <w:p w14:paraId="481E8DFB" w14:textId="77777777" w:rsidR="00A53AB8" w:rsidRPr="00A53AB8" w:rsidRDefault="00A53AB8" w:rsidP="004F6A0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</w:tcPr>
          <w:p w14:paraId="481E8DFC" w14:textId="638209DF" w:rsidR="004D066F" w:rsidRPr="005D3D0B" w:rsidRDefault="004D066F" w:rsidP="00117AC7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12-2019</w:t>
            </w:r>
          </w:p>
        </w:tc>
        <w:tc>
          <w:tcPr>
            <w:tcW w:w="1277" w:type="dxa"/>
          </w:tcPr>
          <w:p w14:paraId="481E8DFD" w14:textId="77777777" w:rsidR="004D066F" w:rsidRPr="005D3D0B" w:rsidRDefault="004D066F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3" w:type="dxa"/>
          </w:tcPr>
          <w:p w14:paraId="481E8DFE" w14:textId="7C170851" w:rsidR="004D066F" w:rsidRPr="005D3D0B" w:rsidRDefault="00351120" w:rsidP="006B51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4D066F" w:rsidRPr="005D3D0B" w14:paraId="481E8E06" w14:textId="77777777" w:rsidTr="00C56B5C">
        <w:trPr>
          <w:trHeight w:val="559"/>
        </w:trPr>
        <w:tc>
          <w:tcPr>
            <w:tcW w:w="2097" w:type="dxa"/>
          </w:tcPr>
          <w:p w14:paraId="481E8E00" w14:textId="36FD74EC" w:rsidR="004D066F" w:rsidRPr="005D3D0B" w:rsidRDefault="004F6A0E" w:rsidP="004F6A0E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3.</w:t>
            </w:r>
            <w:r w:rsidR="00EB44FB" w:rsidRPr="00EB44FB">
              <w:rPr>
                <w:rFonts w:ascii="Arial" w:hAnsi="Arial" w:cs="Arial"/>
                <w:color w:val="auto"/>
                <w:sz w:val="18"/>
                <w:szCs w:val="18"/>
              </w:rPr>
              <w:t>Analiza ST KRK 2.0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E1EB1" w14:textId="77777777" w:rsidR="00CE627B" w:rsidRDefault="00CE627B" w:rsidP="00A53AB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  <w:p w14:paraId="481E8E02" w14:textId="4D553A79" w:rsidR="004D066F" w:rsidRPr="00A53AB8" w:rsidRDefault="00CE627B" w:rsidP="00A53AB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docelowa: 2</w:t>
            </w:r>
          </w:p>
        </w:tc>
        <w:tc>
          <w:tcPr>
            <w:tcW w:w="1274" w:type="dxa"/>
          </w:tcPr>
          <w:p w14:paraId="481E8E03" w14:textId="6448A101" w:rsidR="004D066F" w:rsidRPr="005D3D0B" w:rsidRDefault="00EB44FB" w:rsidP="00EB44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  <w:r w:rsidR="004D066F" w:rsidRPr="005D3D0B">
              <w:rPr>
                <w:rFonts w:ascii="Arial" w:hAnsi="Arial" w:cs="Arial"/>
                <w:sz w:val="18"/>
                <w:szCs w:val="18"/>
              </w:rPr>
              <w:t>-2019</w:t>
            </w:r>
          </w:p>
        </w:tc>
        <w:tc>
          <w:tcPr>
            <w:tcW w:w="1277" w:type="dxa"/>
          </w:tcPr>
          <w:p w14:paraId="481E8E04" w14:textId="77777777" w:rsidR="004D066F" w:rsidRPr="005D3D0B" w:rsidRDefault="004D066F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3" w:type="dxa"/>
          </w:tcPr>
          <w:p w14:paraId="481E8E05" w14:textId="656A7B80" w:rsidR="004D066F" w:rsidRPr="005D3D0B" w:rsidRDefault="00351120" w:rsidP="006B51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4D066F" w:rsidRPr="005D3D0B" w14:paraId="481E8E19" w14:textId="77777777" w:rsidTr="00C56B5C">
        <w:tc>
          <w:tcPr>
            <w:tcW w:w="2097" w:type="dxa"/>
          </w:tcPr>
          <w:p w14:paraId="481E8E07" w14:textId="5B4C4A42" w:rsidR="004D066F" w:rsidRPr="005D3D0B" w:rsidRDefault="004F6A0E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  <w:r w:rsidR="00EB44FB" w:rsidRPr="00EB44FB">
              <w:rPr>
                <w:rFonts w:ascii="Arial" w:hAnsi="Arial" w:cs="Arial"/>
                <w:sz w:val="18"/>
                <w:szCs w:val="18"/>
              </w:rPr>
              <w:t xml:space="preserve">Budowa i wdrożenie ST KRK 2.0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B2A58" w14:textId="77777777" w:rsidR="00561C57" w:rsidRDefault="00561C57" w:rsidP="00561C57">
            <w:pPr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  <w:p w14:paraId="424345ED" w14:textId="77777777" w:rsidR="00561C57" w:rsidRDefault="00561C57" w:rsidP="00561C57">
            <w:pPr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Wartość docelowa: 1</w:t>
            </w:r>
          </w:p>
          <w:p w14:paraId="552A80AB" w14:textId="77777777" w:rsidR="00561C57" w:rsidRDefault="00561C57" w:rsidP="00561C57">
            <w:pPr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  <w:p w14:paraId="481E8E15" w14:textId="59B90037" w:rsidR="004F6A0E" w:rsidRPr="00A53AB8" w:rsidRDefault="00561C57" w:rsidP="00561C5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Wartość docelowa: 2</w:t>
            </w:r>
          </w:p>
        </w:tc>
        <w:tc>
          <w:tcPr>
            <w:tcW w:w="1274" w:type="dxa"/>
          </w:tcPr>
          <w:p w14:paraId="481E8E16" w14:textId="697E62EF" w:rsidR="004D066F" w:rsidRPr="005D3D0B" w:rsidRDefault="004D066F" w:rsidP="00117AC7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12-2019</w:t>
            </w:r>
          </w:p>
        </w:tc>
        <w:tc>
          <w:tcPr>
            <w:tcW w:w="1277" w:type="dxa"/>
          </w:tcPr>
          <w:p w14:paraId="481E8E17" w14:textId="77777777" w:rsidR="004D066F" w:rsidRPr="005D3D0B" w:rsidRDefault="004D066F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3" w:type="dxa"/>
          </w:tcPr>
          <w:p w14:paraId="481E8E18" w14:textId="5C02B85D" w:rsidR="004D066F" w:rsidRPr="005D3D0B" w:rsidRDefault="00351120" w:rsidP="006B51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4D066F" w:rsidRPr="005D3D0B" w14:paraId="481E8E1F" w14:textId="77777777" w:rsidTr="00C56B5C">
        <w:tc>
          <w:tcPr>
            <w:tcW w:w="2097" w:type="dxa"/>
          </w:tcPr>
          <w:p w14:paraId="481E8E1A" w14:textId="5A970CD7" w:rsidR="004D066F" w:rsidRPr="005D3D0B" w:rsidRDefault="004F6A0E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</w:t>
            </w:r>
            <w:r w:rsidR="00EB44FB" w:rsidRPr="00EB44FB">
              <w:rPr>
                <w:rFonts w:ascii="Arial" w:hAnsi="Arial" w:cs="Arial"/>
                <w:sz w:val="18"/>
                <w:szCs w:val="18"/>
              </w:rPr>
              <w:t>Audyt systemu teleinformatycznego Krajowego Rejestru Karnego 2.0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3A978" w14:textId="77777777" w:rsidR="004D066F" w:rsidRDefault="00561C57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</w:p>
          <w:p w14:paraId="481E8E1B" w14:textId="243F3B65" w:rsidR="00561C57" w:rsidRPr="005D3D0B" w:rsidRDefault="00561C57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docelowa:1</w:t>
            </w:r>
          </w:p>
        </w:tc>
        <w:tc>
          <w:tcPr>
            <w:tcW w:w="1274" w:type="dxa"/>
          </w:tcPr>
          <w:p w14:paraId="481E8E1C" w14:textId="08D07F4C" w:rsidR="004D066F" w:rsidRPr="005D3D0B" w:rsidRDefault="004D066F" w:rsidP="00117AC7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12-2019</w:t>
            </w:r>
          </w:p>
        </w:tc>
        <w:tc>
          <w:tcPr>
            <w:tcW w:w="1277" w:type="dxa"/>
          </w:tcPr>
          <w:p w14:paraId="481E8E1D" w14:textId="77777777" w:rsidR="004D066F" w:rsidRPr="005D3D0B" w:rsidRDefault="004D066F" w:rsidP="00D35783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3" w:type="dxa"/>
          </w:tcPr>
          <w:p w14:paraId="481E8E1E" w14:textId="77777777" w:rsidR="004D066F" w:rsidRPr="005D3D0B" w:rsidRDefault="004D066F" w:rsidP="00D35783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481E8E20" w14:textId="5B494093" w:rsidR="00C56B5C" w:rsidRDefault="00C56B5C" w:rsidP="00141A92">
      <w:pPr>
        <w:spacing w:before="240" w:after="120"/>
        <w:rPr>
          <w:rFonts w:ascii="Arial" w:hAnsi="Arial" w:cs="Arial"/>
          <w:b/>
          <w:sz w:val="18"/>
          <w:szCs w:val="18"/>
        </w:rPr>
      </w:pPr>
    </w:p>
    <w:p w14:paraId="289D8F3F" w14:textId="6FD36A15" w:rsidR="002E7780" w:rsidRPr="005D3D0B" w:rsidRDefault="00C56B5C" w:rsidP="00C56B5C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br w:type="page"/>
      </w:r>
    </w:p>
    <w:p w14:paraId="481E8E21" w14:textId="77777777" w:rsidR="00141A92" w:rsidRPr="005D3D0B" w:rsidRDefault="00CF2E64" w:rsidP="00141A92">
      <w:pPr>
        <w:spacing w:before="240" w:after="120"/>
        <w:rPr>
          <w:rFonts w:ascii="Arial" w:hAnsi="Arial" w:cs="Arial"/>
          <w:b/>
          <w:sz w:val="18"/>
          <w:szCs w:val="18"/>
        </w:rPr>
      </w:pPr>
      <w:r w:rsidRPr="005D3D0B">
        <w:rPr>
          <w:rFonts w:ascii="Arial" w:hAnsi="Arial" w:cs="Arial"/>
          <w:b/>
          <w:sz w:val="18"/>
          <w:szCs w:val="18"/>
        </w:rPr>
        <w:lastRenderedPageBreak/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AA1F0D" w:rsidRPr="005D3D0B" w14:paraId="481E8E28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481E8E22" w14:textId="77777777" w:rsidR="00047D9D" w:rsidRPr="005D3D0B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="00047D9D" w:rsidRPr="005D3D0B">
              <w:rPr>
                <w:rFonts w:ascii="Arial" w:hAnsi="Arial" w:cs="Arial"/>
                <w:b/>
                <w:sz w:val="18"/>
                <w:szCs w:val="18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81E8E23" w14:textId="77777777" w:rsidR="00047D9D" w:rsidRPr="005D3D0B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J</w:t>
            </w:r>
            <w:r w:rsidR="00047D9D" w:rsidRPr="005D3D0B">
              <w:rPr>
                <w:rFonts w:ascii="Arial" w:hAnsi="Arial" w:cs="Arial"/>
                <w:b/>
                <w:sz w:val="18"/>
                <w:szCs w:val="18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481E8E24" w14:textId="77777777" w:rsidR="00DC39A9" w:rsidRPr="005D3D0B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W</w:t>
            </w:r>
            <w:r w:rsidR="00047D9D" w:rsidRPr="005D3D0B">
              <w:rPr>
                <w:rFonts w:ascii="Arial" w:hAnsi="Arial" w:cs="Arial"/>
                <w:b/>
                <w:sz w:val="18"/>
                <w:szCs w:val="18"/>
              </w:rPr>
              <w:t xml:space="preserve">artość </w:t>
            </w:r>
          </w:p>
          <w:p w14:paraId="481E8E25" w14:textId="77777777" w:rsidR="00047D9D" w:rsidRPr="005D3D0B" w:rsidRDefault="00047D9D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481E8E26" w14:textId="77777777" w:rsidR="00047D9D" w:rsidRPr="005D3D0B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5734CE" w:rsidRPr="005D3D0B">
              <w:rPr>
                <w:rFonts w:ascii="Arial" w:hAnsi="Arial" w:cs="Arial"/>
                <w:b/>
                <w:sz w:val="18"/>
                <w:szCs w:val="18"/>
              </w:rPr>
              <w:t xml:space="preserve">lanowany </w:t>
            </w:r>
            <w:r w:rsidR="00047D9D" w:rsidRPr="005D3D0B">
              <w:rPr>
                <w:rFonts w:ascii="Arial" w:hAnsi="Arial" w:cs="Arial"/>
                <w:b/>
                <w:sz w:val="18"/>
                <w:szCs w:val="18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481E8E27" w14:textId="77777777" w:rsidR="00047D9D" w:rsidRPr="005D3D0B" w:rsidRDefault="006B5117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Wartość osiągnięta od początku realizacji projektu (narastająco)</w:t>
            </w:r>
          </w:p>
        </w:tc>
      </w:tr>
      <w:tr w:rsidR="00AA1F0D" w:rsidRPr="005D3D0B" w14:paraId="481E8E30" w14:textId="77777777" w:rsidTr="00047D9D">
        <w:tc>
          <w:tcPr>
            <w:tcW w:w="2545" w:type="dxa"/>
          </w:tcPr>
          <w:p w14:paraId="481E8E29" w14:textId="28D64C10" w:rsidR="002B789D" w:rsidRPr="005D3D0B" w:rsidRDefault="00561C57" w:rsidP="002B789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1. </w:t>
            </w:r>
            <w:r w:rsidR="002B789D" w:rsidRPr="005D3D0B">
              <w:rPr>
                <w:rFonts w:ascii="Arial" w:hAnsi="Arial" w:cs="Arial"/>
                <w:color w:val="auto"/>
                <w:sz w:val="18"/>
                <w:szCs w:val="18"/>
              </w:rPr>
              <w:t xml:space="preserve">Liczba zmodernizowanych systemów teleinformatycznych KRK </w:t>
            </w:r>
          </w:p>
          <w:p w14:paraId="481E8E2A" w14:textId="77777777" w:rsidR="009F1DC8" w:rsidRPr="005D3D0B" w:rsidRDefault="009F1DC8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8" w:type="dxa"/>
          </w:tcPr>
          <w:p w14:paraId="481E8E2B" w14:textId="77777777" w:rsidR="006A60AA" w:rsidRPr="005D3D0B" w:rsidRDefault="00D0609D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14:paraId="481E8E2C" w14:textId="77777777" w:rsidR="002B789D" w:rsidRPr="005D3D0B" w:rsidRDefault="002B789D" w:rsidP="002B789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D3D0B">
              <w:rPr>
                <w:rFonts w:ascii="Arial" w:hAnsi="Arial" w:cs="Arial"/>
                <w:color w:val="auto"/>
                <w:sz w:val="18"/>
                <w:szCs w:val="18"/>
              </w:rPr>
              <w:t>1</w:t>
            </w:r>
          </w:p>
          <w:p w14:paraId="481E8E2D" w14:textId="77777777" w:rsidR="006A60AA" w:rsidRPr="005D3D0B" w:rsidRDefault="006A60AA" w:rsidP="006A60A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81E8E2E" w14:textId="3E394EE8" w:rsidR="006A60AA" w:rsidRPr="005D3D0B" w:rsidRDefault="00055353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07</w:t>
            </w:r>
            <w:r w:rsidR="00D0609D" w:rsidRPr="005D3D0B">
              <w:rPr>
                <w:rFonts w:ascii="Arial" w:hAnsi="Arial" w:cs="Arial"/>
                <w:sz w:val="18"/>
                <w:szCs w:val="18"/>
              </w:rPr>
              <w:t>-2019</w:t>
            </w:r>
          </w:p>
        </w:tc>
        <w:tc>
          <w:tcPr>
            <w:tcW w:w="2268" w:type="dxa"/>
          </w:tcPr>
          <w:p w14:paraId="481E8E2F" w14:textId="77777777" w:rsidR="006A60AA" w:rsidRPr="005D3D0B" w:rsidRDefault="00D0609D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AA1F0D" w:rsidRPr="005D3D0B" w14:paraId="481E8E39" w14:textId="77777777" w:rsidTr="00047D9D">
        <w:tc>
          <w:tcPr>
            <w:tcW w:w="2545" w:type="dxa"/>
          </w:tcPr>
          <w:p w14:paraId="481E8E31" w14:textId="4030C865" w:rsidR="002B789D" w:rsidRPr="005D3D0B" w:rsidRDefault="00561C57" w:rsidP="002B789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2. </w:t>
            </w:r>
            <w:r w:rsidR="002B789D" w:rsidRPr="005D3D0B">
              <w:rPr>
                <w:rFonts w:ascii="Arial" w:hAnsi="Arial" w:cs="Arial"/>
                <w:color w:val="auto"/>
                <w:sz w:val="18"/>
                <w:szCs w:val="18"/>
              </w:rPr>
              <w:t xml:space="preserve">Liczba usprawnionych procesów w resorcie sprawiedliwości </w:t>
            </w:r>
          </w:p>
          <w:p w14:paraId="481E8E32" w14:textId="77777777" w:rsidR="002B789D" w:rsidRPr="005D3D0B" w:rsidRDefault="002B789D" w:rsidP="002B789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1278" w:type="dxa"/>
          </w:tcPr>
          <w:p w14:paraId="481E8E33" w14:textId="77777777" w:rsidR="002B789D" w:rsidRPr="005D3D0B" w:rsidRDefault="00D0609D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14:paraId="481E8E34" w14:textId="77777777" w:rsidR="002B789D" w:rsidRPr="005D3D0B" w:rsidRDefault="002B789D" w:rsidP="002B789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D3D0B">
              <w:rPr>
                <w:rFonts w:ascii="Arial" w:hAnsi="Arial" w:cs="Arial"/>
                <w:color w:val="auto"/>
                <w:sz w:val="18"/>
                <w:szCs w:val="18"/>
              </w:rPr>
              <w:t>2</w:t>
            </w:r>
          </w:p>
          <w:p w14:paraId="481E8E35" w14:textId="77777777" w:rsidR="002B789D" w:rsidRPr="005D3D0B" w:rsidRDefault="002B789D" w:rsidP="002B789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481E8E36" w14:textId="77777777" w:rsidR="002B789D" w:rsidRPr="005D3D0B" w:rsidRDefault="002B789D" w:rsidP="006A60A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81E8E37" w14:textId="3794F6AB" w:rsidR="002B789D" w:rsidRPr="005D3D0B" w:rsidRDefault="00D0609D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12-2019</w:t>
            </w:r>
          </w:p>
        </w:tc>
        <w:tc>
          <w:tcPr>
            <w:tcW w:w="2268" w:type="dxa"/>
          </w:tcPr>
          <w:p w14:paraId="481E8E38" w14:textId="77777777" w:rsidR="002B789D" w:rsidRPr="005D3D0B" w:rsidRDefault="00D0609D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2B789D" w:rsidRPr="005D3D0B" w14:paraId="481E8E41" w14:textId="77777777" w:rsidTr="00047D9D">
        <w:tc>
          <w:tcPr>
            <w:tcW w:w="2545" w:type="dxa"/>
          </w:tcPr>
          <w:p w14:paraId="481E8E3A" w14:textId="2A84A894" w:rsidR="002B789D" w:rsidRPr="005D3D0B" w:rsidRDefault="00561C57" w:rsidP="002B789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3</w:t>
            </w:r>
            <w:bookmarkStart w:id="1" w:name="_GoBack"/>
            <w:bookmarkEnd w:id="1"/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. </w:t>
            </w:r>
            <w:r w:rsidR="002B789D" w:rsidRPr="005D3D0B">
              <w:rPr>
                <w:rFonts w:ascii="Arial" w:hAnsi="Arial" w:cs="Arial"/>
                <w:color w:val="auto"/>
                <w:sz w:val="18"/>
                <w:szCs w:val="18"/>
              </w:rPr>
              <w:t xml:space="preserve">Liczba zmian legislacyjnych </w:t>
            </w:r>
          </w:p>
          <w:p w14:paraId="481E8E3B" w14:textId="77777777" w:rsidR="002B789D" w:rsidRPr="005D3D0B" w:rsidRDefault="002B789D" w:rsidP="002B789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1278" w:type="dxa"/>
          </w:tcPr>
          <w:p w14:paraId="481E8E3C" w14:textId="77777777" w:rsidR="002B789D" w:rsidRPr="005D3D0B" w:rsidRDefault="00AA1F0D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14:paraId="481E8E3D" w14:textId="77777777" w:rsidR="002B789D" w:rsidRPr="005D3D0B" w:rsidRDefault="002B789D" w:rsidP="002B789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D3D0B">
              <w:rPr>
                <w:rFonts w:ascii="Arial" w:hAnsi="Arial" w:cs="Arial"/>
                <w:color w:val="auto"/>
                <w:sz w:val="18"/>
                <w:szCs w:val="18"/>
              </w:rPr>
              <w:t>1</w:t>
            </w:r>
          </w:p>
          <w:p w14:paraId="481E8E3E" w14:textId="77777777" w:rsidR="002B789D" w:rsidRPr="005D3D0B" w:rsidRDefault="002B789D" w:rsidP="002B789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81E8E3F" w14:textId="557E2C7F" w:rsidR="002B789D" w:rsidRPr="005D3D0B" w:rsidRDefault="00055353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07</w:t>
            </w:r>
            <w:r w:rsidR="00D0609D" w:rsidRPr="005D3D0B">
              <w:rPr>
                <w:rFonts w:ascii="Arial" w:hAnsi="Arial" w:cs="Arial"/>
                <w:sz w:val="18"/>
                <w:szCs w:val="18"/>
              </w:rPr>
              <w:t>-2019</w:t>
            </w:r>
          </w:p>
        </w:tc>
        <w:tc>
          <w:tcPr>
            <w:tcW w:w="2268" w:type="dxa"/>
          </w:tcPr>
          <w:p w14:paraId="481E8E40" w14:textId="77777777" w:rsidR="002B789D" w:rsidRPr="005D3D0B" w:rsidRDefault="00D0609D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14:paraId="481E8E42" w14:textId="77777777" w:rsidR="00674FA8" w:rsidRPr="005D3D0B" w:rsidRDefault="00674FA8">
      <w:pPr>
        <w:rPr>
          <w:rFonts w:ascii="Arial" w:hAnsi="Arial" w:cs="Arial"/>
          <w:sz w:val="18"/>
          <w:szCs w:val="18"/>
        </w:rPr>
      </w:pPr>
    </w:p>
    <w:p w14:paraId="481E8E43" w14:textId="77777777" w:rsidR="007D2C34" w:rsidRPr="005D3D0B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5D3D0B">
        <w:rPr>
          <w:rStyle w:val="Nagwek2Znak"/>
          <w:rFonts w:ascii="Arial" w:hAnsi="Arial" w:cs="Arial"/>
          <w:b/>
          <w:color w:val="auto"/>
          <w:sz w:val="18"/>
          <w:szCs w:val="18"/>
        </w:rPr>
        <w:t xml:space="preserve">E-usługi </w:t>
      </w:r>
      <w:r w:rsidR="009967CA" w:rsidRPr="005D3D0B">
        <w:rPr>
          <w:rStyle w:val="Nagwek2Znak"/>
          <w:rFonts w:ascii="Arial" w:hAnsi="Arial" w:cs="Arial"/>
          <w:b/>
          <w:color w:val="auto"/>
          <w:sz w:val="18"/>
          <w:szCs w:val="18"/>
        </w:rPr>
        <w:t>A2A, A2B, A2C</w:t>
      </w:r>
      <w:r w:rsidRPr="005D3D0B">
        <w:rPr>
          <w:rFonts w:ascii="Arial" w:hAnsi="Arial" w:cs="Arial"/>
          <w:color w:val="auto"/>
          <w:sz w:val="18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07"/>
        <w:gridCol w:w="1169"/>
        <w:gridCol w:w="1277"/>
        <w:gridCol w:w="4281"/>
      </w:tblGrid>
      <w:tr w:rsidR="00AA1F0D" w:rsidRPr="005D3D0B" w14:paraId="481E8E48" w14:textId="77777777" w:rsidTr="00AA1F0D">
        <w:trPr>
          <w:tblHeader/>
        </w:trPr>
        <w:tc>
          <w:tcPr>
            <w:tcW w:w="2907" w:type="dxa"/>
            <w:shd w:val="clear" w:color="auto" w:fill="D0CECE" w:themeFill="background2" w:themeFillShade="E6"/>
            <w:vAlign w:val="center"/>
          </w:tcPr>
          <w:p w14:paraId="481E8E44" w14:textId="77777777" w:rsidR="007D38BD" w:rsidRPr="005D3D0B" w:rsidRDefault="00517F12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="007D38BD" w:rsidRPr="005D3D0B">
              <w:rPr>
                <w:rFonts w:ascii="Arial" w:hAnsi="Arial" w:cs="Arial"/>
                <w:b/>
                <w:sz w:val="18"/>
                <w:szCs w:val="18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81E8E45" w14:textId="77777777" w:rsidR="007D38BD" w:rsidRPr="005D3D0B" w:rsidRDefault="00517F12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Planowana d</w:t>
            </w:r>
            <w:r w:rsidR="007D38BD" w:rsidRPr="005D3D0B">
              <w:rPr>
                <w:rFonts w:ascii="Arial" w:hAnsi="Arial" w:cs="Arial"/>
                <w:b/>
                <w:sz w:val="18"/>
                <w:szCs w:val="18"/>
              </w:rPr>
              <w:t>ata wdrożenia</w:t>
            </w:r>
          </w:p>
        </w:tc>
        <w:tc>
          <w:tcPr>
            <w:tcW w:w="1277" w:type="dxa"/>
            <w:shd w:val="clear" w:color="auto" w:fill="D0CECE" w:themeFill="background2" w:themeFillShade="E6"/>
          </w:tcPr>
          <w:p w14:paraId="481E8E46" w14:textId="77777777" w:rsidR="007D38BD" w:rsidRPr="005D3D0B" w:rsidRDefault="00517F12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4281" w:type="dxa"/>
            <w:shd w:val="clear" w:color="auto" w:fill="D0CECE" w:themeFill="background2" w:themeFillShade="E6"/>
            <w:vAlign w:val="center"/>
          </w:tcPr>
          <w:p w14:paraId="481E8E47" w14:textId="77777777" w:rsidR="007D38BD" w:rsidRPr="005D3D0B" w:rsidRDefault="007D38BD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Opis zmian</w:t>
            </w:r>
          </w:p>
        </w:tc>
      </w:tr>
      <w:tr w:rsidR="00AA1F0D" w:rsidRPr="005D3D0B" w14:paraId="481E8E5B" w14:textId="77777777" w:rsidTr="00AA1F0D">
        <w:tc>
          <w:tcPr>
            <w:tcW w:w="2907" w:type="dxa"/>
          </w:tcPr>
          <w:p w14:paraId="481E8E49" w14:textId="77777777" w:rsidR="00555E7F" w:rsidRPr="005D3D0B" w:rsidRDefault="00555E7F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e-KRK</w:t>
            </w:r>
          </w:p>
          <w:p w14:paraId="481E8E4A" w14:textId="77777777" w:rsidR="00555E7F" w:rsidRPr="005D3D0B" w:rsidRDefault="00555E7F" w:rsidP="00C1106C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1E8E4B" w14:textId="77777777" w:rsidR="00555E7F" w:rsidRPr="005D3D0B" w:rsidRDefault="00555E7F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 xml:space="preserve">Usługa elektroniczna świadczona za pośrednictwem systemu teleinformatycznego umożliwiająca osobom fizycznym, przedsiębiorcom oraz uprawnionym podmiotom złożenie wniosku/zapytania, a także uzyskania zaświadczenia/informacji z Krajowego Rejestru Karnego oraz rejestrów karnych państw członkowskich UE. </w:t>
            </w:r>
          </w:p>
          <w:p w14:paraId="481E8E4D" w14:textId="77777777" w:rsidR="007D38BD" w:rsidRPr="005D3D0B" w:rsidRDefault="007D38BD" w:rsidP="00C110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9" w:type="dxa"/>
          </w:tcPr>
          <w:p w14:paraId="481E8E4E" w14:textId="647DDF19" w:rsidR="007D38BD" w:rsidRPr="005D3D0B" w:rsidRDefault="00D0609D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12-2019</w:t>
            </w:r>
          </w:p>
        </w:tc>
        <w:tc>
          <w:tcPr>
            <w:tcW w:w="1277" w:type="dxa"/>
          </w:tcPr>
          <w:p w14:paraId="481E8E4F" w14:textId="77777777" w:rsidR="007D38BD" w:rsidRPr="005D3D0B" w:rsidRDefault="007D38BD" w:rsidP="00C110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81" w:type="dxa"/>
          </w:tcPr>
          <w:p w14:paraId="481E8E50" w14:textId="77777777" w:rsidR="00555E7F" w:rsidRPr="005D3D0B" w:rsidRDefault="002B789D" w:rsidP="00555E7F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W okresie sprawozdawczym nie zostały wp</w:t>
            </w:r>
            <w:r w:rsidR="005D232E" w:rsidRPr="005D3D0B">
              <w:rPr>
                <w:rFonts w:ascii="Arial" w:hAnsi="Arial" w:cs="Arial"/>
                <w:sz w:val="18"/>
                <w:szCs w:val="18"/>
              </w:rPr>
              <w:t>r</w:t>
            </w:r>
            <w:r w:rsidRPr="005D3D0B">
              <w:rPr>
                <w:rFonts w:ascii="Arial" w:hAnsi="Arial" w:cs="Arial"/>
                <w:sz w:val="18"/>
                <w:szCs w:val="18"/>
              </w:rPr>
              <w:t>owadzone zmiany w odniesieniu do zakresu planowanej e-usługi</w:t>
            </w:r>
          </w:p>
          <w:p w14:paraId="481E8E51" w14:textId="77777777" w:rsidR="00555E7F" w:rsidRPr="005D3D0B" w:rsidRDefault="00555E7F" w:rsidP="00C1106C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1E8E52" w14:textId="77777777" w:rsidR="00555E7F" w:rsidRPr="005D3D0B" w:rsidRDefault="00555E7F" w:rsidP="00C1106C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1E8E53" w14:textId="77777777" w:rsidR="00555E7F" w:rsidRPr="005D3D0B" w:rsidRDefault="00555E7F" w:rsidP="00C1106C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1E8E54" w14:textId="77777777" w:rsidR="00555E7F" w:rsidRPr="005D3D0B" w:rsidRDefault="00555E7F" w:rsidP="00C1106C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1E8E55" w14:textId="77777777" w:rsidR="00555E7F" w:rsidRPr="005D3D0B" w:rsidRDefault="00555E7F" w:rsidP="00C1106C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1E8E56" w14:textId="77777777" w:rsidR="00555E7F" w:rsidRPr="005D3D0B" w:rsidRDefault="00555E7F" w:rsidP="00C1106C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1E8E57" w14:textId="77777777" w:rsidR="00555E7F" w:rsidRPr="005D3D0B" w:rsidRDefault="00555E7F" w:rsidP="00C1106C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1E8E58" w14:textId="77777777" w:rsidR="00555E7F" w:rsidRPr="005D3D0B" w:rsidRDefault="00555E7F" w:rsidP="00C1106C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1E8E59" w14:textId="77777777" w:rsidR="00555E7F" w:rsidRPr="005D3D0B" w:rsidRDefault="00555E7F" w:rsidP="00C1106C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1E8E5A" w14:textId="77777777" w:rsidR="007D38BD" w:rsidRPr="005D3D0B" w:rsidRDefault="007D38BD" w:rsidP="002B789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81E8E5C" w14:textId="77777777" w:rsidR="00933BEC" w:rsidRPr="005D3D0B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18"/>
          <w:szCs w:val="18"/>
        </w:rPr>
      </w:pPr>
      <w:r w:rsidRPr="005D3D0B">
        <w:rPr>
          <w:rStyle w:val="Nagwek3Znak"/>
          <w:rFonts w:ascii="Arial" w:eastAsiaTheme="minorHAnsi" w:hAnsi="Arial" w:cs="Arial"/>
          <w:b/>
          <w:color w:val="auto"/>
          <w:sz w:val="18"/>
          <w:szCs w:val="18"/>
        </w:rPr>
        <w:t>Udostępnione informacje sektora publicznego i zdigitalizowane zasoby</w:t>
      </w:r>
      <w:r w:rsidR="00B41415" w:rsidRPr="005D3D0B">
        <w:rPr>
          <w:rStyle w:val="Nagwek3Znak"/>
          <w:rFonts w:ascii="Arial" w:eastAsiaTheme="minorHAnsi" w:hAnsi="Arial" w:cs="Arial"/>
          <w:b/>
          <w:color w:val="auto"/>
          <w:sz w:val="18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885"/>
        <w:gridCol w:w="1169"/>
        <w:gridCol w:w="1277"/>
        <w:gridCol w:w="4303"/>
      </w:tblGrid>
      <w:tr w:rsidR="00AA1F0D" w:rsidRPr="005D3D0B" w14:paraId="481E8E61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481E8E5D" w14:textId="77777777" w:rsidR="00C6751B" w:rsidRPr="005D3D0B" w:rsidRDefault="000F307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="00C6751B" w:rsidRPr="005D3D0B">
              <w:rPr>
                <w:rFonts w:ascii="Arial" w:hAnsi="Arial" w:cs="Arial"/>
                <w:b/>
                <w:sz w:val="18"/>
                <w:szCs w:val="18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81E8E5E" w14:textId="77777777" w:rsidR="00C6751B" w:rsidRPr="005D3D0B" w:rsidRDefault="00C6751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481E8E5F" w14:textId="77777777" w:rsidR="00C6751B" w:rsidRPr="005D3D0B" w:rsidRDefault="00C6751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81E8E60" w14:textId="77777777" w:rsidR="00C6751B" w:rsidRPr="005D3D0B" w:rsidRDefault="00C6751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Opis zmian</w:t>
            </w:r>
          </w:p>
        </w:tc>
      </w:tr>
      <w:tr w:rsidR="00AA1F0D" w:rsidRPr="005D3D0B" w14:paraId="481E8E66" w14:textId="77777777" w:rsidTr="00C6751B">
        <w:tc>
          <w:tcPr>
            <w:tcW w:w="2937" w:type="dxa"/>
          </w:tcPr>
          <w:p w14:paraId="481E8E62" w14:textId="77777777" w:rsidR="00C6751B" w:rsidRPr="005D3D0B" w:rsidRDefault="002B789D" w:rsidP="00C6751B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14:paraId="481E8E63" w14:textId="77777777" w:rsidR="00C6751B" w:rsidRPr="005D3D0B" w:rsidRDefault="00C6751B" w:rsidP="00C675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81E8E64" w14:textId="77777777" w:rsidR="00C6751B" w:rsidRPr="005D3D0B" w:rsidRDefault="00C6751B" w:rsidP="00C675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4" w:type="dxa"/>
          </w:tcPr>
          <w:p w14:paraId="481E8E65" w14:textId="77777777" w:rsidR="00C6751B" w:rsidRPr="005D3D0B" w:rsidRDefault="00C6751B" w:rsidP="00A44EA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81E8E67" w14:textId="77777777" w:rsidR="004C1D48" w:rsidRPr="005D3D0B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5D3D0B">
        <w:rPr>
          <w:rStyle w:val="Nagwek2Znak"/>
          <w:rFonts w:ascii="Arial" w:hAnsi="Arial" w:cs="Arial"/>
          <w:b/>
          <w:color w:val="auto"/>
          <w:sz w:val="18"/>
          <w:szCs w:val="18"/>
        </w:rPr>
        <w:t>Produkty końcowe projektu</w:t>
      </w:r>
      <w:r w:rsidRPr="005D3D0B">
        <w:rPr>
          <w:rStyle w:val="Nagwek2Znak"/>
          <w:rFonts w:ascii="Arial" w:hAnsi="Arial" w:cs="Arial"/>
          <w:color w:val="auto"/>
          <w:sz w:val="18"/>
          <w:szCs w:val="18"/>
        </w:rPr>
        <w:t xml:space="preserve"> (inne niż wskazane w pkt </w:t>
      </w:r>
      <w:r w:rsidR="00B64B3C" w:rsidRPr="005D3D0B">
        <w:rPr>
          <w:rStyle w:val="Nagwek2Znak"/>
          <w:rFonts w:ascii="Arial" w:hAnsi="Arial" w:cs="Arial"/>
          <w:color w:val="auto"/>
          <w:sz w:val="18"/>
          <w:szCs w:val="18"/>
        </w:rPr>
        <w:t>4</w:t>
      </w:r>
      <w:r w:rsidRPr="005D3D0B">
        <w:rPr>
          <w:rStyle w:val="Nagwek2Znak"/>
          <w:rFonts w:ascii="Arial" w:hAnsi="Arial" w:cs="Arial"/>
          <w:color w:val="auto"/>
          <w:sz w:val="18"/>
          <w:szCs w:val="18"/>
        </w:rPr>
        <w:t xml:space="preserve"> </w:t>
      </w:r>
      <w:r w:rsidR="009256F2" w:rsidRPr="005D3D0B">
        <w:rPr>
          <w:rStyle w:val="Nagwek2Znak"/>
          <w:rFonts w:ascii="Arial" w:hAnsi="Arial" w:cs="Arial"/>
          <w:color w:val="auto"/>
          <w:sz w:val="18"/>
          <w:szCs w:val="18"/>
        </w:rPr>
        <w:t xml:space="preserve">i </w:t>
      </w:r>
      <w:r w:rsidR="00B64B3C" w:rsidRPr="005D3D0B">
        <w:rPr>
          <w:rStyle w:val="Nagwek2Znak"/>
          <w:rFonts w:ascii="Arial" w:hAnsi="Arial" w:cs="Arial"/>
          <w:color w:val="auto"/>
          <w:sz w:val="18"/>
          <w:szCs w:val="18"/>
        </w:rPr>
        <w:t>5</w:t>
      </w:r>
      <w:r w:rsidR="00E1688D" w:rsidRPr="005D3D0B">
        <w:rPr>
          <w:rStyle w:val="Nagwek2Znak"/>
          <w:rFonts w:ascii="Arial" w:hAnsi="Arial" w:cs="Arial"/>
          <w:color w:val="auto"/>
          <w:sz w:val="18"/>
          <w:szCs w:val="18"/>
        </w:rPr>
        <w:t>)</w:t>
      </w:r>
      <w:r w:rsidRPr="005D3D0B">
        <w:rPr>
          <w:rFonts w:ascii="Arial" w:hAnsi="Arial" w:cs="Arial"/>
          <w:color w:val="auto"/>
          <w:sz w:val="18"/>
          <w:szCs w:val="18"/>
        </w:rPr>
        <w:t xml:space="preserve"> </w:t>
      </w:r>
    </w:p>
    <w:p w14:paraId="481E8E68" w14:textId="77777777" w:rsidR="00E2308A" w:rsidRPr="005D3D0B" w:rsidRDefault="00E2308A" w:rsidP="00E2308A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943"/>
        <w:gridCol w:w="1305"/>
        <w:gridCol w:w="1843"/>
        <w:gridCol w:w="3543"/>
      </w:tblGrid>
      <w:tr w:rsidR="00AA1F0D" w:rsidRPr="005D3D0B" w14:paraId="481E8E6E" w14:textId="77777777" w:rsidTr="009D36AB">
        <w:trPr>
          <w:tblHeader/>
        </w:trPr>
        <w:tc>
          <w:tcPr>
            <w:tcW w:w="2943" w:type="dxa"/>
            <w:shd w:val="clear" w:color="auto" w:fill="D0CECE" w:themeFill="background2" w:themeFillShade="E6"/>
          </w:tcPr>
          <w:p w14:paraId="481E8E69" w14:textId="77777777" w:rsidR="004C1D48" w:rsidRPr="005D3D0B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Nazwa produktu</w:t>
            </w:r>
          </w:p>
        </w:tc>
        <w:tc>
          <w:tcPr>
            <w:tcW w:w="1305" w:type="dxa"/>
            <w:shd w:val="clear" w:color="auto" w:fill="D0CECE" w:themeFill="background2" w:themeFillShade="E6"/>
          </w:tcPr>
          <w:p w14:paraId="481E8E6A" w14:textId="77777777" w:rsidR="004C1D48" w:rsidRPr="005D3D0B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481E8E6B" w14:textId="77777777" w:rsidR="004C1D48" w:rsidRPr="005D3D0B" w:rsidRDefault="005D232E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AA1F0D" w:rsidRPr="005D3D0B">
              <w:rPr>
                <w:rFonts w:ascii="Arial" w:hAnsi="Arial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481E8E6C" w14:textId="77777777" w:rsidR="004C1D48" w:rsidRPr="005D3D0B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Komp</w:t>
            </w:r>
            <w:r w:rsidR="00B41415" w:rsidRPr="005D3D0B">
              <w:rPr>
                <w:rFonts w:ascii="Arial" w:hAnsi="Arial" w:cs="Arial"/>
                <w:b/>
                <w:sz w:val="18"/>
                <w:szCs w:val="18"/>
              </w:rPr>
              <w:t>lementarność względem produktów</w:t>
            </w:r>
            <w:r w:rsidRPr="005D3D0B">
              <w:rPr>
                <w:rFonts w:ascii="Arial" w:hAnsi="Arial" w:cs="Arial"/>
                <w:b/>
                <w:sz w:val="18"/>
                <w:szCs w:val="18"/>
              </w:rPr>
              <w:t xml:space="preserve"> innych projektów </w:t>
            </w:r>
          </w:p>
          <w:p w14:paraId="481E8E6D" w14:textId="77777777" w:rsidR="004C1D48" w:rsidRPr="005D3D0B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A1F0D" w:rsidRPr="005D3D0B" w14:paraId="481E8E73" w14:textId="77777777" w:rsidTr="009D36AB">
        <w:tc>
          <w:tcPr>
            <w:tcW w:w="2943" w:type="dxa"/>
          </w:tcPr>
          <w:p w14:paraId="481E8E6F" w14:textId="77777777" w:rsidR="00A86449" w:rsidRPr="005D3D0B" w:rsidRDefault="00CB775B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Ustawa o zmianie ustawy o KRK</w:t>
            </w:r>
          </w:p>
        </w:tc>
        <w:tc>
          <w:tcPr>
            <w:tcW w:w="1305" w:type="dxa"/>
          </w:tcPr>
          <w:p w14:paraId="481E8E70" w14:textId="4BE4AF8D" w:rsidR="00A86449" w:rsidRPr="005D3D0B" w:rsidRDefault="00D0609D" w:rsidP="00A86449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12-2019</w:t>
            </w:r>
          </w:p>
        </w:tc>
        <w:tc>
          <w:tcPr>
            <w:tcW w:w="1843" w:type="dxa"/>
          </w:tcPr>
          <w:p w14:paraId="481E8E71" w14:textId="77777777" w:rsidR="004C1D48" w:rsidRPr="005D3D0B" w:rsidRDefault="004C1D48" w:rsidP="006251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81E8E72" w14:textId="77777777" w:rsidR="004C1D48" w:rsidRPr="005D3D0B" w:rsidRDefault="00FC6519" w:rsidP="006251DB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AA1F0D" w:rsidRPr="005D3D0B" w14:paraId="481E8E78" w14:textId="77777777" w:rsidTr="009D36AB">
        <w:tc>
          <w:tcPr>
            <w:tcW w:w="2943" w:type="dxa"/>
          </w:tcPr>
          <w:p w14:paraId="481E8E74" w14:textId="77777777" w:rsidR="0046509F" w:rsidRPr="005D3D0B" w:rsidRDefault="00CB775B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Baza danych Krajowego Rejestru Karnego 2.0</w:t>
            </w:r>
          </w:p>
        </w:tc>
        <w:tc>
          <w:tcPr>
            <w:tcW w:w="1305" w:type="dxa"/>
          </w:tcPr>
          <w:p w14:paraId="481E8E75" w14:textId="494D7BB2" w:rsidR="0046509F" w:rsidRPr="005D3D0B" w:rsidRDefault="00D0609D" w:rsidP="00A86449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12-2019</w:t>
            </w:r>
          </w:p>
        </w:tc>
        <w:tc>
          <w:tcPr>
            <w:tcW w:w="1843" w:type="dxa"/>
          </w:tcPr>
          <w:p w14:paraId="481E8E76" w14:textId="77777777" w:rsidR="0046509F" w:rsidRPr="005D3D0B" w:rsidRDefault="0046509F" w:rsidP="006251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81E8E77" w14:textId="77777777" w:rsidR="0046509F" w:rsidRPr="005D3D0B" w:rsidRDefault="00FC6519" w:rsidP="006251DB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AA1F0D" w:rsidRPr="005D3D0B" w14:paraId="481E8E7D" w14:textId="77777777" w:rsidTr="009D36AB">
        <w:trPr>
          <w:trHeight w:val="632"/>
        </w:trPr>
        <w:tc>
          <w:tcPr>
            <w:tcW w:w="2943" w:type="dxa"/>
          </w:tcPr>
          <w:p w14:paraId="481E8E79" w14:textId="77777777" w:rsidR="009D36AB" w:rsidRPr="005D3D0B" w:rsidRDefault="00CB775B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System teleinformatyczny KRK w wersji 2</w:t>
            </w:r>
          </w:p>
        </w:tc>
        <w:tc>
          <w:tcPr>
            <w:tcW w:w="1305" w:type="dxa"/>
          </w:tcPr>
          <w:p w14:paraId="481E8E7A" w14:textId="6DBE7CFA" w:rsidR="009D36AB" w:rsidRPr="005D3D0B" w:rsidRDefault="00D0609D" w:rsidP="00A86449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12-2019</w:t>
            </w:r>
          </w:p>
        </w:tc>
        <w:tc>
          <w:tcPr>
            <w:tcW w:w="1843" w:type="dxa"/>
          </w:tcPr>
          <w:p w14:paraId="481E8E7B" w14:textId="77777777" w:rsidR="009D36AB" w:rsidRPr="005D3D0B" w:rsidRDefault="009D36AB" w:rsidP="006251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81E8E7C" w14:textId="77777777" w:rsidR="009D36AB" w:rsidRPr="005D3D0B" w:rsidRDefault="00135EFA" w:rsidP="006251DB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AA1F0D" w:rsidRPr="005D3D0B" w14:paraId="481E8E82" w14:textId="77777777" w:rsidTr="009D36AB">
        <w:tc>
          <w:tcPr>
            <w:tcW w:w="2943" w:type="dxa"/>
          </w:tcPr>
          <w:p w14:paraId="481E8E7E" w14:textId="77777777" w:rsidR="0046509F" w:rsidRPr="005D3D0B" w:rsidRDefault="00CB775B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Usprawnione procesy w Biurze Informacyjnym Krajowego Rejestru Karnego</w:t>
            </w:r>
          </w:p>
        </w:tc>
        <w:tc>
          <w:tcPr>
            <w:tcW w:w="1305" w:type="dxa"/>
          </w:tcPr>
          <w:p w14:paraId="481E8E7F" w14:textId="643760C6" w:rsidR="0046509F" w:rsidRPr="005D3D0B" w:rsidRDefault="00D0609D" w:rsidP="00A86449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12-2019</w:t>
            </w:r>
          </w:p>
        </w:tc>
        <w:tc>
          <w:tcPr>
            <w:tcW w:w="1843" w:type="dxa"/>
          </w:tcPr>
          <w:p w14:paraId="481E8E80" w14:textId="77777777" w:rsidR="0046509F" w:rsidRPr="005D3D0B" w:rsidRDefault="0046509F" w:rsidP="006251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81E8E81" w14:textId="77777777" w:rsidR="0046509F" w:rsidRPr="005D3D0B" w:rsidRDefault="00FC6519" w:rsidP="006251DB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AA1F0D" w:rsidRPr="005D3D0B" w14:paraId="481E8E87" w14:textId="77777777" w:rsidTr="009D36AB">
        <w:tc>
          <w:tcPr>
            <w:tcW w:w="2943" w:type="dxa"/>
          </w:tcPr>
          <w:p w14:paraId="481E8E83" w14:textId="77777777" w:rsidR="009D36AB" w:rsidRPr="005D3D0B" w:rsidRDefault="00CB775B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Przeszkoleni pracownicy w zakresie obsługi merytorycznej, technologicznej i innych wymaganych</w:t>
            </w:r>
          </w:p>
        </w:tc>
        <w:tc>
          <w:tcPr>
            <w:tcW w:w="1305" w:type="dxa"/>
          </w:tcPr>
          <w:p w14:paraId="481E8E84" w14:textId="1336B1C3" w:rsidR="009D36AB" w:rsidRPr="005D3D0B" w:rsidRDefault="00D0609D" w:rsidP="00A86449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12-2019</w:t>
            </w:r>
          </w:p>
        </w:tc>
        <w:tc>
          <w:tcPr>
            <w:tcW w:w="1843" w:type="dxa"/>
          </w:tcPr>
          <w:p w14:paraId="481E8E85" w14:textId="77777777" w:rsidR="009D36AB" w:rsidRPr="005D3D0B" w:rsidRDefault="009D36AB" w:rsidP="006251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81E8E86" w14:textId="77777777" w:rsidR="009D36AB" w:rsidRPr="005D3D0B" w:rsidRDefault="00FC6519" w:rsidP="006251DB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AA1F0D" w:rsidRPr="005D3D0B" w14:paraId="481E8E8C" w14:textId="77777777" w:rsidTr="009D36AB">
        <w:tc>
          <w:tcPr>
            <w:tcW w:w="2943" w:type="dxa"/>
          </w:tcPr>
          <w:p w14:paraId="481E8E88" w14:textId="77777777" w:rsidR="009D36AB" w:rsidRPr="005D3D0B" w:rsidRDefault="00CB775B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Kampania informacyjno-promocyjne KRK 2.0</w:t>
            </w:r>
          </w:p>
        </w:tc>
        <w:tc>
          <w:tcPr>
            <w:tcW w:w="1305" w:type="dxa"/>
          </w:tcPr>
          <w:p w14:paraId="481E8E89" w14:textId="4C9A5F1A" w:rsidR="009D36AB" w:rsidRPr="005D3D0B" w:rsidRDefault="00D0609D" w:rsidP="00A86449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12-2019</w:t>
            </w:r>
          </w:p>
        </w:tc>
        <w:tc>
          <w:tcPr>
            <w:tcW w:w="1843" w:type="dxa"/>
          </w:tcPr>
          <w:p w14:paraId="481E8E8A" w14:textId="77777777" w:rsidR="009D36AB" w:rsidRPr="005D3D0B" w:rsidRDefault="009D36AB" w:rsidP="006251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81E8E8B" w14:textId="77777777" w:rsidR="009D36AB" w:rsidRPr="005D3D0B" w:rsidRDefault="00FC6519" w:rsidP="006251DB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</w:tbl>
    <w:p w14:paraId="481E8E8E" w14:textId="77777777" w:rsidR="007212FF" w:rsidRPr="005D3D0B" w:rsidRDefault="00BB059E" w:rsidP="00F25348">
      <w:pPr>
        <w:pStyle w:val="Akapitzlist"/>
        <w:numPr>
          <w:ilvl w:val="0"/>
          <w:numId w:val="19"/>
        </w:numPr>
        <w:spacing w:before="360" w:after="120"/>
        <w:rPr>
          <w:rFonts w:ascii="Arial" w:hAnsi="Arial" w:cs="Arial"/>
          <w:sz w:val="18"/>
          <w:szCs w:val="18"/>
        </w:rPr>
      </w:pPr>
      <w:r w:rsidRPr="005D3D0B">
        <w:rPr>
          <w:rStyle w:val="Nagwek2Znak"/>
          <w:rFonts w:ascii="Arial" w:hAnsi="Arial" w:cs="Arial"/>
          <w:b/>
          <w:color w:val="auto"/>
          <w:sz w:val="18"/>
          <w:szCs w:val="18"/>
        </w:rPr>
        <w:lastRenderedPageBreak/>
        <w:t>R</w:t>
      </w:r>
      <w:r w:rsidR="00304D04" w:rsidRPr="005D3D0B">
        <w:rPr>
          <w:rStyle w:val="Nagwek2Znak"/>
          <w:rFonts w:ascii="Arial" w:hAnsi="Arial" w:cs="Arial"/>
          <w:b/>
          <w:color w:val="auto"/>
          <w:sz w:val="18"/>
          <w:szCs w:val="18"/>
        </w:rPr>
        <w:t>yzyka</w:t>
      </w:r>
      <w:r w:rsidR="00B41415" w:rsidRPr="005D3D0B">
        <w:rPr>
          <w:rStyle w:val="Nagwek3Znak"/>
          <w:rFonts w:ascii="Arial" w:hAnsi="Arial" w:cs="Arial"/>
          <w:b/>
          <w:color w:val="auto"/>
          <w:sz w:val="18"/>
          <w:szCs w:val="18"/>
        </w:rPr>
        <w:t xml:space="preserve"> </w:t>
      </w:r>
      <w:r w:rsidR="00DA34DF" w:rsidRPr="005D3D0B">
        <w:rPr>
          <w:rFonts w:ascii="Arial" w:hAnsi="Arial" w:cs="Arial"/>
          <w:sz w:val="18"/>
          <w:szCs w:val="18"/>
        </w:rPr>
        <w:t xml:space="preserve"> </w:t>
      </w:r>
      <w:r w:rsidR="00B41415" w:rsidRPr="005D3D0B">
        <w:rPr>
          <w:rFonts w:ascii="Arial" w:hAnsi="Arial" w:cs="Arial"/>
          <w:sz w:val="18"/>
          <w:szCs w:val="18"/>
        </w:rPr>
        <w:t xml:space="preserve"> </w:t>
      </w:r>
    </w:p>
    <w:p w14:paraId="481E8E8F" w14:textId="77777777" w:rsidR="007212FF" w:rsidRPr="005D3D0B" w:rsidRDefault="007212FF" w:rsidP="007212FF">
      <w:pPr>
        <w:pStyle w:val="Akapitzlist"/>
        <w:spacing w:before="360" w:after="120"/>
        <w:ind w:left="360"/>
        <w:rPr>
          <w:rFonts w:ascii="Arial" w:hAnsi="Arial" w:cs="Arial"/>
          <w:sz w:val="18"/>
          <w:szCs w:val="18"/>
        </w:rPr>
      </w:pPr>
    </w:p>
    <w:p w14:paraId="481E8E90" w14:textId="77777777" w:rsidR="00CF2E64" w:rsidRPr="005D3D0B" w:rsidRDefault="00CF2E64" w:rsidP="007212FF">
      <w:pPr>
        <w:pStyle w:val="Akapitzlist"/>
        <w:spacing w:before="360" w:after="120"/>
        <w:ind w:left="360"/>
        <w:rPr>
          <w:rFonts w:ascii="Arial" w:hAnsi="Arial" w:cs="Arial"/>
          <w:sz w:val="18"/>
          <w:szCs w:val="18"/>
        </w:rPr>
      </w:pPr>
      <w:r w:rsidRPr="005D3D0B">
        <w:rPr>
          <w:rFonts w:ascii="Arial" w:hAnsi="Arial" w:cs="Arial"/>
          <w:b/>
          <w:sz w:val="18"/>
          <w:szCs w:val="18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AA1F0D" w:rsidRPr="005D3D0B" w14:paraId="481E8E95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481E8E91" w14:textId="77777777" w:rsidR="00322614" w:rsidRPr="005D3D0B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481E8E92" w14:textId="77777777" w:rsidR="00322614" w:rsidRPr="005D3D0B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481E8E93" w14:textId="77777777" w:rsidR="00322614" w:rsidRPr="005D3D0B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481E8E94" w14:textId="77777777" w:rsidR="00322614" w:rsidRPr="005D3D0B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5D3D0B">
              <w:rPr>
                <w:rFonts w:ascii="Arial" w:hAnsi="Arial" w:cs="Arial"/>
                <w:b/>
                <w:sz w:val="18"/>
                <w:szCs w:val="18"/>
              </w:rPr>
              <w:t>Sposób zarzadzania ryzykiem</w:t>
            </w:r>
          </w:p>
        </w:tc>
      </w:tr>
      <w:tr w:rsidR="00D70588" w:rsidRPr="005D3D0B" w14:paraId="481E8EAB" w14:textId="77777777" w:rsidTr="004E2933">
        <w:trPr>
          <w:trHeight w:val="2626"/>
        </w:trPr>
        <w:tc>
          <w:tcPr>
            <w:tcW w:w="3265" w:type="dxa"/>
            <w:vAlign w:val="center"/>
          </w:tcPr>
          <w:p w14:paraId="481E8E96" w14:textId="77777777" w:rsidR="00D70588" w:rsidRPr="005D3D0B" w:rsidRDefault="00D70588" w:rsidP="001000DE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 xml:space="preserve">Brak kompetencji w Zespole Projektowym i organizacji umożliwiających koordynację i odbiór merytoryczno-techniczny poszczególnych produktów oraz zdefiniowanie ich kryteriów odbioru  </w:t>
            </w:r>
          </w:p>
          <w:p w14:paraId="481E8E97" w14:textId="77777777" w:rsidR="00D70588" w:rsidRPr="005D3D0B" w:rsidRDefault="00D70588" w:rsidP="001000DE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1E8E98" w14:textId="77777777" w:rsidR="00D70588" w:rsidRPr="005D3D0B" w:rsidRDefault="00D70588" w:rsidP="001000DE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1E8E99" w14:textId="77777777" w:rsidR="00D70588" w:rsidRPr="005D3D0B" w:rsidRDefault="00D70588" w:rsidP="001000DE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1E8E9A" w14:textId="77777777" w:rsidR="00D70588" w:rsidRPr="005D3D0B" w:rsidRDefault="00D70588" w:rsidP="001000DE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1E8E9B" w14:textId="77777777" w:rsidR="00D70588" w:rsidRPr="005D3D0B" w:rsidRDefault="00D70588" w:rsidP="001000DE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1E8E9C" w14:textId="77777777" w:rsidR="00D70588" w:rsidRPr="005D3D0B" w:rsidRDefault="00D70588" w:rsidP="001000DE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1E8E9F" w14:textId="77777777" w:rsidR="00D70588" w:rsidRPr="005D3D0B" w:rsidRDefault="00D70588" w:rsidP="001000D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7" w:type="dxa"/>
          </w:tcPr>
          <w:p w14:paraId="481E8EA2" w14:textId="77777777" w:rsidR="00D70588" w:rsidRPr="005D3D0B" w:rsidRDefault="00D70588" w:rsidP="000063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481E8EA5" w14:textId="77777777" w:rsidR="00D70588" w:rsidRPr="005D3D0B" w:rsidRDefault="00D70588" w:rsidP="00006386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D3D0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481E8EA8" w14:textId="77777777" w:rsidR="00D70588" w:rsidRPr="005D3D0B" w:rsidRDefault="00D70588" w:rsidP="001000DE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Kontynuacja działań:</w:t>
            </w:r>
          </w:p>
          <w:p w14:paraId="481E8EA9" w14:textId="77777777" w:rsidR="00D70588" w:rsidRPr="005D3D0B" w:rsidRDefault="00D70588" w:rsidP="001000DE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1) przeorganizowanie struktury zespołu projektowego w porozumieniu z IP POWER, celem zoptymalizowania jego działania i zwiększenia skuteczności realizacji zadań projektowych</w:t>
            </w:r>
          </w:p>
          <w:p w14:paraId="481E8EAA" w14:textId="0A57CC98" w:rsidR="00D70588" w:rsidRPr="005D3D0B" w:rsidRDefault="00D70588" w:rsidP="00006386">
            <w:pPr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2) zlecenie nowych umów na specjalistyczne usługi IT w ramach zawartej umowy ramowej</w:t>
            </w:r>
          </w:p>
        </w:tc>
      </w:tr>
      <w:tr w:rsidR="00D70588" w:rsidRPr="005D3D0B" w14:paraId="481E8EB8" w14:textId="77777777" w:rsidTr="00C56B5C">
        <w:trPr>
          <w:trHeight w:val="1567"/>
        </w:trPr>
        <w:tc>
          <w:tcPr>
            <w:tcW w:w="3265" w:type="dxa"/>
            <w:vAlign w:val="center"/>
          </w:tcPr>
          <w:p w14:paraId="437F1CA2" w14:textId="77777777" w:rsidR="00D70588" w:rsidRDefault="00D70588" w:rsidP="0032460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D3D0B">
              <w:rPr>
                <w:rFonts w:ascii="Arial" w:hAnsi="Arial" w:cs="Arial"/>
                <w:sz w:val="18"/>
                <w:szCs w:val="18"/>
                <w:lang w:eastAsia="pl-PL"/>
              </w:rPr>
              <w:t xml:space="preserve">Zbyt  krótki okres realizacji Projektu </w:t>
            </w:r>
            <w:r w:rsidR="0026041A" w:rsidRPr="005D3D0B">
              <w:rPr>
                <w:rFonts w:ascii="Arial" w:hAnsi="Arial" w:cs="Arial"/>
                <w:sz w:val="18"/>
                <w:szCs w:val="18"/>
                <w:lang w:eastAsia="pl-PL"/>
              </w:rPr>
              <w:br/>
            </w:r>
            <w:r w:rsidRPr="005D3D0B">
              <w:rPr>
                <w:rFonts w:ascii="Arial" w:hAnsi="Arial" w:cs="Arial"/>
                <w:sz w:val="18"/>
                <w:szCs w:val="18"/>
                <w:lang w:eastAsia="pl-PL"/>
              </w:rPr>
              <w:t xml:space="preserve">w kontekście jego zakresu. Zgodnie </w:t>
            </w:r>
            <w:r w:rsidR="00980717" w:rsidRPr="005D3D0B">
              <w:rPr>
                <w:rFonts w:ascii="Arial" w:hAnsi="Arial" w:cs="Arial"/>
                <w:sz w:val="18"/>
                <w:szCs w:val="18"/>
                <w:lang w:eastAsia="pl-PL"/>
              </w:rPr>
              <w:br/>
            </w:r>
            <w:r w:rsidRPr="005D3D0B">
              <w:rPr>
                <w:rFonts w:ascii="Arial" w:hAnsi="Arial" w:cs="Arial"/>
                <w:sz w:val="18"/>
                <w:szCs w:val="18"/>
                <w:lang w:eastAsia="pl-PL"/>
              </w:rPr>
              <w:t>z aktualnym harmonogramem planowane zakończenie projektu ma nastąpić w  grudniu 2019 r.</w:t>
            </w:r>
            <w:r w:rsidR="00544C5F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5D3D0B">
              <w:rPr>
                <w:rFonts w:ascii="Arial" w:hAnsi="Arial" w:cs="Arial"/>
                <w:sz w:val="18"/>
                <w:szCs w:val="18"/>
                <w:lang w:eastAsia="pl-PL"/>
              </w:rPr>
              <w:t>Obecnie szacuje się, że projekt będzie wymagał wydłużenia do I kwartału 2022 r.</w:t>
            </w:r>
          </w:p>
          <w:p w14:paraId="7E7A58FA" w14:textId="77777777" w:rsidR="00006386" w:rsidRDefault="00006386" w:rsidP="0032460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6B45EC4" w14:textId="77777777" w:rsidR="00006386" w:rsidRDefault="00006386" w:rsidP="0032460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0A44711" w14:textId="77777777" w:rsidR="00006386" w:rsidRDefault="00006386" w:rsidP="0032460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947240D" w14:textId="77777777" w:rsidR="00006386" w:rsidRDefault="00006386" w:rsidP="0032460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93EEE80" w14:textId="77777777" w:rsidR="00006386" w:rsidRDefault="00006386" w:rsidP="0032460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E506E01" w14:textId="77777777" w:rsidR="00006386" w:rsidRDefault="00006386" w:rsidP="0032460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E98FD79" w14:textId="77777777" w:rsidR="00006386" w:rsidRDefault="00006386" w:rsidP="0032460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E40CE05" w14:textId="77777777" w:rsidR="00006386" w:rsidRDefault="00006386" w:rsidP="0032460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72C5F18" w14:textId="77777777" w:rsidR="00006386" w:rsidRDefault="00006386" w:rsidP="0032460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C490E48" w14:textId="77777777" w:rsidR="00006386" w:rsidRDefault="00006386" w:rsidP="0032460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ED63EE9" w14:textId="77777777" w:rsidR="00006386" w:rsidRDefault="00006386" w:rsidP="0032460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C38501B" w14:textId="77777777" w:rsidR="00C56B5C" w:rsidRDefault="00C56B5C" w:rsidP="0032460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BAD0103" w14:textId="77777777" w:rsidR="00C56B5C" w:rsidRDefault="00C56B5C" w:rsidP="0032460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1E8EAC" w14:textId="213B7BF0" w:rsidR="004E2933" w:rsidRPr="005D3D0B" w:rsidRDefault="004E2933" w:rsidP="0032460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7" w:type="dxa"/>
          </w:tcPr>
          <w:p w14:paraId="481E8EB0" w14:textId="77777777" w:rsidR="00D70588" w:rsidRPr="005D3D0B" w:rsidRDefault="00D70588" w:rsidP="000063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481E8EB4" w14:textId="77777777" w:rsidR="00D70588" w:rsidRPr="005D3D0B" w:rsidRDefault="00D70588" w:rsidP="00006386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D3D0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510E572E" w14:textId="094E682B" w:rsidR="0032593B" w:rsidRPr="0032593B" w:rsidRDefault="0032593B" w:rsidP="0032593B">
            <w:pPr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W</w:t>
            </w:r>
            <w:r w:rsidRPr="0032593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wyn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iku zmiany koncepcji i sposobu realizacji</w:t>
            </w:r>
            <w:r w:rsidRPr="0032593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KRK 2.0 koniecznym stała się zmiana dokumentacji zarząd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czej</w:t>
            </w:r>
            <w:r w:rsidRPr="0032593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i projektowej.</w:t>
            </w:r>
          </w:p>
          <w:p w14:paraId="2E335368" w14:textId="77777777" w:rsidR="0032593B" w:rsidRPr="0032593B" w:rsidRDefault="0032593B" w:rsidP="0032593B">
            <w:pPr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2593B">
              <w:rPr>
                <w:rFonts w:ascii="Arial" w:hAnsi="Arial" w:cs="Arial"/>
                <w:sz w:val="18"/>
                <w:szCs w:val="18"/>
                <w:lang w:eastAsia="pl-PL"/>
              </w:rPr>
              <w:t>Działania zaradcze:</w:t>
            </w:r>
          </w:p>
          <w:p w14:paraId="02139281" w14:textId="794C9DC0" w:rsidR="0032593B" w:rsidRPr="0032593B" w:rsidRDefault="0032593B" w:rsidP="0032593B">
            <w:pPr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2593B">
              <w:rPr>
                <w:rFonts w:ascii="Arial" w:hAnsi="Arial" w:cs="Arial"/>
                <w:sz w:val="18"/>
                <w:szCs w:val="18"/>
                <w:lang w:eastAsia="pl-PL"/>
              </w:rPr>
              <w:t>a) działania w projekcie realizowane są zgodnie z nową koncepcją pomimo braku zatwierdzonych zmian w dokumentacji. Ma to na celu niegenerowanie kolejnych opóźnień w pro</w:t>
            </w:r>
            <w:r w:rsidR="004E2933">
              <w:rPr>
                <w:rFonts w:ascii="Arial" w:hAnsi="Arial" w:cs="Arial"/>
                <w:sz w:val="18"/>
                <w:szCs w:val="18"/>
                <w:lang w:eastAsia="pl-PL"/>
              </w:rPr>
              <w:t>jekcie</w:t>
            </w:r>
          </w:p>
          <w:p w14:paraId="584D55DD" w14:textId="3AECA210" w:rsidR="00D70588" w:rsidRDefault="0032593B" w:rsidP="00C56B5C">
            <w:pPr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2593B">
              <w:rPr>
                <w:rFonts w:ascii="Arial" w:hAnsi="Arial" w:cs="Arial"/>
                <w:sz w:val="18"/>
                <w:szCs w:val="18"/>
                <w:lang w:eastAsia="pl-PL"/>
              </w:rPr>
              <w:t xml:space="preserve">b) </w:t>
            </w:r>
            <w:r w:rsidR="00C56B5C">
              <w:rPr>
                <w:rFonts w:ascii="Arial" w:hAnsi="Arial" w:cs="Arial"/>
                <w:sz w:val="18"/>
                <w:szCs w:val="18"/>
                <w:lang w:eastAsia="pl-PL"/>
              </w:rPr>
              <w:t>przygotowano i przekazano do Instytucji Zarządzającej (Ministerstwo Infrastruktury i Rozwoju)</w:t>
            </w:r>
            <w:r w:rsidRPr="0032593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zmia</w:t>
            </w:r>
            <w:r w:rsidR="00C56B5C">
              <w:rPr>
                <w:rFonts w:ascii="Arial" w:hAnsi="Arial" w:cs="Arial"/>
                <w:sz w:val="18"/>
                <w:szCs w:val="18"/>
                <w:lang w:eastAsia="pl-PL"/>
              </w:rPr>
              <w:t>nę</w:t>
            </w:r>
            <w:r w:rsidRPr="0032593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do W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niosku </w:t>
            </w:r>
            <w:r w:rsidRPr="0032593B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32593B">
              <w:rPr>
                <w:rFonts w:ascii="Arial" w:hAnsi="Arial" w:cs="Arial"/>
                <w:sz w:val="18"/>
                <w:szCs w:val="18"/>
                <w:lang w:eastAsia="pl-PL"/>
              </w:rPr>
              <w:t>D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ofinansowanie</w:t>
            </w:r>
            <w:r w:rsidR="00FC7E93">
              <w:rPr>
                <w:rFonts w:ascii="Arial" w:hAnsi="Arial" w:cs="Arial"/>
                <w:sz w:val="18"/>
                <w:szCs w:val="18"/>
                <w:lang w:eastAsia="pl-PL"/>
              </w:rPr>
              <w:t xml:space="preserve"> Projektu</w:t>
            </w:r>
            <w:r w:rsidR="004E2933"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  <w:r w:rsidRPr="0032593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</w:p>
          <w:p w14:paraId="481E8EB7" w14:textId="39FB3C2D" w:rsidR="00C56B5C" w:rsidRPr="005D3D0B" w:rsidRDefault="00C56B5C" w:rsidP="004E2933">
            <w:pPr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481E8EBA" w14:textId="77777777" w:rsidR="00CF2E64" w:rsidRPr="005D3D0B" w:rsidRDefault="00CF2E64" w:rsidP="00141A92">
      <w:pPr>
        <w:spacing w:before="240" w:after="120"/>
        <w:rPr>
          <w:rFonts w:ascii="Arial" w:hAnsi="Arial" w:cs="Arial"/>
          <w:b/>
          <w:sz w:val="18"/>
          <w:szCs w:val="18"/>
        </w:rPr>
      </w:pPr>
      <w:r w:rsidRPr="005D3D0B">
        <w:rPr>
          <w:rFonts w:ascii="Arial" w:hAnsi="Arial" w:cs="Arial"/>
          <w:b/>
          <w:sz w:val="18"/>
          <w:szCs w:val="18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AA1F0D" w:rsidRPr="005D3D0B" w14:paraId="481E8EBF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481E8EBB" w14:textId="77777777" w:rsidR="0091332C" w:rsidRPr="005D3D0B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</w:pPr>
            <w:r w:rsidRPr="005D3D0B"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81E8EBC" w14:textId="77777777" w:rsidR="0091332C" w:rsidRPr="005D3D0B" w:rsidRDefault="0091332C" w:rsidP="006E3B36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81E8EBD" w14:textId="77777777" w:rsidR="0091332C" w:rsidRPr="005D3D0B" w:rsidRDefault="0091332C" w:rsidP="006E3B36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481E8EBE" w14:textId="77777777" w:rsidR="0091332C" w:rsidRPr="005D3D0B" w:rsidRDefault="0091332C" w:rsidP="006E3B36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D3D0B">
              <w:rPr>
                <w:rFonts w:ascii="Arial" w:hAnsi="Arial" w:cs="Arial"/>
                <w:sz w:val="18"/>
                <w:szCs w:val="18"/>
              </w:rPr>
              <w:t>Sposób zarzadzania ryzykiem</w:t>
            </w:r>
          </w:p>
        </w:tc>
      </w:tr>
      <w:tr w:rsidR="003F2F03" w:rsidRPr="005D3D0B" w14:paraId="481E8EC4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481E8EC0" w14:textId="77777777" w:rsidR="003F2F03" w:rsidRPr="005D3D0B" w:rsidRDefault="003F2F03" w:rsidP="00210C50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5D3D0B">
              <w:rPr>
                <w:rFonts w:ascii="Arial" w:hAnsi="Arial" w:cs="Arial"/>
                <w:sz w:val="18"/>
                <w:szCs w:val="18"/>
                <w:lang w:eastAsia="pl-PL"/>
              </w:rPr>
              <w:t>Brak bądź niewystarczające zasoby ludzkie do obsługi Rejestru</w:t>
            </w:r>
          </w:p>
        </w:tc>
        <w:tc>
          <w:tcPr>
            <w:tcW w:w="1701" w:type="dxa"/>
            <w:shd w:val="clear" w:color="auto" w:fill="FFFFFF"/>
          </w:tcPr>
          <w:p w14:paraId="481E8EC1" w14:textId="77777777" w:rsidR="003F2F03" w:rsidRPr="005D3D0B" w:rsidRDefault="007212FF" w:rsidP="00210C50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D3D0B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3F2F03" w:rsidRPr="005D3D0B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rednia</w:t>
            </w:r>
          </w:p>
        </w:tc>
        <w:tc>
          <w:tcPr>
            <w:tcW w:w="2125" w:type="dxa"/>
            <w:shd w:val="clear" w:color="auto" w:fill="FFFFFF"/>
          </w:tcPr>
          <w:p w14:paraId="481E8EC2" w14:textId="77777777" w:rsidR="003F2F03" w:rsidRPr="005D3D0B" w:rsidRDefault="007212FF" w:rsidP="00210C5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5D3D0B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ś</w:t>
            </w:r>
            <w:r w:rsidR="003F2F03" w:rsidRPr="005D3D0B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rednie</w:t>
            </w:r>
          </w:p>
        </w:tc>
        <w:tc>
          <w:tcPr>
            <w:tcW w:w="2693" w:type="dxa"/>
            <w:shd w:val="clear" w:color="auto" w:fill="FFFFFF"/>
          </w:tcPr>
          <w:p w14:paraId="481E8EC3" w14:textId="77777777" w:rsidR="003F2F03" w:rsidRPr="005D3D0B" w:rsidRDefault="003F2F03" w:rsidP="007212FF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D3D0B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Zapewnienie ciągłości zatrudnienia, monitorowanie obciążenia pracą zatrudnionych osób </w:t>
            </w:r>
          </w:p>
        </w:tc>
      </w:tr>
      <w:tr w:rsidR="003F2F03" w:rsidRPr="005D3D0B" w14:paraId="481E8EC9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481E8EC5" w14:textId="77777777" w:rsidR="003F2F03" w:rsidRPr="005D3D0B" w:rsidRDefault="003F2F03" w:rsidP="00210C5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D3D0B">
              <w:rPr>
                <w:rFonts w:ascii="Arial" w:hAnsi="Arial" w:cs="Arial"/>
                <w:sz w:val="18"/>
                <w:szCs w:val="18"/>
                <w:lang w:eastAsia="pl-PL"/>
              </w:rPr>
              <w:t>Zmiany legislacyjne, zmiany prawne wpływające na system teleinformatyczny</w:t>
            </w:r>
          </w:p>
        </w:tc>
        <w:tc>
          <w:tcPr>
            <w:tcW w:w="1701" w:type="dxa"/>
            <w:shd w:val="clear" w:color="auto" w:fill="FFFFFF"/>
          </w:tcPr>
          <w:p w14:paraId="481E8EC6" w14:textId="77777777" w:rsidR="003F2F03" w:rsidRPr="005D3D0B" w:rsidRDefault="007212FF" w:rsidP="00210C50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D3D0B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</w:t>
            </w:r>
            <w:r w:rsidR="003F2F03" w:rsidRPr="005D3D0B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uża</w:t>
            </w:r>
          </w:p>
        </w:tc>
        <w:tc>
          <w:tcPr>
            <w:tcW w:w="2125" w:type="dxa"/>
            <w:shd w:val="clear" w:color="auto" w:fill="FFFFFF"/>
          </w:tcPr>
          <w:p w14:paraId="481E8EC7" w14:textId="77777777" w:rsidR="003F2F03" w:rsidRPr="005D3D0B" w:rsidRDefault="003F2F03" w:rsidP="00210C5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5D3D0B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481E8EC8" w14:textId="77777777" w:rsidR="003F2F03" w:rsidRPr="005D3D0B" w:rsidRDefault="003F2F03" w:rsidP="007212FF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D3D0B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Zapewnienie ewentualnych modyfikacji systemu</w:t>
            </w:r>
          </w:p>
        </w:tc>
      </w:tr>
    </w:tbl>
    <w:p w14:paraId="481E8ECD" w14:textId="77777777" w:rsidR="003F2F03" w:rsidRPr="005D3D0B" w:rsidRDefault="00BB059E" w:rsidP="004B5FD5">
      <w:pPr>
        <w:pStyle w:val="Akapitzlist"/>
        <w:numPr>
          <w:ilvl w:val="0"/>
          <w:numId w:val="19"/>
        </w:numPr>
        <w:spacing w:before="360"/>
        <w:rPr>
          <w:rFonts w:ascii="Arial" w:hAnsi="Arial" w:cs="Arial"/>
          <w:sz w:val="18"/>
          <w:szCs w:val="18"/>
        </w:rPr>
      </w:pPr>
      <w:r w:rsidRPr="005D3D0B">
        <w:rPr>
          <w:rStyle w:val="Nagwek2Znak"/>
          <w:rFonts w:ascii="Arial" w:hAnsi="Arial" w:cs="Arial"/>
          <w:b/>
          <w:color w:val="auto"/>
          <w:sz w:val="18"/>
          <w:szCs w:val="18"/>
        </w:rPr>
        <w:t>Dane kontaktowe:</w:t>
      </w:r>
      <w:r w:rsidRPr="005D3D0B">
        <w:rPr>
          <w:rFonts w:ascii="Arial" w:hAnsi="Arial" w:cs="Arial"/>
          <w:b/>
          <w:sz w:val="18"/>
          <w:szCs w:val="18"/>
        </w:rPr>
        <w:t xml:space="preserve"> </w:t>
      </w:r>
    </w:p>
    <w:p w14:paraId="3D437332" w14:textId="395A8598" w:rsidR="00BA1860" w:rsidRPr="00A551A5" w:rsidRDefault="00BA1860" w:rsidP="00BA1860">
      <w:pPr>
        <w:spacing w:before="120" w:after="120"/>
        <w:jc w:val="both"/>
        <w:rPr>
          <w:rFonts w:ascii="Arial" w:hAnsi="Arial" w:cs="Arial"/>
          <w:sz w:val="18"/>
          <w:szCs w:val="18"/>
          <w:lang w:eastAsia="pl-PL"/>
        </w:rPr>
      </w:pPr>
      <w:r w:rsidRPr="00A551A5">
        <w:rPr>
          <w:rFonts w:ascii="Arial" w:hAnsi="Arial" w:cs="Arial"/>
          <w:sz w:val="18"/>
          <w:szCs w:val="18"/>
          <w:lang w:eastAsia="pl-PL"/>
        </w:rPr>
        <w:t>Kierownik Projektu</w:t>
      </w:r>
      <w:r w:rsidR="00A551A5">
        <w:rPr>
          <w:rFonts w:ascii="Arial" w:hAnsi="Arial" w:cs="Arial"/>
          <w:sz w:val="18"/>
          <w:szCs w:val="18"/>
          <w:lang w:eastAsia="pl-PL"/>
        </w:rPr>
        <w:t>: Ewa Winiarek</w:t>
      </w:r>
    </w:p>
    <w:p w14:paraId="5FA720A6" w14:textId="77777777" w:rsidR="00BA1860" w:rsidRPr="00A551A5" w:rsidRDefault="00BA1860" w:rsidP="00BA1860">
      <w:pPr>
        <w:spacing w:before="120" w:after="120"/>
        <w:jc w:val="both"/>
        <w:rPr>
          <w:rFonts w:ascii="Arial" w:hAnsi="Arial" w:cs="Arial"/>
          <w:sz w:val="18"/>
          <w:szCs w:val="18"/>
          <w:lang w:eastAsia="pl-PL"/>
        </w:rPr>
      </w:pPr>
      <w:r w:rsidRPr="00A551A5">
        <w:rPr>
          <w:rFonts w:ascii="Arial" w:hAnsi="Arial" w:cs="Arial"/>
          <w:sz w:val="18"/>
          <w:szCs w:val="18"/>
          <w:lang w:eastAsia="pl-PL"/>
        </w:rPr>
        <w:t>Komórka organizacyjna: Biuro Informacyjne Krajowego Rejestru Karnego</w:t>
      </w:r>
    </w:p>
    <w:p w14:paraId="299C7831" w14:textId="77777777" w:rsidR="00BA1860" w:rsidRPr="00A551A5" w:rsidRDefault="00BA1860" w:rsidP="00BA1860">
      <w:pPr>
        <w:spacing w:before="120" w:after="120"/>
        <w:jc w:val="both"/>
        <w:rPr>
          <w:rFonts w:ascii="Arial" w:hAnsi="Arial" w:cs="Arial"/>
          <w:sz w:val="18"/>
          <w:szCs w:val="18"/>
          <w:lang w:val="en-GB" w:eastAsia="pl-PL"/>
        </w:rPr>
      </w:pPr>
      <w:r w:rsidRPr="00A551A5">
        <w:rPr>
          <w:rFonts w:ascii="Arial" w:hAnsi="Arial" w:cs="Arial"/>
          <w:sz w:val="18"/>
          <w:szCs w:val="18"/>
          <w:lang w:val="en-GB" w:eastAsia="pl-PL"/>
        </w:rPr>
        <w:t xml:space="preserve">e-mail: </w:t>
      </w:r>
      <w:hyperlink r:id="rId11" w:history="1">
        <w:r w:rsidRPr="00A551A5">
          <w:rPr>
            <w:rStyle w:val="Hipercze"/>
            <w:rFonts w:ascii="Arial" w:hAnsi="Arial" w:cs="Arial"/>
            <w:sz w:val="18"/>
            <w:szCs w:val="18"/>
            <w:lang w:val="en-GB" w:eastAsia="pl-PL"/>
          </w:rPr>
          <w:t>ewa.winiarek@ms.gov.pl</w:t>
        </w:r>
      </w:hyperlink>
    </w:p>
    <w:p w14:paraId="72BBBB40" w14:textId="77777777" w:rsidR="00BA1860" w:rsidRPr="00A551A5" w:rsidRDefault="00BA1860" w:rsidP="00BA1860">
      <w:pPr>
        <w:spacing w:before="120" w:after="120"/>
        <w:jc w:val="both"/>
        <w:rPr>
          <w:rFonts w:ascii="Arial" w:hAnsi="Arial" w:cs="Arial"/>
          <w:color w:val="0070C0"/>
          <w:sz w:val="18"/>
          <w:szCs w:val="18"/>
          <w:lang w:val="en-GB"/>
        </w:rPr>
      </w:pPr>
      <w:r w:rsidRPr="00A551A5">
        <w:rPr>
          <w:rFonts w:ascii="Arial" w:hAnsi="Arial" w:cs="Arial"/>
          <w:sz w:val="18"/>
          <w:szCs w:val="18"/>
          <w:lang w:val="en-GB" w:eastAsia="pl-PL"/>
        </w:rPr>
        <w:t>tel.: (22) 39-76-266</w:t>
      </w:r>
    </w:p>
    <w:p w14:paraId="03D291F6" w14:textId="77777777" w:rsidR="00BA1860" w:rsidRPr="005D3D0B" w:rsidRDefault="00BA1860" w:rsidP="003F2F03">
      <w:pPr>
        <w:pStyle w:val="Akapitzlist"/>
        <w:spacing w:before="360"/>
        <w:ind w:left="360"/>
        <w:rPr>
          <w:rFonts w:ascii="Arial" w:hAnsi="Arial" w:cs="Arial"/>
          <w:sz w:val="18"/>
          <w:szCs w:val="18"/>
        </w:rPr>
      </w:pPr>
    </w:p>
    <w:sectPr w:rsidR="00BA1860" w:rsidRPr="005D3D0B" w:rsidSect="0059212C">
      <w:footerReference w:type="default" r:id="rId12"/>
      <w:pgSz w:w="11906" w:h="16838"/>
      <w:pgMar w:top="1417" w:right="1841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F59A4B" w14:textId="77777777" w:rsidR="00FD6980" w:rsidRDefault="00FD6980" w:rsidP="00BB2420">
      <w:pPr>
        <w:spacing w:after="0" w:line="240" w:lineRule="auto"/>
      </w:pPr>
      <w:r>
        <w:separator/>
      </w:r>
    </w:p>
  </w:endnote>
  <w:endnote w:type="continuationSeparator" w:id="0">
    <w:p w14:paraId="2B187347" w14:textId="77777777" w:rsidR="00FD6980" w:rsidRDefault="00FD6980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81E8ED3" w14:textId="6A0C8DA4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80E2A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4E2933">
              <w:rPr>
                <w:b/>
                <w:bCs/>
                <w:noProof/>
              </w:rPr>
              <w:t>4</w:t>
            </w:r>
          </w:p>
        </w:sdtContent>
      </w:sdt>
    </w:sdtContent>
  </w:sdt>
  <w:p w14:paraId="481E8ED4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2C884E" w14:textId="77777777" w:rsidR="00FD6980" w:rsidRDefault="00FD6980" w:rsidP="00BB2420">
      <w:pPr>
        <w:spacing w:after="0" w:line="240" w:lineRule="auto"/>
      </w:pPr>
      <w:r>
        <w:separator/>
      </w:r>
    </w:p>
  </w:footnote>
  <w:footnote w:type="continuationSeparator" w:id="0">
    <w:p w14:paraId="09696420" w14:textId="77777777" w:rsidR="00FD6980" w:rsidRDefault="00FD6980" w:rsidP="00BB2420">
      <w:pPr>
        <w:spacing w:after="0" w:line="240" w:lineRule="auto"/>
      </w:pPr>
      <w:r>
        <w:continuationSeparator/>
      </w:r>
    </w:p>
  </w:footnote>
  <w:footnote w:id="1">
    <w:p w14:paraId="481E8ED5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8EF27294"/>
    <w:lvl w:ilvl="0" w:tplc="F6281CB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8342FB"/>
    <w:multiLevelType w:val="hybridMultilevel"/>
    <w:tmpl w:val="CDF6F3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20"/>
  </w:num>
  <w:num w:numId="4">
    <w:abstractNumId w:val="9"/>
  </w:num>
  <w:num w:numId="5">
    <w:abstractNumId w:val="17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6"/>
  </w:num>
  <w:num w:numId="13">
    <w:abstractNumId w:val="13"/>
  </w:num>
  <w:num w:numId="14">
    <w:abstractNumId w:val="1"/>
  </w:num>
  <w:num w:numId="15">
    <w:abstractNumId w:val="18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9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trackRevisions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386"/>
    <w:rsid w:val="00006E59"/>
    <w:rsid w:val="00043DD9"/>
    <w:rsid w:val="00044D68"/>
    <w:rsid w:val="00047D9D"/>
    <w:rsid w:val="00055353"/>
    <w:rsid w:val="00070663"/>
    <w:rsid w:val="00080149"/>
    <w:rsid w:val="00084267"/>
    <w:rsid w:val="00084E5B"/>
    <w:rsid w:val="00087231"/>
    <w:rsid w:val="00095944"/>
    <w:rsid w:val="000A1DFB"/>
    <w:rsid w:val="000A2F32"/>
    <w:rsid w:val="000A3938"/>
    <w:rsid w:val="000B3E49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35EFA"/>
    <w:rsid w:val="00141A92"/>
    <w:rsid w:val="00145E84"/>
    <w:rsid w:val="0015102C"/>
    <w:rsid w:val="00176FBB"/>
    <w:rsid w:val="00181E97"/>
    <w:rsid w:val="00182A08"/>
    <w:rsid w:val="001919DA"/>
    <w:rsid w:val="00192660"/>
    <w:rsid w:val="00196283"/>
    <w:rsid w:val="001A2EF2"/>
    <w:rsid w:val="001C2D74"/>
    <w:rsid w:val="001C7FAC"/>
    <w:rsid w:val="001D2709"/>
    <w:rsid w:val="001D7084"/>
    <w:rsid w:val="001E009C"/>
    <w:rsid w:val="001E0CAC"/>
    <w:rsid w:val="001E16A3"/>
    <w:rsid w:val="001E1DEA"/>
    <w:rsid w:val="001E7199"/>
    <w:rsid w:val="001F24A0"/>
    <w:rsid w:val="001F67EC"/>
    <w:rsid w:val="00202DB6"/>
    <w:rsid w:val="0020330A"/>
    <w:rsid w:val="0021561D"/>
    <w:rsid w:val="00237279"/>
    <w:rsid w:val="00240D69"/>
    <w:rsid w:val="00241B5E"/>
    <w:rsid w:val="00252087"/>
    <w:rsid w:val="0026041A"/>
    <w:rsid w:val="00270935"/>
    <w:rsid w:val="00276C00"/>
    <w:rsid w:val="00292679"/>
    <w:rsid w:val="002A3C02"/>
    <w:rsid w:val="002A5452"/>
    <w:rsid w:val="002B4889"/>
    <w:rsid w:val="002B50C0"/>
    <w:rsid w:val="002B6EE9"/>
    <w:rsid w:val="002B6F21"/>
    <w:rsid w:val="002B789D"/>
    <w:rsid w:val="002D3D4A"/>
    <w:rsid w:val="002D7ADA"/>
    <w:rsid w:val="002E7780"/>
    <w:rsid w:val="0030196F"/>
    <w:rsid w:val="00302775"/>
    <w:rsid w:val="00304D04"/>
    <w:rsid w:val="00305DCD"/>
    <w:rsid w:val="00310D8E"/>
    <w:rsid w:val="003221F2"/>
    <w:rsid w:val="00322614"/>
    <w:rsid w:val="00324604"/>
    <w:rsid w:val="0032593B"/>
    <w:rsid w:val="00334A24"/>
    <w:rsid w:val="003353FB"/>
    <w:rsid w:val="003410FE"/>
    <w:rsid w:val="003508E7"/>
    <w:rsid w:val="00351120"/>
    <w:rsid w:val="003542F1"/>
    <w:rsid w:val="00356A3E"/>
    <w:rsid w:val="003642B8"/>
    <w:rsid w:val="0036578C"/>
    <w:rsid w:val="00377D05"/>
    <w:rsid w:val="003A3BAE"/>
    <w:rsid w:val="003A4115"/>
    <w:rsid w:val="003A4F64"/>
    <w:rsid w:val="003B5B7A"/>
    <w:rsid w:val="003C7325"/>
    <w:rsid w:val="003D7DD0"/>
    <w:rsid w:val="003E3144"/>
    <w:rsid w:val="003F2F03"/>
    <w:rsid w:val="00405EA4"/>
    <w:rsid w:val="0041034F"/>
    <w:rsid w:val="004118A3"/>
    <w:rsid w:val="0042365C"/>
    <w:rsid w:val="00423A26"/>
    <w:rsid w:val="00425046"/>
    <w:rsid w:val="004350B8"/>
    <w:rsid w:val="00444AAB"/>
    <w:rsid w:val="00450089"/>
    <w:rsid w:val="0046509F"/>
    <w:rsid w:val="00480E2A"/>
    <w:rsid w:val="004B4C7E"/>
    <w:rsid w:val="004B5FD5"/>
    <w:rsid w:val="004C1D48"/>
    <w:rsid w:val="004D066F"/>
    <w:rsid w:val="004D65CA"/>
    <w:rsid w:val="004E2933"/>
    <w:rsid w:val="004E30A7"/>
    <w:rsid w:val="004E65B9"/>
    <w:rsid w:val="004F6A0E"/>
    <w:rsid w:val="004F6E89"/>
    <w:rsid w:val="005164CB"/>
    <w:rsid w:val="00517F12"/>
    <w:rsid w:val="0052102C"/>
    <w:rsid w:val="005233AA"/>
    <w:rsid w:val="00524E6C"/>
    <w:rsid w:val="005332D6"/>
    <w:rsid w:val="00544C5F"/>
    <w:rsid w:val="00544DFE"/>
    <w:rsid w:val="00555E7F"/>
    <w:rsid w:val="00561C57"/>
    <w:rsid w:val="005734CE"/>
    <w:rsid w:val="00586664"/>
    <w:rsid w:val="0059212C"/>
    <w:rsid w:val="00593290"/>
    <w:rsid w:val="005A12F7"/>
    <w:rsid w:val="005A1B30"/>
    <w:rsid w:val="005B1A32"/>
    <w:rsid w:val="005B789A"/>
    <w:rsid w:val="005C0469"/>
    <w:rsid w:val="005C6116"/>
    <w:rsid w:val="005C77BB"/>
    <w:rsid w:val="005D0B13"/>
    <w:rsid w:val="005D17CF"/>
    <w:rsid w:val="005D232E"/>
    <w:rsid w:val="005D3D0B"/>
    <w:rsid w:val="005D5AAB"/>
    <w:rsid w:val="005D6E12"/>
    <w:rsid w:val="005D732B"/>
    <w:rsid w:val="005E0ED8"/>
    <w:rsid w:val="005E53B8"/>
    <w:rsid w:val="005E6ABD"/>
    <w:rsid w:val="005F41FA"/>
    <w:rsid w:val="00600AE4"/>
    <w:rsid w:val="006054AA"/>
    <w:rsid w:val="0062054D"/>
    <w:rsid w:val="006334BF"/>
    <w:rsid w:val="00635A54"/>
    <w:rsid w:val="00661A62"/>
    <w:rsid w:val="00663BDD"/>
    <w:rsid w:val="006731D9"/>
    <w:rsid w:val="00674FA8"/>
    <w:rsid w:val="006822BC"/>
    <w:rsid w:val="00692665"/>
    <w:rsid w:val="006A2DB3"/>
    <w:rsid w:val="006A60AA"/>
    <w:rsid w:val="006B034F"/>
    <w:rsid w:val="006B5117"/>
    <w:rsid w:val="006B56B7"/>
    <w:rsid w:val="006E0CFA"/>
    <w:rsid w:val="006E6205"/>
    <w:rsid w:val="00701800"/>
    <w:rsid w:val="007212FF"/>
    <w:rsid w:val="00725708"/>
    <w:rsid w:val="00740A47"/>
    <w:rsid w:val="00746ABD"/>
    <w:rsid w:val="007644A5"/>
    <w:rsid w:val="00772AB4"/>
    <w:rsid w:val="0077418F"/>
    <w:rsid w:val="007753B1"/>
    <w:rsid w:val="00775C44"/>
    <w:rsid w:val="007924CE"/>
    <w:rsid w:val="00795AFA"/>
    <w:rsid w:val="007A4742"/>
    <w:rsid w:val="007B0251"/>
    <w:rsid w:val="007B0509"/>
    <w:rsid w:val="007C18B2"/>
    <w:rsid w:val="007C2F7E"/>
    <w:rsid w:val="007C6235"/>
    <w:rsid w:val="007D1990"/>
    <w:rsid w:val="007D2C34"/>
    <w:rsid w:val="007D38BD"/>
    <w:rsid w:val="007D3F21"/>
    <w:rsid w:val="007E341A"/>
    <w:rsid w:val="007F126F"/>
    <w:rsid w:val="00806134"/>
    <w:rsid w:val="00830B70"/>
    <w:rsid w:val="00840749"/>
    <w:rsid w:val="00842494"/>
    <w:rsid w:val="0084337B"/>
    <w:rsid w:val="0087452F"/>
    <w:rsid w:val="00875528"/>
    <w:rsid w:val="00884686"/>
    <w:rsid w:val="00893540"/>
    <w:rsid w:val="008A332F"/>
    <w:rsid w:val="008A52F6"/>
    <w:rsid w:val="008C4BCD"/>
    <w:rsid w:val="008C6721"/>
    <w:rsid w:val="008D198E"/>
    <w:rsid w:val="008D3826"/>
    <w:rsid w:val="008F2D9B"/>
    <w:rsid w:val="00905258"/>
    <w:rsid w:val="00907F6D"/>
    <w:rsid w:val="00911190"/>
    <w:rsid w:val="0091332C"/>
    <w:rsid w:val="009256F2"/>
    <w:rsid w:val="00933BEC"/>
    <w:rsid w:val="00936729"/>
    <w:rsid w:val="0095183B"/>
    <w:rsid w:val="00952126"/>
    <w:rsid w:val="00952617"/>
    <w:rsid w:val="0095271B"/>
    <w:rsid w:val="009663A6"/>
    <w:rsid w:val="00971A40"/>
    <w:rsid w:val="00976434"/>
    <w:rsid w:val="00980717"/>
    <w:rsid w:val="00987C50"/>
    <w:rsid w:val="00992EA3"/>
    <w:rsid w:val="00993E05"/>
    <w:rsid w:val="009967CA"/>
    <w:rsid w:val="009A17FF"/>
    <w:rsid w:val="009A3645"/>
    <w:rsid w:val="009A4F36"/>
    <w:rsid w:val="009B4423"/>
    <w:rsid w:val="009C6140"/>
    <w:rsid w:val="009D2FA4"/>
    <w:rsid w:val="009D36AB"/>
    <w:rsid w:val="009D6063"/>
    <w:rsid w:val="009D7D8A"/>
    <w:rsid w:val="009E4C67"/>
    <w:rsid w:val="009F09BF"/>
    <w:rsid w:val="009F1DC8"/>
    <w:rsid w:val="009F437E"/>
    <w:rsid w:val="009F4B03"/>
    <w:rsid w:val="00A11788"/>
    <w:rsid w:val="00A30847"/>
    <w:rsid w:val="00A36AE2"/>
    <w:rsid w:val="00A43E49"/>
    <w:rsid w:val="00A44EA2"/>
    <w:rsid w:val="00A53AB8"/>
    <w:rsid w:val="00A551A5"/>
    <w:rsid w:val="00A56D63"/>
    <w:rsid w:val="00A67685"/>
    <w:rsid w:val="00A728AE"/>
    <w:rsid w:val="00A745F1"/>
    <w:rsid w:val="00A804AE"/>
    <w:rsid w:val="00A86449"/>
    <w:rsid w:val="00A87C1C"/>
    <w:rsid w:val="00A9656A"/>
    <w:rsid w:val="00AA1F0D"/>
    <w:rsid w:val="00AA4CAB"/>
    <w:rsid w:val="00AA51AD"/>
    <w:rsid w:val="00AB2E01"/>
    <w:rsid w:val="00AC7E26"/>
    <w:rsid w:val="00AD45BB"/>
    <w:rsid w:val="00AE1643"/>
    <w:rsid w:val="00AE3A6C"/>
    <w:rsid w:val="00AF09B8"/>
    <w:rsid w:val="00AF10DB"/>
    <w:rsid w:val="00AF567D"/>
    <w:rsid w:val="00B17709"/>
    <w:rsid w:val="00B22E60"/>
    <w:rsid w:val="00B337BA"/>
    <w:rsid w:val="00B41415"/>
    <w:rsid w:val="00B440C3"/>
    <w:rsid w:val="00B50560"/>
    <w:rsid w:val="00B60E88"/>
    <w:rsid w:val="00B64B3C"/>
    <w:rsid w:val="00B673C6"/>
    <w:rsid w:val="00B74859"/>
    <w:rsid w:val="00B87D3D"/>
    <w:rsid w:val="00B91B17"/>
    <w:rsid w:val="00BA1860"/>
    <w:rsid w:val="00BA25B6"/>
    <w:rsid w:val="00BA481C"/>
    <w:rsid w:val="00BB059E"/>
    <w:rsid w:val="00BB2420"/>
    <w:rsid w:val="00BB5ACE"/>
    <w:rsid w:val="00BB627A"/>
    <w:rsid w:val="00BC11EA"/>
    <w:rsid w:val="00BC1BD2"/>
    <w:rsid w:val="00BC6BE4"/>
    <w:rsid w:val="00BE47CD"/>
    <w:rsid w:val="00BE5BF9"/>
    <w:rsid w:val="00BE7E29"/>
    <w:rsid w:val="00C1106C"/>
    <w:rsid w:val="00C26361"/>
    <w:rsid w:val="00C302F1"/>
    <w:rsid w:val="00C40014"/>
    <w:rsid w:val="00C42AEA"/>
    <w:rsid w:val="00C44345"/>
    <w:rsid w:val="00C547CC"/>
    <w:rsid w:val="00C56B5C"/>
    <w:rsid w:val="00C57985"/>
    <w:rsid w:val="00C6751B"/>
    <w:rsid w:val="00CA516B"/>
    <w:rsid w:val="00CB775B"/>
    <w:rsid w:val="00CC7E21"/>
    <w:rsid w:val="00CE627B"/>
    <w:rsid w:val="00CE74F9"/>
    <w:rsid w:val="00CE7777"/>
    <w:rsid w:val="00CF2E64"/>
    <w:rsid w:val="00D0609D"/>
    <w:rsid w:val="00D25CFE"/>
    <w:rsid w:val="00D4607F"/>
    <w:rsid w:val="00D57025"/>
    <w:rsid w:val="00D57765"/>
    <w:rsid w:val="00D70588"/>
    <w:rsid w:val="00D77F50"/>
    <w:rsid w:val="00D859F4"/>
    <w:rsid w:val="00D85A52"/>
    <w:rsid w:val="00D86FEC"/>
    <w:rsid w:val="00D9763C"/>
    <w:rsid w:val="00DA34DF"/>
    <w:rsid w:val="00DB69FD"/>
    <w:rsid w:val="00DC0A8A"/>
    <w:rsid w:val="00DC1705"/>
    <w:rsid w:val="00DC39A9"/>
    <w:rsid w:val="00DC4C79"/>
    <w:rsid w:val="00DC6C9C"/>
    <w:rsid w:val="00DE6249"/>
    <w:rsid w:val="00DE731D"/>
    <w:rsid w:val="00E0076D"/>
    <w:rsid w:val="00E11B44"/>
    <w:rsid w:val="00E11C92"/>
    <w:rsid w:val="00E15DEB"/>
    <w:rsid w:val="00E1688D"/>
    <w:rsid w:val="00E203EB"/>
    <w:rsid w:val="00E2308A"/>
    <w:rsid w:val="00E35401"/>
    <w:rsid w:val="00E365C6"/>
    <w:rsid w:val="00E375DB"/>
    <w:rsid w:val="00E42938"/>
    <w:rsid w:val="00E47508"/>
    <w:rsid w:val="00E55EB0"/>
    <w:rsid w:val="00E57BB7"/>
    <w:rsid w:val="00E61CB0"/>
    <w:rsid w:val="00E71256"/>
    <w:rsid w:val="00E71BCF"/>
    <w:rsid w:val="00E74843"/>
    <w:rsid w:val="00E81D7C"/>
    <w:rsid w:val="00E83FA4"/>
    <w:rsid w:val="00E86020"/>
    <w:rsid w:val="00EA0B4F"/>
    <w:rsid w:val="00EB44FB"/>
    <w:rsid w:val="00EC2AFC"/>
    <w:rsid w:val="00F138F7"/>
    <w:rsid w:val="00F2008A"/>
    <w:rsid w:val="00F21D9E"/>
    <w:rsid w:val="00F25348"/>
    <w:rsid w:val="00F45506"/>
    <w:rsid w:val="00F51369"/>
    <w:rsid w:val="00F60062"/>
    <w:rsid w:val="00F613CC"/>
    <w:rsid w:val="00F76777"/>
    <w:rsid w:val="00F83F2F"/>
    <w:rsid w:val="00F86555"/>
    <w:rsid w:val="00FA6080"/>
    <w:rsid w:val="00FC1E1F"/>
    <w:rsid w:val="00FC3B03"/>
    <w:rsid w:val="00FC6519"/>
    <w:rsid w:val="00FC7E93"/>
    <w:rsid w:val="00FD6980"/>
    <w:rsid w:val="00FF03A2"/>
    <w:rsid w:val="00FF22C4"/>
    <w:rsid w:val="00FF3AA0"/>
    <w:rsid w:val="00FF65E7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81E8D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Uwydatnienie">
    <w:name w:val="Emphasis"/>
    <w:basedOn w:val="Domylnaczcionkaakapitu"/>
    <w:uiPriority w:val="20"/>
    <w:qFormat/>
    <w:rsid w:val="00842494"/>
    <w:rPr>
      <w:i/>
      <w:iCs/>
    </w:rPr>
  </w:style>
  <w:style w:type="paragraph" w:styleId="Poprawka">
    <w:name w:val="Revision"/>
    <w:hidden/>
    <w:uiPriority w:val="99"/>
    <w:semiHidden/>
    <w:rsid w:val="0059212C"/>
    <w:pPr>
      <w:spacing w:after="0" w:line="240" w:lineRule="auto"/>
    </w:pPr>
  </w:style>
  <w:style w:type="paragraph" w:customStyle="1" w:styleId="Default">
    <w:name w:val="Default"/>
    <w:rsid w:val="0021561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BA186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2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wa.winiarek@ms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77B33B6A01C8458B10D750B5FF7AA1" ma:contentTypeVersion="" ma:contentTypeDescription="Utwórz nowy dokument." ma:contentTypeScope="" ma:versionID="0d17b08c2cc8e261919d52247fd8020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db7a110ff84a8ce860c6b5164503ba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613B63-EE3B-413B-AE57-116E644E258E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3FF804C-A5EC-4AFF-B1B6-BBC8A4C18A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A28FAEE-9C8D-4150-9C4C-DA32CAC9792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AF6A4B-DB99-4FFB-801C-1DE33C9A8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842</Words>
  <Characters>5058</Characters>
  <Application>Microsoft Office Word</Application>
  <DocSecurity>4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2019-02-05T15:30:00Z</dcterms:created>
  <dcterms:modified xsi:type="dcterms:W3CDTF">2019-02-05T15:30:00Z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0x0101008D77B33B6A01C8458B10D750B5FF7AA1</vt:lpwstr>
  </property>
</Properties>
</file>