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63AC3" w14:textId="77777777" w:rsidR="007A0A3D" w:rsidRPr="001658C5" w:rsidRDefault="00A1534B" w:rsidP="008927DE">
      <w:pPr>
        <w:jc w:val="center"/>
        <w:outlineLvl w:val="0"/>
        <w:rPr>
          <w:rFonts w:cstheme="minorHAnsi"/>
          <w:sz w:val="18"/>
          <w:szCs w:val="18"/>
        </w:rPr>
      </w:pPr>
      <w:r w:rsidRPr="001658C5">
        <w:rPr>
          <w:rFonts w:cstheme="minorHAnsi"/>
          <w:sz w:val="18"/>
          <w:szCs w:val="18"/>
        </w:rPr>
        <w:t xml:space="preserve">Raport </w:t>
      </w:r>
      <w:r w:rsidR="009D3D41" w:rsidRPr="001658C5">
        <w:rPr>
          <w:rFonts w:cstheme="minorHAnsi"/>
          <w:sz w:val="18"/>
          <w:szCs w:val="18"/>
        </w:rPr>
        <w:t>końcowy z realizacji projektu</w:t>
      </w:r>
      <w:r w:rsidR="00CA79E4" w:rsidRPr="001658C5">
        <w:rPr>
          <w:rFonts w:cstheme="minorHAnsi"/>
          <w:sz w:val="18"/>
          <w:szCs w:val="18"/>
        </w:rPr>
        <w:t xml:space="preserve"> informatycznego</w:t>
      </w:r>
    </w:p>
    <w:p w14:paraId="32107818" w14:textId="77777777" w:rsidR="004A7737" w:rsidRPr="001658C5" w:rsidRDefault="004A7737" w:rsidP="008927DE">
      <w:pPr>
        <w:jc w:val="center"/>
        <w:outlineLvl w:val="0"/>
        <w:rPr>
          <w:rFonts w:cstheme="minorHAnsi"/>
          <w:sz w:val="18"/>
          <w:szCs w:val="18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80"/>
        <w:gridCol w:w="2350"/>
        <w:gridCol w:w="6521"/>
      </w:tblGrid>
      <w:tr w:rsidR="001658C5" w:rsidRPr="001658C5" w14:paraId="1B463AC7" w14:textId="77777777" w:rsidTr="00661CB7">
        <w:tc>
          <w:tcPr>
            <w:tcW w:w="480" w:type="dxa"/>
          </w:tcPr>
          <w:p w14:paraId="1B463AC4" w14:textId="77777777" w:rsidR="007A0A3D" w:rsidRPr="001658C5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58C5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350" w:type="dxa"/>
          </w:tcPr>
          <w:p w14:paraId="1B463AC5" w14:textId="77777777" w:rsidR="007A0A3D" w:rsidRPr="001658C5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58C5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6521" w:type="dxa"/>
          </w:tcPr>
          <w:p w14:paraId="1B463AC6" w14:textId="77777777" w:rsidR="007A0A3D" w:rsidRPr="001658C5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58C5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1658C5" w:rsidRPr="001658C5" w14:paraId="1B463ACB" w14:textId="77777777" w:rsidTr="00661CB7">
        <w:tc>
          <w:tcPr>
            <w:tcW w:w="480" w:type="dxa"/>
          </w:tcPr>
          <w:p w14:paraId="1B463AC8" w14:textId="77777777" w:rsidR="007A0A3D" w:rsidRPr="001658C5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C9" w14:textId="77777777" w:rsidR="007A0A3D" w:rsidRPr="001658C5" w:rsidRDefault="007A0A3D">
            <w:pPr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6521" w:type="dxa"/>
          </w:tcPr>
          <w:p w14:paraId="1B463ACA" w14:textId="27DEE338" w:rsidR="007A0A3D" w:rsidRPr="001658C5" w:rsidRDefault="00C7510E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1658C5">
              <w:rPr>
                <w:rFonts w:cstheme="minorHAnsi"/>
                <w:i/>
                <w:sz w:val="18"/>
                <w:szCs w:val="18"/>
              </w:rPr>
              <w:t>Nowa jakość udostępniania dóbr kultury na U</w:t>
            </w:r>
            <w:r w:rsidR="002F299C" w:rsidRPr="001658C5">
              <w:rPr>
                <w:rFonts w:cstheme="minorHAnsi"/>
                <w:i/>
                <w:sz w:val="18"/>
                <w:szCs w:val="18"/>
              </w:rPr>
              <w:t>niwersytecie Warszawskim – stwo</w:t>
            </w:r>
            <w:r w:rsidRPr="001658C5">
              <w:rPr>
                <w:rFonts w:cstheme="minorHAnsi"/>
                <w:i/>
                <w:sz w:val="18"/>
                <w:szCs w:val="18"/>
              </w:rPr>
              <w:t>rzenie centrum digitalizacji zbiorów bibliotecznych i muzealnych</w:t>
            </w:r>
          </w:p>
        </w:tc>
      </w:tr>
      <w:tr w:rsidR="001658C5" w:rsidRPr="001658C5" w14:paraId="1B463ACF" w14:textId="77777777" w:rsidTr="00661CB7">
        <w:trPr>
          <w:trHeight w:val="265"/>
        </w:trPr>
        <w:tc>
          <w:tcPr>
            <w:tcW w:w="480" w:type="dxa"/>
          </w:tcPr>
          <w:p w14:paraId="1B463ACC" w14:textId="77777777" w:rsidR="007A0A3D" w:rsidRPr="001658C5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CD" w14:textId="77777777" w:rsidR="007A0A3D" w:rsidRPr="001658C5" w:rsidRDefault="007A0A3D" w:rsidP="00A1534B">
            <w:pPr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6521" w:type="dxa"/>
          </w:tcPr>
          <w:p w14:paraId="1B463ACE" w14:textId="77777777" w:rsidR="001C611C" w:rsidRPr="001658C5" w:rsidRDefault="00C7510E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1658C5">
              <w:rPr>
                <w:rFonts w:cstheme="minorHAnsi"/>
                <w:i/>
                <w:sz w:val="18"/>
                <w:szCs w:val="18"/>
              </w:rPr>
              <w:t>Uniwersytet Warszawski, Krakowskie Przedmieście 26/28 00-927 Warszawa NIP 525-001-12-66</w:t>
            </w:r>
          </w:p>
        </w:tc>
      </w:tr>
      <w:tr w:rsidR="001658C5" w:rsidRPr="001658C5" w14:paraId="1B463AD3" w14:textId="77777777" w:rsidTr="00661CB7">
        <w:tc>
          <w:tcPr>
            <w:tcW w:w="480" w:type="dxa"/>
          </w:tcPr>
          <w:p w14:paraId="1B463AD0" w14:textId="77777777" w:rsidR="007A0A3D" w:rsidRPr="001658C5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D1" w14:textId="77777777" w:rsidR="007A0A3D" w:rsidRPr="001658C5" w:rsidRDefault="007A0A3D" w:rsidP="007A0A3D">
            <w:pPr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6521" w:type="dxa"/>
          </w:tcPr>
          <w:p w14:paraId="1B463AD2" w14:textId="77777777" w:rsidR="007A0A3D" w:rsidRPr="001658C5" w:rsidRDefault="00C7510E" w:rsidP="00FD074F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1658C5">
              <w:rPr>
                <w:rFonts w:cstheme="minorHAnsi"/>
                <w:i/>
                <w:sz w:val="18"/>
                <w:szCs w:val="18"/>
              </w:rPr>
              <w:t>-------------------------</w:t>
            </w:r>
          </w:p>
        </w:tc>
      </w:tr>
      <w:tr w:rsidR="001658C5" w:rsidRPr="001658C5" w14:paraId="1B463AD8" w14:textId="77777777" w:rsidTr="00661CB7">
        <w:tc>
          <w:tcPr>
            <w:tcW w:w="480" w:type="dxa"/>
          </w:tcPr>
          <w:p w14:paraId="1B463AD4" w14:textId="77777777" w:rsidR="003B107D" w:rsidRPr="001658C5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D5" w14:textId="77777777" w:rsidR="003B107D" w:rsidRPr="001658C5" w:rsidRDefault="005A4344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6521" w:type="dxa"/>
          </w:tcPr>
          <w:p w14:paraId="3D15181A" w14:textId="17338C86" w:rsidR="002A5AA3" w:rsidRPr="001658C5" w:rsidRDefault="002A5AA3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 xml:space="preserve">Faktyczny koszt projektu: </w:t>
            </w:r>
            <w:r w:rsidRPr="001658C5">
              <w:rPr>
                <w:rFonts w:cstheme="minorHAnsi"/>
                <w:b/>
                <w:sz w:val="18"/>
                <w:szCs w:val="18"/>
              </w:rPr>
              <w:t>12 193 645,10 zł</w:t>
            </w:r>
          </w:p>
          <w:p w14:paraId="549559D6" w14:textId="276EFB43" w:rsidR="002A5AA3" w:rsidRPr="001658C5" w:rsidRDefault="002A5AA3" w:rsidP="002A5AA3">
            <w:pPr>
              <w:jc w:val="both"/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 xml:space="preserve">Wartość projektu zgodna z aktualną umową o dofinansowanie (Aneks nr POPC.02.03.02-00-0012/16-02 do Umowy o dofinansowanie nr POPC.02.03.02-00-0012/16-00): </w:t>
            </w:r>
            <w:r w:rsidRPr="001658C5">
              <w:rPr>
                <w:rFonts w:cstheme="minorHAnsi"/>
                <w:b/>
                <w:sz w:val="18"/>
                <w:szCs w:val="18"/>
              </w:rPr>
              <w:t>12 800 292,75 zł</w:t>
            </w:r>
          </w:p>
          <w:p w14:paraId="2BA6C990" w14:textId="1E0FDE40" w:rsidR="002A5AA3" w:rsidRPr="001658C5" w:rsidRDefault="002A5AA3" w:rsidP="0092099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 xml:space="preserve">Wartość projektu według pierwotnych szacunków: </w:t>
            </w:r>
            <w:r w:rsidRPr="001658C5">
              <w:rPr>
                <w:rFonts w:cstheme="minorHAnsi"/>
                <w:b/>
                <w:sz w:val="18"/>
                <w:szCs w:val="18"/>
              </w:rPr>
              <w:t>13 539 224,00 zł</w:t>
            </w:r>
          </w:p>
          <w:p w14:paraId="3EA15D31" w14:textId="77777777" w:rsidR="007F6EFD" w:rsidRPr="001658C5" w:rsidRDefault="007F6EFD" w:rsidP="0092099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</w:p>
          <w:p w14:paraId="4F80F2D9" w14:textId="13E58897" w:rsidR="007F6EFD" w:rsidRPr="001658C5" w:rsidRDefault="007F6EFD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 xml:space="preserve">Poziom </w:t>
            </w:r>
            <w:r w:rsidR="002F299C" w:rsidRPr="001658C5">
              <w:rPr>
                <w:rFonts w:cstheme="minorHAnsi"/>
                <w:sz w:val="18"/>
                <w:szCs w:val="18"/>
              </w:rPr>
              <w:t xml:space="preserve">certyfikacji: </w:t>
            </w:r>
            <w:r w:rsidR="002F299C" w:rsidRPr="001658C5">
              <w:rPr>
                <w:rFonts w:cstheme="minorHAnsi"/>
                <w:b/>
                <w:sz w:val="18"/>
                <w:szCs w:val="18"/>
              </w:rPr>
              <w:t>76,14%</w:t>
            </w:r>
            <w:r w:rsidR="002F299C" w:rsidRPr="001658C5">
              <w:rPr>
                <w:rFonts w:cstheme="minorHAnsi"/>
                <w:sz w:val="18"/>
                <w:szCs w:val="18"/>
              </w:rPr>
              <w:t xml:space="preserve"> (9 746 566,70 zł/12 800 292,75 zł)</w:t>
            </w:r>
          </w:p>
          <w:p w14:paraId="3B0BC63F" w14:textId="77777777" w:rsidR="002A5AA3" w:rsidRPr="001658C5" w:rsidRDefault="002A5AA3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24D57659" w14:textId="56D2A3C0" w:rsidR="002A5AA3" w:rsidRPr="001658C5" w:rsidRDefault="00CF1CCB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Główne przyczyny odchyleń w stosunku do pierwotnie planowanego budżetu:</w:t>
            </w:r>
          </w:p>
          <w:p w14:paraId="20E8BDB2" w14:textId="77777777" w:rsidR="007F6EFD" w:rsidRPr="001658C5" w:rsidRDefault="007F6EFD" w:rsidP="007F6EF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 xml:space="preserve">Brak wyłonienia zewnętrznego dostawcy na część usług związanych z digitalizacją. W celu osiągnięcia zakładanych efektów projektu zostali zaangażowani pracownicy Beneficjenta oraz został przeprowadzony zakup dodatkowego sprzętu do digitalizacji. </w:t>
            </w:r>
          </w:p>
          <w:p w14:paraId="50864A27" w14:textId="0785437F" w:rsidR="007F6EFD" w:rsidRPr="001658C5" w:rsidRDefault="00CF1CCB" w:rsidP="0092099A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 xml:space="preserve">Brak pełnej obsady i opóźnienia w rekrutacji zespołu programistycznego. W celu osiągnięcia zakładanych efektów projektu zostali zaangażowani </w:t>
            </w:r>
            <w:r w:rsidR="007F7863" w:rsidRPr="001658C5">
              <w:rPr>
                <w:rFonts w:cstheme="minorHAnsi"/>
                <w:sz w:val="18"/>
                <w:szCs w:val="18"/>
              </w:rPr>
              <w:t xml:space="preserve">dotychczasowi </w:t>
            </w:r>
            <w:r w:rsidRPr="001658C5">
              <w:rPr>
                <w:rFonts w:cstheme="minorHAnsi"/>
                <w:sz w:val="18"/>
                <w:szCs w:val="18"/>
              </w:rPr>
              <w:t>pracownicy Beneficjenta niezaangażowani wcześniej w projekt.</w:t>
            </w:r>
          </w:p>
          <w:p w14:paraId="1B463AD7" w14:textId="68D46B74" w:rsidR="003B107D" w:rsidRPr="001658C5" w:rsidRDefault="003B107D" w:rsidP="004A7737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1658C5" w:rsidRPr="001658C5" w14:paraId="1B463ADD" w14:textId="77777777" w:rsidTr="00661CB7">
        <w:tc>
          <w:tcPr>
            <w:tcW w:w="480" w:type="dxa"/>
          </w:tcPr>
          <w:p w14:paraId="1B463AD9" w14:textId="77777777" w:rsidR="007A0A3D" w:rsidRPr="001658C5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DA" w14:textId="77777777" w:rsidR="007A0A3D" w:rsidRPr="001658C5" w:rsidRDefault="005A4344">
            <w:pPr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6521" w:type="dxa"/>
          </w:tcPr>
          <w:p w14:paraId="09A4F889" w14:textId="306D1880" w:rsidR="002F299C" w:rsidRPr="001658C5" w:rsidRDefault="002F299C" w:rsidP="00E52249">
            <w:pPr>
              <w:jc w:val="both"/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Projekt zrealizowany w całości. Brak odchyleń w stosunku do pierwotnego zakresu.</w:t>
            </w:r>
          </w:p>
          <w:p w14:paraId="008D4864" w14:textId="77777777" w:rsidR="002F299C" w:rsidRPr="001658C5" w:rsidRDefault="002F299C" w:rsidP="00E52249">
            <w:pPr>
              <w:jc w:val="both"/>
              <w:rPr>
                <w:rFonts w:cstheme="minorHAnsi"/>
                <w:b/>
                <w:i/>
                <w:sz w:val="18"/>
                <w:szCs w:val="18"/>
              </w:rPr>
            </w:pPr>
          </w:p>
          <w:p w14:paraId="18B1359A" w14:textId="77777777" w:rsidR="002F299C" w:rsidRPr="001658C5" w:rsidRDefault="002F299C" w:rsidP="002F299C">
            <w:pPr>
              <w:spacing w:after="120"/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Kamienie milowe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Kamienie milowe."/>
            </w:tblPr>
            <w:tblGrid>
              <w:gridCol w:w="1600"/>
              <w:gridCol w:w="1095"/>
              <w:gridCol w:w="1060"/>
              <w:gridCol w:w="2580"/>
            </w:tblGrid>
            <w:tr w:rsidR="001658C5" w:rsidRPr="001658C5" w14:paraId="3551100F" w14:textId="77777777" w:rsidTr="002F299C">
              <w:trPr>
                <w:tblHeader/>
              </w:trPr>
              <w:tc>
                <w:tcPr>
                  <w:tcW w:w="1600" w:type="dxa"/>
                  <w:shd w:val="clear" w:color="auto" w:fill="D0CECE" w:themeFill="background2" w:themeFillShade="E6"/>
                </w:tcPr>
                <w:p w14:paraId="616222CB" w14:textId="77777777" w:rsidR="002F299C" w:rsidRPr="001658C5" w:rsidRDefault="002F299C" w:rsidP="002F299C">
                  <w:pPr>
                    <w:rPr>
                      <w:rFonts w:cstheme="minorHAnsi"/>
                      <w:b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b/>
                      <w:sz w:val="16"/>
                      <w:szCs w:val="18"/>
                    </w:rPr>
                    <w:t>Nazwa</w:t>
                  </w:r>
                </w:p>
              </w:tc>
              <w:tc>
                <w:tcPr>
                  <w:tcW w:w="1095" w:type="dxa"/>
                  <w:shd w:val="clear" w:color="auto" w:fill="D0CECE" w:themeFill="background2" w:themeFillShade="E6"/>
                </w:tcPr>
                <w:p w14:paraId="316A7F2F" w14:textId="77777777" w:rsidR="002F299C" w:rsidRPr="001658C5" w:rsidRDefault="002F299C" w:rsidP="002F299C">
                  <w:pPr>
                    <w:rPr>
                      <w:rFonts w:cstheme="minorHAnsi"/>
                      <w:b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b/>
                      <w:sz w:val="16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060" w:type="dxa"/>
                  <w:shd w:val="clear" w:color="auto" w:fill="D0CECE" w:themeFill="background2" w:themeFillShade="E6"/>
                </w:tcPr>
                <w:p w14:paraId="5D9E0D15" w14:textId="77777777" w:rsidR="002F299C" w:rsidRPr="001658C5" w:rsidRDefault="002F299C" w:rsidP="002F299C">
                  <w:pPr>
                    <w:rPr>
                      <w:rFonts w:cstheme="minorHAnsi"/>
                      <w:b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b/>
                      <w:sz w:val="16"/>
                      <w:szCs w:val="18"/>
                    </w:rPr>
                    <w:t>Rzeczywisty termin osiągnięcia</w:t>
                  </w:r>
                </w:p>
              </w:tc>
              <w:tc>
                <w:tcPr>
                  <w:tcW w:w="2580" w:type="dxa"/>
                  <w:shd w:val="clear" w:color="auto" w:fill="D0CECE" w:themeFill="background2" w:themeFillShade="E6"/>
                </w:tcPr>
                <w:p w14:paraId="1368C4C2" w14:textId="77777777" w:rsidR="002F299C" w:rsidRPr="001658C5" w:rsidRDefault="002F299C" w:rsidP="002F299C">
                  <w:pPr>
                    <w:rPr>
                      <w:rFonts w:cstheme="minorHAnsi"/>
                      <w:b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b/>
                      <w:sz w:val="16"/>
                      <w:szCs w:val="18"/>
                    </w:rPr>
                    <w:t>Status realizacji kamienia milowego</w:t>
                  </w:r>
                </w:p>
              </w:tc>
            </w:tr>
            <w:tr w:rsidR="001658C5" w:rsidRPr="001658C5" w14:paraId="0AF01B13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01E1D12A" w14:textId="77777777" w:rsidR="002F299C" w:rsidRPr="001658C5" w:rsidRDefault="002F299C" w:rsidP="002F299C">
                  <w:pPr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Zadanie 1 - Przygotowanie projektu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6515292F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01.2016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77D9CFC1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01.2016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7A041D97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</w:tc>
            </w:tr>
            <w:tr w:rsidR="001658C5" w:rsidRPr="001658C5" w14:paraId="4D6E77BA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384B6D10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Opracowanie wniosku aplikacyjnego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66BE873A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01.2016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3656BC59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01.2016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38847AF9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</w:tc>
            </w:tr>
            <w:tr w:rsidR="001658C5" w:rsidRPr="001658C5" w14:paraId="3B9F9F55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21F3E92C" w14:textId="77777777" w:rsidR="002F299C" w:rsidRPr="001658C5" w:rsidRDefault="002F299C" w:rsidP="002F299C">
                  <w:pPr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Zadanie 2 - Wytworzenie warstwy systemowo-sprzętowej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63E5ECB7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09.2017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06B70B3D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01.2018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3736E612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5025223F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Uwarunkowane zależnościami technicznymi między wytwarzaną a istniejącą infrastrukturą na UW. Uruchomienie warstwy sprzętowej wymaga aktualizacji infrastruktury już istniejącej na UW.</w:t>
                  </w:r>
                </w:p>
              </w:tc>
            </w:tr>
            <w:tr w:rsidR="001658C5" w:rsidRPr="001658C5" w14:paraId="13164B93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75B04E8D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Zakup oprogramowania systemowego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48D434B5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05.2017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0FF6EDDB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06.2017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0F0FA5D5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6659837D" w14:textId="1FACCC9F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Konieczność powtórzenia części drugiej postępowania wykonawca odstąpił od podpisania umowy.</w:t>
                  </w:r>
                </w:p>
              </w:tc>
            </w:tr>
            <w:tr w:rsidR="001658C5" w:rsidRPr="001658C5" w14:paraId="3201E884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595DEEDD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Zakup środowiska przetwarzania i przechowywania danych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63890D9B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05.2017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1BDBD731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06.2017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5BDB2B25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02131B10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Niedoszacowanie terminów realizacji o termin dostaw.</w:t>
                  </w:r>
                </w:p>
              </w:tc>
            </w:tr>
            <w:tr w:rsidR="001658C5" w:rsidRPr="001658C5" w14:paraId="3D985486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0E41D02C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Konfiguracja i uruchomienie warstwy systemowo-sprzętowej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4805FDF3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09.2017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28EC3BA7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01.2018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09B9507C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25515E38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Uwarunkowane zależnościami technicznymi między wytwarzaną a istniejącą infrastrukturą na UW. Uruchomienie warstwy sprzętowej wymaga aktualizacji infrastruktury już istniejącej na UW.</w:t>
                  </w:r>
                </w:p>
              </w:tc>
            </w:tr>
            <w:tr w:rsidR="001658C5" w:rsidRPr="001658C5" w14:paraId="417837D6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17EF6BC7" w14:textId="77777777" w:rsidR="002F299C" w:rsidRPr="001658C5" w:rsidRDefault="002F299C" w:rsidP="002F299C">
                  <w:pPr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Zadanie 3 - Wytworzenie oprogramowania do digitalizacji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450EB955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04.2019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60E8D23C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 07.2019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5ED63843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5B3954D4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Złożoność oprogramowania wymusiła dokładniejszą analizę wymagań funkcjonalnych 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lastRenderedPageBreak/>
                    <w:t xml:space="preserve">oprogramowania. Opóźnienie wynika z opóźnienia w poszczególnych podzadaniach. </w:t>
                  </w:r>
                </w:p>
              </w:tc>
            </w:tr>
            <w:tr w:rsidR="001658C5" w:rsidRPr="001658C5" w14:paraId="65378094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3C02D905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lastRenderedPageBreak/>
                    <w:t>Konfiguracja i uruchomienie systemu digitalizacji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12B9BAA8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04.2019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7A3A6FCE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 07.2019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2EE03B8E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6B598B07" w14:textId="717D6E9A" w:rsidR="002F299C" w:rsidRPr="001658C5" w:rsidRDefault="002F299C" w:rsidP="007F7863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Konfiguracja i uruchomienie systemu digitalizacji zostało przesunięte z uwagi na opóźnienia poprzedniego KM – Stworzenie interfejsów programistycznych API.  </w:t>
                  </w:r>
                </w:p>
              </w:tc>
            </w:tr>
            <w:tr w:rsidR="001658C5" w:rsidRPr="001658C5" w14:paraId="6BBE8CB2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1D4CA37B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Stworzenie interfejsów programistycznych API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48FF53E6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10.2018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0642850F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 01.2019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40F75682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. 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br/>
                    <w:t xml:space="preserve">Prace nad modułem interfejsów programistycznych API rozpoczęły się po osiągnięciu poprzedniego KM (modułem prezentacji </w:t>
                  </w:r>
                  <w:proofErr w:type="spellStart"/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zdigitalizowanych</w:t>
                  </w:r>
                  <w:proofErr w:type="spellEnd"/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). Opóźnienie powstało w wyniku przesunięcia terminu poprzedniego KM.</w:t>
                  </w:r>
                </w:p>
              </w:tc>
            </w:tr>
            <w:tr w:rsidR="001658C5" w:rsidRPr="001658C5" w14:paraId="257F3F26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08286FD8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Stworzenie modułu digitalizacji zasobów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3E7AA191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04.2017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01951E1B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04.2017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50B0B0E6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</w:tc>
            </w:tr>
            <w:tr w:rsidR="001658C5" w:rsidRPr="001658C5" w14:paraId="088AF33D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1DA660B6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Stworzenie modułu opisu </w:t>
                  </w:r>
                  <w:proofErr w:type="spellStart"/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zdigitalizowanych</w:t>
                  </w:r>
                  <w:proofErr w:type="spellEnd"/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 zasobów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24234DC3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08.2017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796B071B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11.2017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19FC8BC6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br/>
                    <w:t>Złożoność oprogramowania wymusiła dokładniejszą analizę wymagań funkcjonalnych. Patrz: Ryzyko związane z przekroczeniem harmonogramu realizacji projektu.</w:t>
                  </w:r>
                </w:p>
              </w:tc>
            </w:tr>
            <w:tr w:rsidR="001658C5" w:rsidRPr="001658C5" w14:paraId="6AA7EB57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55A22980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Stworzenie modułu prezentacji </w:t>
                  </w:r>
                  <w:proofErr w:type="spellStart"/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zdigitalizowanych</w:t>
                  </w:r>
                  <w:proofErr w:type="spellEnd"/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 zasobów 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433BEC00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08.2018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6CD99A2F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 09.2018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72FCE346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br/>
                    <w:t>Prace nad modułem rozpoczęły się po osiągnięciu poprzedniego KM (Stworzenie modułu przechowywania zasobów). Opóźnienie powstało w wyniku przesunięcia terminu poprzedniego KM.</w:t>
                  </w:r>
                </w:p>
              </w:tc>
            </w:tr>
            <w:tr w:rsidR="001658C5" w:rsidRPr="001658C5" w14:paraId="6780BBD1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46FC4CA2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Stworzenie modułu przechowywania zasobów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31692383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02.2018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29843368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04.2018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4FB4D5F3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br/>
                    <w:t xml:space="preserve">Prace nad modułem rozpoczęły się po osiągnięciu poprzedniego KM (Stworzenie modułu opisu </w:t>
                  </w:r>
                  <w:proofErr w:type="spellStart"/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zdigitalizowanych</w:t>
                  </w:r>
                  <w:proofErr w:type="spellEnd"/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 zasobów). Opóźnienie powstało w wyniku przesunięcia terminu poprzedniego KM.</w:t>
                  </w:r>
                </w:p>
              </w:tc>
            </w:tr>
            <w:tr w:rsidR="001658C5" w:rsidRPr="001658C5" w14:paraId="3EFFA691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50B23A62" w14:textId="77777777" w:rsidR="002F299C" w:rsidRPr="001658C5" w:rsidRDefault="002F299C" w:rsidP="002F299C">
                  <w:pPr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Zadanie 4 - Wytworzenie pracowni digitalizacyjnej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43BCD2A0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09.2017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3DE916FF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01.2018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32240A6E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2BB0F6FA" w14:textId="2602068A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Niedoszacowanie terminów realizacji. Konieczność przeprowadzki działów BUW do nowych pomieszczeń</w:t>
                  </w:r>
                  <w:r w:rsidR="007F7863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</w:tc>
            </w:tr>
            <w:tr w:rsidR="001658C5" w:rsidRPr="001658C5" w14:paraId="2D538C18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70A5E908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Adaptacja pomieszczeń pracowni digitalizacyjnej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4EB8D714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09.2017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241FE9B1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09.2017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7754F374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110CA646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</w:p>
              </w:tc>
            </w:tr>
            <w:tr w:rsidR="001658C5" w:rsidRPr="001658C5" w14:paraId="135AE847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79324530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Zakup zestawu oprogramowania do obróbki grafik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31A319E5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05.2017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592532EB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05.2017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031F3B37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602F584A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Przetarg na oprogramowanie do obróbki grafiki musiał zostać powtórzony z uwagi na niezgodność ofert z PZP. </w:t>
                  </w:r>
                </w:p>
              </w:tc>
            </w:tr>
            <w:tr w:rsidR="001658C5" w:rsidRPr="001658C5" w14:paraId="533ABD9C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218DAAA9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Zakup przenośnego skanera 3d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63E66A6E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08.2017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198DDEC5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07.2017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72A7F91D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310CCDAA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</w:p>
              </w:tc>
            </w:tr>
            <w:tr w:rsidR="001658C5" w:rsidRPr="001658C5" w14:paraId="7C271468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0F88F51F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Zakup skanera do książek z kołyską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20A71A0A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08.2017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459EA4CF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07.2017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7225755C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2214344C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</w:p>
              </w:tc>
            </w:tr>
            <w:tr w:rsidR="001658C5" w:rsidRPr="001658C5" w14:paraId="34215EAC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0246E0F5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Zakup skanera wielkoformatowego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0CFD3792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08.2017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69499774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07.2017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47443EEB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202E87ED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</w:p>
              </w:tc>
            </w:tr>
            <w:tr w:rsidR="001658C5" w:rsidRPr="001658C5" w14:paraId="0939226A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7F39C293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Zakup stanowiska do fotografii cyfrowej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6EC8DC82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08.2017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2AC04916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07.2017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2DC08D29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4EF43243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</w:p>
              </w:tc>
            </w:tr>
            <w:tr w:rsidR="001658C5" w:rsidRPr="001658C5" w14:paraId="607411FD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6FE9E976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Zakup zestawów komputerowych do pracowni digitalizacyjne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69C50951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05.2017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470369D4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04.2017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68FFB817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35462E89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</w:p>
              </w:tc>
            </w:tr>
            <w:tr w:rsidR="001658C5" w:rsidRPr="001658C5" w14:paraId="00FBAD15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5FE2F70B" w14:textId="77777777" w:rsidR="002F299C" w:rsidRPr="001658C5" w:rsidRDefault="002F299C" w:rsidP="002F299C">
                  <w:pPr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Zadanie 5 - Digitalizacja obiektów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19856441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06.2019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2D63D9CF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 08.2019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6AA7A144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3BE2A5B4" w14:textId="589229EE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Termin osiągnięcia KM został przesunięty na koniec sierpnia br. 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lastRenderedPageBreak/>
                    <w:t xml:space="preserve">Przesunięcie wynika z opóźnień w realizacji KM Zadanie 3 </w:t>
                  </w:r>
                  <w:r w:rsidR="007F7863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–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 Wytworzenie oprogramowania do digitalizacji.</w:t>
                  </w:r>
                </w:p>
              </w:tc>
            </w:tr>
            <w:tr w:rsidR="001658C5" w:rsidRPr="001658C5" w14:paraId="0CDA7977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522BA511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lastRenderedPageBreak/>
                    <w:t>Digitalizacja zasobów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11EA6591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06.2019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6847170F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 08.2019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0A4C7AD0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3310214E" w14:textId="7A5F7609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Termin osiągnięcia KM został przesunięty na koniec sierpnia br. Przesunięcie wynika z opóźnień w realizacji KM Zadanie 3 </w:t>
                  </w:r>
                  <w:r w:rsidR="007F7863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–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 Wytworzenie oprogramowania do digitalizacji.</w:t>
                  </w:r>
                </w:p>
              </w:tc>
            </w:tr>
            <w:tr w:rsidR="001658C5" w:rsidRPr="001658C5" w14:paraId="7ADFA12B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347292B0" w14:textId="77777777" w:rsidR="002F299C" w:rsidRPr="001658C5" w:rsidRDefault="002F299C" w:rsidP="002F299C">
                  <w:pPr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Zadanie 6 - Szkolenia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7A96B25F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04.2019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0245D0EA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 07.2019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4B6C51C9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158A6F61" w14:textId="3B402AA9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Termin osiągnięcia KM został przesunięty na lipiec br. Przesunięcie wynika z opóźnień w realizacji KM Zadanie 3 </w:t>
                  </w:r>
                  <w:r w:rsidR="007F7863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–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 Wytworzenie oprogramowania do digitalizacji.</w:t>
                  </w:r>
                </w:p>
              </w:tc>
            </w:tr>
            <w:tr w:rsidR="001658C5" w:rsidRPr="001658C5" w14:paraId="12F8C18F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7036F304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Opracowanie materiałów szkoleniowych do systemu digitalizacji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6D1EE15D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04.2019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54B892D6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  07.2019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47E604DE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5E558C6B" w14:textId="292B68BA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Termin osiągnięcia KM został przesunięty na lipiec br. Przesunięcie wynika z opóźnień w realizacji KM Zadanie 3 </w:t>
                  </w:r>
                  <w:r w:rsidR="007F7863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–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 xml:space="preserve"> Wytworzenie oprogramowania do digitalizacji.</w:t>
                  </w:r>
                </w:p>
              </w:tc>
            </w:tr>
            <w:tr w:rsidR="001658C5" w:rsidRPr="001658C5" w14:paraId="06005E2C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6C2658DF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Szkolenia pracowników z zakresu digitalizacji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3F5D0CEF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07.2017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6FC6132C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10.2017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1CDA83D6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br/>
                    <w:t>Przetarg na szkolenia został opóźniony z uwagi na specyficzny zakres szkoleń. W pierwszym postępowaniu (DZP.361.76.2017) wykonawca odstąpił od podpisania umowy. Konieczne było powtórzenie postępowania (DZP.361.115.2017). Umowa DZP.361.115.2017 została podpisana.</w:t>
                  </w:r>
                </w:p>
              </w:tc>
            </w:tr>
            <w:tr w:rsidR="001658C5" w:rsidRPr="001658C5" w14:paraId="28049614" w14:textId="77777777" w:rsidTr="002F299C">
              <w:trPr>
                <w:trHeight w:val="285"/>
              </w:trPr>
              <w:tc>
                <w:tcPr>
                  <w:tcW w:w="1600" w:type="dxa"/>
                  <w:vAlign w:val="center"/>
                  <w:hideMark/>
                </w:tcPr>
                <w:p w14:paraId="57295EA7" w14:textId="77777777" w:rsidR="002F299C" w:rsidRPr="001658C5" w:rsidRDefault="002F299C" w:rsidP="002F299C">
                  <w:pPr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Zadanie 7 - Informacja i Promocja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3422EDF8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01.2019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3B100003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09.2019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6FDD406A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15FD0DBC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Przyczyną przekroczenia planowego terminu realizacji KM jest przesunięcie terminu konferencji promującej projekt na wrzesień 2019. Zmiana terminu z uwagi na harmonogram UW.</w:t>
                  </w:r>
                </w:p>
              </w:tc>
            </w:tr>
            <w:tr w:rsidR="001658C5" w:rsidRPr="001658C5" w14:paraId="285CADE5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52FE3A42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Organizacja konferencji promującej projekt - start projektu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7215A02A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04.2017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42AE6910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05.2017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380163C1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br/>
                    <w:t>Zmiana terminu z uwagi na harmonogram UW.</w:t>
                  </w:r>
                </w:p>
              </w:tc>
            </w:tr>
            <w:tr w:rsidR="001658C5" w:rsidRPr="001658C5" w14:paraId="668C33E0" w14:textId="77777777" w:rsidTr="002F299C">
              <w:trPr>
                <w:trHeight w:val="510"/>
              </w:trPr>
              <w:tc>
                <w:tcPr>
                  <w:tcW w:w="1600" w:type="dxa"/>
                  <w:vAlign w:val="center"/>
                  <w:hideMark/>
                </w:tcPr>
                <w:p w14:paraId="0687E850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Organizacja konferencji promującej projekt - zakończenie</w:t>
                  </w:r>
                </w:p>
              </w:tc>
              <w:tc>
                <w:tcPr>
                  <w:tcW w:w="1095" w:type="dxa"/>
                  <w:vAlign w:val="center"/>
                  <w:hideMark/>
                </w:tcPr>
                <w:p w14:paraId="29CC939D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01.2019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14:paraId="2847A4BC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09.2019</w:t>
                  </w:r>
                </w:p>
              </w:tc>
              <w:tc>
                <w:tcPr>
                  <w:tcW w:w="2580" w:type="dxa"/>
                  <w:noWrap/>
                  <w:vAlign w:val="center"/>
                  <w:hideMark/>
                </w:tcPr>
                <w:p w14:paraId="5F878AB3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b/>
                      <w:sz w:val="16"/>
                      <w:szCs w:val="18"/>
                      <w:lang w:eastAsia="pl-PL"/>
                    </w:rPr>
                    <w:t>Osiągnięty</w:t>
                  </w: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.</w:t>
                  </w:r>
                </w:p>
                <w:p w14:paraId="6DE0DD06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Przyczyną przekroczenia planowego terminu realizacji KM jest przesunięcie terminu konferencji promującej projekt na wrzesień 2019. Zmiana terminu z uwagi na harmonogram UW.</w:t>
                  </w:r>
                </w:p>
              </w:tc>
            </w:tr>
          </w:tbl>
          <w:p w14:paraId="1B463ADC" w14:textId="0B1251AD" w:rsidR="002450C4" w:rsidRPr="001658C5" w:rsidRDefault="002450C4" w:rsidP="009D3D41">
            <w:pPr>
              <w:jc w:val="both"/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  <w:tr w:rsidR="001658C5" w:rsidRPr="001658C5" w14:paraId="1B463AE3" w14:textId="77777777" w:rsidTr="00661CB7">
        <w:tc>
          <w:tcPr>
            <w:tcW w:w="480" w:type="dxa"/>
          </w:tcPr>
          <w:p w14:paraId="1B463ADE" w14:textId="77777777" w:rsidR="004D135D" w:rsidRPr="001658C5" w:rsidRDefault="004D135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DF" w14:textId="77777777" w:rsidR="004D135D" w:rsidRPr="001658C5" w:rsidRDefault="004D135D">
            <w:pPr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6521" w:type="dxa"/>
          </w:tcPr>
          <w:p w14:paraId="1B463AE2" w14:textId="5056E10E" w:rsidR="004D135D" w:rsidRPr="001658C5" w:rsidRDefault="002F299C" w:rsidP="00E30008">
            <w:pPr>
              <w:rPr>
                <w:rFonts w:cstheme="minorHAnsi"/>
                <w:bCs/>
                <w:i/>
                <w:sz w:val="18"/>
                <w:szCs w:val="18"/>
              </w:rPr>
            </w:pPr>
            <w:r w:rsidRPr="001658C5">
              <w:rPr>
                <w:rFonts w:cstheme="minorHAnsi"/>
                <w:i/>
                <w:sz w:val="18"/>
                <w:szCs w:val="18"/>
              </w:rPr>
              <w:t>-------------------------</w:t>
            </w:r>
          </w:p>
        </w:tc>
      </w:tr>
      <w:tr w:rsidR="001658C5" w:rsidRPr="001658C5" w14:paraId="1B463AE8" w14:textId="77777777" w:rsidTr="00661CB7">
        <w:tc>
          <w:tcPr>
            <w:tcW w:w="480" w:type="dxa"/>
          </w:tcPr>
          <w:p w14:paraId="1B463AE4" w14:textId="77777777" w:rsidR="00920CE8" w:rsidRPr="001658C5" w:rsidRDefault="00920CE8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E5" w14:textId="77777777" w:rsidR="00920CE8" w:rsidRPr="001658C5" w:rsidRDefault="00920CE8" w:rsidP="0092099A">
            <w:pPr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6521" w:type="dxa"/>
          </w:tcPr>
          <w:p w14:paraId="1B463AE7" w14:textId="704AC417" w:rsidR="00920CE8" w:rsidRPr="001658C5" w:rsidRDefault="002F299C" w:rsidP="00BC120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1658C5">
              <w:rPr>
                <w:rFonts w:cstheme="minorHAnsi"/>
                <w:i/>
                <w:sz w:val="18"/>
                <w:szCs w:val="18"/>
              </w:rPr>
              <w:t>-------------------------</w:t>
            </w:r>
          </w:p>
        </w:tc>
      </w:tr>
      <w:tr w:rsidR="001658C5" w:rsidRPr="001658C5" w14:paraId="1B463AEC" w14:textId="77777777" w:rsidTr="00661CB7">
        <w:tc>
          <w:tcPr>
            <w:tcW w:w="480" w:type="dxa"/>
          </w:tcPr>
          <w:p w14:paraId="1B463AE9" w14:textId="77777777" w:rsidR="007A0A3D" w:rsidRPr="001658C5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EA" w14:textId="77777777" w:rsidR="007A0A3D" w:rsidRPr="001658C5" w:rsidRDefault="005D4188" w:rsidP="00A6601B">
            <w:pPr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Ryzyka i problemy</w:t>
            </w:r>
          </w:p>
        </w:tc>
        <w:tc>
          <w:tcPr>
            <w:tcW w:w="6521" w:type="dxa"/>
          </w:tcPr>
          <w:tbl>
            <w:tblPr>
              <w:tblStyle w:val="Tabela-Siatka"/>
              <w:tblW w:w="6266" w:type="dxa"/>
              <w:tblLayout w:type="fixed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1305"/>
              <w:gridCol w:w="992"/>
              <w:gridCol w:w="992"/>
              <w:gridCol w:w="2977"/>
            </w:tblGrid>
            <w:tr w:rsidR="001658C5" w:rsidRPr="001658C5" w14:paraId="51BB42B8" w14:textId="77777777" w:rsidTr="00661CB7">
              <w:trPr>
                <w:tblHeader/>
              </w:trPr>
              <w:tc>
                <w:tcPr>
                  <w:tcW w:w="1305" w:type="dxa"/>
                  <w:shd w:val="clear" w:color="auto" w:fill="D0CECE" w:themeFill="background2" w:themeFillShade="E6"/>
                  <w:vAlign w:val="center"/>
                </w:tcPr>
                <w:p w14:paraId="23F96D94" w14:textId="77777777" w:rsidR="002F299C" w:rsidRPr="001658C5" w:rsidRDefault="002F299C" w:rsidP="002F299C">
                  <w:pPr>
                    <w:spacing w:after="120"/>
                    <w:rPr>
                      <w:rFonts w:cstheme="minorHAnsi"/>
                      <w:b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b/>
                      <w:sz w:val="16"/>
                      <w:szCs w:val="18"/>
                    </w:rPr>
                    <w:t>Nazwa ryzyka</w:t>
                  </w:r>
                </w:p>
              </w:tc>
              <w:tc>
                <w:tcPr>
                  <w:tcW w:w="992" w:type="dxa"/>
                  <w:shd w:val="clear" w:color="auto" w:fill="D0CECE" w:themeFill="background2" w:themeFillShade="E6"/>
                  <w:vAlign w:val="center"/>
                </w:tcPr>
                <w:p w14:paraId="32ED8D6D" w14:textId="77777777" w:rsidR="002F299C" w:rsidRPr="001658C5" w:rsidRDefault="002F299C" w:rsidP="002F299C">
                  <w:pPr>
                    <w:spacing w:after="120"/>
                    <w:rPr>
                      <w:rFonts w:cstheme="minorHAnsi"/>
                      <w:b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b/>
                      <w:sz w:val="16"/>
                      <w:szCs w:val="18"/>
                    </w:rPr>
                    <w:t xml:space="preserve">Siła oddziaływania </w:t>
                  </w:r>
                </w:p>
              </w:tc>
              <w:tc>
                <w:tcPr>
                  <w:tcW w:w="992" w:type="dxa"/>
                  <w:shd w:val="clear" w:color="auto" w:fill="D0CECE" w:themeFill="background2" w:themeFillShade="E6"/>
                </w:tcPr>
                <w:p w14:paraId="5E574D16" w14:textId="77777777" w:rsidR="002F299C" w:rsidRPr="001658C5" w:rsidRDefault="002F299C" w:rsidP="002F299C">
                  <w:pPr>
                    <w:spacing w:after="120"/>
                    <w:rPr>
                      <w:rFonts w:cstheme="minorHAnsi"/>
                      <w:b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b/>
                      <w:sz w:val="16"/>
                      <w:szCs w:val="18"/>
                    </w:rPr>
                    <w:t>Prawdopodobieństwo wystąpienia ryzyka</w:t>
                  </w:r>
                </w:p>
              </w:tc>
              <w:tc>
                <w:tcPr>
                  <w:tcW w:w="2977" w:type="dxa"/>
                  <w:shd w:val="clear" w:color="auto" w:fill="D0CECE" w:themeFill="background2" w:themeFillShade="E6"/>
                  <w:vAlign w:val="center"/>
                </w:tcPr>
                <w:p w14:paraId="56353190" w14:textId="015D6F6E" w:rsidR="002F299C" w:rsidRPr="001658C5" w:rsidRDefault="002F299C" w:rsidP="002F299C">
                  <w:pPr>
                    <w:spacing w:after="120"/>
                    <w:rPr>
                      <w:rFonts w:cstheme="minorHAnsi"/>
                      <w:b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b/>
                      <w:sz w:val="16"/>
                      <w:szCs w:val="18"/>
                    </w:rPr>
                    <w:t>Sposób zarz</w:t>
                  </w:r>
                  <w:r w:rsidR="00630D93">
                    <w:rPr>
                      <w:rFonts w:cstheme="minorHAnsi"/>
                      <w:b/>
                      <w:sz w:val="16"/>
                      <w:szCs w:val="18"/>
                    </w:rPr>
                    <w:t>ą</w:t>
                  </w:r>
                  <w:r w:rsidRPr="001658C5">
                    <w:rPr>
                      <w:rFonts w:cstheme="minorHAnsi"/>
                      <w:b/>
                      <w:sz w:val="16"/>
                      <w:szCs w:val="18"/>
                    </w:rPr>
                    <w:t>dzania ryzykiem</w:t>
                  </w:r>
                </w:p>
              </w:tc>
            </w:tr>
            <w:tr w:rsidR="001658C5" w:rsidRPr="001658C5" w14:paraId="259E4EBB" w14:textId="77777777" w:rsidTr="00661CB7">
              <w:tc>
                <w:tcPr>
                  <w:tcW w:w="1305" w:type="dxa"/>
                  <w:vAlign w:val="center"/>
                </w:tcPr>
                <w:p w14:paraId="17FB6BC8" w14:textId="788889DA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 xml:space="preserve">Ryzyko  niespełnienia  oczekiwanych,  planowanych  funkcjonalności  tworzonego  </w:t>
                  </w:r>
                  <w:r w:rsidRPr="001658C5">
                    <w:rPr>
                      <w:rFonts w:cstheme="minorHAnsi"/>
                      <w:sz w:val="16"/>
                      <w:szCs w:val="18"/>
                    </w:rPr>
                    <w:lastRenderedPageBreak/>
                    <w:t>systemu  informatycznego</w:t>
                  </w:r>
                </w:p>
              </w:tc>
              <w:tc>
                <w:tcPr>
                  <w:tcW w:w="992" w:type="dxa"/>
                </w:tcPr>
                <w:p w14:paraId="23629074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lastRenderedPageBreak/>
                    <w:t>średnia</w:t>
                  </w:r>
                </w:p>
              </w:tc>
              <w:tc>
                <w:tcPr>
                  <w:tcW w:w="992" w:type="dxa"/>
                </w:tcPr>
                <w:p w14:paraId="174C7FD8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977" w:type="dxa"/>
                </w:tcPr>
                <w:p w14:paraId="6CD142CE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 xml:space="preserve">Ryzyko zostało zamknięte, nie występuje ryzyko rezydualne. </w:t>
                  </w:r>
                </w:p>
                <w:p w14:paraId="32FCC1A9" w14:textId="291D678F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 xml:space="preserve">Aby </w:t>
                  </w:r>
                  <w:r w:rsidR="00661CB7" w:rsidRPr="001658C5">
                    <w:rPr>
                      <w:rFonts w:cstheme="minorHAnsi"/>
                      <w:sz w:val="16"/>
                      <w:szCs w:val="18"/>
                    </w:rPr>
                    <w:t>zapobiec temu</w:t>
                  </w:r>
                  <w:r w:rsidRPr="001658C5">
                    <w:rPr>
                      <w:rFonts w:cstheme="minorHAnsi"/>
                      <w:sz w:val="16"/>
                      <w:szCs w:val="18"/>
                    </w:rPr>
                    <w:t xml:space="preserve">  ryzyku,  na  każdym  etapie  procesu  digitalizacji  prowadzona  będzie  bieżąca  kontrola  i  weryfikacja  zakładanych  celów i funkcjonalności  </w:t>
                  </w:r>
                  <w:r w:rsidRPr="001658C5">
                    <w:rPr>
                      <w:rFonts w:cstheme="minorHAnsi"/>
                      <w:sz w:val="16"/>
                      <w:szCs w:val="18"/>
                    </w:rPr>
                    <w:lastRenderedPageBreak/>
                    <w:t>systemów,  wprowadzona  została  procedura  zgłaszania  poprawek i powtórnych testów.  Podkreślane jest także znaczenie efektywnej komunikacji w zespole realizującym  projekt,  tak  aby  oczekiwania  odnośnie  systemu  były  przekazem  zrozumiałym i wykonalnym. Celem unikania ryzyka sformalizowano sposób zgłaszania błędów i nowych funkcjonalności do oprogramowania. Komunikacja w zespole projektowym została sformalizowana i działa prawidłowo.</w:t>
                  </w:r>
                </w:p>
              </w:tc>
            </w:tr>
            <w:tr w:rsidR="001658C5" w:rsidRPr="001658C5" w14:paraId="2EA21CE0" w14:textId="77777777" w:rsidTr="00661CB7">
              <w:tc>
                <w:tcPr>
                  <w:tcW w:w="1305" w:type="dxa"/>
                  <w:vAlign w:val="center"/>
                </w:tcPr>
                <w:p w14:paraId="453F29B6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lastRenderedPageBreak/>
                    <w:t xml:space="preserve">Ryzyko związane z tzw. czynnikiem ludzkim  </w:t>
                  </w:r>
                </w:p>
              </w:tc>
              <w:tc>
                <w:tcPr>
                  <w:tcW w:w="992" w:type="dxa"/>
                </w:tcPr>
                <w:p w14:paraId="232FF36D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średnia</w:t>
                  </w:r>
                </w:p>
              </w:tc>
              <w:tc>
                <w:tcPr>
                  <w:tcW w:w="992" w:type="dxa"/>
                </w:tcPr>
                <w:p w14:paraId="019A5AF1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977" w:type="dxa"/>
                </w:tcPr>
                <w:p w14:paraId="199F87D3" w14:textId="77777777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Ryzyko zostało zamknięte, nie występuje ryzyko rezydualne.</w:t>
                  </w:r>
                </w:p>
                <w:p w14:paraId="182A6CF1" w14:textId="4A6765DC" w:rsidR="002F299C" w:rsidRPr="001658C5" w:rsidRDefault="002F299C" w:rsidP="001D1AC1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Ze względu na duży zespó</w:t>
                  </w:r>
                  <w:r w:rsidR="007F7863">
                    <w:rPr>
                      <w:rFonts w:cstheme="minorHAnsi"/>
                      <w:sz w:val="16"/>
                      <w:szCs w:val="18"/>
                    </w:rPr>
                    <w:t>ł</w:t>
                  </w:r>
                  <w:r w:rsidRPr="001658C5">
                    <w:rPr>
                      <w:rFonts w:cstheme="minorHAnsi"/>
                      <w:sz w:val="16"/>
                      <w:szCs w:val="18"/>
                    </w:rPr>
                    <w:t xml:space="preserve"> ludzki  zaangażowany  w  niniejszy  projekt,  istnieje  ryzyko  związane  z  fluktuacją  lub odpływem kadr (zwłaszcza informatyków i programistów jako specjalistów poszukiwanych na  rynku,  także  komercyjnym).  Kwestia  ta  miałaby  wpływ  na  jakość  ostatecznego rozwiązania</w:t>
                  </w:r>
                  <w:r w:rsidR="001D1AC1">
                    <w:rPr>
                      <w:rFonts w:cstheme="minorHAnsi"/>
                      <w:sz w:val="16"/>
                      <w:szCs w:val="18"/>
                    </w:rPr>
                    <w:t>,</w:t>
                  </w:r>
                  <w:r w:rsidRPr="001658C5">
                    <w:rPr>
                      <w:rFonts w:cstheme="minorHAnsi"/>
                      <w:sz w:val="16"/>
                      <w:szCs w:val="18"/>
                    </w:rPr>
                    <w:t xml:space="preserve"> </w:t>
                  </w:r>
                  <w:r w:rsidR="007F7863">
                    <w:rPr>
                      <w:rFonts w:cstheme="minorHAnsi"/>
                      <w:sz w:val="16"/>
                      <w:szCs w:val="18"/>
                    </w:rPr>
                    <w:t xml:space="preserve">na </w:t>
                  </w:r>
                  <w:r w:rsidRPr="001658C5">
                    <w:rPr>
                      <w:rFonts w:cstheme="minorHAnsi"/>
                      <w:sz w:val="16"/>
                      <w:szCs w:val="18"/>
                    </w:rPr>
                    <w:t>utrzymanie założonego harmonogramu projektu i KM określone w zadaniu 4. Aby wyeliminować to ryzyko, wdrożono  bardzo  precyzyjny  sposób  zarządzania  projektem  oraz  prowadzony jest stały  monitoring  kadr  projektu,  a  dobór  kadry  programistów  i  informatyków jest  poprzedzony  staranną  analizą  kompetencji  oraz  kwalifikacji  zgodnych  z oczekiwaniami  i  wymogami  tworzonego  systemu.  Zarządzanie  częścią programistyczną  i wdrożeniową  tworzonego  systemu  jest  w  gestii  osoby  posiadającej doświadczenie  w realizacji  tego  typu  projektów,  stawiane  są jasne  cele</w:t>
                  </w:r>
                  <w:ins w:id="0" w:author="Kania Agnieszka" w:date="2020-02-13T13:18:00Z">
                    <w:r w:rsidR="001D1AC1">
                      <w:rPr>
                        <w:rFonts w:cstheme="minorHAnsi"/>
                        <w:sz w:val="16"/>
                        <w:szCs w:val="18"/>
                      </w:rPr>
                      <w:t>,</w:t>
                    </w:r>
                  </w:ins>
                  <w:r w:rsidRPr="001658C5">
                    <w:rPr>
                      <w:rFonts w:cstheme="minorHAnsi"/>
                      <w:sz w:val="16"/>
                      <w:szCs w:val="18"/>
                    </w:rPr>
                    <w:t xml:space="preserve">  a  pracownicy  na każdym etapie mają wsparcie kierownictwa. Dobra komunikacja i współpraca w zespole  merytorycznym</w:t>
                  </w:r>
                  <w:r w:rsidR="001D1AC1">
                    <w:rPr>
                      <w:rFonts w:cstheme="minorHAnsi"/>
                      <w:sz w:val="16"/>
                      <w:szCs w:val="18"/>
                    </w:rPr>
                    <w:t xml:space="preserve"> oraz </w:t>
                  </w:r>
                  <w:r w:rsidRPr="001658C5">
                    <w:rPr>
                      <w:rFonts w:cstheme="minorHAnsi"/>
                      <w:sz w:val="16"/>
                      <w:szCs w:val="18"/>
                    </w:rPr>
                    <w:t>motywacja  ze  strony  kadry  zarządzającej  projektem  również  redukuje ten czynnik ryzyka.</w:t>
                  </w:r>
                </w:p>
              </w:tc>
            </w:tr>
            <w:tr w:rsidR="001658C5" w:rsidRPr="001658C5" w14:paraId="02C809B6" w14:textId="77777777" w:rsidTr="00661CB7">
              <w:tc>
                <w:tcPr>
                  <w:tcW w:w="1305" w:type="dxa"/>
                  <w:vAlign w:val="center"/>
                </w:tcPr>
                <w:p w14:paraId="1C3A8BDD" w14:textId="7BBB7AAA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Ryzyko związane z przekroczeniem harmonogramu realizacji projektu</w:t>
                  </w:r>
                </w:p>
              </w:tc>
              <w:tc>
                <w:tcPr>
                  <w:tcW w:w="992" w:type="dxa"/>
                </w:tcPr>
                <w:p w14:paraId="0D146E40" w14:textId="77777777" w:rsidR="002F299C" w:rsidRPr="001658C5" w:rsidRDefault="002F299C" w:rsidP="002F299C">
                  <w:pPr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średnia</w:t>
                  </w:r>
                </w:p>
              </w:tc>
              <w:tc>
                <w:tcPr>
                  <w:tcW w:w="992" w:type="dxa"/>
                </w:tcPr>
                <w:p w14:paraId="63D6379F" w14:textId="77777777" w:rsidR="002F299C" w:rsidRPr="001658C5" w:rsidRDefault="002F299C" w:rsidP="002F299C">
                  <w:pPr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</w:pPr>
                  <w:r w:rsidRPr="001658C5">
                    <w:rPr>
                      <w:rFonts w:eastAsia="Times New Roman" w:cstheme="minorHAnsi"/>
                      <w:sz w:val="16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977" w:type="dxa"/>
                </w:tcPr>
                <w:p w14:paraId="2C20B0F5" w14:textId="77777777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Ryzyko zostało zamknięte, nie występuje ryzyko rezydualne.</w:t>
                  </w:r>
                </w:p>
                <w:p w14:paraId="7D316F3B" w14:textId="446082F0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Ryzyko  to  może  być  związane  zarówno  z  problemami  natury  prawnej,  wynikającymi  z  przedłużającej  się procedury  przetargowej, jak  i  z  wydłużającego  się  czasu realizacji poszczególnych etapów związanych np. z opracowaniem oprogramowania, testami, czy tez wdrożeniem. Na każdym etapie realizacji  projektu  dokonywana jest   kontrola postępów  prac  programistycznych,  inwestycyjnych i wdrożeniowych. Przygotowywana dokumentacja SIWZ  redukuje pytania i protesty potencjalnych  oferentów.  Umowy  z  dostawcami  lub  podwykonawcami  są starannie formułowane,  aby  wyeliminować  ten  czynnik  ryzyka.  Ponadto,  opracowany  harmonogram zawiera  niezbędny  margines  czasowy pozwalający  przeprowadzić  projekt  w  zakładanym terminie.</w:t>
                  </w:r>
                </w:p>
                <w:p w14:paraId="6C852E88" w14:textId="77777777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</w:p>
                <w:p w14:paraId="4C56FA3C" w14:textId="77777777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 xml:space="preserve">W związku z opóźnieniami w realizacji kamieni milowych: „Zadanie 4 – </w:t>
                  </w:r>
                  <w:r w:rsidRPr="001658C5">
                    <w:rPr>
                      <w:rFonts w:cstheme="minorHAnsi"/>
                      <w:sz w:val="16"/>
                      <w:szCs w:val="18"/>
                    </w:rPr>
                    <w:lastRenderedPageBreak/>
                    <w:t>Wytworzenie pracowni digitalizacyjnej” i „Konfiguracja i uruchomienie systemu digitalizacji”, wynikających z opóźnienia w wytworzeniu kolejnych modułów oprogramowania,  zaplanowano i wdrożono działania naprawcze. Zwiększono nadzór nad zadaniem 4 i zaangażowano dodatkowe zasoby w celu przyśpieszenia prac. Koordynator zespołu programistów zatrudnionych w Pionie IT UW potwierdził zaangażowanie aktualnie zatrudnionych pracowników w rozwój kolejnych modułów.</w:t>
                  </w:r>
                </w:p>
                <w:p w14:paraId="3FCAC01D" w14:textId="77777777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Opóźnienia w realizacji kamieni milowych: „Zadanie 6 – Szkolenia” i  „Opracowanie materiałów szkoleniowych do systemu digitalizacji” oraz „Zadanie 5 - Digitalizacja obiektów” i „Digitalizacja zasobów”</w:t>
                  </w:r>
                </w:p>
                <w:p w14:paraId="6038FD16" w14:textId="77777777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wynikają z faktu, że są zależne od realizacji Zadania nr 4. Nie są planowane działania naprawcze.</w:t>
                  </w:r>
                </w:p>
                <w:p w14:paraId="05522C0F" w14:textId="77777777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 xml:space="preserve">Przesunięcie terminu realizacji kamieni milowych: „Zadanie 7 - Informacja i Promocja”, </w:t>
                  </w:r>
                </w:p>
                <w:p w14:paraId="3C70E09D" w14:textId="77777777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„Organizacja konferencji promującej projekt – zakończenie” zostało wprowadzone świadomie i zostało zatwierdzone przez Dyrektora Projektu. Nie są planowane działania naprawcze.</w:t>
                  </w:r>
                </w:p>
                <w:p w14:paraId="5165C478" w14:textId="77777777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</w:p>
                <w:p w14:paraId="482F1CD7" w14:textId="77777777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 xml:space="preserve">Dla wszystkich zadań, których dotyczy przekroczenie terminu osiągnięcia kamieni milowych nie występuje zagrożenie w osiągnięciu kamieni milowych oraz nie ma zagrożenia nie osiągnięcia wskaźników efektywności projektu (KPI). </w:t>
                  </w:r>
                </w:p>
                <w:p w14:paraId="52723780" w14:textId="77777777" w:rsidR="002F299C" w:rsidRPr="001658C5" w:rsidRDefault="002F299C" w:rsidP="002F299C">
                  <w:pPr>
                    <w:jc w:val="both"/>
                    <w:rPr>
                      <w:rFonts w:cstheme="minorHAnsi"/>
                      <w:sz w:val="16"/>
                      <w:szCs w:val="18"/>
                    </w:rPr>
                  </w:pPr>
                  <w:r w:rsidRPr="001658C5">
                    <w:rPr>
                      <w:rFonts w:cstheme="minorHAnsi"/>
                      <w:sz w:val="16"/>
                      <w:szCs w:val="18"/>
                    </w:rPr>
                    <w:t>Podjęte działania umożliwią dostarczenie produktów przewidzianych w projekcie. Ponadto, terminy ostateczne osiągnięcia Kamieni Milowych (określone we Wniosku Aplikacyjnym) nie zostaną przekroczone.</w:t>
                  </w:r>
                </w:p>
              </w:tc>
            </w:tr>
          </w:tbl>
          <w:p w14:paraId="1B463AEB" w14:textId="0C8388A0" w:rsidR="007A0A3D" w:rsidRPr="001658C5" w:rsidRDefault="007A0A3D" w:rsidP="00BC120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1658C5" w:rsidRPr="001658C5" w14:paraId="1B463AF2" w14:textId="77777777" w:rsidTr="00661CB7">
        <w:tc>
          <w:tcPr>
            <w:tcW w:w="480" w:type="dxa"/>
          </w:tcPr>
          <w:p w14:paraId="1B463AED" w14:textId="77777777" w:rsidR="00813FEF" w:rsidRPr="001658C5" w:rsidRDefault="00813FEF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EE" w14:textId="77777777" w:rsidR="00813FEF" w:rsidRPr="001658C5" w:rsidRDefault="009D3D41" w:rsidP="009D3D41">
            <w:pPr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U</w:t>
            </w:r>
            <w:r w:rsidR="00813FEF" w:rsidRPr="001658C5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6521" w:type="dxa"/>
          </w:tcPr>
          <w:p w14:paraId="089F0A96" w14:textId="458C0B40" w:rsidR="001658C5" w:rsidRPr="001658C5" w:rsidRDefault="001658C5" w:rsidP="001658C5">
            <w:pPr>
              <w:rPr>
                <w:rFonts w:cstheme="minorHAnsi"/>
                <w:bCs/>
                <w:sz w:val="18"/>
                <w:szCs w:val="18"/>
              </w:rPr>
            </w:pPr>
            <w:r w:rsidRPr="001658C5">
              <w:rPr>
                <w:rFonts w:cstheme="minorHAnsi"/>
                <w:bCs/>
                <w:sz w:val="18"/>
                <w:szCs w:val="18"/>
              </w:rPr>
              <w:t xml:space="preserve">Dzięki projektowi została wytworzona infrastruktura do digitalizacji oraz udostępniania zasobów kultury posiadanych przez UW. Infrastruktura służy beneficjentowi </w:t>
            </w:r>
            <w:r w:rsidR="007F7863">
              <w:rPr>
                <w:rFonts w:cstheme="minorHAnsi"/>
                <w:bCs/>
                <w:sz w:val="18"/>
                <w:szCs w:val="18"/>
              </w:rPr>
              <w:t xml:space="preserve">do </w:t>
            </w:r>
            <w:r w:rsidRPr="001658C5">
              <w:rPr>
                <w:rFonts w:cstheme="minorHAnsi"/>
                <w:bCs/>
                <w:sz w:val="18"/>
                <w:szCs w:val="18"/>
              </w:rPr>
              <w:t xml:space="preserve">digitalizacji i szerokiego rozpowszechniania cyfrowych wersji dóbr kultury, zarówno z bibliotek UW (Biblioteki Główna i biblioteki wydziałowe), jak i ze zbiorów innych jednostek Uczelni (Muzeum UW). </w:t>
            </w:r>
          </w:p>
          <w:p w14:paraId="3287D456" w14:textId="77777777" w:rsidR="001658C5" w:rsidRPr="001658C5" w:rsidRDefault="001658C5" w:rsidP="001658C5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313BCE88" w14:textId="31DB4ED6" w:rsidR="001658C5" w:rsidRPr="001658C5" w:rsidRDefault="001658C5" w:rsidP="001658C5">
            <w:pPr>
              <w:rPr>
                <w:rFonts w:cstheme="minorHAnsi"/>
                <w:i/>
                <w:sz w:val="18"/>
                <w:szCs w:val="18"/>
              </w:rPr>
            </w:pPr>
            <w:r w:rsidRPr="001658C5">
              <w:rPr>
                <w:rFonts w:cstheme="minorHAnsi"/>
                <w:bCs/>
                <w:sz w:val="18"/>
                <w:szCs w:val="18"/>
              </w:rPr>
              <w:t>Cyfrowe wersje dóbr kultury są dostępne publicznie dla każdego odbiorcy. Digitalizacja idzie w parze ze strategią zmierzającą do udostępnienia tych treści jak najszerszemu gronu użytkowników za pośrednictwem bezpłatnych serwisów internetowych, dlatego też dobra kultury będą udostępniane</w:t>
            </w:r>
            <w:r w:rsidR="007F7863">
              <w:rPr>
                <w:rFonts w:cstheme="minorHAnsi"/>
                <w:bCs/>
                <w:sz w:val="18"/>
                <w:szCs w:val="18"/>
              </w:rPr>
              <w:t xml:space="preserve"> w</w:t>
            </w:r>
            <w:r w:rsidRPr="001658C5">
              <w:rPr>
                <w:rFonts w:cstheme="minorHAnsi"/>
                <w:bCs/>
                <w:sz w:val="18"/>
                <w:szCs w:val="18"/>
              </w:rPr>
              <w:t xml:space="preserve"> sposób ułatwiający pracę nad nimi i ich dalsze wykorzystywanie.</w:t>
            </w:r>
          </w:p>
          <w:p w14:paraId="1B463AF1" w14:textId="5FC8B104" w:rsidR="00813FEF" w:rsidRPr="001658C5" w:rsidRDefault="00813FEF" w:rsidP="00BC120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1658C5" w:rsidRPr="001658C5" w14:paraId="1B463AF7" w14:textId="77777777" w:rsidTr="00661CB7">
        <w:tc>
          <w:tcPr>
            <w:tcW w:w="480" w:type="dxa"/>
          </w:tcPr>
          <w:p w14:paraId="1B463AF3" w14:textId="77777777" w:rsidR="00F82254" w:rsidRPr="001658C5" w:rsidRDefault="00F82254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F4" w14:textId="77777777" w:rsidR="00F82254" w:rsidRPr="001658C5" w:rsidRDefault="00F82254" w:rsidP="00F82254">
            <w:pPr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6521" w:type="dxa"/>
          </w:tcPr>
          <w:p w14:paraId="1B463AF6" w14:textId="4BA0848C" w:rsidR="00F82254" w:rsidRPr="001658C5" w:rsidRDefault="00661CB7" w:rsidP="00DB70A5">
            <w:p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1658C5">
              <w:rPr>
                <w:rFonts w:cstheme="minorHAnsi"/>
                <w:i/>
                <w:sz w:val="18"/>
                <w:szCs w:val="18"/>
              </w:rPr>
              <w:t>-------------------------</w:t>
            </w:r>
          </w:p>
        </w:tc>
      </w:tr>
      <w:tr w:rsidR="001658C5" w:rsidRPr="001658C5" w14:paraId="1B463AFB" w14:textId="77777777" w:rsidTr="00661CB7">
        <w:tc>
          <w:tcPr>
            <w:tcW w:w="480" w:type="dxa"/>
          </w:tcPr>
          <w:p w14:paraId="1B463AF8" w14:textId="77777777" w:rsidR="007C54F9" w:rsidRPr="001658C5" w:rsidRDefault="007C54F9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F9" w14:textId="77777777" w:rsidR="007C54F9" w:rsidRPr="001658C5" w:rsidRDefault="003B7BD6" w:rsidP="007C54F9">
            <w:pPr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6521" w:type="dxa"/>
          </w:tcPr>
          <w:p w14:paraId="64855C7A" w14:textId="07BBBDB2" w:rsidR="008419D1" w:rsidRPr="001658C5" w:rsidRDefault="008419D1" w:rsidP="008419D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658C5">
              <w:rPr>
                <w:rFonts w:cstheme="minorHAnsi"/>
                <w:bCs/>
                <w:sz w:val="18"/>
                <w:szCs w:val="18"/>
              </w:rPr>
              <w:t>Utrzymanie rezultatów projektu będzie finansowane ze środków Uniwersytet</w:t>
            </w:r>
            <w:r w:rsidR="002E77FB">
              <w:rPr>
                <w:rFonts w:cstheme="minorHAnsi"/>
                <w:bCs/>
                <w:sz w:val="18"/>
                <w:szCs w:val="18"/>
              </w:rPr>
              <w:t>u</w:t>
            </w:r>
            <w:r w:rsidRPr="001658C5">
              <w:rPr>
                <w:rFonts w:cstheme="minorHAnsi"/>
                <w:bCs/>
                <w:sz w:val="18"/>
                <w:szCs w:val="18"/>
              </w:rPr>
              <w:t xml:space="preserve"> Warszawskiego. </w:t>
            </w:r>
          </w:p>
          <w:p w14:paraId="01467BB0" w14:textId="77777777" w:rsidR="008419D1" w:rsidRPr="001658C5" w:rsidRDefault="008419D1" w:rsidP="008419D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1B463AFA" w14:textId="4CCF94F4" w:rsidR="007C54F9" w:rsidRPr="001658C5" w:rsidRDefault="008419D1" w:rsidP="002E77FB">
            <w:p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1658C5">
              <w:rPr>
                <w:rFonts w:cstheme="minorHAnsi"/>
                <w:bCs/>
                <w:sz w:val="18"/>
                <w:szCs w:val="18"/>
              </w:rPr>
              <w:t>Utrzymanie pracowni digitalizacyjn</w:t>
            </w:r>
            <w:r w:rsidR="002E77FB">
              <w:rPr>
                <w:rFonts w:cstheme="minorHAnsi"/>
                <w:bCs/>
                <w:sz w:val="18"/>
                <w:szCs w:val="18"/>
              </w:rPr>
              <w:t>ej</w:t>
            </w:r>
            <w:r w:rsidRPr="001658C5">
              <w:rPr>
                <w:rFonts w:cstheme="minorHAnsi"/>
                <w:bCs/>
                <w:sz w:val="18"/>
                <w:szCs w:val="18"/>
              </w:rPr>
              <w:t xml:space="preserve"> został</w:t>
            </w:r>
            <w:r w:rsidR="002E77FB">
              <w:rPr>
                <w:rFonts w:cstheme="minorHAnsi"/>
                <w:bCs/>
                <w:sz w:val="18"/>
                <w:szCs w:val="18"/>
              </w:rPr>
              <w:t>o</w:t>
            </w:r>
            <w:r w:rsidRPr="001658C5">
              <w:rPr>
                <w:rFonts w:cstheme="minorHAnsi"/>
                <w:bCs/>
                <w:sz w:val="18"/>
                <w:szCs w:val="18"/>
              </w:rPr>
              <w:t xml:space="preserve"> włączon</w:t>
            </w:r>
            <w:r w:rsidR="002E77FB">
              <w:rPr>
                <w:rFonts w:cstheme="minorHAnsi"/>
                <w:bCs/>
                <w:sz w:val="18"/>
                <w:szCs w:val="18"/>
              </w:rPr>
              <w:t>e</w:t>
            </w:r>
            <w:r w:rsidRPr="001658C5">
              <w:rPr>
                <w:rFonts w:cstheme="minorHAnsi"/>
                <w:bCs/>
                <w:sz w:val="18"/>
                <w:szCs w:val="18"/>
              </w:rPr>
              <w:t xml:space="preserve"> w bieżące utrzymanie Bibliotek</w:t>
            </w:r>
            <w:r w:rsidR="002E77FB">
              <w:rPr>
                <w:rFonts w:cstheme="minorHAnsi"/>
                <w:bCs/>
                <w:sz w:val="18"/>
                <w:szCs w:val="18"/>
              </w:rPr>
              <w:t>i</w:t>
            </w:r>
            <w:r w:rsidRPr="001658C5">
              <w:rPr>
                <w:rFonts w:cstheme="minorHAnsi"/>
                <w:bCs/>
                <w:sz w:val="18"/>
                <w:szCs w:val="18"/>
              </w:rPr>
              <w:t xml:space="preserve"> Uniwersyteck</w:t>
            </w:r>
            <w:r w:rsidR="002E77FB">
              <w:rPr>
                <w:rFonts w:cstheme="minorHAnsi"/>
                <w:bCs/>
                <w:sz w:val="18"/>
                <w:szCs w:val="18"/>
              </w:rPr>
              <w:t>iej</w:t>
            </w:r>
            <w:r w:rsidRPr="001658C5">
              <w:rPr>
                <w:rFonts w:cstheme="minorHAnsi"/>
                <w:bCs/>
                <w:sz w:val="18"/>
                <w:szCs w:val="18"/>
              </w:rPr>
              <w:t xml:space="preserve"> UW. Trwają dalsze prace związane z digitalizacją i udostępnianiem posiadanych przez UW obiektów. Utrzymanie wytworzonego systemu informatycznego crispa.uw.edu.pl zostało włączone do zadań Działu Sieci Komputerowych Uniwersytetu Warszawskiego. Wykryte usterki są na bieżąco usuwane</w:t>
            </w:r>
            <w:r w:rsidRPr="001658C5">
              <w:rPr>
                <w:rFonts w:cstheme="minorHAnsi"/>
                <w:bCs/>
                <w:i/>
                <w:sz w:val="18"/>
                <w:szCs w:val="18"/>
              </w:rPr>
              <w:t>.</w:t>
            </w:r>
          </w:p>
        </w:tc>
      </w:tr>
      <w:tr w:rsidR="001658C5" w:rsidRPr="001658C5" w14:paraId="1B463AFF" w14:textId="77777777" w:rsidTr="00661CB7">
        <w:tc>
          <w:tcPr>
            <w:tcW w:w="480" w:type="dxa"/>
          </w:tcPr>
          <w:p w14:paraId="1B463AFC" w14:textId="77777777" w:rsidR="009D3D41" w:rsidRPr="001658C5" w:rsidRDefault="009D3D41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0" w:type="dxa"/>
          </w:tcPr>
          <w:p w14:paraId="1B463AFD" w14:textId="77777777" w:rsidR="009D3D41" w:rsidRPr="001658C5" w:rsidRDefault="009D3D41" w:rsidP="007E6098">
            <w:pPr>
              <w:rPr>
                <w:rFonts w:cstheme="minorHAnsi"/>
                <w:sz w:val="18"/>
                <w:szCs w:val="18"/>
              </w:rPr>
            </w:pPr>
            <w:r w:rsidRPr="001658C5">
              <w:rPr>
                <w:rFonts w:cstheme="minorHAnsi"/>
                <w:sz w:val="18"/>
                <w:szCs w:val="18"/>
              </w:rPr>
              <w:t xml:space="preserve">Doświadczenia związane z </w:t>
            </w:r>
            <w:r w:rsidRPr="001658C5">
              <w:rPr>
                <w:rFonts w:cstheme="minorHAnsi"/>
                <w:sz w:val="18"/>
                <w:szCs w:val="18"/>
              </w:rPr>
              <w:lastRenderedPageBreak/>
              <w:t>realizacją projektu</w:t>
            </w:r>
          </w:p>
        </w:tc>
        <w:tc>
          <w:tcPr>
            <w:tcW w:w="6521" w:type="dxa"/>
          </w:tcPr>
          <w:p w14:paraId="1BBBFDA3" w14:textId="415D84C9" w:rsidR="00CF5987" w:rsidRPr="001658C5" w:rsidRDefault="00CF5987" w:rsidP="009D3D4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658C5">
              <w:rPr>
                <w:rFonts w:cstheme="minorHAnsi"/>
                <w:bCs/>
                <w:sz w:val="18"/>
                <w:szCs w:val="18"/>
              </w:rPr>
              <w:lastRenderedPageBreak/>
              <w:t>Kluczowe doświadczenia:</w:t>
            </w:r>
          </w:p>
          <w:p w14:paraId="6CBD6601" w14:textId="60388E84" w:rsidR="00CF5987" w:rsidRPr="001658C5" w:rsidRDefault="00CF5987" w:rsidP="00CF5987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658C5">
              <w:rPr>
                <w:rFonts w:cstheme="minorHAnsi"/>
                <w:bCs/>
                <w:sz w:val="18"/>
                <w:szCs w:val="18"/>
              </w:rPr>
              <w:lastRenderedPageBreak/>
              <w:t xml:space="preserve">znacząca część zespołu realizującego projekt powinna zostać wyłoniona spośród zatrudnionych już pracowników (problemy w rekrutacji na stanowiska programistów) </w:t>
            </w:r>
          </w:p>
          <w:p w14:paraId="4CD064D6" w14:textId="0C422395" w:rsidR="00CF5987" w:rsidRPr="001658C5" w:rsidRDefault="009E7C52" w:rsidP="00CF5987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658C5">
              <w:rPr>
                <w:rFonts w:cstheme="minorHAnsi"/>
                <w:bCs/>
                <w:sz w:val="18"/>
                <w:szCs w:val="18"/>
              </w:rPr>
              <w:t xml:space="preserve">na etapie przygotowania projektu powinna zostać przeprowadzona dokładna analiza wymagań funkcjonalnych wytwarzanego oprogramowania; złożoność odwzorowywanych procesów </w:t>
            </w:r>
            <w:r w:rsidR="002E77FB" w:rsidRPr="001658C5">
              <w:rPr>
                <w:rFonts w:cstheme="minorHAnsi"/>
                <w:bCs/>
                <w:sz w:val="18"/>
                <w:szCs w:val="18"/>
              </w:rPr>
              <w:t>wpłyn</w:t>
            </w:r>
            <w:r w:rsidR="00714B35">
              <w:rPr>
                <w:rFonts w:cstheme="minorHAnsi"/>
                <w:bCs/>
                <w:sz w:val="18"/>
                <w:szCs w:val="18"/>
              </w:rPr>
              <w:t>ę</w:t>
            </w:r>
            <w:r w:rsidR="002E77FB">
              <w:rPr>
                <w:rFonts w:cstheme="minorHAnsi"/>
                <w:bCs/>
                <w:sz w:val="18"/>
                <w:szCs w:val="18"/>
              </w:rPr>
              <w:t>ła</w:t>
            </w:r>
            <w:r w:rsidR="002E77FB" w:rsidRPr="001658C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658C5">
              <w:rPr>
                <w:rFonts w:cstheme="minorHAnsi"/>
                <w:bCs/>
                <w:sz w:val="18"/>
                <w:szCs w:val="18"/>
              </w:rPr>
              <w:t>na opóźnienie w stosunku do pierwotnego planu</w:t>
            </w:r>
          </w:p>
          <w:p w14:paraId="1B463AFE" w14:textId="1730C9E5" w:rsidR="009D3D41" w:rsidRPr="001658C5" w:rsidRDefault="009E7C52" w:rsidP="004A7737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1658C5">
              <w:rPr>
                <w:rFonts w:cstheme="minorHAnsi"/>
                <w:bCs/>
                <w:sz w:val="18"/>
                <w:szCs w:val="18"/>
              </w:rPr>
              <w:t xml:space="preserve">wydłużenie planowanych terminów na podpisanie zewnętrznych kontraktów; </w:t>
            </w:r>
            <w:r w:rsidR="004A7737" w:rsidRPr="001658C5">
              <w:rPr>
                <w:rFonts w:cstheme="minorHAnsi"/>
                <w:bCs/>
                <w:sz w:val="18"/>
                <w:szCs w:val="18"/>
              </w:rPr>
              <w:t>w przypadku umów zawieranych w procedurze przetargowej planowany termin powinien uwzględniać konieczność powtórzenia każdego z postepowań</w:t>
            </w:r>
            <w:r w:rsidR="00DB4CEB">
              <w:rPr>
                <w:rFonts w:cstheme="minorHAnsi"/>
                <w:bCs/>
                <w:sz w:val="18"/>
                <w:szCs w:val="18"/>
              </w:rPr>
              <w:t>.</w:t>
            </w:r>
            <w:bookmarkStart w:id="1" w:name="_GoBack"/>
            <w:bookmarkEnd w:id="1"/>
          </w:p>
        </w:tc>
      </w:tr>
    </w:tbl>
    <w:p w14:paraId="1B463B00" w14:textId="77777777" w:rsidR="007A0A3D" w:rsidRPr="001658C5" w:rsidRDefault="007A0A3D" w:rsidP="007A0A3D">
      <w:pPr>
        <w:rPr>
          <w:rFonts w:cstheme="minorHAnsi"/>
          <w:sz w:val="18"/>
          <w:szCs w:val="18"/>
        </w:rPr>
      </w:pPr>
    </w:p>
    <w:sectPr w:rsidR="007A0A3D" w:rsidRPr="00165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FAC7B" w14:textId="77777777" w:rsidR="00630D93" w:rsidRDefault="00630D93" w:rsidP="002F299C">
      <w:pPr>
        <w:spacing w:after="0" w:line="240" w:lineRule="auto"/>
      </w:pPr>
      <w:r>
        <w:separator/>
      </w:r>
    </w:p>
  </w:endnote>
  <w:endnote w:type="continuationSeparator" w:id="0">
    <w:p w14:paraId="7F8B2902" w14:textId="77777777" w:rsidR="00630D93" w:rsidRDefault="00630D93" w:rsidP="002F2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31E1A" w14:textId="77777777" w:rsidR="00630D93" w:rsidRDefault="00630D93" w:rsidP="002F299C">
      <w:pPr>
        <w:spacing w:after="0" w:line="240" w:lineRule="auto"/>
      </w:pPr>
      <w:r>
        <w:separator/>
      </w:r>
    </w:p>
  </w:footnote>
  <w:footnote w:type="continuationSeparator" w:id="0">
    <w:p w14:paraId="34535E57" w14:textId="77777777" w:rsidR="00630D93" w:rsidRDefault="00630D93" w:rsidP="002F2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ED37DC"/>
    <w:multiLevelType w:val="hybridMultilevel"/>
    <w:tmpl w:val="4FAA8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2211EED"/>
    <w:multiLevelType w:val="hybridMultilevel"/>
    <w:tmpl w:val="468E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71652D2"/>
    <w:multiLevelType w:val="hybridMultilevel"/>
    <w:tmpl w:val="F2C40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3D"/>
    <w:rsid w:val="00016712"/>
    <w:rsid w:val="000D3CA9"/>
    <w:rsid w:val="000E0C6F"/>
    <w:rsid w:val="001455E8"/>
    <w:rsid w:val="001600BB"/>
    <w:rsid w:val="001658C5"/>
    <w:rsid w:val="001806EC"/>
    <w:rsid w:val="001C611C"/>
    <w:rsid w:val="001C6D7D"/>
    <w:rsid w:val="001D1AC1"/>
    <w:rsid w:val="0021582D"/>
    <w:rsid w:val="002450C4"/>
    <w:rsid w:val="002A153C"/>
    <w:rsid w:val="002A5AA3"/>
    <w:rsid w:val="002A728C"/>
    <w:rsid w:val="002E77FB"/>
    <w:rsid w:val="002F299C"/>
    <w:rsid w:val="003B107D"/>
    <w:rsid w:val="003B7BD6"/>
    <w:rsid w:val="003D7919"/>
    <w:rsid w:val="004046DC"/>
    <w:rsid w:val="00476924"/>
    <w:rsid w:val="004A7737"/>
    <w:rsid w:val="004B19FE"/>
    <w:rsid w:val="004D135D"/>
    <w:rsid w:val="0058262E"/>
    <w:rsid w:val="005A4344"/>
    <w:rsid w:val="005D4188"/>
    <w:rsid w:val="00630D93"/>
    <w:rsid w:val="00632AA0"/>
    <w:rsid w:val="00633822"/>
    <w:rsid w:val="00643672"/>
    <w:rsid w:val="00661CB7"/>
    <w:rsid w:val="00687AFE"/>
    <w:rsid w:val="006B7454"/>
    <w:rsid w:val="00714B35"/>
    <w:rsid w:val="00716201"/>
    <w:rsid w:val="007408A3"/>
    <w:rsid w:val="00743031"/>
    <w:rsid w:val="007437D9"/>
    <w:rsid w:val="00773523"/>
    <w:rsid w:val="007A0A3D"/>
    <w:rsid w:val="007C54F9"/>
    <w:rsid w:val="007E2F1F"/>
    <w:rsid w:val="007E6098"/>
    <w:rsid w:val="007F63EF"/>
    <w:rsid w:val="007F6EFD"/>
    <w:rsid w:val="007F7863"/>
    <w:rsid w:val="00813FEF"/>
    <w:rsid w:val="00814C23"/>
    <w:rsid w:val="008213A6"/>
    <w:rsid w:val="008419D1"/>
    <w:rsid w:val="008632E4"/>
    <w:rsid w:val="008927DE"/>
    <w:rsid w:val="008E0416"/>
    <w:rsid w:val="00905779"/>
    <w:rsid w:val="0092099A"/>
    <w:rsid w:val="00920CE8"/>
    <w:rsid w:val="009227B5"/>
    <w:rsid w:val="0093370E"/>
    <w:rsid w:val="00982DC4"/>
    <w:rsid w:val="009D3D41"/>
    <w:rsid w:val="009E1398"/>
    <w:rsid w:val="009E7C52"/>
    <w:rsid w:val="00A12836"/>
    <w:rsid w:val="00A1534B"/>
    <w:rsid w:val="00A522AB"/>
    <w:rsid w:val="00A6601B"/>
    <w:rsid w:val="00A710B2"/>
    <w:rsid w:val="00AA1C73"/>
    <w:rsid w:val="00B33C04"/>
    <w:rsid w:val="00B57299"/>
    <w:rsid w:val="00B93735"/>
    <w:rsid w:val="00BC120E"/>
    <w:rsid w:val="00C37A3A"/>
    <w:rsid w:val="00C42446"/>
    <w:rsid w:val="00C546B0"/>
    <w:rsid w:val="00C56B53"/>
    <w:rsid w:val="00C67B9B"/>
    <w:rsid w:val="00C7510E"/>
    <w:rsid w:val="00C948E6"/>
    <w:rsid w:val="00CA79E4"/>
    <w:rsid w:val="00CF1CCB"/>
    <w:rsid w:val="00CF4111"/>
    <w:rsid w:val="00CF5987"/>
    <w:rsid w:val="00D22A05"/>
    <w:rsid w:val="00D2582C"/>
    <w:rsid w:val="00D65F79"/>
    <w:rsid w:val="00DB4CEB"/>
    <w:rsid w:val="00DB70A5"/>
    <w:rsid w:val="00E30008"/>
    <w:rsid w:val="00E52249"/>
    <w:rsid w:val="00EF094D"/>
    <w:rsid w:val="00F32CAA"/>
    <w:rsid w:val="00F741B3"/>
    <w:rsid w:val="00F82254"/>
    <w:rsid w:val="00FA2C7F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63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9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9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99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77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77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77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9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9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99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77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77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77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7861880B397439A6F89B9EC402C6F" ma:contentTypeVersion="0" ma:contentTypeDescription="Utwórz nowy dokument." ma:contentTypeScope="" ma:versionID="60e16e2fe26c8c8bf24d2205ee3f74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B20D3-09FC-4F77-9D7D-CD2D30FCEDFD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46360-0AEA-43A3-AC55-40F2A1FDE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7B38FD-17D2-4F2B-B392-11848FC00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784BCE-0FC6-4A07-9C78-62B42181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75214100</Template>
  <TotalTime>174</TotalTime>
  <Pages>6</Pages>
  <Words>1922</Words>
  <Characters>11535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Kaproń Katarzyna</cp:lastModifiedBy>
  <cp:revision>28</cp:revision>
  <dcterms:created xsi:type="dcterms:W3CDTF">2016-06-24T07:34:00Z</dcterms:created>
  <dcterms:modified xsi:type="dcterms:W3CDTF">2020-02-14T11:30:00Z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0x010100B5F7861880B397439A6F89B9EC402C6F</vt:lpwstr>
  </property>
</Properties>
</file>