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36B57" w14:textId="33EF69EF" w:rsidR="00444F3E" w:rsidRPr="00444F3E" w:rsidRDefault="00444F3E" w:rsidP="00444F3E">
      <w:pPr>
        <w:spacing w:after="160" w:line="259" w:lineRule="auto"/>
        <w:ind w:left="5246" w:hanging="5246"/>
        <w:jc w:val="right"/>
        <w:rPr>
          <w:rFonts w:ascii="Arial" w:eastAsia="Calibri" w:hAnsi="Arial" w:cs="Arial"/>
          <w:bCs/>
          <w:sz w:val="22"/>
          <w:szCs w:val="22"/>
        </w:rPr>
      </w:pPr>
      <w:r w:rsidRPr="00444F3E">
        <w:rPr>
          <w:rFonts w:ascii="Arial" w:eastAsia="Calibri" w:hAnsi="Arial" w:cs="Arial"/>
          <w:bCs/>
          <w:sz w:val="22"/>
          <w:szCs w:val="22"/>
        </w:rPr>
        <w:t xml:space="preserve">Załącznik nr </w:t>
      </w:r>
      <w:r w:rsidR="00B30370">
        <w:rPr>
          <w:rFonts w:ascii="Arial" w:eastAsia="Calibri" w:hAnsi="Arial" w:cs="Arial"/>
          <w:bCs/>
          <w:sz w:val="22"/>
          <w:szCs w:val="22"/>
        </w:rPr>
        <w:t>1</w:t>
      </w:r>
      <w:r w:rsidRPr="00444F3E">
        <w:rPr>
          <w:rFonts w:ascii="Arial" w:eastAsia="Calibri" w:hAnsi="Arial" w:cs="Arial"/>
          <w:bCs/>
          <w:sz w:val="22"/>
          <w:szCs w:val="22"/>
        </w:rPr>
        <w:t xml:space="preserve"> </w:t>
      </w:r>
      <w:r w:rsidR="00B30370">
        <w:rPr>
          <w:rFonts w:ascii="Arial" w:eastAsia="Calibri" w:hAnsi="Arial" w:cs="Arial"/>
          <w:bCs/>
          <w:sz w:val="22"/>
          <w:szCs w:val="22"/>
        </w:rPr>
        <w:t xml:space="preserve">do </w:t>
      </w:r>
      <w:r w:rsidRPr="00444F3E">
        <w:rPr>
          <w:rFonts w:ascii="Arial" w:eastAsia="Calibri" w:hAnsi="Arial" w:cs="Arial"/>
          <w:bCs/>
          <w:sz w:val="22"/>
          <w:szCs w:val="22"/>
        </w:rPr>
        <w:t>SWZ</w:t>
      </w:r>
    </w:p>
    <w:p w14:paraId="0BE9DDA6" w14:textId="5A1EDB2E" w:rsidR="00444F3E" w:rsidRPr="00444F3E" w:rsidRDefault="00444F3E" w:rsidP="00444F3E">
      <w:pPr>
        <w:spacing w:after="160" w:line="259" w:lineRule="auto"/>
        <w:jc w:val="right"/>
        <w:rPr>
          <w:rFonts w:ascii="Arial" w:eastAsia="Calibri" w:hAnsi="Arial" w:cs="Arial"/>
          <w:bCs/>
          <w:sz w:val="22"/>
          <w:szCs w:val="22"/>
        </w:rPr>
      </w:pPr>
      <w:r w:rsidRPr="00444F3E">
        <w:rPr>
          <w:rFonts w:ascii="Arial" w:hAnsi="Arial" w:cs="Arial"/>
          <w:sz w:val="22"/>
          <w:szCs w:val="22"/>
        </w:rPr>
        <w:t xml:space="preserve">OZNACZENIE SPRAWY: </w:t>
      </w:r>
      <w:r w:rsidR="004C7B02" w:rsidRPr="004C7B02">
        <w:rPr>
          <w:rFonts w:ascii="Arial" w:hAnsi="Arial" w:cs="Arial"/>
          <w:sz w:val="22"/>
          <w:szCs w:val="22"/>
        </w:rPr>
        <w:t>GK.26.2.2025</w:t>
      </w:r>
    </w:p>
    <w:p w14:paraId="4FAA2388" w14:textId="77777777" w:rsidR="002D6C53" w:rsidRDefault="002D6C53" w:rsidP="002D6C53">
      <w:pPr>
        <w:pStyle w:val="Standard"/>
        <w:spacing w:after="160" w:line="256" w:lineRule="auto"/>
        <w:rPr>
          <w:rFonts w:ascii="Arial" w:hAnsi="Arial" w:cs="Arial"/>
          <w:b/>
          <w:sz w:val="22"/>
          <w:szCs w:val="22"/>
        </w:rPr>
      </w:pPr>
      <w:r>
        <w:rPr>
          <w:rFonts w:ascii="Arial" w:hAnsi="Arial" w:cs="Arial"/>
          <w:b/>
          <w:sz w:val="22"/>
          <w:szCs w:val="22"/>
        </w:rPr>
        <w:t>Dane dotyczące Wykonawcy</w:t>
      </w:r>
      <w:r>
        <w:rPr>
          <w:rStyle w:val="Odwoanieprzypisudolnego"/>
          <w:b/>
          <w:sz w:val="22"/>
          <w:szCs w:val="22"/>
        </w:rPr>
        <w:footnoteReference w:id="1"/>
      </w:r>
      <w:r>
        <w:rPr>
          <w:rFonts w:ascii="Arial" w:hAnsi="Arial" w:cs="Arial"/>
          <w:b/>
          <w:sz w:val="22"/>
          <w:szCs w:val="22"/>
        </w:rPr>
        <w:t>:</w:t>
      </w:r>
    </w:p>
    <w:p w14:paraId="4D220128" w14:textId="77777777" w:rsidR="002D6C53" w:rsidRDefault="002D6C53" w:rsidP="002D6C53">
      <w:pPr>
        <w:pStyle w:val="Standard"/>
        <w:spacing w:after="160" w:line="256" w:lineRule="auto"/>
        <w:rPr>
          <w:rFonts w:ascii="Arial" w:hAnsi="Arial" w:cs="Arial"/>
          <w:sz w:val="22"/>
          <w:szCs w:val="22"/>
        </w:rPr>
      </w:pPr>
    </w:p>
    <w:tbl>
      <w:tblPr>
        <w:tblStyle w:val="Tabela-Siatka1"/>
        <w:tblW w:w="9067" w:type="dxa"/>
        <w:tblInd w:w="0" w:type="dxa"/>
        <w:tblLook w:val="04A0" w:firstRow="1" w:lastRow="0" w:firstColumn="1" w:lastColumn="0" w:noHBand="0" w:noVBand="1"/>
      </w:tblPr>
      <w:tblGrid>
        <w:gridCol w:w="2263"/>
        <w:gridCol w:w="6804"/>
      </w:tblGrid>
      <w:tr w:rsidR="002D6C53" w14:paraId="0B57872F"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2C9332D3"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Firma</w:t>
            </w:r>
          </w:p>
        </w:tc>
        <w:tc>
          <w:tcPr>
            <w:tcW w:w="6804" w:type="dxa"/>
            <w:tcBorders>
              <w:top w:val="single" w:sz="4" w:space="0" w:color="auto"/>
              <w:left w:val="single" w:sz="4" w:space="0" w:color="auto"/>
              <w:bottom w:val="single" w:sz="4" w:space="0" w:color="auto"/>
              <w:right w:val="single" w:sz="4" w:space="0" w:color="auto"/>
            </w:tcBorders>
          </w:tcPr>
          <w:p w14:paraId="26119395"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04D33F24"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E9D79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Siedziba</w:t>
            </w:r>
          </w:p>
        </w:tc>
        <w:tc>
          <w:tcPr>
            <w:tcW w:w="6804" w:type="dxa"/>
            <w:tcBorders>
              <w:top w:val="single" w:sz="4" w:space="0" w:color="auto"/>
              <w:left w:val="single" w:sz="4" w:space="0" w:color="auto"/>
              <w:bottom w:val="single" w:sz="4" w:space="0" w:color="auto"/>
              <w:right w:val="single" w:sz="4" w:space="0" w:color="auto"/>
            </w:tcBorders>
            <w:hideMark/>
          </w:tcPr>
          <w:p w14:paraId="20FF7FB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tc>
      </w:tr>
      <w:tr w:rsidR="002D6C53" w14:paraId="7E57F80A"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29E94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telefonu</w:t>
            </w:r>
          </w:p>
        </w:tc>
        <w:tc>
          <w:tcPr>
            <w:tcW w:w="6804" w:type="dxa"/>
            <w:tcBorders>
              <w:top w:val="single" w:sz="4" w:space="0" w:color="auto"/>
              <w:left w:val="single" w:sz="4" w:space="0" w:color="auto"/>
              <w:bottom w:val="single" w:sz="4" w:space="0" w:color="auto"/>
              <w:right w:val="single" w:sz="4" w:space="0" w:color="auto"/>
            </w:tcBorders>
          </w:tcPr>
          <w:p w14:paraId="5DE6E7D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4B025A4B"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FD3A3E7"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KRS</w:t>
            </w:r>
          </w:p>
        </w:tc>
        <w:tc>
          <w:tcPr>
            <w:tcW w:w="6804" w:type="dxa"/>
            <w:tcBorders>
              <w:top w:val="single" w:sz="4" w:space="0" w:color="auto"/>
              <w:left w:val="single" w:sz="4" w:space="0" w:color="auto"/>
              <w:bottom w:val="single" w:sz="4" w:space="0" w:color="auto"/>
              <w:right w:val="single" w:sz="4" w:space="0" w:color="auto"/>
            </w:tcBorders>
          </w:tcPr>
          <w:p w14:paraId="45438998"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984C20E"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44ED36D"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NIP</w:t>
            </w:r>
          </w:p>
        </w:tc>
        <w:tc>
          <w:tcPr>
            <w:tcW w:w="6804" w:type="dxa"/>
            <w:tcBorders>
              <w:top w:val="single" w:sz="4" w:space="0" w:color="auto"/>
              <w:left w:val="single" w:sz="4" w:space="0" w:color="auto"/>
              <w:bottom w:val="single" w:sz="4" w:space="0" w:color="auto"/>
              <w:right w:val="single" w:sz="4" w:space="0" w:color="auto"/>
            </w:tcBorders>
          </w:tcPr>
          <w:p w14:paraId="4F11D0D1"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0121746"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7515950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Adres email</w:t>
            </w:r>
          </w:p>
        </w:tc>
        <w:tc>
          <w:tcPr>
            <w:tcW w:w="6804" w:type="dxa"/>
            <w:tcBorders>
              <w:top w:val="single" w:sz="4" w:space="0" w:color="auto"/>
              <w:left w:val="single" w:sz="4" w:space="0" w:color="auto"/>
              <w:bottom w:val="single" w:sz="4" w:space="0" w:color="auto"/>
              <w:right w:val="single" w:sz="4" w:space="0" w:color="auto"/>
            </w:tcBorders>
          </w:tcPr>
          <w:p w14:paraId="58026CB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22E40A87"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113D45E"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Osoba kontaktowa</w:t>
            </w:r>
          </w:p>
          <w:p w14:paraId="70C6B80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(imię, nazwisko, tel., email)</w:t>
            </w:r>
          </w:p>
        </w:tc>
        <w:tc>
          <w:tcPr>
            <w:tcW w:w="6804" w:type="dxa"/>
            <w:tcBorders>
              <w:top w:val="single" w:sz="4" w:space="0" w:color="auto"/>
              <w:left w:val="single" w:sz="4" w:space="0" w:color="auto"/>
              <w:bottom w:val="single" w:sz="4" w:space="0" w:color="auto"/>
              <w:right w:val="single" w:sz="4" w:space="0" w:color="auto"/>
            </w:tcBorders>
          </w:tcPr>
          <w:p w14:paraId="128F6A0C"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323BEFF2"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tcPr>
          <w:p w14:paraId="48BEA580" w14:textId="44C9938D" w:rsidR="002D6C53" w:rsidRDefault="00CD04FE">
            <w:pPr>
              <w:autoSpaceDE w:val="0"/>
              <w:adjustRightInd w:val="0"/>
              <w:spacing w:after="160" w:line="256" w:lineRule="auto"/>
              <w:rPr>
                <w:rFonts w:ascii="Arial" w:eastAsiaTheme="minorHAnsi" w:hAnsi="Arial" w:cs="Arial"/>
                <w:color w:val="000000"/>
                <w:sz w:val="22"/>
                <w:szCs w:val="22"/>
                <w:lang w:eastAsia="en-US"/>
              </w:rPr>
            </w:pPr>
            <w:r w:rsidRPr="00CD04FE">
              <w:rPr>
                <w:rFonts w:ascii="Arial" w:eastAsiaTheme="minorHAnsi" w:hAnsi="Arial" w:cs="Arial"/>
                <w:color w:val="000000"/>
                <w:sz w:val="22"/>
                <w:szCs w:val="22"/>
                <w:lang w:eastAsia="en-US"/>
              </w:rPr>
              <w:t>Rodzaj wykonawcy</w:t>
            </w:r>
            <w:r w:rsidR="002D6C53">
              <w:rPr>
                <w:rStyle w:val="Odwoanieprzypisudolnego"/>
                <w:rFonts w:ascii="Arial" w:eastAsiaTheme="minorHAnsi" w:hAnsi="Arial" w:cs="Arial"/>
                <w:color w:val="000000"/>
                <w:sz w:val="22"/>
                <w:szCs w:val="22"/>
                <w:lang w:eastAsia="en-US"/>
              </w:rPr>
              <w:footnoteReference w:id="2"/>
            </w:r>
          </w:p>
        </w:tc>
        <w:tc>
          <w:tcPr>
            <w:tcW w:w="6804" w:type="dxa"/>
            <w:tcBorders>
              <w:top w:val="single" w:sz="4" w:space="0" w:color="auto"/>
              <w:left w:val="single" w:sz="4" w:space="0" w:color="auto"/>
              <w:bottom w:val="single" w:sz="4" w:space="0" w:color="auto"/>
              <w:right w:val="single" w:sz="4" w:space="0" w:color="auto"/>
            </w:tcBorders>
          </w:tcPr>
          <w:p w14:paraId="54E00C1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bl>
    <w:p w14:paraId="41A61A13" w14:textId="77777777" w:rsidR="00444F3E" w:rsidRDefault="00444F3E" w:rsidP="00444F3E">
      <w:pPr>
        <w:pStyle w:val="SIWZFormPKT"/>
        <w:numPr>
          <w:ilvl w:val="0"/>
          <w:numId w:val="0"/>
        </w:numPr>
        <w:spacing w:before="0" w:after="0" w:line="240" w:lineRule="auto"/>
        <w:ind w:left="426"/>
        <w:rPr>
          <w:szCs w:val="22"/>
        </w:rPr>
      </w:pPr>
    </w:p>
    <w:p w14:paraId="7CE9318D" w14:textId="0F538744" w:rsidR="00444F3E" w:rsidRDefault="00444F3E" w:rsidP="00444F3E">
      <w:pPr>
        <w:pStyle w:val="SIWZFormPKT"/>
        <w:numPr>
          <w:ilvl w:val="0"/>
          <w:numId w:val="0"/>
        </w:numPr>
        <w:spacing w:before="120"/>
        <w:jc w:val="center"/>
        <w:rPr>
          <w:szCs w:val="22"/>
        </w:rPr>
      </w:pPr>
      <w:r>
        <w:rPr>
          <w:szCs w:val="22"/>
        </w:rPr>
        <w:t>Formularz oferty</w:t>
      </w:r>
    </w:p>
    <w:p w14:paraId="6FA95181" w14:textId="55C34C81" w:rsidR="00444F3E" w:rsidRPr="00444F3E" w:rsidRDefault="00444F3E" w:rsidP="00444F3E">
      <w:pPr>
        <w:spacing w:before="120" w:after="120" w:line="276" w:lineRule="auto"/>
        <w:jc w:val="both"/>
        <w:rPr>
          <w:rFonts w:ascii="Arial" w:hAnsi="Arial" w:cs="Arial"/>
          <w:bCs/>
          <w:i/>
          <w:sz w:val="22"/>
          <w:szCs w:val="22"/>
        </w:rPr>
      </w:pPr>
      <w:r w:rsidRPr="00444F3E">
        <w:rPr>
          <w:rFonts w:ascii="Arial" w:hAnsi="Arial" w:cs="Arial"/>
          <w:sz w:val="22"/>
          <w:szCs w:val="22"/>
        </w:rPr>
        <w:t>Na potrzeby postępowania o udzielenie zamówienia publicznego pn. „</w:t>
      </w:r>
      <w:r w:rsidR="004C4F4F" w:rsidRPr="004C4F4F">
        <w:rPr>
          <w:rFonts w:ascii="Arial" w:hAnsi="Arial" w:cs="Arial"/>
          <w:b/>
          <w:bCs/>
          <w:sz w:val="22"/>
          <w:szCs w:val="22"/>
        </w:rPr>
        <w:t xml:space="preserve">Kompleksowy remont / modernizacja / przebudowa budynku Państwowej Szkoły Muzycznej I i II stopnia im. Mieczysława Karłowicza w Katowicach - Etap V, Etap dodatkowy, Etap VI, etap technologiczny </w:t>
      </w:r>
      <w:r w:rsidR="00AF581C">
        <w:rPr>
          <w:rFonts w:ascii="Arial" w:hAnsi="Arial" w:cs="Arial"/>
          <w:sz w:val="22"/>
          <w:szCs w:val="22"/>
        </w:rPr>
        <w:t>(dalej jako: „</w:t>
      </w:r>
      <w:r w:rsidR="00AF581C" w:rsidRPr="00AF581C">
        <w:rPr>
          <w:rFonts w:ascii="Arial" w:hAnsi="Arial" w:cs="Arial"/>
          <w:b/>
          <w:bCs/>
          <w:sz w:val="22"/>
          <w:szCs w:val="22"/>
        </w:rPr>
        <w:t>Zamówienie</w:t>
      </w:r>
      <w:r w:rsidR="00AF581C">
        <w:rPr>
          <w:rFonts w:ascii="Arial" w:hAnsi="Arial" w:cs="Arial"/>
          <w:sz w:val="22"/>
          <w:szCs w:val="22"/>
        </w:rPr>
        <w:t>”)</w:t>
      </w:r>
      <w:r w:rsidRPr="00444F3E">
        <w:rPr>
          <w:rFonts w:ascii="Arial" w:hAnsi="Arial" w:cs="Arial"/>
          <w:sz w:val="22"/>
          <w:szCs w:val="22"/>
        </w:rPr>
        <w:t>, oświadczam, co następuje.</w:t>
      </w:r>
    </w:p>
    <w:p w14:paraId="2AD573E9" w14:textId="0336B14F" w:rsidR="003E7989" w:rsidRPr="00444F3E" w:rsidRDefault="0002773F" w:rsidP="00444F3E">
      <w:pPr>
        <w:spacing w:before="120" w:after="120" w:line="276" w:lineRule="auto"/>
        <w:jc w:val="both"/>
        <w:rPr>
          <w:rFonts w:ascii="Arial" w:hAnsi="Arial" w:cs="Arial"/>
          <w:sz w:val="22"/>
          <w:szCs w:val="22"/>
        </w:rPr>
      </w:pPr>
      <w:r w:rsidRPr="00444F3E">
        <w:rPr>
          <w:rFonts w:ascii="Arial" w:hAnsi="Arial" w:cs="Arial"/>
          <w:bCs/>
          <w:sz w:val="22"/>
          <w:szCs w:val="22"/>
        </w:rPr>
        <w:t>Wykonawca</w:t>
      </w:r>
      <w:r w:rsidR="00444F3E" w:rsidRPr="00444F3E">
        <w:rPr>
          <w:szCs w:val="22"/>
        </w:rPr>
        <w:t>:</w:t>
      </w:r>
    </w:p>
    <w:p w14:paraId="59CC692A" w14:textId="3DC668F3" w:rsidR="003E7989" w:rsidRPr="00444F3E" w:rsidRDefault="003E7989" w:rsidP="00AF581C">
      <w:pPr>
        <w:pStyle w:val="SIWZtekstzwyky"/>
        <w:numPr>
          <w:ilvl w:val="0"/>
          <w:numId w:val="3"/>
        </w:numPr>
        <w:tabs>
          <w:tab w:val="clear" w:pos="9900"/>
          <w:tab w:val="left" w:pos="709"/>
        </w:tabs>
        <w:ind w:left="360"/>
        <w:rPr>
          <w:sz w:val="22"/>
          <w:szCs w:val="22"/>
        </w:rPr>
      </w:pPr>
      <w:r w:rsidRPr="00444F3E">
        <w:rPr>
          <w:sz w:val="22"/>
          <w:szCs w:val="22"/>
        </w:rPr>
        <w:t xml:space="preserve">zapoznał się z treścią SWZ </w:t>
      </w:r>
      <w:r w:rsidR="00AF581C">
        <w:rPr>
          <w:sz w:val="22"/>
          <w:szCs w:val="22"/>
        </w:rPr>
        <w:t>w niniejszym postępowaniu</w:t>
      </w:r>
      <w:r w:rsidRPr="00444F3E">
        <w:rPr>
          <w:sz w:val="22"/>
          <w:szCs w:val="22"/>
        </w:rPr>
        <w:t>,</w:t>
      </w:r>
    </w:p>
    <w:p w14:paraId="0DF32B50" w14:textId="53D3DA9B" w:rsidR="003E7989" w:rsidRPr="00444F3E" w:rsidRDefault="003E7989" w:rsidP="00444F3E">
      <w:pPr>
        <w:pStyle w:val="SIWZtekstzwyky"/>
        <w:numPr>
          <w:ilvl w:val="0"/>
          <w:numId w:val="3"/>
        </w:numPr>
        <w:tabs>
          <w:tab w:val="clear" w:pos="9900"/>
          <w:tab w:val="left" w:pos="709"/>
        </w:tabs>
        <w:ind w:left="360"/>
        <w:rPr>
          <w:sz w:val="22"/>
          <w:szCs w:val="22"/>
        </w:rPr>
      </w:pPr>
      <w:r w:rsidRPr="00444F3E">
        <w:rPr>
          <w:sz w:val="22"/>
          <w:szCs w:val="22"/>
        </w:rPr>
        <w:t>gwarantuj</w:t>
      </w:r>
      <w:r w:rsidR="0002773F" w:rsidRPr="00444F3E">
        <w:rPr>
          <w:sz w:val="22"/>
          <w:szCs w:val="22"/>
        </w:rPr>
        <w:t>e</w:t>
      </w:r>
      <w:r w:rsidRPr="00444F3E">
        <w:rPr>
          <w:sz w:val="22"/>
          <w:szCs w:val="22"/>
        </w:rPr>
        <w:t xml:space="preserve"> wykonanie całości </w:t>
      </w:r>
      <w:r w:rsidR="00AF581C">
        <w:rPr>
          <w:sz w:val="22"/>
          <w:szCs w:val="22"/>
        </w:rPr>
        <w:t>Z</w:t>
      </w:r>
      <w:r w:rsidRPr="00444F3E">
        <w:rPr>
          <w:sz w:val="22"/>
          <w:szCs w:val="22"/>
        </w:rPr>
        <w:t xml:space="preserve">amówienia zgodnie z treścią: SWZ, wyjaśnień do SWZ oraz </w:t>
      </w:r>
      <w:r w:rsidR="00AF581C">
        <w:rPr>
          <w:sz w:val="22"/>
          <w:szCs w:val="22"/>
        </w:rPr>
        <w:t>zmian SWZ</w:t>
      </w:r>
      <w:r w:rsidRPr="00444F3E">
        <w:rPr>
          <w:sz w:val="22"/>
          <w:szCs w:val="22"/>
        </w:rPr>
        <w:t xml:space="preserve">, </w:t>
      </w:r>
    </w:p>
    <w:p w14:paraId="2E2FC3EF" w14:textId="731BA61E" w:rsidR="00AA4807" w:rsidRPr="00444F3E" w:rsidRDefault="0002773F" w:rsidP="00444F3E">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sidR="00AF581C">
        <w:rPr>
          <w:sz w:val="22"/>
          <w:szCs w:val="22"/>
        </w:rPr>
        <w:t>Z</w:t>
      </w:r>
      <w:r w:rsidR="003E7989" w:rsidRPr="00444F3E">
        <w:rPr>
          <w:sz w:val="22"/>
          <w:szCs w:val="22"/>
        </w:rPr>
        <w:t>amówieni</w:t>
      </w:r>
      <w:r w:rsidRPr="00444F3E">
        <w:rPr>
          <w:sz w:val="22"/>
          <w:szCs w:val="22"/>
        </w:rPr>
        <w:t>a</w:t>
      </w:r>
      <w:r w:rsidR="003E7989" w:rsidRPr="00444F3E">
        <w:rPr>
          <w:sz w:val="22"/>
          <w:szCs w:val="22"/>
        </w:rPr>
        <w:t xml:space="preserve"> </w:t>
      </w:r>
      <w:r w:rsidR="00AA4807" w:rsidRPr="00444F3E">
        <w:rPr>
          <w:sz w:val="22"/>
          <w:szCs w:val="22"/>
        </w:rPr>
        <w:t>za maksymalną łączną cenę brutto</w:t>
      </w:r>
      <w:r w:rsidR="00AF581C">
        <w:rPr>
          <w:rStyle w:val="Odwoanieprzypisudolnego"/>
          <w:sz w:val="22"/>
          <w:szCs w:val="22"/>
        </w:rPr>
        <w:footnoteReference w:id="3"/>
      </w:r>
      <w:r w:rsidR="00AA4807" w:rsidRPr="00444F3E">
        <w:rPr>
          <w:sz w:val="22"/>
          <w:szCs w:val="22"/>
        </w:rPr>
        <w:t>:</w:t>
      </w:r>
    </w:p>
    <w:p w14:paraId="797C73A6" w14:textId="2BD92DAC"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66DA09D" w14:textId="45B9E6D1"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26B783E0" w14:textId="77777777"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słownie: …………………………………………………………….… PLN </w:t>
      </w:r>
    </w:p>
    <w:p w14:paraId="694ADDDF" w14:textId="0BDAA3F1"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powiększon</w:t>
      </w:r>
      <w:r w:rsidR="00B10908">
        <w:rPr>
          <w:sz w:val="22"/>
          <w:szCs w:val="22"/>
        </w:rPr>
        <w:t>a</w:t>
      </w:r>
      <w:r w:rsidRPr="00444F3E">
        <w:rPr>
          <w:sz w:val="22"/>
          <w:szCs w:val="22"/>
        </w:rPr>
        <w:t xml:space="preserve"> o należny podatek VAT w wysokości ....................................... PLN (wg stawki ………),</w:t>
      </w:r>
    </w:p>
    <w:p w14:paraId="7BE608EA" w14:textId="107EB66F"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podstawowym </w:t>
      </w:r>
      <w:r w:rsidR="006E17AA">
        <w:rPr>
          <w:sz w:val="22"/>
          <w:szCs w:val="22"/>
        </w:rPr>
        <w:t xml:space="preserve">obejmującym wykonanie </w:t>
      </w:r>
      <w:r w:rsidR="00072395">
        <w:rPr>
          <w:sz w:val="22"/>
          <w:szCs w:val="22"/>
        </w:rPr>
        <w:t xml:space="preserve">Etapu V </w:t>
      </w:r>
      <w:r w:rsidRPr="00444F3E">
        <w:rPr>
          <w:sz w:val="22"/>
          <w:szCs w:val="22"/>
        </w:rPr>
        <w:t>za łączną cenę brutto:</w:t>
      </w:r>
    </w:p>
    <w:p w14:paraId="42F10593"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lastRenderedPageBreak/>
        <w:t xml:space="preserve">…………………….. PLN (słownie: ………………………………..), w tym: </w:t>
      </w:r>
    </w:p>
    <w:p w14:paraId="336FA8F4"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5DB1563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7745FB1C" w14:textId="2C26AB29"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w:t>
      </w:r>
      <w:r w:rsidR="00B10908">
        <w:rPr>
          <w:sz w:val="22"/>
          <w:szCs w:val="22"/>
        </w:rPr>
        <w:t>a</w:t>
      </w:r>
      <w:r w:rsidRPr="00444F3E">
        <w:rPr>
          <w:sz w:val="22"/>
          <w:szCs w:val="22"/>
        </w:rPr>
        <w:t xml:space="preserve"> o należny podatek VAT w wysokości ....................................... PLN (wg stawki ………),</w:t>
      </w:r>
    </w:p>
    <w:p w14:paraId="026FC248" w14:textId="68297080" w:rsidR="00072395" w:rsidRPr="00444F3E" w:rsidRDefault="00072395" w:rsidP="00072395">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podstawowym obejmującym wykonanie Etapu dodatkowego </w:t>
      </w:r>
      <w:r w:rsidRPr="00444F3E">
        <w:rPr>
          <w:sz w:val="22"/>
          <w:szCs w:val="22"/>
        </w:rPr>
        <w:t>za łączną cenę brutto:</w:t>
      </w:r>
    </w:p>
    <w:p w14:paraId="147CE581" w14:textId="77777777" w:rsidR="00072395" w:rsidRPr="00444F3E" w:rsidRDefault="00072395" w:rsidP="00072395">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167D32D3" w14:textId="77777777" w:rsidR="00072395" w:rsidRPr="00444F3E" w:rsidRDefault="00072395" w:rsidP="00072395">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5C139288" w14:textId="77777777" w:rsidR="00072395" w:rsidRPr="00444F3E" w:rsidRDefault="00072395" w:rsidP="00072395">
      <w:pPr>
        <w:pStyle w:val="SIWZtekstzwyky"/>
        <w:tabs>
          <w:tab w:val="clear" w:pos="3240"/>
          <w:tab w:val="clear" w:pos="9900"/>
          <w:tab w:val="left" w:pos="709"/>
        </w:tabs>
        <w:ind w:left="360"/>
        <w:rPr>
          <w:sz w:val="22"/>
          <w:szCs w:val="22"/>
        </w:rPr>
      </w:pPr>
      <w:r w:rsidRPr="00444F3E">
        <w:rPr>
          <w:sz w:val="22"/>
          <w:szCs w:val="22"/>
        </w:rPr>
        <w:t xml:space="preserve">słownie: …………………………………………………………….… PLN </w:t>
      </w:r>
    </w:p>
    <w:p w14:paraId="29F6F708" w14:textId="40507BA3" w:rsidR="00072395" w:rsidRDefault="00072395" w:rsidP="00072395">
      <w:pPr>
        <w:pStyle w:val="SIWZtekstzwyky"/>
        <w:tabs>
          <w:tab w:val="clear" w:pos="3240"/>
          <w:tab w:val="clear" w:pos="9900"/>
          <w:tab w:val="left" w:pos="709"/>
        </w:tabs>
        <w:ind w:left="360"/>
        <w:rPr>
          <w:sz w:val="22"/>
          <w:szCs w:val="22"/>
        </w:rPr>
      </w:pPr>
      <w:r w:rsidRPr="00444F3E">
        <w:rPr>
          <w:sz w:val="22"/>
          <w:szCs w:val="22"/>
        </w:rPr>
        <w:t>powiększon</w:t>
      </w:r>
      <w:r w:rsidR="00B10908">
        <w:rPr>
          <w:sz w:val="22"/>
          <w:szCs w:val="22"/>
        </w:rPr>
        <w:t>a</w:t>
      </w:r>
      <w:r w:rsidRPr="00444F3E">
        <w:rPr>
          <w:sz w:val="22"/>
          <w:szCs w:val="22"/>
        </w:rPr>
        <w:t xml:space="preserve"> o należny podatek VAT w wysokości ....................................... PLN (wg stawki ………),</w:t>
      </w:r>
    </w:p>
    <w:p w14:paraId="73CD0F25" w14:textId="4A1573BA"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Prawa Opcji </w:t>
      </w:r>
      <w:r w:rsidR="00B10908">
        <w:rPr>
          <w:sz w:val="22"/>
          <w:szCs w:val="22"/>
        </w:rPr>
        <w:t xml:space="preserve">1 </w:t>
      </w:r>
      <w:r w:rsidRPr="00444F3E">
        <w:rPr>
          <w:sz w:val="22"/>
          <w:szCs w:val="22"/>
        </w:rPr>
        <w:t>za łączną cenę brutto:</w:t>
      </w:r>
    </w:p>
    <w:p w14:paraId="1CCB023E"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321CB7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3288080C"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27A99073" w14:textId="565347E6"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w:t>
      </w:r>
      <w:r w:rsidR="00B10908">
        <w:rPr>
          <w:sz w:val="22"/>
          <w:szCs w:val="22"/>
        </w:rPr>
        <w:t>a</w:t>
      </w:r>
      <w:r w:rsidRPr="00444F3E">
        <w:rPr>
          <w:sz w:val="22"/>
          <w:szCs w:val="22"/>
        </w:rPr>
        <w:t xml:space="preserve"> o należny podatek VAT w wysokości ....................................... PLN (wg stawki ………),</w:t>
      </w:r>
    </w:p>
    <w:p w14:paraId="5D4AB7A7" w14:textId="68AD5FA2" w:rsidR="00B10908" w:rsidRPr="00444F3E" w:rsidRDefault="00B10908" w:rsidP="00B10908">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Prawa Opcji 2 </w:t>
      </w:r>
      <w:r w:rsidRPr="00444F3E">
        <w:rPr>
          <w:sz w:val="22"/>
          <w:szCs w:val="22"/>
        </w:rPr>
        <w:t>za łączną cenę brutto:</w:t>
      </w:r>
    </w:p>
    <w:p w14:paraId="1674651A" w14:textId="77777777" w:rsidR="00B10908" w:rsidRPr="00444F3E" w:rsidRDefault="00B10908" w:rsidP="00B10908">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0A574B59" w14:textId="77777777" w:rsidR="00B10908" w:rsidRPr="00444F3E" w:rsidRDefault="00B10908" w:rsidP="00B10908">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51F251F3" w14:textId="77777777" w:rsidR="00B10908" w:rsidRPr="00444F3E" w:rsidRDefault="00B10908" w:rsidP="00B10908">
      <w:pPr>
        <w:pStyle w:val="SIWZtekstzwyky"/>
        <w:tabs>
          <w:tab w:val="clear" w:pos="3240"/>
          <w:tab w:val="clear" w:pos="9900"/>
          <w:tab w:val="left" w:pos="709"/>
        </w:tabs>
        <w:ind w:left="360"/>
        <w:rPr>
          <w:sz w:val="22"/>
          <w:szCs w:val="22"/>
        </w:rPr>
      </w:pPr>
      <w:r w:rsidRPr="00444F3E">
        <w:rPr>
          <w:sz w:val="22"/>
          <w:szCs w:val="22"/>
        </w:rPr>
        <w:t xml:space="preserve">słownie: …………………………………………………………….… PLN </w:t>
      </w:r>
    </w:p>
    <w:p w14:paraId="583EAF18" w14:textId="0BA38398" w:rsidR="00B10908" w:rsidRPr="00444F3E" w:rsidRDefault="00B10908" w:rsidP="00B10908">
      <w:pPr>
        <w:pStyle w:val="SIWZtekstzwyky"/>
        <w:tabs>
          <w:tab w:val="clear" w:pos="3240"/>
          <w:tab w:val="clear" w:pos="9900"/>
          <w:tab w:val="left" w:pos="709"/>
        </w:tabs>
        <w:ind w:left="360"/>
        <w:rPr>
          <w:sz w:val="22"/>
          <w:szCs w:val="22"/>
        </w:rPr>
      </w:pPr>
      <w:r w:rsidRPr="00444F3E">
        <w:rPr>
          <w:sz w:val="22"/>
          <w:szCs w:val="22"/>
        </w:rPr>
        <w:t>powiększon</w:t>
      </w:r>
      <w:r>
        <w:rPr>
          <w:sz w:val="22"/>
          <w:szCs w:val="22"/>
        </w:rPr>
        <w:t>a</w:t>
      </w:r>
      <w:r w:rsidRPr="00444F3E">
        <w:rPr>
          <w:sz w:val="22"/>
          <w:szCs w:val="22"/>
        </w:rPr>
        <w:t xml:space="preserve"> o należny podatek VAT w wysokości ....................................... PLN (wg stawki ………),</w:t>
      </w:r>
    </w:p>
    <w:p w14:paraId="30FE4816" w14:textId="340595C4" w:rsidR="003E7989" w:rsidRPr="00444F3E" w:rsidRDefault="0002773F" w:rsidP="00444F3E">
      <w:pPr>
        <w:pStyle w:val="SIWZtekstzwyky"/>
        <w:numPr>
          <w:ilvl w:val="0"/>
          <w:numId w:val="3"/>
        </w:numPr>
        <w:tabs>
          <w:tab w:val="clear" w:pos="9900"/>
          <w:tab w:val="left" w:pos="709"/>
        </w:tabs>
        <w:ind w:left="360"/>
        <w:rPr>
          <w:bCs/>
          <w:iCs/>
          <w:sz w:val="22"/>
          <w:szCs w:val="22"/>
        </w:rPr>
      </w:pPr>
      <w:r w:rsidRPr="00444F3E">
        <w:rPr>
          <w:bCs/>
          <w:iCs/>
          <w:sz w:val="22"/>
          <w:szCs w:val="22"/>
        </w:rPr>
        <w:t xml:space="preserve">oświadcza, że zaoferowana cena uwzględnia wszystkie wymagania SWZ oraz obejmuje wszelkie koszty, jakie poniesie Wykonawca z tytułu należytej oraz zgodnej z obowiązującymi przepisami realizacji przedmiotu </w:t>
      </w:r>
      <w:r w:rsidR="002C75AD">
        <w:rPr>
          <w:bCs/>
          <w:iCs/>
          <w:sz w:val="22"/>
          <w:szCs w:val="22"/>
        </w:rPr>
        <w:t>Z</w:t>
      </w:r>
      <w:r w:rsidRPr="00444F3E">
        <w:rPr>
          <w:bCs/>
          <w:iCs/>
          <w:sz w:val="22"/>
          <w:szCs w:val="22"/>
        </w:rPr>
        <w:t>amówienia, w tym w szczególności wszelkie prace towarzyszące i tymczasowe, wszelkie roboty przygotowawcze, porządkowe, projektu organizacji placu budowy z jego późniejszą likwidacją, koszty utrzymania zaplecza budowy, koszty związane z odbiorami wykonanych robót oraz inne koszty wynikające z realizacji zadania, bez których wykonanie zadania byłoby niemożliwe</w:t>
      </w:r>
      <w:r w:rsidR="002C75AD">
        <w:rPr>
          <w:bCs/>
          <w:iCs/>
          <w:sz w:val="22"/>
          <w:szCs w:val="22"/>
        </w:rPr>
        <w:t>.</w:t>
      </w:r>
    </w:p>
    <w:p w14:paraId="3C12A44D" w14:textId="1D04EC27" w:rsidR="004B305C" w:rsidRPr="00AF581C" w:rsidRDefault="004A276D" w:rsidP="00AF581C">
      <w:pPr>
        <w:pStyle w:val="SIWZtekstzwyky"/>
        <w:numPr>
          <w:ilvl w:val="0"/>
          <w:numId w:val="3"/>
        </w:numPr>
        <w:tabs>
          <w:tab w:val="clear" w:pos="9900"/>
          <w:tab w:val="left" w:pos="709"/>
        </w:tabs>
        <w:ind w:left="360"/>
        <w:rPr>
          <w:sz w:val="22"/>
          <w:szCs w:val="22"/>
        </w:rPr>
      </w:pPr>
      <w:r w:rsidRPr="00444F3E">
        <w:rPr>
          <w:sz w:val="22"/>
          <w:szCs w:val="22"/>
        </w:rPr>
        <w:t>oferowany</w:t>
      </w:r>
      <w:r w:rsidR="004B305C" w:rsidRPr="00444F3E">
        <w:rPr>
          <w:sz w:val="22"/>
          <w:szCs w:val="22"/>
        </w:rPr>
        <w:t xml:space="preserve"> okres gwarancji i rękojmi na </w:t>
      </w:r>
      <w:r w:rsidR="00290B1D">
        <w:rPr>
          <w:sz w:val="22"/>
          <w:szCs w:val="22"/>
        </w:rPr>
        <w:t>wykonanie zakresu podstawowego i zakresu Prawa Opcji</w:t>
      </w:r>
      <w:r w:rsidR="004B305C" w:rsidRPr="00444F3E">
        <w:rPr>
          <w:sz w:val="22"/>
          <w:szCs w:val="22"/>
        </w:rPr>
        <w:t xml:space="preserve"> – kryterium opisane w pkt </w:t>
      </w:r>
      <w:r w:rsidR="00AF581C">
        <w:rPr>
          <w:sz w:val="22"/>
          <w:szCs w:val="22"/>
        </w:rPr>
        <w:t xml:space="preserve">XIX.2 lit. c) </w:t>
      </w:r>
      <w:r w:rsidR="004B305C" w:rsidRPr="00444F3E">
        <w:rPr>
          <w:sz w:val="22"/>
          <w:szCs w:val="22"/>
        </w:rPr>
        <w:t>SWZ wynosi:</w:t>
      </w:r>
      <w:r w:rsidR="00AF581C">
        <w:rPr>
          <w:sz w:val="22"/>
          <w:szCs w:val="22"/>
        </w:rPr>
        <w:t xml:space="preserve"> </w:t>
      </w:r>
      <w:r w:rsidR="00AF581C" w:rsidRPr="00AF581C">
        <w:rPr>
          <w:sz w:val="22"/>
          <w:szCs w:val="22"/>
        </w:rPr>
        <w:t>……………………………………………………..</w:t>
      </w:r>
      <w:r w:rsidR="00AF581C">
        <w:rPr>
          <w:rStyle w:val="Odwoanieprzypisudolnego"/>
          <w:sz w:val="22"/>
          <w:szCs w:val="22"/>
        </w:rPr>
        <w:footnoteReference w:id="4"/>
      </w:r>
    </w:p>
    <w:p w14:paraId="3241AEF5" w14:textId="4DEE5559" w:rsidR="004A276D" w:rsidRPr="00444F3E" w:rsidRDefault="004A276D" w:rsidP="00AF581C">
      <w:pPr>
        <w:pStyle w:val="SIWZtekstzwyky"/>
        <w:numPr>
          <w:ilvl w:val="0"/>
          <w:numId w:val="3"/>
        </w:numPr>
        <w:tabs>
          <w:tab w:val="clear" w:pos="9900"/>
          <w:tab w:val="left" w:pos="709"/>
        </w:tabs>
        <w:ind w:left="360"/>
        <w:rPr>
          <w:sz w:val="22"/>
          <w:szCs w:val="22"/>
        </w:rPr>
      </w:pPr>
      <w:r w:rsidRPr="00444F3E">
        <w:rPr>
          <w:sz w:val="22"/>
          <w:szCs w:val="22"/>
        </w:rPr>
        <w:t>oświadcza, że doświadczeni</w:t>
      </w:r>
      <w:r w:rsidR="001A72E4">
        <w:rPr>
          <w:sz w:val="22"/>
          <w:szCs w:val="22"/>
        </w:rPr>
        <w:t>e</w:t>
      </w:r>
      <w:r w:rsidRPr="00444F3E">
        <w:rPr>
          <w:sz w:val="22"/>
          <w:szCs w:val="22"/>
        </w:rPr>
        <w:t xml:space="preserve"> kierownika budowy </w:t>
      </w:r>
      <w:r w:rsidRPr="00444F3E">
        <w:rPr>
          <w:bCs/>
          <w:sz w:val="22"/>
          <w:szCs w:val="22"/>
        </w:rPr>
        <w:t xml:space="preserve">– kryterium opisane </w:t>
      </w:r>
      <w:r w:rsidRPr="00444F3E">
        <w:rPr>
          <w:sz w:val="22"/>
          <w:szCs w:val="22"/>
        </w:rPr>
        <w:t xml:space="preserve">w pkt </w:t>
      </w:r>
      <w:r w:rsidR="007A5C4E">
        <w:rPr>
          <w:sz w:val="22"/>
          <w:szCs w:val="22"/>
        </w:rPr>
        <w:t xml:space="preserve">XIX.2 lit. d) </w:t>
      </w:r>
      <w:r w:rsidR="007A5C4E" w:rsidRPr="00444F3E">
        <w:rPr>
          <w:sz w:val="22"/>
          <w:szCs w:val="22"/>
        </w:rPr>
        <w:t xml:space="preserve">SWZ </w:t>
      </w:r>
      <w:r w:rsidRPr="00444F3E">
        <w:rPr>
          <w:sz w:val="22"/>
          <w:szCs w:val="22"/>
        </w:rPr>
        <w:t>jest następujące:</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379"/>
        <w:gridCol w:w="3118"/>
      </w:tblGrid>
      <w:tr w:rsidR="004A276D" w:rsidRPr="00444F3E" w14:paraId="1DDA37CB" w14:textId="77777777" w:rsidTr="00290B1D">
        <w:tc>
          <w:tcPr>
            <w:tcW w:w="568" w:type="dxa"/>
            <w:tcBorders>
              <w:top w:val="single" w:sz="4" w:space="0" w:color="auto"/>
              <w:left w:val="single" w:sz="4" w:space="0" w:color="auto"/>
              <w:bottom w:val="single" w:sz="4" w:space="0" w:color="auto"/>
              <w:right w:val="single" w:sz="4" w:space="0" w:color="auto"/>
            </w:tcBorders>
            <w:hideMark/>
          </w:tcPr>
          <w:p w14:paraId="1CD27B6D" w14:textId="77777777" w:rsidR="004A276D" w:rsidRPr="00444F3E" w:rsidRDefault="004A276D" w:rsidP="00444F3E">
            <w:pPr>
              <w:pStyle w:val="SIWZtekstzwyky"/>
              <w:tabs>
                <w:tab w:val="left" w:pos="709"/>
              </w:tabs>
              <w:rPr>
                <w:sz w:val="22"/>
                <w:szCs w:val="22"/>
              </w:rPr>
            </w:pPr>
            <w:r w:rsidRPr="00444F3E">
              <w:rPr>
                <w:sz w:val="22"/>
                <w:szCs w:val="22"/>
              </w:rPr>
              <w:lastRenderedPageBreak/>
              <w:t>Lp.</w:t>
            </w:r>
          </w:p>
        </w:tc>
        <w:tc>
          <w:tcPr>
            <w:tcW w:w="6379" w:type="dxa"/>
            <w:tcBorders>
              <w:top w:val="single" w:sz="4" w:space="0" w:color="auto"/>
              <w:left w:val="single" w:sz="4" w:space="0" w:color="auto"/>
              <w:bottom w:val="single" w:sz="4" w:space="0" w:color="auto"/>
              <w:right w:val="single" w:sz="4" w:space="0" w:color="auto"/>
            </w:tcBorders>
            <w:hideMark/>
          </w:tcPr>
          <w:p w14:paraId="51D5D42C" w14:textId="66D84D66" w:rsidR="004A276D" w:rsidRPr="00444F3E" w:rsidRDefault="004A276D" w:rsidP="00444F3E">
            <w:pPr>
              <w:pStyle w:val="SIWZtekstzwyky"/>
              <w:tabs>
                <w:tab w:val="left" w:pos="709"/>
              </w:tabs>
              <w:rPr>
                <w:sz w:val="22"/>
                <w:szCs w:val="22"/>
              </w:rPr>
            </w:pPr>
            <w:r w:rsidRPr="00444F3E">
              <w:rPr>
                <w:sz w:val="22"/>
                <w:szCs w:val="22"/>
              </w:rPr>
              <w:t>Opis zamówienia ze wskazaniem parametrów niezbędnych do przyznania punktacji w ramach kryterium oceny ofert</w:t>
            </w:r>
            <w:r w:rsidR="00700F8A" w:rsidRPr="00444F3E">
              <w:rPr>
                <w:sz w:val="22"/>
                <w:szCs w:val="22"/>
              </w:rPr>
              <w:t>, tj. zakres robót oraz ich wartość</w:t>
            </w:r>
            <w:r w:rsidR="00290B1D">
              <w:rPr>
                <w:sz w:val="22"/>
                <w:szCs w:val="22"/>
              </w:rPr>
              <w:t>.</w:t>
            </w:r>
            <w:r w:rsidRPr="00444F3E">
              <w:rPr>
                <w:sz w:val="22"/>
                <w:szCs w:val="22"/>
              </w:rPr>
              <w:t xml:space="preserve"> </w:t>
            </w:r>
            <w:r w:rsidR="00290B1D" w:rsidRPr="007E1042">
              <w:rPr>
                <w:b/>
                <w:bCs/>
                <w:sz w:val="22"/>
                <w:szCs w:val="22"/>
              </w:rPr>
              <w:t>UWAGA:</w:t>
            </w:r>
            <w:r w:rsidR="00290B1D">
              <w:rPr>
                <w:sz w:val="22"/>
                <w:szCs w:val="22"/>
              </w:rPr>
              <w:t xml:space="preserve"> Wykonawca powinien podać także opis zamówienia, który zamierza podać w Wykazie Osób (załącznik nr 7 do SWZ) dla wykazania spełniania warunku udziału w postępowaniu opisanego w pkt VII.5.a SWZ z zaznaczeniem przy opisie: „Warunek udziału”</w:t>
            </w:r>
          </w:p>
        </w:tc>
        <w:tc>
          <w:tcPr>
            <w:tcW w:w="3118" w:type="dxa"/>
            <w:tcBorders>
              <w:top w:val="single" w:sz="4" w:space="0" w:color="auto"/>
              <w:left w:val="single" w:sz="4" w:space="0" w:color="auto"/>
              <w:bottom w:val="single" w:sz="4" w:space="0" w:color="auto"/>
              <w:right w:val="single" w:sz="4" w:space="0" w:color="auto"/>
            </w:tcBorders>
            <w:hideMark/>
          </w:tcPr>
          <w:p w14:paraId="13397214" w14:textId="77777777" w:rsidR="004A276D" w:rsidRPr="00444F3E" w:rsidRDefault="004A276D" w:rsidP="00444F3E">
            <w:pPr>
              <w:pStyle w:val="SIWZtekstzwyky"/>
              <w:tabs>
                <w:tab w:val="left" w:pos="709"/>
              </w:tabs>
              <w:rPr>
                <w:sz w:val="22"/>
                <w:szCs w:val="22"/>
              </w:rPr>
            </w:pPr>
            <w:r w:rsidRPr="00444F3E">
              <w:rPr>
                <w:sz w:val="22"/>
                <w:szCs w:val="22"/>
              </w:rPr>
              <w:t>Dane podmiotu, na rzecz którego zostało wykonane zamówienia (nazwa, adres, telefon i/lub adres e-mail)</w:t>
            </w:r>
          </w:p>
        </w:tc>
      </w:tr>
      <w:tr w:rsidR="004A276D" w:rsidRPr="00444F3E" w14:paraId="6085EC19" w14:textId="77777777" w:rsidTr="00290B1D">
        <w:tc>
          <w:tcPr>
            <w:tcW w:w="568" w:type="dxa"/>
            <w:tcBorders>
              <w:top w:val="single" w:sz="4" w:space="0" w:color="auto"/>
              <w:left w:val="single" w:sz="4" w:space="0" w:color="auto"/>
              <w:bottom w:val="single" w:sz="4" w:space="0" w:color="auto"/>
              <w:right w:val="single" w:sz="4" w:space="0" w:color="auto"/>
            </w:tcBorders>
          </w:tcPr>
          <w:p w14:paraId="579B2802"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765AB69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11B5483" w14:textId="77777777" w:rsidR="004A276D" w:rsidRPr="00444F3E" w:rsidRDefault="004A276D" w:rsidP="00444F3E">
            <w:pPr>
              <w:pStyle w:val="SIWZtekstzwyky"/>
              <w:tabs>
                <w:tab w:val="left" w:pos="709"/>
              </w:tabs>
              <w:rPr>
                <w:sz w:val="22"/>
                <w:szCs w:val="22"/>
              </w:rPr>
            </w:pPr>
          </w:p>
        </w:tc>
      </w:tr>
      <w:tr w:rsidR="004A276D" w:rsidRPr="00444F3E" w14:paraId="1E260C4E" w14:textId="77777777" w:rsidTr="00290B1D">
        <w:tc>
          <w:tcPr>
            <w:tcW w:w="568" w:type="dxa"/>
            <w:tcBorders>
              <w:top w:val="single" w:sz="4" w:space="0" w:color="auto"/>
              <w:left w:val="single" w:sz="4" w:space="0" w:color="auto"/>
              <w:bottom w:val="single" w:sz="4" w:space="0" w:color="auto"/>
              <w:right w:val="single" w:sz="4" w:space="0" w:color="auto"/>
            </w:tcBorders>
          </w:tcPr>
          <w:p w14:paraId="0CBF5201"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22B9987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51A546F" w14:textId="77777777" w:rsidR="004A276D" w:rsidRPr="00444F3E" w:rsidRDefault="004A276D" w:rsidP="00444F3E">
            <w:pPr>
              <w:pStyle w:val="SIWZtekstzwyky"/>
              <w:tabs>
                <w:tab w:val="left" w:pos="709"/>
              </w:tabs>
              <w:rPr>
                <w:sz w:val="22"/>
                <w:szCs w:val="22"/>
              </w:rPr>
            </w:pPr>
          </w:p>
        </w:tc>
      </w:tr>
      <w:tr w:rsidR="004A276D" w:rsidRPr="00444F3E" w14:paraId="4373A0C4" w14:textId="77777777" w:rsidTr="00290B1D">
        <w:tc>
          <w:tcPr>
            <w:tcW w:w="568" w:type="dxa"/>
            <w:tcBorders>
              <w:top w:val="single" w:sz="4" w:space="0" w:color="auto"/>
              <w:left w:val="single" w:sz="4" w:space="0" w:color="auto"/>
              <w:bottom w:val="single" w:sz="4" w:space="0" w:color="auto"/>
              <w:right w:val="single" w:sz="4" w:space="0" w:color="auto"/>
            </w:tcBorders>
          </w:tcPr>
          <w:p w14:paraId="34B2C7F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49AEB223"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DF4CD45" w14:textId="77777777" w:rsidR="004A276D" w:rsidRPr="00444F3E" w:rsidRDefault="004A276D" w:rsidP="00444F3E">
            <w:pPr>
              <w:pStyle w:val="SIWZtekstzwyky"/>
              <w:tabs>
                <w:tab w:val="left" w:pos="709"/>
              </w:tabs>
              <w:rPr>
                <w:sz w:val="22"/>
                <w:szCs w:val="22"/>
              </w:rPr>
            </w:pPr>
          </w:p>
        </w:tc>
      </w:tr>
      <w:tr w:rsidR="004A276D" w:rsidRPr="00444F3E" w14:paraId="0377BA3E" w14:textId="77777777" w:rsidTr="00290B1D">
        <w:tc>
          <w:tcPr>
            <w:tcW w:w="568" w:type="dxa"/>
            <w:tcBorders>
              <w:top w:val="single" w:sz="4" w:space="0" w:color="auto"/>
              <w:left w:val="single" w:sz="4" w:space="0" w:color="auto"/>
              <w:bottom w:val="single" w:sz="4" w:space="0" w:color="auto"/>
              <w:right w:val="single" w:sz="4" w:space="0" w:color="auto"/>
            </w:tcBorders>
          </w:tcPr>
          <w:p w14:paraId="45EB4AB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6E9EC55E"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069464" w14:textId="77777777" w:rsidR="004A276D" w:rsidRPr="00444F3E" w:rsidRDefault="004A276D" w:rsidP="00444F3E">
            <w:pPr>
              <w:pStyle w:val="SIWZtekstzwyky"/>
              <w:tabs>
                <w:tab w:val="left" w:pos="709"/>
              </w:tabs>
              <w:rPr>
                <w:sz w:val="22"/>
                <w:szCs w:val="22"/>
              </w:rPr>
            </w:pPr>
          </w:p>
        </w:tc>
      </w:tr>
    </w:tbl>
    <w:p w14:paraId="23307DF2" w14:textId="77777777" w:rsidR="00695636" w:rsidRPr="00444F3E" w:rsidRDefault="00695636" w:rsidP="00444F3E">
      <w:pPr>
        <w:pStyle w:val="Akapitzlist"/>
        <w:spacing w:before="120" w:after="120" w:line="276" w:lineRule="auto"/>
        <w:rPr>
          <w:rFonts w:ascii="Arial" w:hAnsi="Arial" w:cs="Arial"/>
          <w:sz w:val="22"/>
          <w:szCs w:val="22"/>
        </w:rPr>
      </w:pPr>
    </w:p>
    <w:p w14:paraId="165C60D8" w14:textId="0DCB574B"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p</w:t>
      </w:r>
      <w:r w:rsidR="003E7989" w:rsidRPr="00444F3E">
        <w:rPr>
          <w:sz w:val="22"/>
          <w:szCs w:val="22"/>
        </w:rPr>
        <w:t>ozostaj</w:t>
      </w:r>
      <w:r w:rsidRPr="00444F3E">
        <w:rPr>
          <w:sz w:val="22"/>
          <w:szCs w:val="22"/>
        </w:rPr>
        <w:t>e</w:t>
      </w:r>
      <w:r w:rsidR="003E7989" w:rsidRPr="00444F3E">
        <w:rPr>
          <w:sz w:val="22"/>
          <w:szCs w:val="22"/>
        </w:rPr>
        <w:t xml:space="preserve"> związany ofertą przez </w:t>
      </w:r>
      <w:r w:rsidRPr="00444F3E">
        <w:rPr>
          <w:sz w:val="22"/>
          <w:szCs w:val="22"/>
        </w:rPr>
        <w:t>3</w:t>
      </w:r>
      <w:r w:rsidR="003E7989" w:rsidRPr="00444F3E">
        <w:rPr>
          <w:sz w:val="22"/>
          <w:szCs w:val="22"/>
        </w:rPr>
        <w:t>0 dni</w:t>
      </w:r>
      <w:r w:rsidR="009B10CD">
        <w:rPr>
          <w:sz w:val="22"/>
          <w:szCs w:val="22"/>
        </w:rPr>
        <w:t xml:space="preserve"> </w:t>
      </w:r>
      <w:r w:rsidR="009B10CD" w:rsidRPr="009B10CD">
        <w:rPr>
          <w:sz w:val="22"/>
          <w:szCs w:val="22"/>
        </w:rPr>
        <w:t>od dnia upływu terminu składania ofert</w:t>
      </w:r>
      <w:r w:rsidR="003E7989" w:rsidRPr="00444F3E">
        <w:rPr>
          <w:sz w:val="22"/>
          <w:szCs w:val="22"/>
        </w:rPr>
        <w:t>,</w:t>
      </w:r>
    </w:p>
    <w:p w14:paraId="0BC88ABD" w14:textId="53A2A2C3"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a</w:t>
      </w:r>
      <w:r w:rsidR="003E7989" w:rsidRPr="00444F3E">
        <w:rPr>
          <w:sz w:val="22"/>
          <w:szCs w:val="22"/>
        </w:rPr>
        <w:t>kceptuj</w:t>
      </w:r>
      <w:r w:rsidRPr="00444F3E">
        <w:rPr>
          <w:sz w:val="22"/>
          <w:szCs w:val="22"/>
        </w:rPr>
        <w:t>e</w:t>
      </w:r>
      <w:r w:rsidR="003E7989" w:rsidRPr="00444F3E">
        <w:rPr>
          <w:sz w:val="22"/>
          <w:szCs w:val="22"/>
        </w:rPr>
        <w:t xml:space="preserve"> bez zastrzeżeń </w:t>
      </w:r>
      <w:r w:rsidR="001A72E4">
        <w:rPr>
          <w:sz w:val="22"/>
          <w:szCs w:val="22"/>
        </w:rPr>
        <w:t>Projektowane Postanowienia Umowy,</w:t>
      </w:r>
    </w:p>
    <w:p w14:paraId="52CF286C" w14:textId="4B6D0563" w:rsidR="0002773F"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 xml:space="preserve">zobowiązuje się do wykonania obowiązków </w:t>
      </w:r>
      <w:r w:rsidR="00920668" w:rsidRPr="00444F3E">
        <w:rPr>
          <w:sz w:val="22"/>
          <w:szCs w:val="22"/>
        </w:rPr>
        <w:t xml:space="preserve">wskazanych w pkt </w:t>
      </w:r>
      <w:r w:rsidR="001A72E4">
        <w:rPr>
          <w:sz w:val="22"/>
          <w:szCs w:val="22"/>
        </w:rPr>
        <w:t xml:space="preserve">XX </w:t>
      </w:r>
      <w:r w:rsidR="00920668" w:rsidRPr="00444F3E">
        <w:rPr>
          <w:sz w:val="22"/>
          <w:szCs w:val="22"/>
        </w:rPr>
        <w:t>SWZ,</w:t>
      </w:r>
    </w:p>
    <w:p w14:paraId="12E68325" w14:textId="77777777" w:rsidR="003E7989" w:rsidRPr="00444F3E" w:rsidRDefault="003E7989" w:rsidP="001A72E4">
      <w:pPr>
        <w:pStyle w:val="SIWZtekstzwyky"/>
        <w:numPr>
          <w:ilvl w:val="0"/>
          <w:numId w:val="3"/>
        </w:numPr>
        <w:tabs>
          <w:tab w:val="clear" w:pos="9900"/>
          <w:tab w:val="left" w:pos="709"/>
        </w:tabs>
        <w:ind w:left="360"/>
        <w:rPr>
          <w:sz w:val="22"/>
          <w:szCs w:val="22"/>
        </w:rPr>
      </w:pPr>
      <w:r w:rsidRPr="00444F3E">
        <w:rPr>
          <w:sz w:val="22"/>
          <w:szCs w:val="22"/>
        </w:rPr>
        <w:t>zobowiązuj</w:t>
      </w:r>
      <w:r w:rsidR="0002773F" w:rsidRPr="00444F3E">
        <w:rPr>
          <w:sz w:val="22"/>
          <w:szCs w:val="22"/>
        </w:rPr>
        <w:t>e</w:t>
      </w:r>
      <w:r w:rsidRPr="00444F3E">
        <w:rPr>
          <w:sz w:val="22"/>
          <w:szCs w:val="22"/>
        </w:rPr>
        <w:t xml:space="preserve"> się zawrzeć umowę (w razie wybrania jego oferty za najkorzystniejszą) w miejscu i terminie jakie zostaną wskazane przez Zamawiającego oraz zobowiązuje się </w:t>
      </w:r>
      <w:r w:rsidR="0002773F" w:rsidRPr="00444F3E">
        <w:rPr>
          <w:sz w:val="22"/>
          <w:szCs w:val="22"/>
        </w:rPr>
        <w:t xml:space="preserve">do wniesienia zabezpieczenia należytego wykonania </w:t>
      </w:r>
      <w:r w:rsidRPr="00444F3E">
        <w:rPr>
          <w:sz w:val="22"/>
          <w:szCs w:val="22"/>
        </w:rPr>
        <w:t>umow</w:t>
      </w:r>
      <w:r w:rsidR="0002773F" w:rsidRPr="00444F3E">
        <w:rPr>
          <w:sz w:val="22"/>
          <w:szCs w:val="22"/>
        </w:rPr>
        <w:t>y</w:t>
      </w:r>
      <w:r w:rsidRPr="00444F3E">
        <w:rPr>
          <w:sz w:val="22"/>
          <w:szCs w:val="22"/>
        </w:rPr>
        <w:t xml:space="preserve">,   </w:t>
      </w:r>
    </w:p>
    <w:p w14:paraId="68CF6902"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składa ofertę we własnym imieniu / jako Wykonawcy wspólnie ubiegający się o udzielenie zamówienia (niepotrzebne skreślić), </w:t>
      </w:r>
    </w:p>
    <w:p w14:paraId="69800205" w14:textId="6CC41FC5" w:rsidR="00263A84" w:rsidRDefault="00263A84" w:rsidP="00CD04FE">
      <w:pPr>
        <w:pStyle w:val="SIWZtekstzwyky"/>
        <w:numPr>
          <w:ilvl w:val="0"/>
          <w:numId w:val="3"/>
        </w:numPr>
        <w:tabs>
          <w:tab w:val="clear" w:pos="9900"/>
          <w:tab w:val="left" w:pos="709"/>
        </w:tabs>
        <w:ind w:left="360"/>
        <w:rPr>
          <w:ins w:id="0" w:author="Jolanta Aleksa-Mroz" w:date="2025-05-12T09:13:00Z" w16du:dateUtc="2025-05-12T07:13:00Z"/>
          <w:sz w:val="22"/>
          <w:szCs w:val="22"/>
        </w:rPr>
      </w:pPr>
      <w:ins w:id="1" w:author="Jolanta Aleksa-Mroz" w:date="2025-05-12T09:13:00Z" w16du:dateUtc="2025-05-12T07:13:00Z">
        <w:r>
          <w:rPr>
            <w:sz w:val="22"/>
            <w:szCs w:val="22"/>
          </w:rPr>
          <w:t xml:space="preserve">oświadcza, że odbył wizję lokalną, zgodnie z </w:t>
        </w:r>
      </w:ins>
      <w:ins w:id="2" w:author="Jolanta Aleksa-Mroz" w:date="2025-05-12T09:14:00Z" w16du:dateUtc="2025-05-12T07:14:00Z">
        <w:r w:rsidR="00C92672">
          <w:rPr>
            <w:sz w:val="22"/>
            <w:szCs w:val="22"/>
          </w:rPr>
          <w:t>pkt IV.11 SWZ</w:t>
        </w:r>
        <w:r w:rsidR="003C39DC">
          <w:rPr>
            <w:sz w:val="22"/>
            <w:szCs w:val="22"/>
          </w:rPr>
          <w:t>,</w:t>
        </w:r>
      </w:ins>
    </w:p>
    <w:p w14:paraId="3753AAD1" w14:textId="1BD8DC16" w:rsidR="003E7989" w:rsidRPr="00444F3E" w:rsidRDefault="00695636" w:rsidP="00CD04FE">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żadne z informacji zawartych w ofercie nie stanowią tajemnicy przedsiębiorstwa w</w:t>
      </w:r>
      <w:r w:rsidRPr="00444F3E">
        <w:rPr>
          <w:sz w:val="22"/>
          <w:szCs w:val="22"/>
        </w:rPr>
        <w:t> </w:t>
      </w:r>
      <w:r w:rsidR="003E7989" w:rsidRPr="00444F3E">
        <w:rPr>
          <w:sz w:val="22"/>
          <w:szCs w:val="22"/>
        </w:rPr>
        <w:t>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r w:rsidR="0092156A">
        <w:rPr>
          <w:rStyle w:val="Odwoanieprzypisudolnego"/>
          <w:sz w:val="22"/>
          <w:szCs w:val="22"/>
        </w:rPr>
        <w:footnoteReference w:id="5"/>
      </w:r>
      <w:r w:rsidR="003E7989" w:rsidRPr="00444F3E">
        <w:rPr>
          <w:sz w:val="22"/>
          <w:szCs w:val="22"/>
        </w:rPr>
        <w:t>:</w:t>
      </w:r>
    </w:p>
    <w:tbl>
      <w:tblPr>
        <w:tblW w:w="82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140"/>
        <w:gridCol w:w="3240"/>
      </w:tblGrid>
      <w:tr w:rsidR="001A72E4" w:rsidRPr="00444F3E" w14:paraId="159F8FBF" w14:textId="77777777" w:rsidTr="00D13660">
        <w:trPr>
          <w:cantSplit/>
          <w:trHeight w:val="1072"/>
        </w:trPr>
        <w:tc>
          <w:tcPr>
            <w:tcW w:w="900" w:type="dxa"/>
          </w:tcPr>
          <w:p w14:paraId="115D65D0" w14:textId="25FC7B90" w:rsidR="001A72E4" w:rsidRPr="00444F3E" w:rsidRDefault="003E7989" w:rsidP="00444F3E">
            <w:pPr>
              <w:pStyle w:val="SIWZtekstzwyky"/>
              <w:rPr>
                <w:b/>
                <w:sz w:val="22"/>
                <w:szCs w:val="22"/>
              </w:rPr>
            </w:pPr>
            <w:r w:rsidRPr="00444F3E">
              <w:rPr>
                <w:sz w:val="22"/>
                <w:szCs w:val="22"/>
              </w:rPr>
              <w:t xml:space="preserve"> </w:t>
            </w:r>
            <w:r w:rsidR="001A72E4" w:rsidRPr="00444F3E">
              <w:rPr>
                <w:b/>
                <w:sz w:val="22"/>
                <w:szCs w:val="22"/>
              </w:rPr>
              <w:t>l.p.</w:t>
            </w:r>
          </w:p>
        </w:tc>
        <w:tc>
          <w:tcPr>
            <w:tcW w:w="4140" w:type="dxa"/>
          </w:tcPr>
          <w:p w14:paraId="47179762" w14:textId="77777777" w:rsidR="001A72E4" w:rsidRPr="00444F3E" w:rsidRDefault="001A72E4" w:rsidP="00444F3E">
            <w:pPr>
              <w:pStyle w:val="SIWZtekstzwyky"/>
              <w:rPr>
                <w:b/>
                <w:sz w:val="22"/>
                <w:szCs w:val="22"/>
              </w:rPr>
            </w:pPr>
            <w:r w:rsidRPr="00444F3E">
              <w:rPr>
                <w:b/>
                <w:sz w:val="22"/>
                <w:szCs w:val="22"/>
              </w:rPr>
              <w:t>Oznaczenie rodzaju (nazwy) informacji</w:t>
            </w:r>
          </w:p>
        </w:tc>
        <w:tc>
          <w:tcPr>
            <w:tcW w:w="3240" w:type="dxa"/>
          </w:tcPr>
          <w:p w14:paraId="6D169002" w14:textId="65F404D6" w:rsidR="001A72E4" w:rsidRPr="00444F3E" w:rsidRDefault="001A72E4" w:rsidP="00444F3E">
            <w:pPr>
              <w:pStyle w:val="SIWZtekstzwyky"/>
              <w:rPr>
                <w:b/>
                <w:sz w:val="22"/>
                <w:szCs w:val="22"/>
              </w:rPr>
            </w:pPr>
            <w:r>
              <w:rPr>
                <w:b/>
                <w:sz w:val="22"/>
                <w:szCs w:val="22"/>
              </w:rPr>
              <w:t>Pliki</w:t>
            </w:r>
            <w:r w:rsidRPr="00444F3E">
              <w:rPr>
                <w:b/>
                <w:sz w:val="22"/>
                <w:szCs w:val="22"/>
              </w:rPr>
              <w:t xml:space="preserve"> w ofercie </w:t>
            </w:r>
          </w:p>
        </w:tc>
      </w:tr>
      <w:tr w:rsidR="001A72E4" w:rsidRPr="00444F3E" w14:paraId="4387CE41" w14:textId="77777777" w:rsidTr="0056668D">
        <w:trPr>
          <w:cantSplit/>
        </w:trPr>
        <w:tc>
          <w:tcPr>
            <w:tcW w:w="900" w:type="dxa"/>
          </w:tcPr>
          <w:p w14:paraId="51B2E336" w14:textId="77777777" w:rsidR="001A72E4" w:rsidRPr="00444F3E" w:rsidRDefault="001A72E4" w:rsidP="00444F3E">
            <w:pPr>
              <w:pStyle w:val="SIWZtekstzwyky"/>
              <w:rPr>
                <w:b/>
                <w:sz w:val="22"/>
                <w:szCs w:val="22"/>
              </w:rPr>
            </w:pPr>
          </w:p>
        </w:tc>
        <w:tc>
          <w:tcPr>
            <w:tcW w:w="4140" w:type="dxa"/>
          </w:tcPr>
          <w:p w14:paraId="56C35CC4" w14:textId="77777777" w:rsidR="001A72E4" w:rsidRPr="00444F3E" w:rsidRDefault="001A72E4" w:rsidP="00444F3E">
            <w:pPr>
              <w:pStyle w:val="SIWZtekstzwyky"/>
              <w:rPr>
                <w:b/>
                <w:sz w:val="22"/>
                <w:szCs w:val="22"/>
              </w:rPr>
            </w:pPr>
          </w:p>
        </w:tc>
        <w:tc>
          <w:tcPr>
            <w:tcW w:w="3240" w:type="dxa"/>
          </w:tcPr>
          <w:p w14:paraId="3EC26ACB" w14:textId="77777777" w:rsidR="001A72E4" w:rsidRPr="00444F3E" w:rsidRDefault="001A72E4" w:rsidP="00444F3E">
            <w:pPr>
              <w:pStyle w:val="SIWZtekstzwyky"/>
              <w:rPr>
                <w:b/>
                <w:sz w:val="22"/>
                <w:szCs w:val="22"/>
              </w:rPr>
            </w:pPr>
          </w:p>
        </w:tc>
      </w:tr>
      <w:tr w:rsidR="001A72E4" w:rsidRPr="00444F3E" w14:paraId="0223258D" w14:textId="77777777" w:rsidTr="00580B53">
        <w:trPr>
          <w:cantSplit/>
        </w:trPr>
        <w:tc>
          <w:tcPr>
            <w:tcW w:w="900" w:type="dxa"/>
          </w:tcPr>
          <w:p w14:paraId="4C006BA7" w14:textId="77777777" w:rsidR="001A72E4" w:rsidRPr="00444F3E" w:rsidRDefault="001A72E4" w:rsidP="00444F3E">
            <w:pPr>
              <w:pStyle w:val="SIWZtekstzwyky"/>
              <w:rPr>
                <w:b/>
                <w:sz w:val="22"/>
                <w:szCs w:val="22"/>
              </w:rPr>
            </w:pPr>
          </w:p>
        </w:tc>
        <w:tc>
          <w:tcPr>
            <w:tcW w:w="4140" w:type="dxa"/>
          </w:tcPr>
          <w:p w14:paraId="472ECFEB" w14:textId="77777777" w:rsidR="001A72E4" w:rsidRPr="00444F3E" w:rsidRDefault="001A72E4" w:rsidP="00444F3E">
            <w:pPr>
              <w:pStyle w:val="SIWZtekstzwyky"/>
              <w:rPr>
                <w:b/>
                <w:sz w:val="22"/>
                <w:szCs w:val="22"/>
              </w:rPr>
            </w:pPr>
          </w:p>
        </w:tc>
        <w:tc>
          <w:tcPr>
            <w:tcW w:w="3240" w:type="dxa"/>
          </w:tcPr>
          <w:p w14:paraId="7F2679FF" w14:textId="77777777" w:rsidR="001A72E4" w:rsidRPr="00444F3E" w:rsidRDefault="001A72E4" w:rsidP="00444F3E">
            <w:pPr>
              <w:pStyle w:val="SIWZtekstzwyky"/>
              <w:rPr>
                <w:b/>
                <w:sz w:val="22"/>
                <w:szCs w:val="22"/>
              </w:rPr>
            </w:pPr>
          </w:p>
        </w:tc>
      </w:tr>
    </w:tbl>
    <w:p w14:paraId="3420D4BE"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 nie zamierza powierz</w:t>
      </w:r>
      <w:r w:rsidR="00920668" w:rsidRPr="00444F3E">
        <w:rPr>
          <w:sz w:val="22"/>
          <w:szCs w:val="22"/>
        </w:rPr>
        <w:t>y</w:t>
      </w:r>
      <w:r w:rsidRPr="00444F3E">
        <w:rPr>
          <w:sz w:val="22"/>
          <w:szCs w:val="22"/>
        </w:rPr>
        <w:t>ć do podwykonania żadnej części niniejszego zamówienia / następujące części niniejszego zamówienia zamierza</w:t>
      </w:r>
      <w:r w:rsidR="00920668" w:rsidRPr="00444F3E">
        <w:rPr>
          <w:sz w:val="22"/>
          <w:szCs w:val="22"/>
        </w:rPr>
        <w:t xml:space="preserve"> </w:t>
      </w:r>
      <w:r w:rsidRPr="00444F3E">
        <w:rPr>
          <w:sz w:val="22"/>
          <w:szCs w:val="22"/>
        </w:rPr>
        <w:t xml:space="preserve">powierzyć podwykonawcom (niepotrzebne skreślić): </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7311"/>
      </w:tblGrid>
      <w:tr w:rsidR="003E7989" w:rsidRPr="00444F3E" w14:paraId="69AF6492" w14:textId="77777777" w:rsidTr="007C3F00">
        <w:trPr>
          <w:cantSplit/>
        </w:trPr>
        <w:tc>
          <w:tcPr>
            <w:tcW w:w="900" w:type="dxa"/>
          </w:tcPr>
          <w:p w14:paraId="6E06B7BA" w14:textId="77777777" w:rsidR="003E7989" w:rsidRPr="00444F3E" w:rsidRDefault="003E7989" w:rsidP="00444F3E">
            <w:pPr>
              <w:pStyle w:val="Tekstpodstawowy2"/>
              <w:spacing w:before="120" w:after="120" w:line="276" w:lineRule="auto"/>
              <w:rPr>
                <w:b/>
                <w:sz w:val="22"/>
                <w:szCs w:val="22"/>
              </w:rPr>
            </w:pPr>
            <w:r w:rsidRPr="00444F3E">
              <w:rPr>
                <w:b/>
                <w:sz w:val="22"/>
                <w:szCs w:val="22"/>
              </w:rPr>
              <w:lastRenderedPageBreak/>
              <w:t>l.p.</w:t>
            </w:r>
          </w:p>
        </w:tc>
        <w:tc>
          <w:tcPr>
            <w:tcW w:w="7311" w:type="dxa"/>
          </w:tcPr>
          <w:p w14:paraId="12C34EB6" w14:textId="77777777" w:rsidR="003E7989" w:rsidRPr="00444F3E" w:rsidRDefault="003E7989" w:rsidP="00444F3E">
            <w:pPr>
              <w:pStyle w:val="Tekstpodstawowy2"/>
              <w:spacing w:before="120" w:after="120" w:line="276" w:lineRule="auto"/>
              <w:jc w:val="center"/>
              <w:rPr>
                <w:b/>
                <w:sz w:val="22"/>
                <w:szCs w:val="22"/>
              </w:rPr>
            </w:pPr>
            <w:r w:rsidRPr="00444F3E">
              <w:rPr>
                <w:b/>
                <w:sz w:val="22"/>
                <w:szCs w:val="22"/>
              </w:rPr>
              <w:t>Nazwa części zamówienia, firma podwykonawcy</w:t>
            </w:r>
          </w:p>
        </w:tc>
      </w:tr>
      <w:tr w:rsidR="003E7989" w:rsidRPr="00444F3E" w14:paraId="32884258" w14:textId="77777777" w:rsidTr="007C3F00">
        <w:trPr>
          <w:cantSplit/>
        </w:trPr>
        <w:tc>
          <w:tcPr>
            <w:tcW w:w="900" w:type="dxa"/>
          </w:tcPr>
          <w:p w14:paraId="08B227AF"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35A9149B" w14:textId="77777777" w:rsidR="003E7989" w:rsidRPr="00444F3E" w:rsidRDefault="003E7989" w:rsidP="00444F3E">
            <w:pPr>
              <w:pStyle w:val="Tekstpodstawowy2"/>
              <w:spacing w:before="120" w:after="120" w:line="276" w:lineRule="auto"/>
              <w:rPr>
                <w:sz w:val="22"/>
                <w:szCs w:val="22"/>
              </w:rPr>
            </w:pPr>
          </w:p>
        </w:tc>
      </w:tr>
      <w:tr w:rsidR="003E7989" w:rsidRPr="00444F3E" w14:paraId="07477957" w14:textId="77777777" w:rsidTr="007C3F00">
        <w:trPr>
          <w:cantSplit/>
        </w:trPr>
        <w:tc>
          <w:tcPr>
            <w:tcW w:w="900" w:type="dxa"/>
          </w:tcPr>
          <w:p w14:paraId="3066011D"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54457287" w14:textId="77777777" w:rsidR="003E7989" w:rsidRPr="00444F3E" w:rsidRDefault="003E7989" w:rsidP="00444F3E">
            <w:pPr>
              <w:pStyle w:val="Tekstpodstawowy2"/>
              <w:spacing w:before="120" w:after="120" w:line="276" w:lineRule="auto"/>
              <w:rPr>
                <w:sz w:val="22"/>
                <w:szCs w:val="22"/>
              </w:rPr>
            </w:pPr>
          </w:p>
        </w:tc>
      </w:tr>
    </w:tbl>
    <w:p w14:paraId="7403475F" w14:textId="77777777" w:rsidR="00695636" w:rsidRPr="00444F3E" w:rsidRDefault="00695636" w:rsidP="00444F3E">
      <w:pPr>
        <w:pStyle w:val="SIWZtekstzwyky"/>
        <w:tabs>
          <w:tab w:val="clear" w:pos="3240"/>
          <w:tab w:val="clear" w:pos="9900"/>
          <w:tab w:val="left" w:pos="709"/>
        </w:tabs>
        <w:ind w:left="720"/>
        <w:rPr>
          <w:sz w:val="22"/>
          <w:szCs w:val="22"/>
        </w:rPr>
      </w:pPr>
    </w:p>
    <w:p w14:paraId="3CD5F715" w14:textId="77777777" w:rsidR="003E7989" w:rsidRPr="00444F3E" w:rsidRDefault="00695636" w:rsidP="00CD04FE">
      <w:pPr>
        <w:pStyle w:val="SIWZtekstzwyky"/>
        <w:numPr>
          <w:ilvl w:val="0"/>
          <w:numId w:val="3"/>
        </w:numPr>
        <w:tabs>
          <w:tab w:val="clear" w:pos="9900"/>
          <w:tab w:val="left" w:pos="709"/>
        </w:tabs>
        <w:ind w:left="360"/>
        <w:rPr>
          <w:sz w:val="22"/>
          <w:szCs w:val="22"/>
        </w:rPr>
      </w:pPr>
      <w:commentRangeStart w:id="3"/>
      <w:r w:rsidRPr="00444F3E">
        <w:rPr>
          <w:sz w:val="22"/>
          <w:szCs w:val="22"/>
        </w:rPr>
        <w:t xml:space="preserve">informuje, że </w:t>
      </w:r>
      <w:r w:rsidR="003E7989" w:rsidRPr="00444F3E">
        <w:rPr>
          <w:sz w:val="22"/>
          <w:szCs w:val="22"/>
        </w:rPr>
        <w:t>wadium wniesione w formie pieniężnej należy zwrócić na rachunek</w:t>
      </w:r>
      <w:r w:rsidR="003E7989" w:rsidRPr="00444F3E">
        <w:rPr>
          <w:rStyle w:val="Odwoanieprzypisudolnego"/>
          <w:sz w:val="22"/>
          <w:szCs w:val="22"/>
        </w:rPr>
        <w:footnoteReference w:id="6"/>
      </w:r>
      <w:r w:rsidR="003E7989" w:rsidRPr="00444F3E">
        <w:rPr>
          <w:sz w:val="22"/>
          <w:szCs w:val="22"/>
        </w:rPr>
        <w:t>:</w:t>
      </w:r>
      <w:commentRangeEnd w:id="3"/>
      <w:r w:rsidR="00C4484F">
        <w:rPr>
          <w:rStyle w:val="Odwoaniedokomentarza"/>
          <w:rFonts w:ascii="Times New Roman" w:hAnsi="Times New Roman" w:cs="Times New Roman"/>
        </w:rPr>
        <w:commentReference w:id="3"/>
      </w:r>
    </w:p>
    <w:p w14:paraId="7774A5EF" w14:textId="77777777" w:rsidR="003E7989" w:rsidRPr="00444F3E" w:rsidRDefault="003E7989" w:rsidP="00CD04FE">
      <w:pPr>
        <w:spacing w:before="120" w:after="120" w:line="276" w:lineRule="auto"/>
        <w:ind w:firstLine="360"/>
        <w:jc w:val="both"/>
        <w:rPr>
          <w:rFonts w:ascii="Arial" w:hAnsi="Arial" w:cs="Arial"/>
          <w:sz w:val="22"/>
          <w:szCs w:val="22"/>
        </w:rPr>
      </w:pPr>
      <w:r w:rsidRPr="00444F3E">
        <w:rPr>
          <w:rFonts w:ascii="Arial" w:hAnsi="Arial" w:cs="Arial"/>
          <w:sz w:val="22"/>
          <w:szCs w:val="22"/>
        </w:rPr>
        <w:t>…………………………………………………………………………………………………</w:t>
      </w:r>
    </w:p>
    <w:p w14:paraId="22694295" w14:textId="6512E6EE" w:rsidR="0092156A" w:rsidRDefault="0092156A" w:rsidP="00CD04FE">
      <w:pPr>
        <w:pStyle w:val="SIWZtekstzwyky"/>
        <w:numPr>
          <w:ilvl w:val="0"/>
          <w:numId w:val="3"/>
        </w:numPr>
        <w:tabs>
          <w:tab w:val="clear" w:pos="9900"/>
          <w:tab w:val="left" w:pos="709"/>
        </w:tabs>
        <w:ind w:left="360"/>
        <w:rPr>
          <w:sz w:val="22"/>
          <w:szCs w:val="22"/>
        </w:rPr>
      </w:pPr>
      <w:r>
        <w:rPr>
          <w:sz w:val="22"/>
          <w:szCs w:val="22"/>
        </w:rPr>
        <w:t>o</w:t>
      </w:r>
      <w:r w:rsidRPr="0092156A">
        <w:rPr>
          <w:sz w:val="22"/>
          <w:szCs w:val="22"/>
        </w:rPr>
        <w:t>świadcza, że wybór oferty nie będzie / będzie</w:t>
      </w:r>
      <w:r>
        <w:rPr>
          <w:rStyle w:val="Odwoanieprzypisudolnego"/>
          <w:sz w:val="22"/>
          <w:szCs w:val="22"/>
        </w:rPr>
        <w:footnoteReference w:id="7"/>
      </w:r>
      <w:r w:rsidRPr="0092156A">
        <w:rPr>
          <w:sz w:val="22"/>
          <w:szCs w:val="22"/>
        </w:rPr>
        <w:t xml:space="preserve">  prowadzić do powstania u Zamawiającego obowiązku podatkowego w zakresie podatku VAT</w:t>
      </w:r>
    </w:p>
    <w:p w14:paraId="657919BB" w14:textId="33C661AB" w:rsidR="003E7989" w:rsidRDefault="00695636" w:rsidP="00D745BD">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wypełnił obowiązki informacyjne przewidziane w art. 13 lub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(RODO) wobec osób fizycznych, od których dane osobowe bezpośrednio lub pośrednio pozyskaliśmy w celu ubiegania się o udzielenie zamówienia publicznego w niniejszym postępowaniu.</w:t>
      </w:r>
    </w:p>
    <w:p w14:paraId="72A0AD85" w14:textId="77777777" w:rsidR="00D745BD" w:rsidRPr="00D745BD" w:rsidRDefault="00D745BD" w:rsidP="00D745BD">
      <w:pPr>
        <w:pStyle w:val="SIWZtekstzwyky"/>
        <w:numPr>
          <w:ilvl w:val="0"/>
          <w:numId w:val="3"/>
        </w:numPr>
        <w:tabs>
          <w:tab w:val="clear" w:pos="9900"/>
          <w:tab w:val="left" w:pos="709"/>
        </w:tabs>
        <w:ind w:left="360"/>
        <w:rPr>
          <w:sz w:val="22"/>
          <w:szCs w:val="22"/>
        </w:rPr>
      </w:pPr>
      <w:r w:rsidRPr="00D745BD">
        <w:rPr>
          <w:sz w:val="22"/>
          <w:szCs w:val="22"/>
        </w:rPr>
        <w:t>Załączniki do oferty:</w:t>
      </w:r>
    </w:p>
    <w:p w14:paraId="0A9FBE69"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1…………………………..</w:t>
      </w:r>
    </w:p>
    <w:p w14:paraId="2D58835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2………………………….</w:t>
      </w:r>
    </w:p>
    <w:p w14:paraId="37B32EC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3………………………….</w:t>
      </w:r>
    </w:p>
    <w:p w14:paraId="7015FBB4"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4………………………….</w:t>
      </w:r>
    </w:p>
    <w:p w14:paraId="166614D1"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5……………………….....</w:t>
      </w:r>
    </w:p>
    <w:p w14:paraId="6539431B" w14:textId="77777777" w:rsidR="00D745BD" w:rsidRDefault="00D745BD" w:rsidP="00D745BD">
      <w:pPr>
        <w:pStyle w:val="Standard"/>
        <w:spacing w:after="160" w:line="256" w:lineRule="auto"/>
        <w:ind w:left="720"/>
        <w:rPr>
          <w:rFonts w:ascii="Arial" w:hAnsi="Arial" w:cs="Arial"/>
          <w:sz w:val="22"/>
          <w:szCs w:val="22"/>
        </w:rPr>
      </w:pPr>
    </w:p>
    <w:p w14:paraId="60D050F4" w14:textId="77777777" w:rsidR="00D745BD" w:rsidRDefault="00D745BD" w:rsidP="00D745BD">
      <w:pPr>
        <w:pStyle w:val="Standard"/>
        <w:spacing w:after="160" w:line="256" w:lineRule="auto"/>
        <w:ind w:left="720"/>
        <w:rPr>
          <w:rFonts w:ascii="Arial" w:hAnsi="Arial" w:cs="Arial"/>
          <w:sz w:val="22"/>
          <w:szCs w:val="22"/>
        </w:rPr>
      </w:pPr>
    </w:p>
    <w:p w14:paraId="1AE8AA97" w14:textId="77777777" w:rsidR="00D745BD" w:rsidRPr="00D745BD" w:rsidRDefault="00D745BD" w:rsidP="00D745BD">
      <w:pPr>
        <w:spacing w:before="120" w:after="120" w:line="276" w:lineRule="auto"/>
        <w:rPr>
          <w:rFonts w:ascii="Arial" w:hAnsi="Arial" w:cs="Arial"/>
          <w:bCs/>
          <w:sz w:val="22"/>
          <w:szCs w:val="22"/>
        </w:rPr>
      </w:pPr>
      <w:r w:rsidRPr="00D745BD">
        <w:rPr>
          <w:rFonts w:ascii="Arial" w:hAnsi="Arial" w:cs="Arial"/>
          <w:bCs/>
          <w:sz w:val="22"/>
          <w:szCs w:val="22"/>
        </w:rPr>
        <w:t>Podpisy osób uprawnionych do reprezentacji składającego oświadczenie</w:t>
      </w:r>
    </w:p>
    <w:p w14:paraId="2880F88D" w14:textId="77777777" w:rsidR="00D745BD" w:rsidRPr="00D745BD" w:rsidRDefault="00D745BD" w:rsidP="00D745BD">
      <w:pPr>
        <w:pStyle w:val="SIWZtekstzwyky"/>
        <w:tabs>
          <w:tab w:val="clear" w:pos="3240"/>
          <w:tab w:val="clear" w:pos="9900"/>
          <w:tab w:val="left" w:pos="709"/>
        </w:tabs>
        <w:ind w:left="360"/>
        <w:rPr>
          <w:sz w:val="22"/>
          <w:szCs w:val="22"/>
        </w:rPr>
      </w:pPr>
    </w:p>
    <w:sectPr w:rsidR="00D745BD" w:rsidRPr="00D745BD" w:rsidSect="00444F3E">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Jolanta Aleksa-Mroz" w:date="2025-05-06T10:14:00Z" w:initials="JA">
    <w:p w14:paraId="72308781" w14:textId="77777777" w:rsidR="00C4484F" w:rsidRDefault="00C4484F" w:rsidP="00C4484F">
      <w:pPr>
        <w:pStyle w:val="Tekstkomentarza"/>
      </w:pPr>
      <w:r>
        <w:rPr>
          <w:rStyle w:val="Odwoaniedokomentarza"/>
        </w:rPr>
        <w:annotationRef/>
      </w:r>
      <w:r>
        <w:t>Ewentualnie do usunięcia.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3087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1EB2DB" w16cex:dateUtc="2025-05-06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308781" w16cid:durableId="0C1EB2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7B59C" w14:textId="77777777" w:rsidR="0059414D" w:rsidRDefault="0059414D" w:rsidP="003E7989">
      <w:r>
        <w:separator/>
      </w:r>
    </w:p>
  </w:endnote>
  <w:endnote w:type="continuationSeparator" w:id="0">
    <w:p w14:paraId="78A475A8" w14:textId="77777777" w:rsidR="0059414D" w:rsidRDefault="0059414D" w:rsidP="003E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2182004"/>
      <w:docPartObj>
        <w:docPartGallery w:val="Page Numbers (Bottom of Page)"/>
        <w:docPartUnique/>
      </w:docPartObj>
    </w:sdtPr>
    <w:sdtEndPr>
      <w:rPr>
        <w:rFonts w:ascii="Arial" w:hAnsi="Arial" w:cs="Arial"/>
        <w:sz w:val="20"/>
        <w:szCs w:val="20"/>
      </w:rPr>
    </w:sdtEndPr>
    <w:sdtContent>
      <w:p w14:paraId="373DBE9A" w14:textId="704D402C" w:rsidR="002C75AD" w:rsidRPr="002C75AD" w:rsidRDefault="002C75AD">
        <w:pPr>
          <w:pStyle w:val="Stopka"/>
          <w:jc w:val="right"/>
          <w:rPr>
            <w:rFonts w:ascii="Arial" w:hAnsi="Arial" w:cs="Arial"/>
            <w:sz w:val="20"/>
            <w:szCs w:val="20"/>
          </w:rPr>
        </w:pPr>
        <w:r w:rsidRPr="002C75AD">
          <w:rPr>
            <w:rFonts w:ascii="Arial" w:hAnsi="Arial" w:cs="Arial"/>
            <w:sz w:val="20"/>
            <w:szCs w:val="20"/>
          </w:rPr>
          <w:fldChar w:fldCharType="begin"/>
        </w:r>
        <w:r w:rsidRPr="002C75AD">
          <w:rPr>
            <w:rFonts w:ascii="Arial" w:hAnsi="Arial" w:cs="Arial"/>
            <w:sz w:val="20"/>
            <w:szCs w:val="20"/>
          </w:rPr>
          <w:instrText>PAGE   \* MERGEFORMAT</w:instrText>
        </w:r>
        <w:r w:rsidRPr="002C75AD">
          <w:rPr>
            <w:rFonts w:ascii="Arial" w:hAnsi="Arial" w:cs="Arial"/>
            <w:sz w:val="20"/>
            <w:szCs w:val="20"/>
          </w:rPr>
          <w:fldChar w:fldCharType="separate"/>
        </w:r>
        <w:r w:rsidRPr="002C75AD">
          <w:rPr>
            <w:rFonts w:ascii="Arial" w:hAnsi="Arial" w:cs="Arial"/>
            <w:sz w:val="20"/>
            <w:szCs w:val="20"/>
          </w:rPr>
          <w:t>2</w:t>
        </w:r>
        <w:r w:rsidRPr="002C75AD">
          <w:rPr>
            <w:rFonts w:ascii="Arial" w:hAnsi="Arial" w:cs="Arial"/>
            <w:sz w:val="20"/>
            <w:szCs w:val="20"/>
          </w:rPr>
          <w:fldChar w:fldCharType="end"/>
        </w:r>
      </w:p>
    </w:sdtContent>
  </w:sdt>
  <w:p w14:paraId="0AF8362A" w14:textId="77777777" w:rsidR="003E7989" w:rsidRPr="00E32159" w:rsidRDefault="003E7989" w:rsidP="00E321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C0AB9" w14:textId="77777777" w:rsidR="0059414D" w:rsidRDefault="0059414D" w:rsidP="003E7989">
      <w:r>
        <w:separator/>
      </w:r>
    </w:p>
  </w:footnote>
  <w:footnote w:type="continuationSeparator" w:id="0">
    <w:p w14:paraId="2185542C" w14:textId="77777777" w:rsidR="0059414D" w:rsidRDefault="0059414D" w:rsidP="003E7989">
      <w:r>
        <w:continuationSeparator/>
      </w:r>
    </w:p>
  </w:footnote>
  <w:footnote w:id="1">
    <w:p w14:paraId="2174B16A" w14:textId="77777777" w:rsidR="002D6C53" w:rsidRPr="002D6C53" w:rsidRDefault="002D6C53" w:rsidP="002D6C53">
      <w:pPr>
        <w:pStyle w:val="Tekstprzypisudolnego"/>
        <w:jc w:val="both"/>
        <w:rPr>
          <w:rFonts w:ascii="Arial" w:eastAsia="Arial Unicode MS" w:hAnsi="Arial" w:cs="Arial"/>
          <w:kern w:val="3"/>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 przypadku Wykonawców wspólnie ubiegających się o udzielenie zamówienia należy podać dane wszystkich Wykonawców.</w:t>
      </w:r>
    </w:p>
  </w:footnote>
  <w:footnote w:id="2">
    <w:p w14:paraId="51DA69A4" w14:textId="3B321A65" w:rsidR="002D6C53" w:rsidRPr="002D6C53" w:rsidRDefault="002D6C53" w:rsidP="00CD04FE">
      <w:pPr>
        <w:pStyle w:val="Tekstprzypisudolnego"/>
        <w:jc w:val="both"/>
        <w:rPr>
          <w:rFonts w:ascii="Arial" w:hAnsi="Arial" w:cs="Arial"/>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t>
      </w:r>
      <w:r w:rsidR="00CD04FE" w:rsidRPr="00CD04FE">
        <w:rPr>
          <w:rFonts w:ascii="Arial" w:hAnsi="Arial" w:cs="Arial"/>
          <w:sz w:val="16"/>
          <w:szCs w:val="16"/>
        </w:rPr>
        <w:t>Należy wybrać z listy: mikroprzedsiębiorstwo, małe przedsiębiorstwo, średnie przedsiębiorstwo, jednoosobowa działalność gospodarcza, osoba fizyczna nieprowadząca działalności gospodarczej, inny rodzaj.</w:t>
      </w:r>
    </w:p>
  </w:footnote>
  <w:footnote w:id="3">
    <w:p w14:paraId="06C0C9F5" w14:textId="7D9A0552" w:rsidR="00AF581C" w:rsidRPr="00AF581C" w:rsidRDefault="00AF581C">
      <w:pPr>
        <w:pStyle w:val="Tekstprzypisudolnego"/>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t>
      </w:r>
      <w:r>
        <w:rPr>
          <w:rFonts w:ascii="Arial" w:hAnsi="Arial" w:cs="Arial"/>
          <w:sz w:val="16"/>
          <w:szCs w:val="16"/>
        </w:rPr>
        <w:t xml:space="preserve">Suma ceny za wykonanie Zamówienia w zakresie podstawowym </w:t>
      </w:r>
      <w:r w:rsidR="00DC09E2">
        <w:rPr>
          <w:rFonts w:ascii="Arial" w:hAnsi="Arial" w:cs="Arial"/>
          <w:sz w:val="16"/>
          <w:szCs w:val="16"/>
        </w:rPr>
        <w:t xml:space="preserve">(Etap V oraz Etap dodatkowy) </w:t>
      </w:r>
      <w:r>
        <w:rPr>
          <w:rFonts w:ascii="Arial" w:hAnsi="Arial" w:cs="Arial"/>
          <w:sz w:val="16"/>
          <w:szCs w:val="16"/>
        </w:rPr>
        <w:t>oraz w zakresie Prawa Opcji</w:t>
      </w:r>
      <w:r w:rsidR="00DC09E2">
        <w:rPr>
          <w:rFonts w:ascii="Arial" w:hAnsi="Arial" w:cs="Arial"/>
          <w:sz w:val="16"/>
          <w:szCs w:val="16"/>
        </w:rPr>
        <w:t xml:space="preserve"> 1 oraz 2</w:t>
      </w:r>
      <w:r>
        <w:rPr>
          <w:rFonts w:ascii="Arial" w:hAnsi="Arial" w:cs="Arial"/>
          <w:sz w:val="16"/>
          <w:szCs w:val="16"/>
        </w:rPr>
        <w:t>.</w:t>
      </w:r>
    </w:p>
  </w:footnote>
  <w:footnote w:id="4">
    <w:p w14:paraId="6EB5D382" w14:textId="0D665AF8" w:rsidR="00AF581C" w:rsidRPr="00AF581C" w:rsidRDefault="00AF581C" w:rsidP="00AF581C">
      <w:pPr>
        <w:pStyle w:val="Tekstprzypisudolnego"/>
        <w:jc w:val="both"/>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Wykonawca zobowiązany jest wpisać liczbowo oraz słownie oferowany przez Wykonawcę i podlegający punktacji okres gwarancji i rękojmi, zgodnie z opisem kryterium nr opisanym w pkt </w:t>
      </w:r>
      <w:r>
        <w:rPr>
          <w:rFonts w:ascii="Arial" w:hAnsi="Arial" w:cs="Arial"/>
          <w:sz w:val="16"/>
          <w:szCs w:val="16"/>
        </w:rPr>
        <w:t>XIX.2 lit. c) SWZ</w:t>
      </w:r>
      <w:r w:rsidRPr="00AF581C">
        <w:rPr>
          <w:rFonts w:ascii="Arial" w:hAnsi="Arial" w:cs="Arial"/>
          <w:sz w:val="16"/>
          <w:szCs w:val="16"/>
        </w:rPr>
        <w:t>.</w:t>
      </w:r>
    </w:p>
  </w:footnote>
  <w:footnote w:id="5">
    <w:p w14:paraId="69B4759C" w14:textId="1876F026" w:rsidR="0092156A" w:rsidRPr="0092156A" w:rsidRDefault="0092156A">
      <w:pPr>
        <w:pStyle w:val="Tekstprzypisudolnego"/>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w:t>
      </w:r>
    </w:p>
  </w:footnote>
  <w:footnote w:id="6">
    <w:p w14:paraId="30FEAD2A" w14:textId="77777777" w:rsidR="003E7989" w:rsidRPr="00B85985" w:rsidRDefault="003E7989" w:rsidP="003E7989">
      <w:pPr>
        <w:pStyle w:val="Tekstprzypisudolnego"/>
        <w:rPr>
          <w:rFonts w:ascii="Arial" w:hAnsi="Arial" w:cs="Arial"/>
          <w:sz w:val="14"/>
          <w:szCs w:val="14"/>
        </w:rPr>
      </w:pPr>
      <w:r w:rsidRPr="00942BD9">
        <w:rPr>
          <w:rStyle w:val="Odwoanieprzypisudolnego"/>
          <w:rFonts w:ascii="Arial" w:hAnsi="Arial" w:cs="Arial"/>
          <w:sz w:val="16"/>
          <w:szCs w:val="14"/>
        </w:rPr>
        <w:footnoteRef/>
      </w:r>
      <w:r w:rsidRPr="00942BD9">
        <w:rPr>
          <w:rFonts w:ascii="Arial" w:hAnsi="Arial" w:cs="Arial"/>
          <w:sz w:val="16"/>
          <w:szCs w:val="14"/>
        </w:rPr>
        <w:t xml:space="preserve"> Wypełnia wyłącznie Wykonawca, który złożył wadium w pieniądzu</w:t>
      </w:r>
    </w:p>
  </w:footnote>
  <w:footnote w:id="7">
    <w:p w14:paraId="3C127573" w14:textId="49BBAC2D" w:rsidR="0092156A" w:rsidRPr="0092156A" w:rsidRDefault="0092156A" w:rsidP="0092156A">
      <w:pPr>
        <w:pStyle w:val="Tekstprzypisudolnego"/>
        <w:jc w:val="both"/>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 W przypadku nie skreślenia przez Wykonawcę żadnej opcji, Zamawiający przyjmie że wybór oferty nie będzie prowadził do powstania u Zamawiającego obowiązku podatkowego w zakresie podatku VAT.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4321"/>
    <w:multiLevelType w:val="hybridMultilevel"/>
    <w:tmpl w:val="F13A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6C3798"/>
    <w:multiLevelType w:val="hybridMultilevel"/>
    <w:tmpl w:val="2244EAC4"/>
    <w:lvl w:ilvl="0" w:tplc="04150001">
      <w:start w:val="1"/>
      <w:numFmt w:val="bullet"/>
      <w:lvlText w:val=""/>
      <w:lvlJc w:val="left"/>
      <w:pPr>
        <w:ind w:left="1491" w:hanging="360"/>
      </w:pPr>
      <w:rPr>
        <w:rFonts w:ascii="Symbol" w:hAnsi="Symbol" w:hint="default"/>
      </w:rPr>
    </w:lvl>
    <w:lvl w:ilvl="1" w:tplc="04150003" w:tentative="1">
      <w:start w:val="1"/>
      <w:numFmt w:val="bullet"/>
      <w:lvlText w:val="o"/>
      <w:lvlJc w:val="left"/>
      <w:pPr>
        <w:ind w:left="2211" w:hanging="360"/>
      </w:pPr>
      <w:rPr>
        <w:rFonts w:ascii="Courier New" w:hAnsi="Courier New" w:cs="Courier New" w:hint="default"/>
      </w:rPr>
    </w:lvl>
    <w:lvl w:ilvl="2" w:tplc="04150005" w:tentative="1">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2" w15:restartNumberingAfterBreak="0">
    <w:nsid w:val="137A5B0C"/>
    <w:multiLevelType w:val="hybridMultilevel"/>
    <w:tmpl w:val="64BAC13C"/>
    <w:lvl w:ilvl="0" w:tplc="D958C534">
      <w:start w:val="1"/>
      <w:numFmt w:val="lowerRoman"/>
      <w:lvlText w:val="%1."/>
      <w:lvlJc w:val="righ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2A53A6"/>
    <w:multiLevelType w:val="hybridMultilevel"/>
    <w:tmpl w:val="F378F9D6"/>
    <w:lvl w:ilvl="0" w:tplc="D7C2CB96">
      <w:start w:val="1"/>
      <w:numFmt w:val="decimal"/>
      <w:pStyle w:val="SIWZFormPKT"/>
      <w:lvlText w:val="%1."/>
      <w:lvlJc w:val="left"/>
      <w:pPr>
        <w:ind w:left="720" w:hanging="360"/>
      </w:pPr>
    </w:lvl>
    <w:lvl w:ilvl="1" w:tplc="3C3083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1B26AB"/>
    <w:multiLevelType w:val="hybridMultilevel"/>
    <w:tmpl w:val="9D1001E4"/>
    <w:lvl w:ilvl="0" w:tplc="5866D198">
      <w:start w:val="1"/>
      <w:numFmt w:val="lowerLetter"/>
      <w:lvlText w:val="%1)"/>
      <w:lvlJc w:val="left"/>
      <w:pPr>
        <w:tabs>
          <w:tab w:val="num" w:pos="2340"/>
        </w:tabs>
        <w:ind w:left="0" w:firstLine="0"/>
      </w:pPr>
      <w:rPr>
        <w:rFonts w:hint="default"/>
      </w:rPr>
    </w:lvl>
    <w:lvl w:ilvl="1" w:tplc="64661350">
      <w:start w:val="1"/>
      <w:numFmt w:val="lowerLetter"/>
      <w:lvlText w:val="%2)"/>
      <w:lvlJc w:val="left"/>
      <w:pPr>
        <w:tabs>
          <w:tab w:val="num" w:pos="342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64219483">
    <w:abstractNumId w:val="5"/>
  </w:num>
  <w:num w:numId="2" w16cid:durableId="1457405131">
    <w:abstractNumId w:val="4"/>
  </w:num>
  <w:num w:numId="3" w16cid:durableId="1669213860">
    <w:abstractNumId w:val="3"/>
  </w:num>
  <w:num w:numId="4" w16cid:durableId="1968732407">
    <w:abstractNumId w:val="1"/>
  </w:num>
  <w:num w:numId="5" w16cid:durableId="1387022159">
    <w:abstractNumId w:val="2"/>
  </w:num>
  <w:num w:numId="6" w16cid:durableId="111751367">
    <w:abstractNumId w:val="4"/>
    <w:lvlOverride w:ilvl="0">
      <w:startOverride w:val="1"/>
    </w:lvlOverride>
  </w:num>
  <w:num w:numId="7" w16cid:durableId="487552753">
    <w:abstractNumId w:val="4"/>
  </w:num>
  <w:num w:numId="8" w16cid:durableId="914558214">
    <w:abstractNumId w:val="4"/>
  </w:num>
  <w:num w:numId="9" w16cid:durableId="1918480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lanta Aleksa-Mroz">
    <w15:presenceInfo w15:providerId="AD" w15:userId="S::j.aleksamroz@gfkk.pl::fc682535-a7d8-4b65-8a47-dda7e1712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89"/>
    <w:rsid w:val="0002773F"/>
    <w:rsid w:val="00072395"/>
    <w:rsid w:val="001A72E4"/>
    <w:rsid w:val="001C7530"/>
    <w:rsid w:val="00263A84"/>
    <w:rsid w:val="00290B1D"/>
    <w:rsid w:val="002C75AD"/>
    <w:rsid w:val="002D6C53"/>
    <w:rsid w:val="00356E09"/>
    <w:rsid w:val="00374970"/>
    <w:rsid w:val="003C39DC"/>
    <w:rsid w:val="003E7989"/>
    <w:rsid w:val="00444F3E"/>
    <w:rsid w:val="004A276D"/>
    <w:rsid w:val="004B305C"/>
    <w:rsid w:val="004C4F4F"/>
    <w:rsid w:val="004C7B02"/>
    <w:rsid w:val="005274C2"/>
    <w:rsid w:val="0059414D"/>
    <w:rsid w:val="005B543B"/>
    <w:rsid w:val="00695636"/>
    <w:rsid w:val="006E077C"/>
    <w:rsid w:val="006E17AA"/>
    <w:rsid w:val="006E3D06"/>
    <w:rsid w:val="00700F8A"/>
    <w:rsid w:val="007643D1"/>
    <w:rsid w:val="007A5C4E"/>
    <w:rsid w:val="007E1042"/>
    <w:rsid w:val="007E6C15"/>
    <w:rsid w:val="00892C02"/>
    <w:rsid w:val="008C41E2"/>
    <w:rsid w:val="00920668"/>
    <w:rsid w:val="0092156A"/>
    <w:rsid w:val="00973D7E"/>
    <w:rsid w:val="009B10CD"/>
    <w:rsid w:val="00A05ABE"/>
    <w:rsid w:val="00A7366E"/>
    <w:rsid w:val="00AA4807"/>
    <w:rsid w:val="00AB7482"/>
    <w:rsid w:val="00AF581C"/>
    <w:rsid w:val="00B10732"/>
    <w:rsid w:val="00B10908"/>
    <w:rsid w:val="00B30370"/>
    <w:rsid w:val="00C4484F"/>
    <w:rsid w:val="00C92672"/>
    <w:rsid w:val="00CA6616"/>
    <w:rsid w:val="00CD04FE"/>
    <w:rsid w:val="00D34F4A"/>
    <w:rsid w:val="00D745BD"/>
    <w:rsid w:val="00DC09E2"/>
    <w:rsid w:val="00DC6BCB"/>
    <w:rsid w:val="00DF7E6A"/>
    <w:rsid w:val="00E128D7"/>
    <w:rsid w:val="00E436C3"/>
    <w:rsid w:val="00EC7504"/>
    <w:rsid w:val="00F10CEF"/>
    <w:rsid w:val="00F73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05ED"/>
  <w15:chartTrackingRefBased/>
  <w15:docId w15:val="{83F1FD4C-EAE6-486A-B19C-7BAA6D88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98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3E7989"/>
    <w:pPr>
      <w:keepNext/>
      <w:pageBreakBefore/>
      <w:tabs>
        <w:tab w:val="num" w:pos="1080"/>
      </w:tabs>
      <w:ind w:left="720" w:hanging="720"/>
      <w:jc w:val="both"/>
      <w:textAlignment w:val="top"/>
      <w:outlineLvl w:val="3"/>
    </w:pPr>
    <w:rPr>
      <w:rFonts w:ascii="Arial" w:hAnsi="Arial"/>
      <w:b/>
      <w:bCs/>
      <w:sz w:val="28"/>
    </w:rPr>
  </w:style>
  <w:style w:type="paragraph" w:styleId="Nagwek5">
    <w:name w:val="heading 5"/>
    <w:basedOn w:val="Normalny"/>
    <w:next w:val="Normalny"/>
    <w:link w:val="Nagwek5Znak"/>
    <w:uiPriority w:val="9"/>
    <w:semiHidden/>
    <w:unhideWhenUsed/>
    <w:qFormat/>
    <w:rsid w:val="003E7989"/>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E7989"/>
    <w:rPr>
      <w:rFonts w:ascii="Arial" w:eastAsia="Times New Roman" w:hAnsi="Arial" w:cs="Times New Roman"/>
      <w:b/>
      <w:bCs/>
      <w:sz w:val="28"/>
      <w:szCs w:val="24"/>
      <w:lang w:eastAsia="pl-PL"/>
    </w:rPr>
  </w:style>
  <w:style w:type="paragraph" w:styleId="Stopka">
    <w:name w:val="footer"/>
    <w:basedOn w:val="Normalny"/>
    <w:link w:val="StopkaZnak"/>
    <w:uiPriority w:val="99"/>
    <w:rsid w:val="003E7989"/>
    <w:pPr>
      <w:tabs>
        <w:tab w:val="center" w:pos="4536"/>
        <w:tab w:val="right" w:pos="9072"/>
      </w:tabs>
    </w:pPr>
  </w:style>
  <w:style w:type="character" w:customStyle="1" w:styleId="StopkaZnak">
    <w:name w:val="Stopka Znak"/>
    <w:basedOn w:val="Domylnaczcionkaakapitu"/>
    <w:link w:val="Stopka"/>
    <w:uiPriority w:val="99"/>
    <w:rsid w:val="003E798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E7989"/>
    <w:pPr>
      <w:jc w:val="both"/>
    </w:pPr>
    <w:rPr>
      <w:rFonts w:ascii="Arial" w:hAnsi="Arial" w:cs="Arial"/>
    </w:rPr>
  </w:style>
  <w:style w:type="character" w:customStyle="1" w:styleId="Tekstpodstawowy2Znak">
    <w:name w:val="Tekst podstawowy 2 Znak"/>
    <w:basedOn w:val="Domylnaczcionkaakapitu"/>
    <w:link w:val="Tekstpodstawowy2"/>
    <w:rsid w:val="003E7989"/>
    <w:rPr>
      <w:rFonts w:ascii="Arial" w:eastAsia="Times New Roman" w:hAnsi="Arial" w:cs="Arial"/>
      <w:sz w:val="24"/>
      <w:szCs w:val="24"/>
      <w:lang w:eastAsia="pl-PL"/>
    </w:rPr>
  </w:style>
  <w:style w:type="character" w:styleId="Odwoanieprzypisudolnego">
    <w:name w:val="footnote reference"/>
    <w:semiHidden/>
    <w:rsid w:val="003E7989"/>
    <w:rPr>
      <w:vertAlign w:val="superscript"/>
    </w:rPr>
  </w:style>
  <w:style w:type="paragraph" w:styleId="Tekstkomentarza">
    <w:name w:val="annotation text"/>
    <w:aliases w:val="Tekst komentarza Znak1 Znak,Tekst komentarza Znak Znak1 Znak, Znak Znak2 Znak Znak Znak,Tekst komentarza Znak Znak Znak Znak, Znak5 Znak Znak Znak Znak,Tekst komentarza Znak Znak, Znak Znak2 Znak Znak1,Znak5 Znak"/>
    <w:basedOn w:val="Normalny"/>
    <w:link w:val="TekstkomentarzaZnak"/>
    <w:uiPriority w:val="99"/>
    <w:rsid w:val="003E7989"/>
    <w:rPr>
      <w:sz w:val="20"/>
      <w:szCs w:val="20"/>
    </w:rPr>
  </w:style>
  <w:style w:type="character" w:customStyle="1" w:styleId="TekstkomentarzaZnak">
    <w:name w:val="Tekst komentarza Znak"/>
    <w:aliases w:val="Tekst komentarza Znak1 Znak Znak,Tekst komentarza Znak Znak1 Znak Znak, Znak Znak2 Znak Znak Znak Znak,Tekst komentarza Znak Znak Znak Znak Znak, Znak5 Znak Znak Znak Znak Znak,Tekst komentarza Znak Znak Znak,Znak5 Znak Znak"/>
    <w:basedOn w:val="Domylnaczcionkaakapitu"/>
    <w:link w:val="Tekstkomentarza"/>
    <w:uiPriority w:val="99"/>
    <w:rsid w:val="003E7989"/>
    <w:rPr>
      <w:rFonts w:ascii="Times New Roman" w:eastAsia="Times New Roman" w:hAnsi="Times New Roman" w:cs="Times New Roman"/>
      <w:sz w:val="20"/>
      <w:szCs w:val="20"/>
      <w:lang w:eastAsia="pl-PL"/>
    </w:rPr>
  </w:style>
  <w:style w:type="paragraph" w:styleId="Tekstprzypisudolnego">
    <w:name w:val="footnote text"/>
    <w:aliases w:val="Znak"/>
    <w:basedOn w:val="Normalny"/>
    <w:link w:val="TekstprzypisudolnegoZnak"/>
    <w:semiHidden/>
    <w:rsid w:val="003E7989"/>
    <w:rPr>
      <w:sz w:val="20"/>
      <w:szCs w:val="20"/>
    </w:rPr>
  </w:style>
  <w:style w:type="character" w:customStyle="1" w:styleId="TekstprzypisudolnegoZnak">
    <w:name w:val="Tekst przypisu dolnego Znak"/>
    <w:aliases w:val="Znak Znak"/>
    <w:basedOn w:val="Domylnaczcionkaakapitu"/>
    <w:link w:val="Tekstprzypisudolnego"/>
    <w:semiHidden/>
    <w:rsid w:val="003E7989"/>
    <w:rPr>
      <w:rFonts w:ascii="Times New Roman" w:eastAsia="Times New Roman" w:hAnsi="Times New Roman" w:cs="Times New Roman"/>
      <w:sz w:val="20"/>
      <w:szCs w:val="20"/>
      <w:lang w:eastAsia="pl-PL"/>
    </w:rPr>
  </w:style>
  <w:style w:type="paragraph" w:styleId="Akapitzlist">
    <w:name w:val="List Paragraph"/>
    <w:basedOn w:val="Normalny"/>
    <w:uiPriority w:val="99"/>
    <w:qFormat/>
    <w:rsid w:val="003E7989"/>
    <w:pPr>
      <w:ind w:left="708"/>
    </w:pPr>
  </w:style>
  <w:style w:type="paragraph" w:customStyle="1" w:styleId="SIWZtekstzwyky">
    <w:name w:val="SIWZ tekst zwykły"/>
    <w:basedOn w:val="Tekstblokowy"/>
    <w:qFormat/>
    <w:rsid w:val="003E7989"/>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nagwki">
    <w:name w:val="SIWZ nagłówki"/>
    <w:basedOn w:val="Nagwek5"/>
    <w:qFormat/>
    <w:rsid w:val="003E7989"/>
    <w:pPr>
      <w:keepNext w:val="0"/>
      <w:keepLines w:val="0"/>
      <w:spacing w:before="240" w:after="240" w:line="276" w:lineRule="auto"/>
      <w:jc w:val="center"/>
    </w:pPr>
    <w:rPr>
      <w:rFonts w:ascii="Arial" w:eastAsia="Times New Roman" w:hAnsi="Arial" w:cs="Arial"/>
      <w:b/>
      <w:bCs/>
      <w:color w:val="auto"/>
      <w:sz w:val="28"/>
    </w:rPr>
  </w:style>
  <w:style w:type="paragraph" w:customStyle="1" w:styleId="SIWZFormPKT">
    <w:name w:val="SIWZ FormPKT"/>
    <w:basedOn w:val="Normalny"/>
    <w:qFormat/>
    <w:rsid w:val="003E7989"/>
    <w:pPr>
      <w:numPr>
        <w:numId w:val="2"/>
      </w:numPr>
      <w:spacing w:before="240" w:after="120" w:line="276" w:lineRule="auto"/>
    </w:pPr>
    <w:rPr>
      <w:rFonts w:ascii="Arial" w:hAnsi="Arial" w:cs="Arial"/>
      <w:b/>
      <w:sz w:val="22"/>
    </w:rPr>
  </w:style>
  <w:style w:type="paragraph" w:styleId="Nagwek">
    <w:name w:val="header"/>
    <w:basedOn w:val="Normalny"/>
    <w:link w:val="NagwekZnak"/>
    <w:uiPriority w:val="99"/>
    <w:semiHidden/>
    <w:unhideWhenUsed/>
    <w:rsid w:val="003E7989"/>
    <w:pPr>
      <w:tabs>
        <w:tab w:val="center" w:pos="4536"/>
        <w:tab w:val="right" w:pos="9072"/>
      </w:tabs>
    </w:pPr>
  </w:style>
  <w:style w:type="character" w:customStyle="1" w:styleId="NagwekZnak">
    <w:name w:val="Nagłówek Znak"/>
    <w:basedOn w:val="Domylnaczcionkaakapitu"/>
    <w:link w:val="Nagwek"/>
    <w:uiPriority w:val="99"/>
    <w:semiHidden/>
    <w:rsid w:val="003E7989"/>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3E798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Nagwek5Znak">
    <w:name w:val="Nagłówek 5 Znak"/>
    <w:basedOn w:val="Domylnaczcionkaakapitu"/>
    <w:link w:val="Nagwek5"/>
    <w:uiPriority w:val="9"/>
    <w:semiHidden/>
    <w:rsid w:val="003E7989"/>
    <w:rPr>
      <w:rFonts w:asciiTheme="majorHAnsi" w:eastAsiaTheme="majorEastAsia" w:hAnsiTheme="majorHAnsi" w:cstheme="majorBidi"/>
      <w:color w:val="2E74B5" w:themeColor="accent1" w:themeShade="BF"/>
      <w:sz w:val="24"/>
      <w:szCs w:val="24"/>
      <w:lang w:eastAsia="pl-PL"/>
    </w:rPr>
  </w:style>
  <w:style w:type="character" w:customStyle="1" w:styleId="Podpisobrazu">
    <w:name w:val="Podpis obrazu_"/>
    <w:link w:val="Podpisobrazu0"/>
    <w:rsid w:val="003E7989"/>
    <w:rPr>
      <w:rFonts w:ascii="Arial" w:eastAsia="Arial" w:hAnsi="Arial" w:cs="Arial"/>
      <w:sz w:val="20"/>
      <w:szCs w:val="20"/>
      <w:shd w:val="clear" w:color="auto" w:fill="FFFFFF"/>
    </w:rPr>
  </w:style>
  <w:style w:type="paragraph" w:customStyle="1" w:styleId="Podpisobrazu0">
    <w:name w:val="Podpis obrazu"/>
    <w:basedOn w:val="Normalny"/>
    <w:link w:val="Podpisobrazu"/>
    <w:rsid w:val="003E7989"/>
    <w:pPr>
      <w:widowControl w:val="0"/>
      <w:shd w:val="clear" w:color="auto" w:fill="FFFFFF"/>
      <w:spacing w:line="252" w:lineRule="exact"/>
      <w:jc w:val="both"/>
    </w:pPr>
    <w:rPr>
      <w:rFonts w:ascii="Arial" w:eastAsia="Arial" w:hAnsi="Arial" w:cs="Arial"/>
      <w:sz w:val="20"/>
      <w:szCs w:val="20"/>
      <w:lang w:eastAsia="en-US"/>
    </w:rPr>
  </w:style>
  <w:style w:type="paragraph" w:styleId="Tekstdymka">
    <w:name w:val="Balloon Text"/>
    <w:basedOn w:val="Normalny"/>
    <w:link w:val="TekstdymkaZnak"/>
    <w:uiPriority w:val="99"/>
    <w:semiHidden/>
    <w:unhideWhenUsed/>
    <w:rsid w:val="00AA48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4807"/>
    <w:rPr>
      <w:rFonts w:ascii="Segoe UI" w:eastAsia="Times New Roman" w:hAnsi="Segoe UI" w:cs="Segoe UI"/>
      <w:sz w:val="18"/>
      <w:szCs w:val="18"/>
      <w:lang w:eastAsia="pl-PL"/>
    </w:rPr>
  </w:style>
  <w:style w:type="paragraph" w:styleId="Poprawka">
    <w:name w:val="Revision"/>
    <w:hidden/>
    <w:uiPriority w:val="99"/>
    <w:semiHidden/>
    <w:rsid w:val="00356E09"/>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2D6C53"/>
    <w:pPr>
      <w:suppressAutoHyphens/>
      <w:autoSpaceDN w:val="0"/>
      <w:spacing w:after="0" w:line="240" w:lineRule="auto"/>
    </w:pPr>
    <w:rPr>
      <w:rFonts w:ascii="Times New Roman" w:eastAsia="Times New Roman" w:hAnsi="Times New Roman" w:cs="Times New Roman"/>
      <w:kern w:val="3"/>
      <w:sz w:val="24"/>
      <w:szCs w:val="24"/>
      <w:lang w:eastAsia="pl-PL"/>
    </w:rPr>
  </w:style>
  <w:style w:type="table" w:customStyle="1" w:styleId="Tabela-Siatka1">
    <w:name w:val="Tabela - Siatka1"/>
    <w:basedOn w:val="Standardowy"/>
    <w:uiPriority w:val="39"/>
    <w:rsid w:val="002D6C5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4484F"/>
    <w:rPr>
      <w:sz w:val="16"/>
      <w:szCs w:val="16"/>
    </w:rPr>
  </w:style>
  <w:style w:type="paragraph" w:styleId="Tematkomentarza">
    <w:name w:val="annotation subject"/>
    <w:basedOn w:val="Tekstkomentarza"/>
    <w:next w:val="Tekstkomentarza"/>
    <w:link w:val="TematkomentarzaZnak"/>
    <w:uiPriority w:val="99"/>
    <w:semiHidden/>
    <w:unhideWhenUsed/>
    <w:rsid w:val="00C4484F"/>
    <w:rPr>
      <w:b/>
      <w:bCs/>
    </w:rPr>
  </w:style>
  <w:style w:type="character" w:customStyle="1" w:styleId="TematkomentarzaZnak">
    <w:name w:val="Temat komentarza Znak"/>
    <w:basedOn w:val="TekstkomentarzaZnak"/>
    <w:link w:val="Tematkomentarza"/>
    <w:uiPriority w:val="99"/>
    <w:semiHidden/>
    <w:rsid w:val="00C4484F"/>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254481">
      <w:bodyDiv w:val="1"/>
      <w:marLeft w:val="0"/>
      <w:marRight w:val="0"/>
      <w:marTop w:val="0"/>
      <w:marBottom w:val="0"/>
      <w:divBdr>
        <w:top w:val="none" w:sz="0" w:space="0" w:color="auto"/>
        <w:left w:val="none" w:sz="0" w:space="0" w:color="auto"/>
        <w:bottom w:val="none" w:sz="0" w:space="0" w:color="auto"/>
        <w:right w:val="none" w:sz="0" w:space="0" w:color="auto"/>
      </w:divBdr>
    </w:div>
    <w:div w:id="1024331276">
      <w:bodyDiv w:val="1"/>
      <w:marLeft w:val="0"/>
      <w:marRight w:val="0"/>
      <w:marTop w:val="0"/>
      <w:marBottom w:val="0"/>
      <w:divBdr>
        <w:top w:val="none" w:sz="0" w:space="0" w:color="auto"/>
        <w:left w:val="none" w:sz="0" w:space="0" w:color="auto"/>
        <w:bottom w:val="none" w:sz="0" w:space="0" w:color="auto"/>
        <w:right w:val="none" w:sz="0" w:space="0" w:color="auto"/>
      </w:divBdr>
    </w:div>
    <w:div w:id="2090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C6D3F-5FDF-472C-9214-76EA331EEB78}">
  <ds:schemaRefs>
    <ds:schemaRef ds:uri="http://schemas.microsoft.com/sharepoint/v3/contenttype/forms"/>
  </ds:schemaRefs>
</ds:datastoreItem>
</file>

<file path=customXml/itemProps2.xml><?xml version="1.0" encoding="utf-8"?>
<ds:datastoreItem xmlns:ds="http://schemas.openxmlformats.org/officeDocument/2006/customXml" ds:itemID="{425BAEFD-13AA-4488-90CE-974D8EF7A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AECE54-A937-419A-B81D-6988D07E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863</Words>
  <Characters>5184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Zajączkowska Aleksandra</dc:creator>
  <cp:keywords/>
  <dc:description/>
  <cp:lastModifiedBy>Jolanta Aleksa-Mroz</cp:lastModifiedBy>
  <cp:revision>5</cp:revision>
  <dcterms:created xsi:type="dcterms:W3CDTF">2025-05-12T07:13:00Z</dcterms:created>
  <dcterms:modified xsi:type="dcterms:W3CDTF">2025-05-12T07:14:00Z</dcterms:modified>
</cp:coreProperties>
</file>