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59DED2" w14:textId="193D3AF9" w:rsidR="00B64DBA" w:rsidRPr="00440B9A" w:rsidRDefault="006B3C31" w:rsidP="003C2775">
      <w:pPr>
        <w:spacing w:after="120" w:line="276" w:lineRule="auto"/>
        <w:jc w:val="center"/>
        <w:outlineLvl w:val="0"/>
        <w:rPr>
          <w:rFonts w:ascii="Calibri" w:eastAsia="Times New Roman" w:hAnsi="Calibri" w:cs="Times New Roman"/>
          <w:sz w:val="22"/>
          <w:szCs w:val="22"/>
          <w:lang w:eastAsia="pl-PL"/>
        </w:rPr>
      </w:pPr>
      <w:bookmarkStart w:id="0" w:name="_GoBack"/>
      <w:bookmarkEnd w:id="0"/>
      <w:r w:rsidRPr="0AFD1586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Załącznik nr</w:t>
      </w:r>
      <w:r w:rsidR="00F74C30" w:rsidRPr="0AFD1586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</w:t>
      </w:r>
      <w:r w:rsidR="00BF73D0" w:rsidRPr="0AFD1586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2</w:t>
      </w:r>
      <w:r w:rsidR="00B64DBA" w:rsidRPr="0AFD1586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do Regulaminu –</w:t>
      </w:r>
      <w:r w:rsidR="00F74C30" w:rsidRPr="0AFD1586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</w:t>
      </w:r>
      <w:r w:rsidR="00BF73D0" w:rsidRPr="0AFD1586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Opis </w:t>
      </w:r>
      <w:r w:rsidR="00A97A70" w:rsidRPr="0AFD1586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Nieruchomości Demonstracyjnych</w:t>
      </w:r>
    </w:p>
    <w:p w14:paraId="3DC5E5B2" w14:textId="62F9F721" w:rsidR="00B64DBA" w:rsidRPr="00440B9A" w:rsidRDefault="00B64DBA" w:rsidP="003C2775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eastAsia="pl-PL"/>
        </w:rPr>
      </w:pPr>
    </w:p>
    <w:p w14:paraId="4303DD5A" w14:textId="61BE34BE" w:rsidR="00162707" w:rsidRDefault="00840C7C" w:rsidP="0016270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eastAsia="pl-PL"/>
        </w:rPr>
      </w:pPr>
      <w:r w:rsidRPr="6E330106">
        <w:rPr>
          <w:rFonts w:ascii="Calibri" w:eastAsia="Times New Roman" w:hAnsi="Calibri" w:cs="Times New Roman"/>
          <w:sz w:val="22"/>
          <w:szCs w:val="22"/>
          <w:lang w:eastAsia="pl-PL"/>
        </w:rPr>
        <w:t>W niniejszym dokumencie Zamawiający wskazuje ogóln</w:t>
      </w:r>
      <w:r w:rsidR="003C2775" w:rsidRPr="6E330106">
        <w:rPr>
          <w:rFonts w:ascii="Calibri" w:eastAsia="Times New Roman" w:hAnsi="Calibri" w:cs="Times New Roman"/>
          <w:sz w:val="22"/>
          <w:szCs w:val="22"/>
          <w:lang w:eastAsia="pl-PL"/>
        </w:rPr>
        <w:t xml:space="preserve">y opis </w:t>
      </w:r>
      <w:r w:rsidR="00A97A70" w:rsidRPr="6E330106">
        <w:rPr>
          <w:rFonts w:ascii="Calibri" w:eastAsia="Times New Roman" w:hAnsi="Calibri" w:cs="Times New Roman"/>
          <w:sz w:val="22"/>
          <w:szCs w:val="22"/>
          <w:lang w:eastAsia="pl-PL"/>
        </w:rPr>
        <w:t>Nieruchomości Demonstracyjnych</w:t>
      </w:r>
      <w:r w:rsidR="003C2775" w:rsidRPr="6E330106">
        <w:rPr>
          <w:rFonts w:ascii="Calibri" w:eastAsia="Times New Roman" w:hAnsi="Calibri" w:cs="Times New Roman"/>
          <w:sz w:val="22"/>
          <w:szCs w:val="22"/>
          <w:lang w:eastAsia="pl-PL"/>
        </w:rPr>
        <w:t xml:space="preserve">. </w:t>
      </w:r>
      <w:r w:rsidR="00162707" w:rsidRPr="6E330106">
        <w:rPr>
          <w:rFonts w:ascii="Calibri" w:eastAsia="Times New Roman" w:hAnsi="Calibri" w:cs="Times New Roman"/>
          <w:sz w:val="22"/>
          <w:szCs w:val="22"/>
          <w:lang w:eastAsia="pl-PL"/>
        </w:rPr>
        <w:t xml:space="preserve">Konkretne </w:t>
      </w:r>
      <w:ins w:id="1" w:author="Autor">
        <w:r w:rsidR="00882022">
          <w:rPr>
            <w:rFonts w:ascii="Calibri" w:eastAsia="Times New Roman" w:hAnsi="Calibri" w:cs="Times New Roman"/>
            <w:sz w:val="22"/>
            <w:szCs w:val="22"/>
            <w:lang w:eastAsia="pl-PL"/>
          </w:rPr>
          <w:t>L</w:t>
        </w:r>
      </w:ins>
      <w:del w:id="2" w:author="Autor">
        <w:r w:rsidR="00943020" w:rsidRPr="6E330106" w:rsidDel="00882022">
          <w:rPr>
            <w:rFonts w:ascii="Calibri" w:eastAsia="Times New Roman" w:hAnsi="Calibri" w:cs="Times New Roman"/>
            <w:sz w:val="22"/>
            <w:szCs w:val="22"/>
            <w:lang w:eastAsia="pl-PL"/>
          </w:rPr>
          <w:delText>l</w:delText>
        </w:r>
      </w:del>
      <w:r w:rsidR="00943020" w:rsidRPr="6E330106">
        <w:rPr>
          <w:rFonts w:ascii="Calibri" w:eastAsia="Times New Roman" w:hAnsi="Calibri" w:cs="Times New Roman"/>
          <w:sz w:val="22"/>
          <w:szCs w:val="22"/>
          <w:lang w:eastAsia="pl-PL"/>
        </w:rPr>
        <w:t xml:space="preserve">okalizacje (określenie szczegółowe nieruchomości) </w:t>
      </w:r>
      <w:r w:rsidR="00162707" w:rsidRPr="6E330106">
        <w:rPr>
          <w:rFonts w:ascii="Calibri" w:eastAsia="Times New Roman" w:hAnsi="Calibri" w:cs="Times New Roman"/>
          <w:sz w:val="22"/>
          <w:szCs w:val="22"/>
          <w:lang w:eastAsia="pl-PL"/>
        </w:rPr>
        <w:t>dla Testów Instalacji Ułamkowo-Technicznych i Demonstratora Technologii</w:t>
      </w:r>
      <w:r w:rsidR="00316BB7" w:rsidRPr="6E330106">
        <w:rPr>
          <w:rFonts w:ascii="Calibri" w:eastAsia="Times New Roman" w:hAnsi="Calibri" w:cs="Times New Roman"/>
          <w:sz w:val="22"/>
          <w:szCs w:val="22"/>
          <w:lang w:eastAsia="pl-PL"/>
        </w:rPr>
        <w:t xml:space="preserve"> </w:t>
      </w:r>
      <w:r w:rsidR="0011011F" w:rsidRPr="6E330106">
        <w:rPr>
          <w:rFonts w:ascii="Calibri" w:eastAsia="Times New Roman" w:hAnsi="Calibri" w:cs="Times New Roman"/>
          <w:sz w:val="22"/>
          <w:szCs w:val="22"/>
          <w:lang w:eastAsia="pl-PL"/>
        </w:rPr>
        <w:t xml:space="preserve">oraz szczegółowe informacje odnośnie </w:t>
      </w:r>
      <w:r w:rsidR="00943020" w:rsidRPr="6E330106">
        <w:rPr>
          <w:rFonts w:ascii="Calibri" w:eastAsia="Times New Roman" w:hAnsi="Calibri" w:cs="Times New Roman"/>
          <w:sz w:val="22"/>
          <w:szCs w:val="22"/>
          <w:lang w:eastAsia="pl-PL"/>
        </w:rPr>
        <w:t xml:space="preserve">szczegółowych cech </w:t>
      </w:r>
      <w:ins w:id="3" w:author="Autor">
        <w:r w:rsidR="00882022">
          <w:rPr>
            <w:rFonts w:ascii="Calibri" w:eastAsia="Times New Roman" w:hAnsi="Calibri" w:cs="Times New Roman"/>
            <w:sz w:val="22"/>
            <w:szCs w:val="22"/>
            <w:lang w:eastAsia="pl-PL"/>
          </w:rPr>
          <w:t>L</w:t>
        </w:r>
      </w:ins>
      <w:del w:id="4" w:author="Autor">
        <w:r w:rsidR="00943020" w:rsidRPr="6E330106" w:rsidDel="00882022">
          <w:rPr>
            <w:rFonts w:ascii="Calibri" w:eastAsia="Times New Roman" w:hAnsi="Calibri" w:cs="Times New Roman"/>
            <w:sz w:val="22"/>
            <w:szCs w:val="22"/>
            <w:lang w:eastAsia="pl-PL"/>
          </w:rPr>
          <w:delText>l</w:delText>
        </w:r>
      </w:del>
      <w:r w:rsidR="0011011F" w:rsidRPr="6E330106">
        <w:rPr>
          <w:rFonts w:ascii="Calibri" w:eastAsia="Times New Roman" w:hAnsi="Calibri" w:cs="Times New Roman"/>
          <w:sz w:val="22"/>
          <w:szCs w:val="22"/>
          <w:lang w:eastAsia="pl-PL"/>
        </w:rPr>
        <w:t xml:space="preserve">okalizacji </w:t>
      </w:r>
      <w:r w:rsidR="00316BB7" w:rsidRPr="6E330106">
        <w:rPr>
          <w:rFonts w:ascii="Calibri" w:eastAsia="Times New Roman" w:hAnsi="Calibri" w:cs="Times New Roman"/>
          <w:sz w:val="22"/>
          <w:szCs w:val="22"/>
          <w:lang w:eastAsia="pl-PL"/>
        </w:rPr>
        <w:t xml:space="preserve">zostaną wskazane przez Zamawiającego w terminie określonym Umową, przy czym ww. </w:t>
      </w:r>
      <w:r w:rsidR="00943020" w:rsidRPr="6E330106">
        <w:rPr>
          <w:rFonts w:ascii="Calibri" w:eastAsia="Times New Roman" w:hAnsi="Calibri" w:cs="Times New Roman"/>
          <w:sz w:val="22"/>
          <w:szCs w:val="22"/>
          <w:lang w:eastAsia="pl-PL"/>
        </w:rPr>
        <w:t xml:space="preserve">nieruchomości </w:t>
      </w:r>
      <w:r w:rsidR="00316BB7" w:rsidRPr="6E330106">
        <w:rPr>
          <w:rFonts w:ascii="Calibri" w:eastAsia="Times New Roman" w:hAnsi="Calibri" w:cs="Times New Roman"/>
          <w:sz w:val="22"/>
          <w:szCs w:val="22"/>
          <w:lang w:eastAsia="pl-PL"/>
        </w:rPr>
        <w:t>będą spełniały wymagania wskazane poniżej.</w:t>
      </w:r>
    </w:p>
    <w:p w14:paraId="468F2208" w14:textId="5CAFC84C" w:rsidR="00943020" w:rsidRDefault="00943020" w:rsidP="0016270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eastAsia="pl-PL"/>
        </w:rPr>
      </w:pPr>
      <w:r w:rsidRPr="0C13E2D4">
        <w:rPr>
          <w:rFonts w:ascii="Calibri" w:eastAsia="Times New Roman" w:hAnsi="Calibri" w:cs="Times New Roman"/>
          <w:sz w:val="22"/>
          <w:szCs w:val="22"/>
          <w:lang w:eastAsia="pl-PL"/>
        </w:rPr>
        <w:t>Obie Nieruchomości Demonstracyjne dla Etapu I oraz Etapu II będą zlokalizowane na terytorium Rzeczypospolitej Polskiej, w odległości nie mniejszej niż 300 metrów od granic</w:t>
      </w:r>
      <w:r w:rsidR="2CF7A7CF" w:rsidRPr="0C13E2D4">
        <w:rPr>
          <w:rFonts w:ascii="Calibri" w:eastAsia="Times New Roman" w:hAnsi="Calibri" w:cs="Times New Roman"/>
          <w:sz w:val="22"/>
          <w:szCs w:val="22"/>
          <w:lang w:eastAsia="pl-PL"/>
        </w:rPr>
        <w:t xml:space="preserve"> tych Nieruchomości</w:t>
      </w:r>
      <w:r w:rsidRPr="0C13E2D4">
        <w:rPr>
          <w:rFonts w:ascii="Calibri" w:eastAsia="Times New Roman" w:hAnsi="Calibri" w:cs="Times New Roman"/>
          <w:sz w:val="22"/>
          <w:szCs w:val="22"/>
          <w:lang w:eastAsia="pl-PL"/>
        </w:rPr>
        <w:t>.</w:t>
      </w:r>
    </w:p>
    <w:p w14:paraId="718DE89B" w14:textId="06CAC8C6" w:rsidR="00440B9A" w:rsidRPr="00440B9A" w:rsidRDefault="00440B9A" w:rsidP="003C2775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eastAsia="pl-PL"/>
        </w:rPr>
      </w:pPr>
    </w:p>
    <w:p w14:paraId="44E213F1" w14:textId="12F8FB51" w:rsidR="00440B9A" w:rsidRPr="00440B9A" w:rsidRDefault="00943020" w:rsidP="003C2775">
      <w:pPr>
        <w:pStyle w:val="Nagwek5"/>
        <w:numPr>
          <w:ilvl w:val="4"/>
          <w:numId w:val="0"/>
        </w:numPr>
        <w:jc w:val="both"/>
      </w:pPr>
      <w:r>
        <w:t>Nieruchomość Demonstracyjna</w:t>
      </w:r>
      <w:r w:rsidR="00F1009F">
        <w:t xml:space="preserve"> dla potrzeb</w:t>
      </w:r>
      <w:r w:rsidR="005B0ABE">
        <w:t xml:space="preserve"> I</w:t>
      </w:r>
      <w:r w:rsidR="00440B9A">
        <w:t xml:space="preserve">nstalacji </w:t>
      </w:r>
      <w:r w:rsidR="005B0ABE" w:rsidRPr="0C13E2D4">
        <w:t>U</w:t>
      </w:r>
      <w:r w:rsidR="00440B9A" w:rsidRPr="0C13E2D4">
        <w:t>łamkowo-</w:t>
      </w:r>
      <w:r w:rsidR="005B0ABE" w:rsidRPr="0C13E2D4">
        <w:t>T</w:t>
      </w:r>
      <w:r w:rsidR="00440B9A" w:rsidRPr="0C13E2D4">
        <w:t>echniczn</w:t>
      </w:r>
      <w:r w:rsidR="005B0ABE" w:rsidRPr="0C13E2D4">
        <w:t>ych</w:t>
      </w:r>
      <w:bookmarkStart w:id="5" w:name="_Hlk58878412"/>
      <w:bookmarkEnd w:id="5"/>
    </w:p>
    <w:p w14:paraId="00ADD0C1" w14:textId="0CB73838" w:rsidR="00440B9A" w:rsidRDefault="00440B9A" w:rsidP="003C2775">
      <w:pPr>
        <w:jc w:val="both"/>
      </w:pPr>
    </w:p>
    <w:p w14:paraId="6BF482A0" w14:textId="08ACCC45" w:rsidR="005B0ABE" w:rsidRPr="005B0ABE" w:rsidRDefault="005B0ABE" w:rsidP="003C2775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eastAsia="pl-PL"/>
        </w:rPr>
      </w:pPr>
      <w:r w:rsidRPr="0AFD1586">
        <w:rPr>
          <w:rFonts w:ascii="Calibri" w:eastAsia="Times New Roman" w:hAnsi="Calibri" w:cs="Times New Roman"/>
          <w:sz w:val="22"/>
          <w:szCs w:val="22"/>
          <w:lang w:eastAsia="pl-PL"/>
        </w:rPr>
        <w:t xml:space="preserve">Zgodnie z zapisami Umowy, Wykonawca dopuszczony do realizacji Etapu I Przedsięwzięcia jest zobowiązany do postawienia Instalacji Ułamkowo-Technicznych </w:t>
      </w:r>
      <w:r w:rsidR="00943020" w:rsidRPr="0AFD1586">
        <w:rPr>
          <w:rFonts w:ascii="Calibri" w:eastAsia="Times New Roman" w:hAnsi="Calibri" w:cs="Times New Roman"/>
          <w:sz w:val="22"/>
          <w:szCs w:val="22"/>
          <w:lang w:eastAsia="pl-PL"/>
        </w:rPr>
        <w:t xml:space="preserve">na terenie Nieruchomości Demonstracyjnej przeznaczonej do </w:t>
      </w:r>
      <w:r w:rsidR="5A6258B0" w:rsidRPr="0AFD1586">
        <w:rPr>
          <w:rFonts w:ascii="Calibri" w:eastAsia="Times New Roman" w:hAnsi="Calibri" w:cs="Times New Roman"/>
          <w:sz w:val="22"/>
          <w:szCs w:val="22"/>
          <w:lang w:eastAsia="pl-PL"/>
        </w:rPr>
        <w:t>T</w:t>
      </w:r>
      <w:r w:rsidR="00943020" w:rsidRPr="0AFD1586">
        <w:rPr>
          <w:rFonts w:ascii="Calibri" w:eastAsia="Times New Roman" w:hAnsi="Calibri" w:cs="Times New Roman"/>
          <w:sz w:val="22"/>
          <w:szCs w:val="22"/>
          <w:lang w:eastAsia="pl-PL"/>
        </w:rPr>
        <w:t>estów</w:t>
      </w:r>
      <w:r w:rsidRPr="0AFD1586">
        <w:rPr>
          <w:rFonts w:ascii="Calibri" w:eastAsia="Times New Roman" w:hAnsi="Calibri" w:cs="Times New Roman"/>
          <w:sz w:val="22"/>
          <w:szCs w:val="22"/>
          <w:lang w:eastAsia="pl-PL"/>
        </w:rPr>
        <w:t xml:space="preserve"> Instalacji Ułamkowo-Technicznych, </w:t>
      </w:r>
      <w:r w:rsidR="00162707" w:rsidRPr="0AFD1586">
        <w:rPr>
          <w:rFonts w:ascii="Calibri" w:eastAsia="Times New Roman" w:hAnsi="Calibri" w:cs="Times New Roman"/>
          <w:sz w:val="22"/>
          <w:szCs w:val="22"/>
          <w:lang w:eastAsia="pl-PL"/>
        </w:rPr>
        <w:t xml:space="preserve">wskazanej </w:t>
      </w:r>
      <w:r w:rsidRPr="0AFD1586">
        <w:rPr>
          <w:rFonts w:ascii="Calibri" w:eastAsia="Times New Roman" w:hAnsi="Calibri" w:cs="Times New Roman"/>
          <w:sz w:val="22"/>
          <w:szCs w:val="22"/>
          <w:lang w:eastAsia="pl-PL"/>
        </w:rPr>
        <w:t>przez Zamawiającego</w:t>
      </w:r>
      <w:r w:rsidR="00162707" w:rsidRPr="0AFD1586">
        <w:rPr>
          <w:rFonts w:ascii="Calibri" w:eastAsia="Times New Roman" w:hAnsi="Calibri" w:cs="Times New Roman"/>
          <w:sz w:val="22"/>
          <w:szCs w:val="22"/>
          <w:lang w:eastAsia="pl-PL"/>
        </w:rPr>
        <w:t>.</w:t>
      </w:r>
    </w:p>
    <w:p w14:paraId="63F865AD" w14:textId="759A2D68" w:rsidR="004945EF" w:rsidRPr="00440B9A" w:rsidRDefault="00440B9A" w:rsidP="0AFD1586">
      <w:pPr>
        <w:spacing w:after="160" w:line="276" w:lineRule="auto"/>
        <w:jc w:val="both"/>
        <w:rPr>
          <w:sz w:val="22"/>
          <w:szCs w:val="22"/>
        </w:rPr>
      </w:pPr>
      <w:r w:rsidRPr="0AFD1586">
        <w:rPr>
          <w:rFonts w:ascii="Calibri" w:eastAsia="Times New Roman" w:hAnsi="Calibri" w:cs="Times New Roman"/>
          <w:sz w:val="22"/>
          <w:szCs w:val="22"/>
          <w:lang w:eastAsia="pl-PL"/>
        </w:rPr>
        <w:t xml:space="preserve">Zamawiający wskaże taką </w:t>
      </w:r>
      <w:r w:rsidR="00943020" w:rsidRPr="0AFD1586">
        <w:rPr>
          <w:rFonts w:ascii="Calibri" w:eastAsia="Times New Roman" w:hAnsi="Calibri" w:cs="Times New Roman"/>
          <w:sz w:val="22"/>
          <w:szCs w:val="22"/>
          <w:lang w:eastAsia="pl-PL"/>
        </w:rPr>
        <w:t xml:space="preserve">Nieruchomość Demonstracyjną dla celów przeprowadzenia testów </w:t>
      </w:r>
      <w:r w:rsidR="003C2775" w:rsidRPr="0AFD1586">
        <w:rPr>
          <w:rFonts w:ascii="Calibri" w:eastAsia="Times New Roman" w:hAnsi="Calibri" w:cs="Times New Roman"/>
          <w:sz w:val="22"/>
          <w:szCs w:val="22"/>
          <w:lang w:eastAsia="pl-PL"/>
        </w:rPr>
        <w:t>Instalacji Ułamkowo-Technicznych,</w:t>
      </w:r>
      <w:r w:rsidR="00CD13BB" w:rsidRPr="0AFD1586">
        <w:rPr>
          <w:rFonts w:ascii="Calibri" w:eastAsia="Times New Roman" w:hAnsi="Calibri" w:cs="Times New Roman"/>
          <w:sz w:val="22"/>
          <w:szCs w:val="22"/>
          <w:lang w:eastAsia="pl-PL"/>
        </w:rPr>
        <w:t xml:space="preserve"> </w:t>
      </w:r>
      <w:r w:rsidRPr="0AFD1586">
        <w:rPr>
          <w:sz w:val="22"/>
          <w:szCs w:val="22"/>
        </w:rPr>
        <w:t>która</w:t>
      </w:r>
      <w:r w:rsidR="005B0ABE" w:rsidRPr="0AFD1586">
        <w:rPr>
          <w:sz w:val="22"/>
          <w:szCs w:val="22"/>
        </w:rPr>
        <w:t>:</w:t>
      </w:r>
    </w:p>
    <w:p w14:paraId="79D99898" w14:textId="238CA0EA" w:rsidR="002D259E" w:rsidRPr="00255438" w:rsidRDefault="002D259E" w:rsidP="003C2775">
      <w:pPr>
        <w:pStyle w:val="Akapitzlist"/>
        <w:numPr>
          <w:ilvl w:val="0"/>
          <w:numId w:val="7"/>
        </w:num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eastAsia="pl-PL"/>
        </w:rPr>
      </w:pPr>
      <w:r w:rsidRPr="0AFD1586">
        <w:rPr>
          <w:rFonts w:ascii="Calibri" w:eastAsia="Times New Roman" w:hAnsi="Calibri" w:cs="Times New Roman"/>
          <w:sz w:val="22"/>
          <w:szCs w:val="22"/>
          <w:lang w:eastAsia="pl-PL"/>
        </w:rPr>
        <w:t xml:space="preserve">będzie mieć powierzchnię </w:t>
      </w:r>
      <w:r w:rsidR="00DB79D4" w:rsidRPr="0AFD1586">
        <w:rPr>
          <w:sz w:val="22"/>
          <w:szCs w:val="22"/>
        </w:rPr>
        <w:t>1</w:t>
      </w:r>
      <w:r w:rsidR="5E8A1893" w:rsidRPr="0AFD1586">
        <w:rPr>
          <w:sz w:val="22"/>
          <w:szCs w:val="22"/>
        </w:rPr>
        <w:t>2</w:t>
      </w:r>
      <w:r w:rsidR="00DB79D4" w:rsidRPr="0AFD1586">
        <w:rPr>
          <w:sz w:val="22"/>
          <w:szCs w:val="22"/>
        </w:rPr>
        <w:t>50 m</w:t>
      </w:r>
      <w:r w:rsidR="00DB79D4" w:rsidRPr="0AFD1586">
        <w:rPr>
          <w:sz w:val="22"/>
          <w:szCs w:val="22"/>
          <w:vertAlign w:val="superscript"/>
        </w:rPr>
        <w:t>2</w:t>
      </w:r>
      <w:ins w:id="6" w:author="Autor">
        <w:r w:rsidR="00882022" w:rsidRPr="00882022">
          <w:rPr>
            <w:sz w:val="22"/>
            <w:szCs w:val="22"/>
          </w:rPr>
          <w:t xml:space="preserve"> </w:t>
        </w:r>
      </w:ins>
      <w:r w:rsidR="00943020" w:rsidRPr="0AFD1586">
        <w:rPr>
          <w:rFonts w:ascii="Calibri" w:eastAsia="Times New Roman" w:hAnsi="Calibri" w:cs="Times New Roman"/>
          <w:sz w:val="22"/>
          <w:szCs w:val="22"/>
          <w:lang w:eastAsia="pl-PL"/>
        </w:rPr>
        <w:t>na każdego Uczestnika Przedsięwzięcia biorącego udział w Etapie I,</w:t>
      </w:r>
    </w:p>
    <w:p w14:paraId="71F81C27" w14:textId="1DA5A5D8" w:rsidR="005B0ABE" w:rsidRDefault="005B0ABE" w:rsidP="003C2775">
      <w:pPr>
        <w:pStyle w:val="Akapitzlist"/>
        <w:numPr>
          <w:ilvl w:val="0"/>
          <w:numId w:val="7"/>
        </w:num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eastAsia="pl-PL"/>
        </w:rPr>
      </w:pPr>
      <w:r w:rsidRPr="620C5F85">
        <w:rPr>
          <w:rFonts w:ascii="Calibri" w:eastAsia="Times New Roman" w:hAnsi="Calibri" w:cs="Times New Roman"/>
          <w:sz w:val="22"/>
          <w:szCs w:val="22"/>
          <w:lang w:eastAsia="pl-PL"/>
        </w:rPr>
        <w:t>będzie znajdować się na terenie otwartym,</w:t>
      </w:r>
      <w:r w:rsidR="0009570B" w:rsidRPr="620C5F85">
        <w:rPr>
          <w:rFonts w:ascii="Calibri" w:eastAsia="Times New Roman" w:hAnsi="Calibri" w:cs="Times New Roman"/>
          <w:sz w:val="22"/>
          <w:szCs w:val="22"/>
          <w:lang w:eastAsia="pl-PL"/>
        </w:rPr>
        <w:t xml:space="preserve"> płaskim</w:t>
      </w:r>
      <w:r w:rsidR="003371B7" w:rsidRPr="620C5F85">
        <w:rPr>
          <w:rFonts w:ascii="Calibri" w:eastAsia="Times New Roman" w:hAnsi="Calibri" w:cs="Times New Roman"/>
          <w:sz w:val="22"/>
          <w:szCs w:val="22"/>
          <w:lang w:eastAsia="pl-PL"/>
        </w:rPr>
        <w:t xml:space="preserve"> – bez znaczących różnic </w:t>
      </w:r>
      <w:r w:rsidR="00B108ED" w:rsidRPr="620C5F85">
        <w:rPr>
          <w:rFonts w:ascii="Calibri" w:eastAsia="Times New Roman" w:hAnsi="Calibri" w:cs="Times New Roman"/>
          <w:sz w:val="22"/>
          <w:szCs w:val="22"/>
          <w:lang w:eastAsia="pl-PL"/>
        </w:rPr>
        <w:t>wysokości</w:t>
      </w:r>
      <w:r w:rsidR="00B108ED">
        <w:rPr>
          <w:rFonts w:ascii="Calibri" w:eastAsia="Times New Roman" w:hAnsi="Calibri" w:cs="Times New Roman"/>
          <w:sz w:val="22"/>
          <w:szCs w:val="22"/>
          <w:lang w:eastAsia="pl-PL"/>
        </w:rPr>
        <w:t>,</w:t>
      </w:r>
      <w:r w:rsidR="00B108ED" w:rsidRPr="620C5F85">
        <w:rPr>
          <w:rFonts w:ascii="Calibri" w:eastAsia="Times New Roman" w:hAnsi="Calibri" w:cs="Times New Roman"/>
          <w:sz w:val="22"/>
          <w:szCs w:val="22"/>
          <w:lang w:eastAsia="pl-PL"/>
        </w:rPr>
        <w:t xml:space="preserve"> suchym</w:t>
      </w:r>
      <w:r w:rsidR="00162707">
        <w:rPr>
          <w:rFonts w:ascii="Calibri" w:eastAsia="Times New Roman" w:hAnsi="Calibri" w:cs="Times New Roman"/>
          <w:sz w:val="22"/>
          <w:szCs w:val="22"/>
          <w:lang w:eastAsia="pl-PL"/>
        </w:rPr>
        <w:t xml:space="preserve"> </w:t>
      </w:r>
      <w:r w:rsidR="00162707" w:rsidRPr="00162707">
        <w:rPr>
          <w:rFonts w:ascii="Calibri" w:eastAsia="Times New Roman" w:hAnsi="Calibri" w:cs="Times New Roman"/>
          <w:sz w:val="22"/>
          <w:szCs w:val="22"/>
          <w:lang w:eastAsia="pl-PL"/>
        </w:rPr>
        <w:t xml:space="preserve">i o </w:t>
      </w:r>
      <w:r w:rsidR="00162707" w:rsidRPr="00162707">
        <w:rPr>
          <w:rFonts w:eastAsiaTheme="minorEastAsia"/>
          <w:sz w:val="22"/>
          <w:szCs w:val="22"/>
        </w:rPr>
        <w:t>ustabilizowany</w:t>
      </w:r>
      <w:r w:rsidR="00162707">
        <w:rPr>
          <w:rFonts w:eastAsiaTheme="minorEastAsia"/>
          <w:sz w:val="22"/>
          <w:szCs w:val="22"/>
        </w:rPr>
        <w:t>m</w:t>
      </w:r>
      <w:r w:rsidR="00162707" w:rsidRPr="00162707">
        <w:rPr>
          <w:rFonts w:eastAsiaTheme="minorEastAsia"/>
          <w:sz w:val="22"/>
          <w:szCs w:val="22"/>
        </w:rPr>
        <w:t xml:space="preserve"> poziom</w:t>
      </w:r>
      <w:r w:rsidR="00162707">
        <w:rPr>
          <w:rFonts w:eastAsiaTheme="minorEastAsia"/>
          <w:sz w:val="22"/>
          <w:szCs w:val="22"/>
        </w:rPr>
        <w:t>ie</w:t>
      </w:r>
      <w:r w:rsidR="00162707" w:rsidRPr="00162707">
        <w:rPr>
          <w:rFonts w:eastAsiaTheme="minorEastAsia"/>
          <w:sz w:val="22"/>
          <w:szCs w:val="22"/>
        </w:rPr>
        <w:t xml:space="preserve"> zwierciadła wód gruntowych</w:t>
      </w:r>
      <w:r w:rsidR="00162707">
        <w:rPr>
          <w:rFonts w:eastAsiaTheme="minorEastAsia"/>
          <w:sz w:val="22"/>
          <w:szCs w:val="22"/>
        </w:rPr>
        <w:t>,</w:t>
      </w:r>
      <w:r w:rsidR="0009570B" w:rsidRPr="620C5F85">
        <w:rPr>
          <w:rFonts w:ascii="Calibri" w:eastAsia="Times New Roman" w:hAnsi="Calibri" w:cs="Times New Roman"/>
          <w:sz w:val="22"/>
          <w:szCs w:val="22"/>
          <w:lang w:eastAsia="pl-PL"/>
        </w:rPr>
        <w:t xml:space="preserve"> </w:t>
      </w:r>
    </w:p>
    <w:p w14:paraId="3503AB1C" w14:textId="7984BC98" w:rsidR="005B0ABE" w:rsidRDefault="005B0ABE" w:rsidP="003C2775">
      <w:pPr>
        <w:pStyle w:val="Akapitzlist"/>
        <w:numPr>
          <w:ilvl w:val="0"/>
          <w:numId w:val="7"/>
        </w:num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eastAsia="pl-PL"/>
        </w:rPr>
      </w:pPr>
      <w:r>
        <w:rPr>
          <w:rFonts w:ascii="Calibri" w:eastAsia="Times New Roman" w:hAnsi="Calibri" w:cs="Times New Roman"/>
          <w:sz w:val="22"/>
          <w:szCs w:val="22"/>
          <w:lang w:eastAsia="pl-PL"/>
        </w:rPr>
        <w:t>będzie otoczona ogrodzeniem z bramą wjazdową,</w:t>
      </w:r>
    </w:p>
    <w:p w14:paraId="42771BD5" w14:textId="1B3C2EAB" w:rsidR="005B0ABE" w:rsidRDefault="005B0ABE" w:rsidP="003C2775">
      <w:pPr>
        <w:pStyle w:val="Akapitzlist"/>
        <w:numPr>
          <w:ilvl w:val="0"/>
          <w:numId w:val="7"/>
        </w:num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eastAsia="pl-PL"/>
        </w:rPr>
      </w:pPr>
      <w:r w:rsidRPr="0AFD1586">
        <w:rPr>
          <w:rFonts w:ascii="Calibri" w:eastAsia="Times New Roman" w:hAnsi="Calibri" w:cs="Times New Roman"/>
          <w:sz w:val="22"/>
          <w:szCs w:val="22"/>
          <w:lang w:eastAsia="pl-PL"/>
        </w:rPr>
        <w:t>do której będzie zapewniony dojazd drogą utwardzoną,</w:t>
      </w:r>
      <w:r w:rsidR="0009570B" w:rsidRPr="0AFD1586">
        <w:rPr>
          <w:rFonts w:ascii="Calibri" w:eastAsia="Times New Roman" w:hAnsi="Calibri" w:cs="Times New Roman"/>
          <w:sz w:val="22"/>
          <w:szCs w:val="22"/>
          <w:lang w:eastAsia="pl-PL"/>
        </w:rPr>
        <w:t xml:space="preserve"> przy czym Wykonawca we własnym zakresie będzie musiał zapewnić dojazd do Instalacji Ułamkowo-Technicznych w obrębie </w:t>
      </w:r>
      <w:r w:rsidR="00943020" w:rsidRPr="0AFD1586">
        <w:rPr>
          <w:rFonts w:ascii="Calibri" w:eastAsia="Times New Roman" w:hAnsi="Calibri" w:cs="Times New Roman"/>
          <w:sz w:val="22"/>
          <w:szCs w:val="22"/>
          <w:lang w:eastAsia="pl-PL"/>
        </w:rPr>
        <w:t xml:space="preserve">Nieruchomości Demonstracyjnej </w:t>
      </w:r>
      <w:r w:rsidR="0009570B" w:rsidRPr="0AFD1586">
        <w:rPr>
          <w:rFonts w:ascii="Calibri" w:eastAsia="Times New Roman" w:hAnsi="Calibri" w:cs="Times New Roman"/>
          <w:sz w:val="22"/>
          <w:szCs w:val="22"/>
          <w:lang w:eastAsia="pl-PL"/>
        </w:rPr>
        <w:t>zgodnie z zapisami Załącznika nr 1 do Regulaminu,</w:t>
      </w:r>
    </w:p>
    <w:p w14:paraId="79C67207" w14:textId="5A2F04F7" w:rsidR="005B0ABE" w:rsidRPr="005B0ABE" w:rsidRDefault="005B0ABE" w:rsidP="003C2775">
      <w:pPr>
        <w:pStyle w:val="Akapitzlist"/>
        <w:numPr>
          <w:ilvl w:val="0"/>
          <w:numId w:val="7"/>
        </w:num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eastAsia="pl-PL"/>
        </w:rPr>
      </w:pPr>
      <w:r w:rsidRPr="0AFD1586">
        <w:rPr>
          <w:rFonts w:ascii="Calibri" w:eastAsia="Times New Roman" w:hAnsi="Calibri" w:cs="Times New Roman"/>
          <w:sz w:val="22"/>
          <w:szCs w:val="22"/>
          <w:lang w:eastAsia="pl-PL"/>
        </w:rPr>
        <w:t>w której będą zapewnione media:</w:t>
      </w:r>
      <w:r w:rsidR="0017030D" w:rsidRPr="0AFD1586">
        <w:rPr>
          <w:rFonts w:ascii="Calibri" w:eastAsia="Times New Roman" w:hAnsi="Calibri" w:cs="Times New Roman"/>
          <w:sz w:val="22"/>
          <w:szCs w:val="22"/>
          <w:lang w:eastAsia="pl-PL"/>
        </w:rPr>
        <w:t xml:space="preserve"> woda, </w:t>
      </w:r>
      <w:r w:rsidRPr="0AFD1586">
        <w:rPr>
          <w:rFonts w:ascii="Calibri" w:eastAsia="Times New Roman" w:hAnsi="Calibri" w:cs="Times New Roman"/>
          <w:sz w:val="22"/>
          <w:szCs w:val="22"/>
          <w:lang w:eastAsia="pl-PL"/>
        </w:rPr>
        <w:t>energia elektryczna</w:t>
      </w:r>
      <w:r w:rsidR="00DB79D4" w:rsidRPr="0AFD1586">
        <w:rPr>
          <w:rFonts w:ascii="Calibri" w:eastAsia="Times New Roman" w:hAnsi="Calibri" w:cs="Times New Roman"/>
          <w:sz w:val="22"/>
          <w:szCs w:val="22"/>
          <w:lang w:eastAsia="pl-PL"/>
        </w:rPr>
        <w:t xml:space="preserve"> (moc przyłączeniowa na potrzeby własne jednej Insta</w:t>
      </w:r>
      <w:r w:rsidR="0087695F" w:rsidRPr="0AFD1586">
        <w:rPr>
          <w:rFonts w:ascii="Calibri" w:eastAsia="Times New Roman" w:hAnsi="Calibri" w:cs="Times New Roman"/>
          <w:sz w:val="22"/>
          <w:szCs w:val="22"/>
          <w:lang w:eastAsia="pl-PL"/>
        </w:rPr>
        <w:t xml:space="preserve">lacji Ułamkowo-Technicznej </w:t>
      </w:r>
      <w:r w:rsidR="44D33898" w:rsidRPr="0AFD1586">
        <w:rPr>
          <w:rFonts w:ascii="Calibri" w:eastAsia="Times New Roman" w:hAnsi="Calibri" w:cs="Times New Roman"/>
          <w:sz w:val="22"/>
          <w:szCs w:val="22"/>
          <w:lang w:eastAsia="pl-PL"/>
        </w:rPr>
        <w:t xml:space="preserve">będzie dostosowana do potrzeb zużycia </w:t>
      </w:r>
      <w:r w:rsidR="0087695F" w:rsidRPr="0AFD1586">
        <w:rPr>
          <w:rFonts w:ascii="Calibri" w:eastAsia="Times New Roman" w:hAnsi="Calibri" w:cs="Times New Roman"/>
          <w:sz w:val="22"/>
          <w:szCs w:val="22"/>
          <w:lang w:eastAsia="pl-PL"/>
        </w:rPr>
        <w:t xml:space="preserve">– </w:t>
      </w:r>
      <w:r w:rsidR="33470487" w:rsidRPr="0AFD1586">
        <w:rPr>
          <w:rFonts w:ascii="Calibri" w:eastAsia="Times New Roman" w:hAnsi="Calibri" w:cs="Times New Roman"/>
          <w:sz w:val="22"/>
          <w:szCs w:val="22"/>
          <w:lang w:eastAsia="pl-PL"/>
        </w:rPr>
        <w:t xml:space="preserve">Zamawiający szacuje </w:t>
      </w:r>
      <w:r w:rsidR="5E5DB921" w:rsidRPr="0AFD1586">
        <w:rPr>
          <w:rFonts w:ascii="Calibri" w:eastAsia="Times New Roman" w:hAnsi="Calibri" w:cs="Times New Roman"/>
          <w:sz w:val="22"/>
          <w:szCs w:val="22"/>
          <w:lang w:eastAsia="pl-PL"/>
        </w:rPr>
        <w:t xml:space="preserve">ok. </w:t>
      </w:r>
      <w:r w:rsidR="0087695F" w:rsidRPr="0AFD1586">
        <w:rPr>
          <w:rFonts w:ascii="Calibri" w:eastAsia="Times New Roman" w:hAnsi="Calibri" w:cs="Times New Roman"/>
          <w:sz w:val="22"/>
          <w:szCs w:val="22"/>
          <w:lang w:eastAsia="pl-PL"/>
        </w:rPr>
        <w:t>10 kW</w:t>
      </w:r>
      <w:r w:rsidR="0087695F" w:rsidRPr="0AFD1586">
        <w:rPr>
          <w:rFonts w:ascii="Calibri" w:eastAsia="Times New Roman" w:hAnsi="Calibri" w:cs="Times New Roman"/>
          <w:sz w:val="22"/>
          <w:szCs w:val="22"/>
          <w:vertAlign w:val="subscript"/>
          <w:lang w:eastAsia="pl-PL"/>
        </w:rPr>
        <w:t>e</w:t>
      </w:r>
      <w:r w:rsidR="5DB344BC" w:rsidRPr="0AFD1586">
        <w:rPr>
          <w:rFonts w:ascii="Calibri" w:eastAsia="Times New Roman" w:hAnsi="Calibri" w:cs="Times New Roman"/>
          <w:sz w:val="22"/>
          <w:szCs w:val="22"/>
          <w:vertAlign w:val="subscript"/>
          <w:lang w:eastAsia="pl-PL"/>
        </w:rPr>
        <w:t xml:space="preserve"> </w:t>
      </w:r>
      <w:r w:rsidR="59BBFD7B" w:rsidRPr="0AFD1586">
        <w:rPr>
          <w:rFonts w:ascii="Calibri" w:eastAsia="Times New Roman" w:hAnsi="Calibri" w:cs="Times New Roman"/>
          <w:sz w:val="22"/>
          <w:szCs w:val="22"/>
          <w:lang w:eastAsia="pl-PL"/>
        </w:rPr>
        <w:t>na jedną Instalację Ułamkowo-Techniczną</w:t>
      </w:r>
      <w:r w:rsidR="0087695F" w:rsidRPr="0AFD1586">
        <w:rPr>
          <w:rFonts w:ascii="Calibri" w:eastAsia="Times New Roman" w:hAnsi="Calibri" w:cs="Times New Roman"/>
          <w:sz w:val="22"/>
          <w:szCs w:val="22"/>
          <w:lang w:eastAsia="pl-PL"/>
        </w:rPr>
        <w:t>)</w:t>
      </w:r>
      <w:r w:rsidRPr="0AFD1586">
        <w:rPr>
          <w:rFonts w:ascii="Calibri" w:eastAsia="Times New Roman" w:hAnsi="Calibri" w:cs="Times New Roman"/>
          <w:sz w:val="22"/>
          <w:szCs w:val="22"/>
          <w:lang w:eastAsia="pl-PL"/>
        </w:rPr>
        <w:t>,</w:t>
      </w:r>
    </w:p>
    <w:p w14:paraId="57CC2EBD" w14:textId="4181CCA8" w:rsidR="0096318E" w:rsidRDefault="00440B9A" w:rsidP="0096318E">
      <w:pPr>
        <w:pStyle w:val="Akapitzlist"/>
        <w:numPr>
          <w:ilvl w:val="0"/>
          <w:numId w:val="7"/>
        </w:num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eastAsia="pl-PL"/>
        </w:rPr>
      </w:pPr>
      <w:r w:rsidRPr="3E7269C3">
        <w:rPr>
          <w:rFonts w:ascii="Calibri" w:eastAsia="Times New Roman" w:hAnsi="Calibri" w:cs="Times New Roman"/>
          <w:sz w:val="22"/>
          <w:szCs w:val="22"/>
          <w:lang w:eastAsia="pl-PL"/>
        </w:rPr>
        <w:t>będzie mieć</w:t>
      </w:r>
      <w:r w:rsidR="004945EF" w:rsidRPr="3E7269C3">
        <w:rPr>
          <w:rFonts w:ascii="Calibri" w:eastAsia="Times New Roman" w:hAnsi="Calibri" w:cs="Times New Roman"/>
          <w:sz w:val="22"/>
          <w:szCs w:val="22"/>
          <w:lang w:eastAsia="pl-PL"/>
        </w:rPr>
        <w:t xml:space="preserve"> zapewnioną</w:t>
      </w:r>
      <w:r w:rsidR="0009570B" w:rsidRPr="3E7269C3">
        <w:rPr>
          <w:rFonts w:ascii="Calibri" w:eastAsia="Times New Roman" w:hAnsi="Calibri" w:cs="Times New Roman"/>
          <w:sz w:val="22"/>
          <w:szCs w:val="22"/>
          <w:lang w:eastAsia="pl-PL"/>
        </w:rPr>
        <w:t xml:space="preserve"> </w:t>
      </w:r>
      <w:ins w:id="7" w:author="Autor">
        <w:r w:rsidR="000F7CB0">
          <w:rPr>
            <w:rFonts w:ascii="Calibri" w:eastAsia="Times New Roman" w:hAnsi="Calibri" w:cs="Times New Roman"/>
            <w:sz w:val="22"/>
            <w:szCs w:val="22"/>
            <w:lang w:eastAsia="pl-PL"/>
          </w:rPr>
          <w:t xml:space="preserve">przez Zamawiającego </w:t>
        </w:r>
      </w:ins>
      <w:r w:rsidR="004945EF" w:rsidRPr="3E7269C3">
        <w:rPr>
          <w:rFonts w:ascii="Calibri" w:eastAsia="Times New Roman" w:hAnsi="Calibri" w:cs="Times New Roman"/>
          <w:sz w:val="22"/>
          <w:szCs w:val="22"/>
          <w:lang w:eastAsia="pl-PL"/>
        </w:rPr>
        <w:t>dostępność odpowiedniej ilości zróżnicowanych substratów</w:t>
      </w:r>
      <w:r w:rsidR="0009570B" w:rsidRPr="3E7269C3">
        <w:rPr>
          <w:rFonts w:ascii="Calibri" w:eastAsia="Times New Roman" w:hAnsi="Calibri" w:cs="Times New Roman"/>
          <w:sz w:val="22"/>
          <w:szCs w:val="22"/>
          <w:lang w:eastAsia="pl-PL"/>
        </w:rPr>
        <w:t>,</w:t>
      </w:r>
      <w:r w:rsidR="004945EF" w:rsidRPr="3E7269C3">
        <w:rPr>
          <w:rFonts w:ascii="Calibri" w:eastAsia="Times New Roman" w:hAnsi="Calibri" w:cs="Times New Roman"/>
          <w:sz w:val="22"/>
          <w:szCs w:val="22"/>
          <w:lang w:eastAsia="pl-PL"/>
        </w:rPr>
        <w:t xml:space="preserve"> </w:t>
      </w:r>
      <w:r w:rsidR="0009570B" w:rsidRPr="3E7269C3">
        <w:rPr>
          <w:rFonts w:ascii="Calibri" w:eastAsia="Times New Roman" w:hAnsi="Calibri" w:cs="Times New Roman"/>
          <w:sz w:val="22"/>
          <w:szCs w:val="22"/>
          <w:lang w:eastAsia="pl-PL"/>
        </w:rPr>
        <w:t xml:space="preserve">opisanych Załącznikiem nr 7 do Regulaminu, na </w:t>
      </w:r>
      <w:ins w:id="8" w:author="Autor">
        <w:r w:rsidR="000F7CB0">
          <w:rPr>
            <w:rFonts w:ascii="Calibri" w:eastAsia="Times New Roman" w:hAnsi="Calibri" w:cs="Times New Roman"/>
            <w:sz w:val="22"/>
            <w:szCs w:val="22"/>
            <w:lang w:eastAsia="pl-PL"/>
          </w:rPr>
          <w:t xml:space="preserve">okres 30 dni rozruchu oraz na </w:t>
        </w:r>
      </w:ins>
      <w:r w:rsidR="0009570B" w:rsidRPr="3E7269C3">
        <w:rPr>
          <w:rFonts w:ascii="Calibri" w:eastAsia="Times New Roman" w:hAnsi="Calibri" w:cs="Times New Roman"/>
          <w:sz w:val="22"/>
          <w:szCs w:val="22"/>
          <w:lang w:eastAsia="pl-PL"/>
        </w:rPr>
        <w:t>czas prowadzenia Testów Instalacji Ułamkowo-Technicznych</w:t>
      </w:r>
      <w:r w:rsidR="002D259E" w:rsidRPr="3E7269C3">
        <w:rPr>
          <w:rFonts w:ascii="Calibri" w:eastAsia="Times New Roman" w:hAnsi="Calibri" w:cs="Times New Roman"/>
          <w:sz w:val="22"/>
          <w:szCs w:val="22"/>
          <w:lang w:eastAsia="pl-PL"/>
        </w:rPr>
        <w:t>, których szczegółowy opis przedstawiono w Załączniku nr 4 do Regulaminu</w:t>
      </w:r>
      <w:r w:rsidR="0009570B" w:rsidRPr="3E7269C3">
        <w:rPr>
          <w:rFonts w:ascii="Calibri" w:eastAsia="Times New Roman" w:hAnsi="Calibri" w:cs="Times New Roman"/>
          <w:sz w:val="22"/>
          <w:szCs w:val="22"/>
          <w:lang w:eastAsia="pl-PL"/>
        </w:rPr>
        <w:t xml:space="preserve">. Przed rozpoczęciem Testów Instalacji Ułamkowo-Technicznych, Wykonawcy będą mogli pozyskać substraty </w:t>
      </w:r>
      <w:ins w:id="9" w:author="Autor">
        <w:r w:rsidR="000F7CB0" w:rsidRPr="3E7269C3">
          <w:rPr>
            <w:rFonts w:ascii="Calibri" w:eastAsia="Times New Roman" w:hAnsi="Calibri" w:cs="Times New Roman"/>
            <w:sz w:val="22"/>
            <w:szCs w:val="22"/>
            <w:lang w:eastAsia="pl-PL"/>
          </w:rPr>
          <w:t xml:space="preserve">na własny koszt </w:t>
        </w:r>
      </w:ins>
      <w:r w:rsidR="0009570B" w:rsidRPr="3E7269C3">
        <w:rPr>
          <w:rFonts w:ascii="Calibri" w:eastAsia="Times New Roman" w:hAnsi="Calibri" w:cs="Times New Roman"/>
          <w:sz w:val="22"/>
          <w:szCs w:val="22"/>
          <w:lang w:eastAsia="pl-PL"/>
        </w:rPr>
        <w:t>na potrzeby</w:t>
      </w:r>
      <w:r w:rsidR="00501E2C" w:rsidRPr="3E7269C3">
        <w:rPr>
          <w:rFonts w:ascii="Calibri" w:eastAsia="Times New Roman" w:hAnsi="Calibri" w:cs="Times New Roman"/>
          <w:sz w:val="22"/>
          <w:szCs w:val="22"/>
          <w:lang w:eastAsia="pl-PL"/>
        </w:rPr>
        <w:t xml:space="preserve"> </w:t>
      </w:r>
      <w:r w:rsidR="00D103D2" w:rsidRPr="3E7269C3">
        <w:rPr>
          <w:rFonts w:ascii="Calibri" w:eastAsia="Times New Roman" w:hAnsi="Calibri" w:cs="Times New Roman"/>
          <w:sz w:val="22"/>
          <w:szCs w:val="22"/>
          <w:lang w:eastAsia="pl-PL"/>
        </w:rPr>
        <w:t>P</w:t>
      </w:r>
      <w:r w:rsidR="001F62E7" w:rsidRPr="3E7269C3">
        <w:rPr>
          <w:rFonts w:ascii="Calibri" w:eastAsia="Times New Roman" w:hAnsi="Calibri" w:cs="Times New Roman"/>
          <w:sz w:val="22"/>
          <w:szCs w:val="22"/>
          <w:lang w:eastAsia="pl-PL"/>
        </w:rPr>
        <w:t xml:space="preserve">rac </w:t>
      </w:r>
      <w:r w:rsidR="00D103D2" w:rsidRPr="3E7269C3">
        <w:rPr>
          <w:rFonts w:ascii="Calibri" w:eastAsia="Times New Roman" w:hAnsi="Calibri" w:cs="Times New Roman"/>
          <w:sz w:val="22"/>
          <w:szCs w:val="22"/>
          <w:lang w:eastAsia="pl-PL"/>
        </w:rPr>
        <w:t>B</w:t>
      </w:r>
      <w:r w:rsidR="001F62E7" w:rsidRPr="3E7269C3">
        <w:rPr>
          <w:rFonts w:ascii="Calibri" w:eastAsia="Times New Roman" w:hAnsi="Calibri" w:cs="Times New Roman"/>
          <w:sz w:val="22"/>
          <w:szCs w:val="22"/>
          <w:lang w:eastAsia="pl-PL"/>
        </w:rPr>
        <w:t>adawczo-</w:t>
      </w:r>
      <w:r w:rsidR="0123127D" w:rsidRPr="3E7269C3">
        <w:rPr>
          <w:rFonts w:ascii="Calibri" w:eastAsia="Times New Roman" w:hAnsi="Calibri" w:cs="Times New Roman"/>
          <w:sz w:val="22"/>
          <w:szCs w:val="22"/>
          <w:lang w:eastAsia="pl-PL"/>
        </w:rPr>
        <w:t>R</w:t>
      </w:r>
      <w:r w:rsidR="00D103D2" w:rsidRPr="3E7269C3">
        <w:rPr>
          <w:rFonts w:ascii="Calibri" w:eastAsia="Times New Roman" w:hAnsi="Calibri" w:cs="Times New Roman"/>
          <w:sz w:val="22"/>
          <w:szCs w:val="22"/>
          <w:lang w:eastAsia="pl-PL"/>
        </w:rPr>
        <w:t xml:space="preserve">ozwojowych </w:t>
      </w:r>
      <w:r w:rsidR="001F62E7" w:rsidRPr="3E7269C3">
        <w:rPr>
          <w:rFonts w:ascii="Calibri" w:eastAsia="Times New Roman" w:hAnsi="Calibri" w:cs="Times New Roman"/>
          <w:sz w:val="22"/>
          <w:szCs w:val="22"/>
          <w:lang w:eastAsia="pl-PL"/>
        </w:rPr>
        <w:t>(jeśli dotyczy)</w:t>
      </w:r>
      <w:del w:id="10" w:author="Autor">
        <w:r w:rsidR="00316BB7" w:rsidRPr="3E7269C3" w:rsidDel="000F7CB0">
          <w:rPr>
            <w:rFonts w:ascii="Calibri" w:eastAsia="Times New Roman" w:hAnsi="Calibri" w:cs="Times New Roman"/>
            <w:sz w:val="22"/>
            <w:szCs w:val="22"/>
            <w:lang w:eastAsia="pl-PL"/>
          </w:rPr>
          <w:delText xml:space="preserve"> </w:delText>
        </w:r>
        <w:r w:rsidR="001F62E7" w:rsidRPr="3E7269C3" w:rsidDel="000F7CB0">
          <w:rPr>
            <w:rFonts w:ascii="Calibri" w:eastAsia="Times New Roman" w:hAnsi="Calibri" w:cs="Times New Roman"/>
            <w:sz w:val="22"/>
            <w:szCs w:val="22"/>
            <w:lang w:eastAsia="pl-PL"/>
          </w:rPr>
          <w:delText>na własny koszt</w:delText>
        </w:r>
        <w:r w:rsidR="48A67FEC" w:rsidRPr="3E7269C3" w:rsidDel="000F7CB0">
          <w:rPr>
            <w:rFonts w:ascii="Calibri" w:eastAsia="Times New Roman" w:hAnsi="Calibri" w:cs="Times New Roman"/>
            <w:sz w:val="22"/>
            <w:szCs w:val="22"/>
            <w:lang w:eastAsia="pl-PL"/>
          </w:rPr>
          <w:delText>, w tym</w:delText>
        </w:r>
      </w:del>
      <w:r w:rsidR="48A67FEC" w:rsidRPr="3E7269C3">
        <w:rPr>
          <w:rFonts w:ascii="Calibri" w:eastAsia="Times New Roman" w:hAnsi="Calibri" w:cs="Times New Roman"/>
          <w:sz w:val="22"/>
          <w:szCs w:val="22"/>
          <w:lang w:eastAsia="pl-PL"/>
        </w:rPr>
        <w:t xml:space="preserve"> na podstawie odrębnej umowy </w:t>
      </w:r>
      <w:ins w:id="11" w:author="Autor">
        <w:r w:rsidR="000F7CB0">
          <w:rPr>
            <w:rFonts w:ascii="Calibri" w:eastAsia="Times New Roman" w:hAnsi="Calibri" w:cs="Times New Roman"/>
            <w:sz w:val="22"/>
            <w:szCs w:val="22"/>
            <w:lang w:eastAsia="pl-PL"/>
          </w:rPr>
          <w:t>z</w:t>
        </w:r>
      </w:ins>
      <w:del w:id="12" w:author="Autor">
        <w:r w:rsidR="48A67FEC" w:rsidRPr="3E7269C3" w:rsidDel="000F7CB0">
          <w:rPr>
            <w:rFonts w:ascii="Calibri" w:eastAsia="Times New Roman" w:hAnsi="Calibri" w:cs="Times New Roman"/>
            <w:sz w:val="22"/>
            <w:szCs w:val="22"/>
            <w:lang w:eastAsia="pl-PL"/>
          </w:rPr>
          <w:delText>od</w:delText>
        </w:r>
      </w:del>
      <w:r w:rsidR="48A67FEC" w:rsidRPr="3E7269C3">
        <w:rPr>
          <w:rFonts w:ascii="Calibri" w:eastAsia="Times New Roman" w:hAnsi="Calibri" w:cs="Times New Roman"/>
          <w:sz w:val="22"/>
          <w:szCs w:val="22"/>
          <w:lang w:eastAsia="pl-PL"/>
        </w:rPr>
        <w:t xml:space="preserve"> Partner</w:t>
      </w:r>
      <w:ins w:id="13" w:author="Autor">
        <w:r w:rsidR="000F7CB0">
          <w:rPr>
            <w:rFonts w:ascii="Calibri" w:eastAsia="Times New Roman" w:hAnsi="Calibri" w:cs="Times New Roman"/>
            <w:sz w:val="22"/>
            <w:szCs w:val="22"/>
            <w:lang w:eastAsia="pl-PL"/>
          </w:rPr>
          <w:t>em</w:t>
        </w:r>
      </w:ins>
      <w:del w:id="14" w:author="Autor">
        <w:r w:rsidR="48A67FEC" w:rsidRPr="3E7269C3" w:rsidDel="000F7CB0">
          <w:rPr>
            <w:rFonts w:ascii="Calibri" w:eastAsia="Times New Roman" w:hAnsi="Calibri" w:cs="Times New Roman"/>
            <w:sz w:val="22"/>
            <w:szCs w:val="22"/>
            <w:lang w:eastAsia="pl-PL"/>
          </w:rPr>
          <w:delText>a</w:delText>
        </w:r>
      </w:del>
      <w:r w:rsidR="48A67FEC" w:rsidRPr="3E7269C3">
        <w:rPr>
          <w:rFonts w:ascii="Calibri" w:eastAsia="Times New Roman" w:hAnsi="Calibri" w:cs="Times New Roman"/>
          <w:sz w:val="22"/>
          <w:szCs w:val="22"/>
          <w:lang w:eastAsia="pl-PL"/>
        </w:rPr>
        <w:t xml:space="preserve"> Strategiczn</w:t>
      </w:r>
      <w:ins w:id="15" w:author="Autor">
        <w:r w:rsidR="000F7CB0">
          <w:rPr>
            <w:rFonts w:ascii="Calibri" w:eastAsia="Times New Roman" w:hAnsi="Calibri" w:cs="Times New Roman"/>
            <w:sz w:val="22"/>
            <w:szCs w:val="22"/>
            <w:lang w:eastAsia="pl-PL"/>
          </w:rPr>
          <w:t>ym</w:t>
        </w:r>
      </w:ins>
      <w:del w:id="16" w:author="Autor">
        <w:r w:rsidR="48A67FEC" w:rsidRPr="3E7269C3" w:rsidDel="000F7CB0">
          <w:rPr>
            <w:rFonts w:ascii="Calibri" w:eastAsia="Times New Roman" w:hAnsi="Calibri" w:cs="Times New Roman"/>
            <w:sz w:val="22"/>
            <w:szCs w:val="22"/>
            <w:lang w:eastAsia="pl-PL"/>
          </w:rPr>
          <w:delText>ego</w:delText>
        </w:r>
      </w:del>
      <w:r w:rsidR="00175218" w:rsidRPr="3E7269C3">
        <w:rPr>
          <w:rFonts w:ascii="Calibri" w:eastAsia="Times New Roman" w:hAnsi="Calibri" w:cs="Times New Roman"/>
          <w:sz w:val="22"/>
          <w:szCs w:val="22"/>
          <w:lang w:eastAsia="pl-PL"/>
        </w:rPr>
        <w:t>,</w:t>
      </w:r>
    </w:p>
    <w:p w14:paraId="7C398FD4" w14:textId="4EFA46C8" w:rsidR="00375AA9" w:rsidRPr="0096318E" w:rsidRDefault="009B19CE" w:rsidP="0096318E">
      <w:pPr>
        <w:pStyle w:val="Akapitzlist"/>
        <w:numPr>
          <w:ilvl w:val="0"/>
          <w:numId w:val="7"/>
        </w:num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eastAsia="pl-PL"/>
        </w:rPr>
      </w:pPr>
      <w:r w:rsidRPr="0096318E">
        <w:rPr>
          <w:rFonts w:ascii="Calibri" w:eastAsia="Times New Roman" w:hAnsi="Calibri" w:cs="Times New Roman"/>
          <w:sz w:val="22"/>
          <w:szCs w:val="22"/>
          <w:lang w:eastAsia="pl-PL"/>
        </w:rPr>
        <w:lastRenderedPageBreak/>
        <w:t>umożliwi wypompowanie masy pofermentacyjnej z Instalacji Ułamkowo-Technicznych</w:t>
      </w:r>
      <w:r w:rsidR="00175218" w:rsidRPr="0096318E">
        <w:rPr>
          <w:rFonts w:ascii="Calibri" w:eastAsia="Times New Roman" w:hAnsi="Calibri" w:cs="Times New Roman"/>
          <w:sz w:val="22"/>
          <w:szCs w:val="22"/>
          <w:lang w:eastAsia="pl-PL"/>
        </w:rPr>
        <w:t xml:space="preserve"> do </w:t>
      </w:r>
      <w:r w:rsidR="006B6A84" w:rsidRPr="0096318E">
        <w:rPr>
          <w:rFonts w:ascii="Calibri" w:eastAsia="Times New Roman" w:hAnsi="Calibri" w:cs="Times New Roman"/>
          <w:sz w:val="22"/>
          <w:szCs w:val="22"/>
          <w:lang w:eastAsia="pl-PL"/>
        </w:rPr>
        <w:t>przestrzeni buforowej na masę pofermentacyjną</w:t>
      </w:r>
      <w:r w:rsidR="00316BB7">
        <w:rPr>
          <w:rFonts w:ascii="Calibri" w:eastAsia="Times New Roman" w:hAnsi="Calibri" w:cs="Times New Roman"/>
          <w:sz w:val="22"/>
          <w:szCs w:val="22"/>
          <w:lang w:eastAsia="pl-PL"/>
        </w:rPr>
        <w:t>,</w:t>
      </w:r>
      <w:r w:rsidR="00175218" w:rsidRPr="0096318E">
        <w:rPr>
          <w:rFonts w:ascii="Calibri" w:eastAsia="Times New Roman" w:hAnsi="Calibri" w:cs="Times New Roman"/>
          <w:sz w:val="22"/>
          <w:szCs w:val="22"/>
          <w:lang w:eastAsia="pl-PL"/>
        </w:rPr>
        <w:t xml:space="preserve"> zlokalizowan</w:t>
      </w:r>
      <w:r w:rsidR="00316BB7">
        <w:rPr>
          <w:rFonts w:ascii="Calibri" w:eastAsia="Times New Roman" w:hAnsi="Calibri" w:cs="Times New Roman"/>
          <w:sz w:val="22"/>
          <w:szCs w:val="22"/>
          <w:lang w:eastAsia="pl-PL"/>
        </w:rPr>
        <w:t>ą</w:t>
      </w:r>
      <w:r w:rsidR="00175218" w:rsidRPr="0096318E">
        <w:rPr>
          <w:rFonts w:ascii="Calibri" w:eastAsia="Times New Roman" w:hAnsi="Calibri" w:cs="Times New Roman"/>
          <w:sz w:val="22"/>
          <w:szCs w:val="22"/>
          <w:lang w:eastAsia="pl-PL"/>
        </w:rPr>
        <w:t xml:space="preserve"> w bezpośrednim sąsiedztwie Instalacji Ułamkowo-Technicznych</w:t>
      </w:r>
      <w:r w:rsidR="00A55E98">
        <w:rPr>
          <w:rFonts w:ascii="Calibri" w:eastAsia="Times New Roman" w:hAnsi="Calibri" w:cs="Times New Roman"/>
          <w:sz w:val="22"/>
          <w:szCs w:val="22"/>
          <w:lang w:eastAsia="pl-PL"/>
        </w:rPr>
        <w:t xml:space="preserve"> na terenie Partnera Strategicznego,</w:t>
      </w:r>
    </w:p>
    <w:p w14:paraId="21776B03" w14:textId="0986009C" w:rsidR="00175218" w:rsidRPr="00375AA9" w:rsidRDefault="00375AA9" w:rsidP="00375AA9">
      <w:pPr>
        <w:pStyle w:val="Akapitzlist"/>
        <w:numPr>
          <w:ilvl w:val="0"/>
          <w:numId w:val="7"/>
        </w:num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eastAsia="pl-PL"/>
        </w:rPr>
      </w:pPr>
      <w:r w:rsidRPr="0AFD1586">
        <w:rPr>
          <w:rFonts w:ascii="Calibri" w:eastAsia="Times New Roman" w:hAnsi="Calibri" w:cs="Times New Roman"/>
          <w:sz w:val="22"/>
          <w:szCs w:val="22"/>
          <w:lang w:eastAsia="pl-PL"/>
        </w:rPr>
        <w:t>będzie zlokalizowana w okolicy o charakterze rolniczym</w:t>
      </w:r>
      <w:r w:rsidR="00D103D2" w:rsidRPr="0AFD1586">
        <w:rPr>
          <w:rFonts w:ascii="Calibri" w:eastAsia="Times New Roman" w:hAnsi="Calibri" w:cs="Times New Roman"/>
          <w:sz w:val="22"/>
          <w:szCs w:val="22"/>
          <w:lang w:eastAsia="pl-PL"/>
        </w:rPr>
        <w:t>.</w:t>
      </w:r>
    </w:p>
    <w:p w14:paraId="6C63E668" w14:textId="1ADF12E7" w:rsidR="00440B9A" w:rsidRPr="003C2775" w:rsidRDefault="00440B9A" w:rsidP="003C2775">
      <w:pPr>
        <w:pStyle w:val="Akapitzlist"/>
        <w:spacing w:after="160" w:line="276" w:lineRule="auto"/>
        <w:ind w:left="766"/>
        <w:jc w:val="both"/>
        <w:rPr>
          <w:i/>
          <w:iCs/>
          <w:sz w:val="18"/>
          <w:szCs w:val="18"/>
        </w:rPr>
      </w:pPr>
    </w:p>
    <w:p w14:paraId="2FD0144D" w14:textId="4E7A70B6" w:rsidR="00440B9A" w:rsidRPr="00440B9A" w:rsidRDefault="00F1009F" w:rsidP="003C2775">
      <w:pPr>
        <w:pStyle w:val="Nagwek5"/>
        <w:numPr>
          <w:ilvl w:val="4"/>
          <w:numId w:val="0"/>
        </w:numPr>
        <w:jc w:val="both"/>
      </w:pPr>
      <w:r>
        <w:t xml:space="preserve">Nieruchomość Demonstracyjna dla potrzeb </w:t>
      </w:r>
      <w:r w:rsidR="00440B9A">
        <w:t>Demonstratora Technologii</w:t>
      </w:r>
    </w:p>
    <w:p w14:paraId="5CA79454" w14:textId="77777777" w:rsidR="00440B9A" w:rsidRPr="00440B9A" w:rsidRDefault="00440B9A" w:rsidP="003C2775">
      <w:pPr>
        <w:jc w:val="both"/>
      </w:pPr>
    </w:p>
    <w:p w14:paraId="79E118E2" w14:textId="5A406385" w:rsidR="003C2775" w:rsidRDefault="003C2775" w:rsidP="003C2775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eastAsia="pl-PL"/>
        </w:rPr>
      </w:pPr>
      <w:r w:rsidRPr="638A417C">
        <w:rPr>
          <w:rFonts w:ascii="Calibri" w:eastAsia="Times New Roman" w:hAnsi="Calibri" w:cs="Times New Roman"/>
          <w:sz w:val="22"/>
          <w:szCs w:val="22"/>
          <w:lang w:eastAsia="pl-PL"/>
        </w:rPr>
        <w:t xml:space="preserve">Zgodnie z zapisami Umowy, Wykonawca dopuszczony do realizacji Etapu II Przedsięwzięcia jest zobowiązany do postawienia Demonstratora Technologii </w:t>
      </w:r>
      <w:r w:rsidR="00F1009F" w:rsidRPr="638A417C">
        <w:rPr>
          <w:rFonts w:ascii="Calibri" w:eastAsia="Times New Roman" w:hAnsi="Calibri" w:cs="Times New Roman"/>
          <w:sz w:val="22"/>
          <w:szCs w:val="22"/>
          <w:lang w:eastAsia="pl-PL"/>
        </w:rPr>
        <w:t>na terenie</w:t>
      </w:r>
      <w:r w:rsidRPr="638A417C">
        <w:rPr>
          <w:rFonts w:ascii="Calibri" w:eastAsia="Times New Roman" w:hAnsi="Calibri" w:cs="Times New Roman"/>
          <w:sz w:val="22"/>
          <w:szCs w:val="22"/>
          <w:lang w:eastAsia="pl-PL"/>
        </w:rPr>
        <w:t xml:space="preserve"> </w:t>
      </w:r>
      <w:r w:rsidR="72015330" w:rsidRPr="638A417C">
        <w:rPr>
          <w:rFonts w:ascii="Calibri" w:eastAsia="Times New Roman" w:hAnsi="Calibri" w:cs="Times New Roman"/>
          <w:sz w:val="22"/>
          <w:szCs w:val="22"/>
          <w:lang w:eastAsia="pl-PL"/>
        </w:rPr>
        <w:t>zapewnion</w:t>
      </w:r>
      <w:ins w:id="17" w:author="Autor">
        <w:r w:rsidR="00882022">
          <w:rPr>
            <w:rFonts w:ascii="Calibri" w:eastAsia="Times New Roman" w:hAnsi="Calibri" w:cs="Times New Roman"/>
            <w:sz w:val="22"/>
            <w:szCs w:val="22"/>
            <w:lang w:eastAsia="pl-PL"/>
          </w:rPr>
          <w:t>ej</w:t>
        </w:r>
      </w:ins>
      <w:del w:id="18" w:author="Autor">
        <w:r w:rsidR="72015330" w:rsidRPr="638A417C" w:rsidDel="00882022">
          <w:rPr>
            <w:rFonts w:ascii="Calibri" w:eastAsia="Times New Roman" w:hAnsi="Calibri" w:cs="Times New Roman"/>
            <w:sz w:val="22"/>
            <w:szCs w:val="22"/>
            <w:lang w:eastAsia="pl-PL"/>
          </w:rPr>
          <w:delText>ym</w:delText>
        </w:r>
      </w:del>
      <w:r w:rsidR="72015330" w:rsidRPr="638A417C">
        <w:rPr>
          <w:rFonts w:ascii="Calibri" w:eastAsia="Times New Roman" w:hAnsi="Calibri" w:cs="Times New Roman"/>
          <w:sz w:val="22"/>
          <w:szCs w:val="22"/>
          <w:lang w:eastAsia="pl-PL"/>
        </w:rPr>
        <w:t xml:space="preserve"> </w:t>
      </w:r>
      <w:r w:rsidRPr="638A417C">
        <w:rPr>
          <w:rFonts w:ascii="Calibri" w:eastAsia="Times New Roman" w:hAnsi="Calibri" w:cs="Times New Roman"/>
          <w:sz w:val="22"/>
          <w:szCs w:val="22"/>
          <w:lang w:eastAsia="pl-PL"/>
        </w:rPr>
        <w:t xml:space="preserve">przez Zamawiającego </w:t>
      </w:r>
      <w:r w:rsidR="00F1009F" w:rsidRPr="638A417C">
        <w:rPr>
          <w:rFonts w:ascii="Calibri" w:eastAsia="Times New Roman" w:hAnsi="Calibri" w:cs="Times New Roman"/>
          <w:sz w:val="22"/>
          <w:szCs w:val="22"/>
          <w:lang w:eastAsia="pl-PL"/>
        </w:rPr>
        <w:t>Nieruchomości Demonstracyjnej</w:t>
      </w:r>
      <w:r w:rsidRPr="638A417C">
        <w:rPr>
          <w:rFonts w:ascii="Calibri" w:eastAsia="Times New Roman" w:hAnsi="Calibri" w:cs="Times New Roman"/>
          <w:sz w:val="22"/>
          <w:szCs w:val="22"/>
          <w:lang w:eastAsia="pl-PL"/>
        </w:rPr>
        <w:t xml:space="preserve">, która zostanie określona </w:t>
      </w:r>
      <w:r w:rsidR="00F1009F" w:rsidRPr="638A417C">
        <w:rPr>
          <w:rFonts w:ascii="Calibri" w:eastAsia="Times New Roman" w:hAnsi="Calibri" w:cs="Times New Roman"/>
          <w:sz w:val="22"/>
          <w:szCs w:val="22"/>
          <w:lang w:eastAsia="pl-PL"/>
        </w:rPr>
        <w:t xml:space="preserve">szczegółowo </w:t>
      </w:r>
      <w:r w:rsidRPr="638A417C">
        <w:rPr>
          <w:rFonts w:ascii="Calibri" w:eastAsia="Times New Roman" w:hAnsi="Calibri" w:cs="Times New Roman"/>
          <w:sz w:val="22"/>
          <w:szCs w:val="22"/>
          <w:lang w:eastAsia="pl-PL"/>
        </w:rPr>
        <w:t>w terminie wskazanym w Umowie.</w:t>
      </w:r>
    </w:p>
    <w:p w14:paraId="399441FF" w14:textId="361EF606" w:rsidR="00316BB7" w:rsidRPr="00316BB7" w:rsidRDefault="00316BB7" w:rsidP="00316BB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eastAsia="pl-PL"/>
        </w:rPr>
      </w:pPr>
      <w:r w:rsidRPr="0AFD1586">
        <w:rPr>
          <w:rFonts w:ascii="Calibri" w:eastAsia="Times New Roman" w:hAnsi="Calibri" w:cs="Times New Roman"/>
          <w:sz w:val="22"/>
          <w:szCs w:val="22"/>
          <w:lang w:eastAsia="pl-PL"/>
        </w:rPr>
        <w:t xml:space="preserve">Zamawiający informuje, że w trakcie trwania Etapu I może dojść do zawarcia porozumienia pomiędzy Zamawiającym a </w:t>
      </w:r>
      <w:r w:rsidR="00F1009F" w:rsidRPr="0AFD1586">
        <w:rPr>
          <w:rFonts w:ascii="Calibri" w:eastAsia="Times New Roman" w:hAnsi="Calibri" w:cs="Times New Roman"/>
          <w:sz w:val="22"/>
          <w:szCs w:val="22"/>
          <w:lang w:eastAsia="pl-PL"/>
        </w:rPr>
        <w:t xml:space="preserve">dodatkowym </w:t>
      </w:r>
      <w:r w:rsidRPr="0AFD1586">
        <w:rPr>
          <w:rFonts w:ascii="Calibri" w:eastAsia="Times New Roman" w:hAnsi="Calibri" w:cs="Times New Roman"/>
          <w:sz w:val="22"/>
          <w:szCs w:val="22"/>
          <w:lang w:eastAsia="pl-PL"/>
        </w:rPr>
        <w:t xml:space="preserve">Partnerem </w:t>
      </w:r>
      <w:r w:rsidR="00F1009F" w:rsidRPr="0AFD1586">
        <w:rPr>
          <w:rFonts w:ascii="Calibri" w:eastAsia="Times New Roman" w:hAnsi="Calibri" w:cs="Times New Roman"/>
          <w:sz w:val="22"/>
          <w:szCs w:val="22"/>
          <w:lang w:eastAsia="pl-PL"/>
        </w:rPr>
        <w:t>Strategicznym</w:t>
      </w:r>
      <w:r w:rsidRPr="0AFD1586">
        <w:rPr>
          <w:rFonts w:ascii="Calibri" w:eastAsia="Times New Roman" w:hAnsi="Calibri" w:cs="Times New Roman"/>
          <w:sz w:val="22"/>
          <w:szCs w:val="22"/>
          <w:lang w:eastAsia="pl-PL"/>
        </w:rPr>
        <w:t xml:space="preserve">, który to Partner zagwarantuje wkład finansowy umożliwiający realizację i budowę drugiego Demonstratora Technologii dla Wykonawcy, który uplasował się na drugim miejscu po ocenie Etapu I. Drugi Demonstrator będzie realizowany w innej lokalizacji niż Demonstrator </w:t>
      </w:r>
      <w:r w:rsidR="00F1009F" w:rsidRPr="0AFD1586">
        <w:rPr>
          <w:rFonts w:ascii="Calibri" w:eastAsia="Times New Roman" w:hAnsi="Calibri" w:cs="Times New Roman"/>
          <w:sz w:val="22"/>
          <w:szCs w:val="22"/>
          <w:lang w:eastAsia="pl-PL"/>
        </w:rPr>
        <w:t>pierwszy</w:t>
      </w:r>
      <w:r w:rsidRPr="0AFD1586">
        <w:rPr>
          <w:rFonts w:ascii="Calibri" w:eastAsia="Times New Roman" w:hAnsi="Calibri" w:cs="Times New Roman"/>
          <w:sz w:val="22"/>
          <w:szCs w:val="22"/>
          <w:lang w:eastAsia="pl-PL"/>
        </w:rPr>
        <w:t xml:space="preserve">. Informacje o </w:t>
      </w:r>
      <w:r w:rsidR="00F1009F" w:rsidRPr="0AFD1586">
        <w:rPr>
          <w:rFonts w:ascii="Calibri" w:eastAsia="Times New Roman" w:hAnsi="Calibri" w:cs="Times New Roman"/>
          <w:sz w:val="22"/>
          <w:szCs w:val="22"/>
          <w:lang w:eastAsia="pl-PL"/>
        </w:rPr>
        <w:t xml:space="preserve">dodatkowym </w:t>
      </w:r>
      <w:r w:rsidRPr="0AFD1586">
        <w:rPr>
          <w:rFonts w:ascii="Calibri" w:eastAsia="Times New Roman" w:hAnsi="Calibri" w:cs="Times New Roman"/>
          <w:sz w:val="22"/>
          <w:szCs w:val="22"/>
          <w:lang w:eastAsia="pl-PL"/>
        </w:rPr>
        <w:t xml:space="preserve">Partnerze </w:t>
      </w:r>
      <w:r w:rsidR="00F1009F" w:rsidRPr="0AFD1586">
        <w:rPr>
          <w:rFonts w:ascii="Calibri" w:eastAsia="Times New Roman" w:hAnsi="Calibri" w:cs="Times New Roman"/>
          <w:sz w:val="22"/>
          <w:szCs w:val="22"/>
          <w:lang w:eastAsia="pl-PL"/>
        </w:rPr>
        <w:t xml:space="preserve">Strategicznym </w:t>
      </w:r>
      <w:r w:rsidRPr="0AFD1586">
        <w:rPr>
          <w:rFonts w:ascii="Calibri" w:eastAsia="Times New Roman" w:hAnsi="Calibri" w:cs="Times New Roman"/>
          <w:sz w:val="22"/>
          <w:szCs w:val="22"/>
          <w:lang w:eastAsia="pl-PL"/>
        </w:rPr>
        <w:t>mogą pojawić się na początku trwania Etapu I, informacja ta zostanie przekazana niezwłocznie do informacji Wykonawców realizujących Etap I.</w:t>
      </w:r>
    </w:p>
    <w:p w14:paraId="5AEFA4F6" w14:textId="77777777" w:rsidR="00316BB7" w:rsidRDefault="00316BB7" w:rsidP="003C2775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eastAsia="pl-PL"/>
        </w:rPr>
      </w:pPr>
    </w:p>
    <w:p w14:paraId="7DC6D8AD" w14:textId="34AF72FC" w:rsidR="003C2775" w:rsidRPr="003C2775" w:rsidRDefault="003C2775" w:rsidP="003C2775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eastAsia="pl-PL"/>
        </w:rPr>
      </w:pPr>
      <w:r w:rsidRPr="0AFD1586">
        <w:rPr>
          <w:rFonts w:ascii="Calibri" w:eastAsia="Times New Roman" w:hAnsi="Calibri" w:cs="Times New Roman"/>
          <w:sz w:val="22"/>
          <w:szCs w:val="22"/>
          <w:lang w:eastAsia="pl-PL"/>
        </w:rPr>
        <w:t xml:space="preserve">Zamawiający wskaże taką </w:t>
      </w:r>
      <w:r w:rsidR="00F1009F" w:rsidRPr="0AFD1586">
        <w:rPr>
          <w:rFonts w:ascii="Calibri" w:eastAsia="Times New Roman" w:hAnsi="Calibri" w:cs="Times New Roman"/>
          <w:sz w:val="22"/>
          <w:szCs w:val="22"/>
          <w:lang w:eastAsia="pl-PL"/>
        </w:rPr>
        <w:t xml:space="preserve">Nieruchomość Demonstracyjną przeznaczoną dla </w:t>
      </w:r>
      <w:r w:rsidRPr="0AFD1586">
        <w:rPr>
          <w:rFonts w:ascii="Calibri" w:eastAsia="Times New Roman" w:hAnsi="Calibri" w:cs="Times New Roman"/>
          <w:sz w:val="22"/>
          <w:szCs w:val="22"/>
          <w:lang w:eastAsia="pl-PL"/>
        </w:rPr>
        <w:t>Demonstratora Technologii, która:</w:t>
      </w:r>
    </w:p>
    <w:p w14:paraId="2B0B2C35" w14:textId="70AA77C3" w:rsidR="002D259E" w:rsidRPr="00255438" w:rsidRDefault="0096318E" w:rsidP="002D259E">
      <w:pPr>
        <w:pStyle w:val="Akapitzlist"/>
        <w:numPr>
          <w:ilvl w:val="0"/>
          <w:numId w:val="8"/>
        </w:num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eastAsia="pl-PL"/>
        </w:rPr>
      </w:pPr>
      <w:r w:rsidRPr="3E7269C3">
        <w:rPr>
          <w:rFonts w:ascii="Calibri" w:eastAsia="Times New Roman" w:hAnsi="Calibri" w:cs="Times New Roman"/>
          <w:sz w:val="22"/>
          <w:szCs w:val="22"/>
          <w:lang w:eastAsia="pl-PL"/>
        </w:rPr>
        <w:t>będzie mieć powierzchnię ok.</w:t>
      </w:r>
      <w:r w:rsidRPr="3E7269C3">
        <w:rPr>
          <w:sz w:val="22"/>
          <w:szCs w:val="22"/>
        </w:rPr>
        <w:t xml:space="preserve"> </w:t>
      </w:r>
      <w:r w:rsidR="006B6A84" w:rsidRPr="3E7269C3">
        <w:rPr>
          <w:sz w:val="22"/>
          <w:szCs w:val="22"/>
        </w:rPr>
        <w:t>1 hektara (10 000</w:t>
      </w:r>
      <w:r w:rsidR="002D259E" w:rsidRPr="3E7269C3">
        <w:rPr>
          <w:rFonts w:ascii="Calibri" w:eastAsia="Times New Roman" w:hAnsi="Calibri" w:cs="Times New Roman"/>
          <w:sz w:val="22"/>
          <w:szCs w:val="22"/>
          <w:lang w:eastAsia="pl-PL"/>
        </w:rPr>
        <w:t>m</w:t>
      </w:r>
      <w:r w:rsidR="002D259E" w:rsidRPr="3E7269C3">
        <w:rPr>
          <w:rFonts w:ascii="Calibri" w:eastAsia="Times New Roman" w:hAnsi="Calibri" w:cs="Times New Roman"/>
          <w:sz w:val="22"/>
          <w:szCs w:val="22"/>
          <w:vertAlign w:val="superscript"/>
          <w:lang w:eastAsia="pl-PL"/>
        </w:rPr>
        <w:t>2</w:t>
      </w:r>
      <w:r w:rsidR="0087695F" w:rsidRPr="3E7269C3">
        <w:rPr>
          <w:rFonts w:ascii="Calibri" w:eastAsia="Times New Roman" w:hAnsi="Calibri" w:cs="Times New Roman"/>
          <w:sz w:val="22"/>
          <w:szCs w:val="22"/>
          <w:lang w:eastAsia="pl-PL"/>
        </w:rPr>
        <w:t>)</w:t>
      </w:r>
      <w:r w:rsidR="002D259E" w:rsidRPr="3E7269C3">
        <w:rPr>
          <w:rFonts w:ascii="Calibri" w:eastAsia="Times New Roman" w:hAnsi="Calibri" w:cs="Times New Roman"/>
          <w:sz w:val="22"/>
          <w:szCs w:val="22"/>
          <w:lang w:eastAsia="pl-PL"/>
        </w:rPr>
        <w:t>,</w:t>
      </w:r>
    </w:p>
    <w:p w14:paraId="6D0130E1" w14:textId="688A79DF" w:rsidR="003C2775" w:rsidRDefault="003C2775" w:rsidP="003C2775">
      <w:pPr>
        <w:pStyle w:val="Akapitzlist"/>
        <w:numPr>
          <w:ilvl w:val="0"/>
          <w:numId w:val="8"/>
        </w:num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eastAsia="pl-PL"/>
        </w:rPr>
      </w:pPr>
      <w:r w:rsidRPr="3E7269C3">
        <w:rPr>
          <w:rFonts w:ascii="Calibri" w:eastAsia="Times New Roman" w:hAnsi="Calibri" w:cs="Times New Roman"/>
          <w:sz w:val="22"/>
          <w:szCs w:val="22"/>
          <w:lang w:eastAsia="pl-PL"/>
        </w:rPr>
        <w:t>będzie znajdować się na terenie otwartym, płaskim</w:t>
      </w:r>
      <w:r w:rsidR="006B6A84" w:rsidRPr="3E7269C3">
        <w:rPr>
          <w:rFonts w:ascii="Calibri" w:eastAsia="Times New Roman" w:hAnsi="Calibri" w:cs="Times New Roman"/>
          <w:sz w:val="22"/>
          <w:szCs w:val="22"/>
          <w:lang w:eastAsia="pl-PL"/>
        </w:rPr>
        <w:t xml:space="preserve"> – bez znaczących różnic wysokości</w:t>
      </w:r>
      <w:r w:rsidRPr="3E7269C3">
        <w:rPr>
          <w:rFonts w:ascii="Calibri" w:eastAsia="Times New Roman" w:hAnsi="Calibri" w:cs="Times New Roman"/>
          <w:sz w:val="22"/>
          <w:szCs w:val="22"/>
          <w:lang w:eastAsia="pl-PL"/>
        </w:rPr>
        <w:t xml:space="preserve"> i suchym</w:t>
      </w:r>
      <w:r w:rsidR="00037059" w:rsidRPr="3E7269C3">
        <w:rPr>
          <w:rFonts w:ascii="Calibri" w:eastAsia="Times New Roman" w:hAnsi="Calibri" w:cs="Times New Roman"/>
          <w:sz w:val="22"/>
          <w:szCs w:val="22"/>
          <w:lang w:eastAsia="pl-PL"/>
        </w:rPr>
        <w:t xml:space="preserve"> i o </w:t>
      </w:r>
      <w:r w:rsidR="00037059" w:rsidRPr="3E7269C3">
        <w:rPr>
          <w:rFonts w:eastAsiaTheme="minorEastAsia"/>
          <w:sz w:val="22"/>
          <w:szCs w:val="22"/>
        </w:rPr>
        <w:t>ustabilizowanym poziomie zwierciadła wód gruntowych,</w:t>
      </w:r>
      <w:r w:rsidRPr="3E7269C3">
        <w:rPr>
          <w:rFonts w:ascii="Calibri" w:eastAsia="Times New Roman" w:hAnsi="Calibri" w:cs="Times New Roman"/>
          <w:sz w:val="22"/>
          <w:szCs w:val="22"/>
          <w:lang w:eastAsia="pl-PL"/>
        </w:rPr>
        <w:t xml:space="preserve"> </w:t>
      </w:r>
    </w:p>
    <w:p w14:paraId="07960C56" w14:textId="7942E52B" w:rsidR="00226A8E" w:rsidRDefault="003C2775" w:rsidP="3E7269C3">
      <w:pPr>
        <w:pStyle w:val="Akapitzlist"/>
        <w:numPr>
          <w:ilvl w:val="0"/>
          <w:numId w:val="8"/>
        </w:numPr>
        <w:spacing w:line="276" w:lineRule="auto"/>
        <w:jc w:val="both"/>
        <w:rPr>
          <w:rFonts w:eastAsiaTheme="minorEastAsia"/>
          <w:sz w:val="22"/>
          <w:szCs w:val="22"/>
          <w:lang w:eastAsia="pl-PL"/>
        </w:rPr>
      </w:pPr>
      <w:r w:rsidRPr="3E7269C3">
        <w:rPr>
          <w:rFonts w:ascii="Calibri" w:eastAsia="Times New Roman" w:hAnsi="Calibri" w:cs="Times New Roman"/>
          <w:sz w:val="22"/>
          <w:szCs w:val="22"/>
          <w:lang w:eastAsia="pl-PL"/>
        </w:rPr>
        <w:t>będzie mieć zapewnione media: woda, energia elektryczna</w:t>
      </w:r>
      <w:r w:rsidR="0087695F" w:rsidRPr="3E7269C3">
        <w:rPr>
          <w:rFonts w:ascii="Calibri" w:eastAsia="Times New Roman" w:hAnsi="Calibri" w:cs="Times New Roman"/>
          <w:sz w:val="22"/>
          <w:szCs w:val="22"/>
          <w:lang w:eastAsia="pl-PL"/>
        </w:rPr>
        <w:t xml:space="preserve"> (moc przyłączeniowa na potrzeby własne </w:t>
      </w:r>
      <w:r w:rsidR="1DCD4DE7" w:rsidRPr="3E7269C3">
        <w:rPr>
          <w:rFonts w:ascii="Calibri" w:eastAsia="Times New Roman" w:hAnsi="Calibri" w:cs="Times New Roman"/>
          <w:sz w:val="22"/>
          <w:szCs w:val="22"/>
          <w:lang w:eastAsia="pl-PL"/>
        </w:rPr>
        <w:t xml:space="preserve">dostosowana do wielkości jednostki kogeneracyjnej wykorzystanej </w:t>
      </w:r>
      <w:r w:rsidR="4A46D430" w:rsidRPr="3E7269C3">
        <w:rPr>
          <w:rFonts w:ascii="Calibri" w:eastAsia="Times New Roman" w:hAnsi="Calibri" w:cs="Times New Roman"/>
          <w:sz w:val="22"/>
          <w:szCs w:val="22"/>
          <w:lang w:eastAsia="pl-PL"/>
        </w:rPr>
        <w:t>w</w:t>
      </w:r>
      <w:r w:rsidR="1DCD4DE7" w:rsidRPr="3E7269C3">
        <w:rPr>
          <w:rFonts w:ascii="Calibri" w:eastAsia="Times New Roman" w:hAnsi="Calibri" w:cs="Times New Roman"/>
          <w:sz w:val="22"/>
          <w:szCs w:val="22"/>
          <w:lang w:eastAsia="pl-PL"/>
        </w:rPr>
        <w:t xml:space="preserve"> </w:t>
      </w:r>
      <w:r w:rsidR="53D268DB" w:rsidRPr="3E7269C3">
        <w:rPr>
          <w:rFonts w:ascii="Calibri" w:eastAsia="Times New Roman" w:hAnsi="Calibri" w:cs="Times New Roman"/>
          <w:sz w:val="22"/>
          <w:szCs w:val="22"/>
          <w:lang w:eastAsia="pl-PL"/>
        </w:rPr>
        <w:t>Demonstrator</w:t>
      </w:r>
      <w:r w:rsidR="3C6C8C66" w:rsidRPr="3E7269C3">
        <w:rPr>
          <w:rFonts w:ascii="Calibri" w:eastAsia="Times New Roman" w:hAnsi="Calibri" w:cs="Times New Roman"/>
          <w:sz w:val="22"/>
          <w:szCs w:val="22"/>
          <w:lang w:eastAsia="pl-PL"/>
        </w:rPr>
        <w:t>ze</w:t>
      </w:r>
      <w:r w:rsidR="53D268DB" w:rsidRPr="3E7269C3">
        <w:rPr>
          <w:rFonts w:ascii="Calibri" w:eastAsia="Times New Roman" w:hAnsi="Calibri" w:cs="Times New Roman"/>
          <w:sz w:val="22"/>
          <w:szCs w:val="22"/>
          <w:lang w:eastAsia="pl-PL"/>
        </w:rPr>
        <w:t xml:space="preserve"> Technologii </w:t>
      </w:r>
      <w:r w:rsidR="1DCD4DE7" w:rsidRPr="3E7269C3">
        <w:rPr>
          <w:rFonts w:ascii="Calibri" w:eastAsia="Times New Roman" w:hAnsi="Calibri" w:cs="Times New Roman"/>
          <w:sz w:val="22"/>
          <w:szCs w:val="22"/>
          <w:lang w:eastAsia="pl-PL"/>
        </w:rPr>
        <w:t>Wykonawc</w:t>
      </w:r>
      <w:r w:rsidR="29E7CD00" w:rsidRPr="3E7269C3">
        <w:rPr>
          <w:rFonts w:ascii="Calibri" w:eastAsia="Times New Roman" w:hAnsi="Calibri" w:cs="Times New Roman"/>
          <w:sz w:val="22"/>
          <w:szCs w:val="22"/>
          <w:lang w:eastAsia="pl-PL"/>
        </w:rPr>
        <w:t>y dopuszczonego do realizacji Etapu II</w:t>
      </w:r>
      <w:r w:rsidR="0096318E" w:rsidRPr="3E7269C3">
        <w:rPr>
          <w:rFonts w:ascii="Calibri" w:eastAsia="Times New Roman" w:hAnsi="Calibri" w:cs="Times New Roman"/>
          <w:sz w:val="22"/>
          <w:szCs w:val="22"/>
          <w:lang w:eastAsia="pl-PL"/>
        </w:rPr>
        <w:t>)</w:t>
      </w:r>
      <w:r w:rsidRPr="3E7269C3">
        <w:rPr>
          <w:rFonts w:ascii="Calibri" w:eastAsia="Times New Roman" w:hAnsi="Calibri" w:cs="Times New Roman"/>
          <w:sz w:val="22"/>
          <w:szCs w:val="22"/>
          <w:lang w:eastAsia="pl-PL"/>
        </w:rPr>
        <w:t xml:space="preserve">, </w:t>
      </w:r>
    </w:p>
    <w:p w14:paraId="6FC8BFBE" w14:textId="09FA7365" w:rsidR="003C2775" w:rsidRPr="0003420C" w:rsidRDefault="4AE1720F" w:rsidP="3E7269C3">
      <w:pPr>
        <w:pStyle w:val="Akapitzlist"/>
        <w:numPr>
          <w:ilvl w:val="0"/>
          <w:numId w:val="8"/>
        </w:numPr>
        <w:spacing w:line="276" w:lineRule="auto"/>
        <w:jc w:val="both"/>
        <w:rPr>
          <w:rFonts w:eastAsiaTheme="minorEastAsia"/>
          <w:color w:val="00B0F0"/>
          <w:sz w:val="22"/>
          <w:szCs w:val="22"/>
          <w:lang w:eastAsia="pl-PL"/>
        </w:rPr>
      </w:pPr>
      <w:r w:rsidRPr="3E7269C3">
        <w:rPr>
          <w:rFonts w:ascii="Calibri" w:eastAsia="Times New Roman" w:hAnsi="Calibri" w:cs="Times New Roman"/>
          <w:sz w:val="22"/>
          <w:szCs w:val="22"/>
          <w:lang w:eastAsia="pl-PL"/>
        </w:rPr>
        <w:t>d</w:t>
      </w:r>
      <w:r w:rsidR="4E1BD9CE" w:rsidRPr="3E7269C3">
        <w:rPr>
          <w:rFonts w:ascii="Calibri" w:eastAsia="Times New Roman" w:hAnsi="Calibri" w:cs="Times New Roman"/>
          <w:sz w:val="22"/>
          <w:szCs w:val="22"/>
          <w:lang w:eastAsia="pl-PL"/>
        </w:rPr>
        <w:t xml:space="preserve">la której Partner Strategiczny </w:t>
      </w:r>
      <w:r w:rsidR="00230B76" w:rsidRPr="3E7269C3">
        <w:rPr>
          <w:rFonts w:ascii="Calibri" w:eastAsia="Times New Roman" w:hAnsi="Calibri" w:cs="Times New Roman"/>
          <w:sz w:val="22"/>
          <w:szCs w:val="22"/>
          <w:lang w:eastAsia="pl-PL"/>
        </w:rPr>
        <w:t xml:space="preserve">w porozumieniu z Wykonawcą </w:t>
      </w:r>
      <w:r w:rsidR="4E1BD9CE" w:rsidRPr="3E7269C3">
        <w:rPr>
          <w:rFonts w:ascii="Calibri" w:eastAsia="Times New Roman" w:hAnsi="Calibri" w:cs="Times New Roman"/>
          <w:sz w:val="22"/>
          <w:szCs w:val="22"/>
          <w:lang w:eastAsia="pl-PL"/>
        </w:rPr>
        <w:t xml:space="preserve">podejmie działania w kierunku uzyskania warunków przyłączenia do gazowej sieci dystrybucyjnej </w:t>
      </w:r>
      <w:r w:rsidR="000617E7" w:rsidRPr="3E7269C3">
        <w:rPr>
          <w:rFonts w:ascii="Calibri" w:eastAsia="Times New Roman" w:hAnsi="Calibri" w:cs="Times New Roman"/>
          <w:sz w:val="22"/>
          <w:szCs w:val="22"/>
          <w:lang w:eastAsia="pl-PL"/>
        </w:rPr>
        <w:t>Polskiej Spółki Gazownictwa</w:t>
      </w:r>
      <w:r w:rsidR="00F1009F" w:rsidRPr="3E7269C3">
        <w:rPr>
          <w:rFonts w:ascii="Calibri" w:eastAsia="Times New Roman" w:hAnsi="Calibri" w:cs="Times New Roman"/>
          <w:sz w:val="22"/>
          <w:szCs w:val="22"/>
          <w:lang w:eastAsia="pl-PL"/>
        </w:rPr>
        <w:t xml:space="preserve"> sp. z o.o.</w:t>
      </w:r>
      <w:r w:rsidR="009B7E85" w:rsidRPr="3E7269C3">
        <w:rPr>
          <w:rFonts w:ascii="Calibri" w:eastAsia="Times New Roman" w:hAnsi="Calibri" w:cs="Times New Roman"/>
          <w:sz w:val="22"/>
          <w:szCs w:val="22"/>
          <w:lang w:eastAsia="pl-PL"/>
        </w:rPr>
        <w:t>, umożliwiające</w:t>
      </w:r>
      <w:r w:rsidR="000617E7" w:rsidRPr="3E7269C3">
        <w:rPr>
          <w:rFonts w:ascii="Calibri" w:eastAsia="Times New Roman" w:hAnsi="Calibri" w:cs="Times New Roman"/>
          <w:sz w:val="22"/>
          <w:szCs w:val="22"/>
          <w:lang w:eastAsia="pl-PL"/>
        </w:rPr>
        <w:t>j</w:t>
      </w:r>
      <w:r w:rsidR="009B7E85" w:rsidRPr="3E7269C3">
        <w:rPr>
          <w:rFonts w:ascii="Calibri" w:eastAsia="Times New Roman" w:hAnsi="Calibri" w:cs="Times New Roman"/>
          <w:sz w:val="22"/>
          <w:szCs w:val="22"/>
          <w:lang w:eastAsia="pl-PL"/>
        </w:rPr>
        <w:t xml:space="preserve"> </w:t>
      </w:r>
      <w:r w:rsidR="0096318E" w:rsidRPr="3E7269C3">
        <w:rPr>
          <w:rFonts w:ascii="Calibri" w:eastAsia="Times New Roman" w:hAnsi="Calibri" w:cs="Times New Roman"/>
          <w:sz w:val="22"/>
          <w:szCs w:val="22"/>
          <w:lang w:eastAsia="pl-PL"/>
        </w:rPr>
        <w:t>odbiór</w:t>
      </w:r>
      <w:r w:rsidR="000617E7" w:rsidRPr="3E7269C3">
        <w:rPr>
          <w:rFonts w:ascii="Calibri" w:eastAsia="Times New Roman" w:hAnsi="Calibri" w:cs="Times New Roman"/>
          <w:sz w:val="22"/>
          <w:szCs w:val="22"/>
          <w:lang w:eastAsia="pl-PL"/>
        </w:rPr>
        <w:t xml:space="preserve"> </w:t>
      </w:r>
      <w:r w:rsidR="009B7E85" w:rsidRPr="3E7269C3">
        <w:rPr>
          <w:rFonts w:ascii="Calibri" w:eastAsia="Times New Roman" w:hAnsi="Calibri" w:cs="Times New Roman"/>
          <w:sz w:val="22"/>
          <w:szCs w:val="22"/>
          <w:lang w:eastAsia="pl-PL"/>
        </w:rPr>
        <w:t>produkowanego w Demon</w:t>
      </w:r>
      <w:r w:rsidR="0096318E" w:rsidRPr="3E7269C3">
        <w:rPr>
          <w:rFonts w:ascii="Calibri" w:eastAsia="Times New Roman" w:hAnsi="Calibri" w:cs="Times New Roman"/>
          <w:sz w:val="22"/>
          <w:szCs w:val="22"/>
          <w:lang w:eastAsia="pl-PL"/>
        </w:rPr>
        <w:t>stratorze Technologii biometanu</w:t>
      </w:r>
      <w:r w:rsidR="2014FB7B" w:rsidRPr="3E7269C3">
        <w:rPr>
          <w:rFonts w:ascii="Calibri" w:eastAsia="Times New Roman" w:hAnsi="Calibri" w:cs="Times New Roman"/>
          <w:sz w:val="22"/>
          <w:szCs w:val="22"/>
          <w:lang w:eastAsia="pl-PL"/>
        </w:rPr>
        <w:t xml:space="preserve"> (war</w:t>
      </w:r>
      <w:r w:rsidR="31D191B9" w:rsidRPr="3E7269C3">
        <w:rPr>
          <w:rFonts w:ascii="Calibri" w:eastAsia="Times New Roman" w:hAnsi="Calibri" w:cs="Times New Roman"/>
          <w:sz w:val="22"/>
          <w:szCs w:val="22"/>
          <w:lang w:eastAsia="pl-PL"/>
        </w:rPr>
        <w:t>u</w:t>
      </w:r>
      <w:r w:rsidR="2014FB7B" w:rsidRPr="3E7269C3">
        <w:rPr>
          <w:rFonts w:ascii="Calibri" w:eastAsia="Times New Roman" w:hAnsi="Calibri" w:cs="Times New Roman"/>
          <w:sz w:val="22"/>
          <w:szCs w:val="22"/>
          <w:lang w:eastAsia="pl-PL"/>
        </w:rPr>
        <w:t xml:space="preserve">nki przyłączenia </w:t>
      </w:r>
      <w:r w:rsidR="62F189AE" w:rsidRPr="3E7269C3">
        <w:rPr>
          <w:rFonts w:ascii="Calibri" w:eastAsia="Times New Roman" w:hAnsi="Calibri" w:cs="Times New Roman"/>
          <w:sz w:val="22"/>
          <w:szCs w:val="22"/>
          <w:lang w:eastAsia="pl-PL"/>
        </w:rPr>
        <w:t>zostaną przekazane Wykonawcy w terminie</w:t>
      </w:r>
      <w:r w:rsidR="0003420C" w:rsidRPr="3E7269C3">
        <w:rPr>
          <w:rFonts w:ascii="Calibri" w:eastAsia="Times New Roman" w:hAnsi="Calibri" w:cs="Times New Roman"/>
          <w:sz w:val="22"/>
          <w:szCs w:val="22"/>
          <w:lang w:eastAsia="pl-PL"/>
        </w:rPr>
        <w:t xml:space="preserve"> określonym Umową</w:t>
      </w:r>
      <w:r w:rsidR="62F189AE" w:rsidRPr="3E7269C3">
        <w:rPr>
          <w:rFonts w:ascii="Calibri" w:eastAsia="Times New Roman" w:hAnsi="Calibri" w:cs="Times New Roman"/>
          <w:sz w:val="22"/>
          <w:szCs w:val="22"/>
          <w:lang w:eastAsia="pl-PL"/>
        </w:rPr>
        <w:t>)</w:t>
      </w:r>
      <w:r w:rsidR="00F1009F" w:rsidRPr="3E7269C3">
        <w:rPr>
          <w:rFonts w:ascii="Calibri" w:eastAsia="Times New Roman" w:hAnsi="Calibri" w:cs="Times New Roman"/>
          <w:sz w:val="22"/>
          <w:szCs w:val="22"/>
          <w:lang w:eastAsia="pl-PL"/>
        </w:rPr>
        <w:t>,</w:t>
      </w:r>
      <w:r w:rsidR="51C50A37" w:rsidRPr="3E7269C3">
        <w:rPr>
          <w:rFonts w:ascii="Calibri" w:eastAsia="Times New Roman" w:hAnsi="Calibri" w:cs="Times New Roman"/>
          <w:sz w:val="22"/>
          <w:szCs w:val="22"/>
          <w:lang w:eastAsia="pl-PL"/>
        </w:rPr>
        <w:t xml:space="preserve"> </w:t>
      </w:r>
    </w:p>
    <w:p w14:paraId="2C45C796" w14:textId="09634495" w:rsidR="00226A8E" w:rsidRPr="000B1DB4" w:rsidRDefault="367CDF4E" w:rsidP="3E7269C3">
      <w:pPr>
        <w:pStyle w:val="Akapitzlist"/>
        <w:numPr>
          <w:ilvl w:val="0"/>
          <w:numId w:val="8"/>
        </w:numPr>
        <w:spacing w:line="276" w:lineRule="auto"/>
        <w:jc w:val="both"/>
        <w:rPr>
          <w:rFonts w:eastAsiaTheme="minorEastAsia"/>
          <w:color w:val="00B0F0"/>
          <w:sz w:val="22"/>
          <w:szCs w:val="22"/>
          <w:lang w:eastAsia="pl-PL"/>
        </w:rPr>
      </w:pPr>
      <w:r w:rsidRPr="3E7269C3">
        <w:rPr>
          <w:rFonts w:ascii="Calibri" w:eastAsia="Times New Roman" w:hAnsi="Calibri" w:cs="Times New Roman"/>
          <w:sz w:val="22"/>
          <w:szCs w:val="22"/>
          <w:lang w:eastAsia="pl-PL"/>
        </w:rPr>
        <w:t xml:space="preserve">dla której Partner Strategiczny </w:t>
      </w:r>
      <w:r w:rsidR="00230B76" w:rsidRPr="3E7269C3">
        <w:rPr>
          <w:rFonts w:ascii="Calibri" w:eastAsia="Times New Roman" w:hAnsi="Calibri" w:cs="Times New Roman"/>
          <w:sz w:val="22"/>
          <w:szCs w:val="22"/>
          <w:lang w:eastAsia="pl-PL"/>
        </w:rPr>
        <w:t xml:space="preserve">w porozumieniu z Wykonawcą </w:t>
      </w:r>
      <w:r w:rsidRPr="3E7269C3">
        <w:rPr>
          <w:rFonts w:ascii="Calibri" w:eastAsia="Times New Roman" w:hAnsi="Calibri" w:cs="Times New Roman"/>
          <w:sz w:val="22"/>
          <w:szCs w:val="22"/>
          <w:lang w:eastAsia="pl-PL"/>
        </w:rPr>
        <w:t xml:space="preserve">podejmie działania w kierunku uzyskania warunków </w:t>
      </w:r>
      <w:r w:rsidR="0096318E" w:rsidRPr="3E7269C3">
        <w:rPr>
          <w:rFonts w:ascii="Calibri" w:eastAsia="Times New Roman" w:hAnsi="Calibri" w:cs="Times New Roman"/>
          <w:sz w:val="22"/>
          <w:szCs w:val="22"/>
          <w:lang w:eastAsia="pl-PL"/>
        </w:rPr>
        <w:t>przyłącz</w:t>
      </w:r>
      <w:r w:rsidR="1E3CDB45" w:rsidRPr="3E7269C3">
        <w:rPr>
          <w:rFonts w:ascii="Calibri" w:eastAsia="Times New Roman" w:hAnsi="Calibri" w:cs="Times New Roman"/>
          <w:sz w:val="22"/>
          <w:szCs w:val="22"/>
          <w:lang w:eastAsia="pl-PL"/>
        </w:rPr>
        <w:t>a</w:t>
      </w:r>
      <w:r w:rsidR="0096318E" w:rsidRPr="3E7269C3">
        <w:rPr>
          <w:rFonts w:ascii="Calibri" w:eastAsia="Times New Roman" w:hAnsi="Calibri" w:cs="Times New Roman"/>
          <w:sz w:val="22"/>
          <w:szCs w:val="22"/>
          <w:lang w:eastAsia="pl-PL"/>
        </w:rPr>
        <w:t xml:space="preserve"> do sieci energetycznej</w:t>
      </w:r>
      <w:r w:rsidR="00226A8E" w:rsidRPr="3E7269C3">
        <w:rPr>
          <w:rFonts w:ascii="Calibri" w:eastAsia="Times New Roman" w:hAnsi="Calibri" w:cs="Times New Roman"/>
          <w:sz w:val="22"/>
          <w:szCs w:val="22"/>
          <w:lang w:eastAsia="pl-PL"/>
        </w:rPr>
        <w:t>, umożliwiające</w:t>
      </w:r>
      <w:r w:rsidR="411084C0" w:rsidRPr="3E7269C3">
        <w:rPr>
          <w:rFonts w:ascii="Calibri" w:eastAsia="Times New Roman" w:hAnsi="Calibri" w:cs="Times New Roman"/>
          <w:sz w:val="22"/>
          <w:szCs w:val="22"/>
          <w:lang w:eastAsia="pl-PL"/>
        </w:rPr>
        <w:t>go</w:t>
      </w:r>
      <w:r w:rsidR="00226A8E" w:rsidRPr="3E7269C3">
        <w:rPr>
          <w:rFonts w:ascii="Calibri" w:eastAsia="Times New Roman" w:hAnsi="Calibri" w:cs="Times New Roman"/>
          <w:sz w:val="22"/>
          <w:szCs w:val="22"/>
          <w:lang w:eastAsia="pl-PL"/>
        </w:rPr>
        <w:t xml:space="preserve"> podłąc</w:t>
      </w:r>
      <w:r w:rsidR="0096318E" w:rsidRPr="3E7269C3">
        <w:rPr>
          <w:rFonts w:ascii="Calibri" w:eastAsia="Times New Roman" w:hAnsi="Calibri" w:cs="Times New Roman"/>
          <w:sz w:val="22"/>
          <w:szCs w:val="22"/>
          <w:lang w:eastAsia="pl-PL"/>
        </w:rPr>
        <w:t>zenie Demonstratora Technologii</w:t>
      </w:r>
      <w:r w:rsidR="7E79DF47" w:rsidRPr="3E7269C3">
        <w:rPr>
          <w:rFonts w:ascii="Calibri" w:eastAsia="Times New Roman" w:hAnsi="Calibri" w:cs="Times New Roman"/>
          <w:sz w:val="22"/>
          <w:szCs w:val="22"/>
          <w:lang w:eastAsia="pl-PL"/>
        </w:rPr>
        <w:t xml:space="preserve"> (warunki przyłączenia zostaną przekazane Wykonawcy w terminie</w:t>
      </w:r>
      <w:r w:rsidR="0003420C" w:rsidRPr="3E7269C3">
        <w:rPr>
          <w:rFonts w:ascii="Calibri" w:eastAsia="Times New Roman" w:hAnsi="Calibri" w:cs="Times New Roman"/>
          <w:sz w:val="22"/>
          <w:szCs w:val="22"/>
          <w:lang w:eastAsia="pl-PL"/>
        </w:rPr>
        <w:t xml:space="preserve"> określonym Umową</w:t>
      </w:r>
      <w:r w:rsidR="7E79DF47" w:rsidRPr="3E7269C3">
        <w:rPr>
          <w:rFonts w:ascii="Calibri" w:eastAsia="Times New Roman" w:hAnsi="Calibri" w:cs="Times New Roman"/>
          <w:sz w:val="22"/>
          <w:szCs w:val="22"/>
          <w:lang w:eastAsia="pl-PL"/>
        </w:rPr>
        <w:t>)</w:t>
      </w:r>
      <w:r w:rsidR="00F1009F" w:rsidRPr="3E7269C3">
        <w:rPr>
          <w:rFonts w:ascii="Calibri" w:eastAsia="Times New Roman" w:hAnsi="Calibri" w:cs="Times New Roman"/>
          <w:sz w:val="22"/>
          <w:szCs w:val="22"/>
          <w:lang w:eastAsia="pl-PL"/>
        </w:rPr>
        <w:t>,</w:t>
      </w:r>
    </w:p>
    <w:p w14:paraId="577C8DF1" w14:textId="5B2BDC9F" w:rsidR="00440B9A" w:rsidRDefault="00440B9A" w:rsidP="003C2775">
      <w:pPr>
        <w:pStyle w:val="Akapitzlist"/>
        <w:numPr>
          <w:ilvl w:val="0"/>
          <w:numId w:val="8"/>
        </w:num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eastAsia="pl-PL"/>
        </w:rPr>
      </w:pPr>
      <w:r w:rsidRPr="3E7269C3">
        <w:rPr>
          <w:rFonts w:ascii="Calibri" w:eastAsia="Times New Roman" w:hAnsi="Calibri" w:cs="Times New Roman"/>
          <w:sz w:val="22"/>
          <w:szCs w:val="22"/>
          <w:lang w:eastAsia="pl-PL"/>
        </w:rPr>
        <w:t>będzie mieć zapewnioną dostępność odpowiedniej il</w:t>
      </w:r>
      <w:r w:rsidR="003C2775" w:rsidRPr="3E7269C3">
        <w:rPr>
          <w:rFonts w:ascii="Calibri" w:eastAsia="Times New Roman" w:hAnsi="Calibri" w:cs="Times New Roman"/>
          <w:sz w:val="22"/>
          <w:szCs w:val="22"/>
          <w:lang w:eastAsia="pl-PL"/>
        </w:rPr>
        <w:t>ości zróżnicowanych substratów zgodnych z Załącznikiem nr 7 do Regulaminu</w:t>
      </w:r>
      <w:r w:rsidRPr="3E7269C3">
        <w:rPr>
          <w:rFonts w:ascii="Calibri" w:eastAsia="Times New Roman" w:hAnsi="Calibri" w:cs="Times New Roman"/>
          <w:sz w:val="22"/>
          <w:szCs w:val="22"/>
          <w:lang w:eastAsia="pl-PL"/>
        </w:rPr>
        <w:t>,</w:t>
      </w:r>
    </w:p>
    <w:p w14:paraId="54F03A5B" w14:textId="470E809D" w:rsidR="0087695F" w:rsidRDefault="009B7E85" w:rsidP="003C2775">
      <w:pPr>
        <w:pStyle w:val="Akapitzlist"/>
        <w:numPr>
          <w:ilvl w:val="0"/>
          <w:numId w:val="8"/>
        </w:num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eastAsia="pl-PL"/>
        </w:rPr>
      </w:pPr>
      <w:r w:rsidRPr="3E7269C3">
        <w:rPr>
          <w:rFonts w:ascii="Calibri" w:eastAsia="Times New Roman" w:hAnsi="Calibri" w:cs="Times New Roman"/>
          <w:sz w:val="22"/>
          <w:szCs w:val="22"/>
          <w:lang w:eastAsia="pl-PL"/>
        </w:rPr>
        <w:lastRenderedPageBreak/>
        <w:t xml:space="preserve">do której będzie zapewniony dojazd drogą utwardzoną, przy czym Wykonawca we własnym zakresie będzie musiał zapewnić infrastrukturę drogową w obrębie </w:t>
      </w:r>
      <w:r w:rsidR="00F1009F" w:rsidRPr="3E7269C3">
        <w:rPr>
          <w:rFonts w:ascii="Calibri" w:eastAsia="Times New Roman" w:hAnsi="Calibri" w:cs="Times New Roman"/>
          <w:sz w:val="22"/>
          <w:szCs w:val="22"/>
          <w:lang w:eastAsia="pl-PL"/>
        </w:rPr>
        <w:t xml:space="preserve">Nieruchomości Demonstracyjnej </w:t>
      </w:r>
      <w:r w:rsidRPr="3E7269C3">
        <w:rPr>
          <w:rFonts w:ascii="Calibri" w:eastAsia="Times New Roman" w:hAnsi="Calibri" w:cs="Times New Roman"/>
          <w:sz w:val="22"/>
          <w:szCs w:val="22"/>
          <w:lang w:eastAsia="pl-PL"/>
        </w:rPr>
        <w:t>zgodnie z zapisami Załącznika nr 1 do R</w:t>
      </w:r>
      <w:r w:rsidR="00226A8E" w:rsidRPr="3E7269C3">
        <w:rPr>
          <w:rFonts w:ascii="Calibri" w:eastAsia="Times New Roman" w:hAnsi="Calibri" w:cs="Times New Roman"/>
          <w:sz w:val="22"/>
          <w:szCs w:val="22"/>
          <w:lang w:eastAsia="pl-PL"/>
        </w:rPr>
        <w:t>egulaminu</w:t>
      </w:r>
      <w:r w:rsidR="0087695F" w:rsidRPr="3E7269C3">
        <w:rPr>
          <w:rFonts w:ascii="Calibri" w:eastAsia="Times New Roman" w:hAnsi="Calibri" w:cs="Times New Roman"/>
          <w:sz w:val="22"/>
          <w:szCs w:val="22"/>
          <w:lang w:eastAsia="pl-PL"/>
        </w:rPr>
        <w:t>,</w:t>
      </w:r>
    </w:p>
    <w:p w14:paraId="21F5DC02" w14:textId="030B0222" w:rsidR="004945EF" w:rsidRPr="00375AA9" w:rsidRDefault="00375AA9" w:rsidP="00375AA9">
      <w:pPr>
        <w:pStyle w:val="Akapitzlist"/>
        <w:numPr>
          <w:ilvl w:val="0"/>
          <w:numId w:val="8"/>
        </w:num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eastAsia="pl-PL"/>
        </w:rPr>
      </w:pPr>
      <w:r w:rsidRPr="3E7269C3">
        <w:rPr>
          <w:rFonts w:ascii="Calibri" w:eastAsia="Times New Roman" w:hAnsi="Calibri" w:cs="Times New Roman"/>
          <w:sz w:val="22"/>
          <w:szCs w:val="22"/>
          <w:lang w:eastAsia="pl-PL"/>
        </w:rPr>
        <w:t>będzie zlokalizowana w okolicy o charakterze rolniczym.</w:t>
      </w:r>
    </w:p>
    <w:sectPr w:rsidR="004945EF" w:rsidRPr="00375AA9" w:rsidSect="002879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440" w:right="1440" w:bottom="1440" w:left="1440" w:header="720" w:footer="567" w:gutter="0"/>
      <w:cols w:space="720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D32DA6B" w16cid:durableId="23826940"/>
  <w16cid:commentId w16cid:paraId="24B511EC" w16cid:durableId="2382694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4498EA" w14:textId="77777777" w:rsidR="00E24B05" w:rsidRDefault="00E24B05" w:rsidP="004F7003">
      <w:r>
        <w:separator/>
      </w:r>
    </w:p>
  </w:endnote>
  <w:endnote w:type="continuationSeparator" w:id="0">
    <w:p w14:paraId="064F60EB" w14:textId="77777777" w:rsidR="00E24B05" w:rsidRDefault="00E24B05" w:rsidP="004F7003">
      <w:r>
        <w:continuationSeparator/>
      </w:r>
    </w:p>
  </w:endnote>
  <w:endnote w:type="continuationNotice" w:id="1">
    <w:p w14:paraId="4680D8A2" w14:textId="77777777" w:rsidR="00E24B05" w:rsidRDefault="00E24B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C0DC7" w14:textId="77777777" w:rsidR="00EB67FC" w:rsidRDefault="00EB67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9D82B" w14:textId="7167927E" w:rsidR="007B5D44" w:rsidRPr="00B64DBA" w:rsidRDefault="007B5D44" w:rsidP="00FC4D6D">
    <w:pPr>
      <w:pStyle w:val="Stopka"/>
      <w:jc w:val="center"/>
      <w:rPr>
        <w:rFonts w:ascii="Calibri Light" w:hAnsi="Calibri Light" w:cs="Calibri Light"/>
        <w:b/>
        <w:bCs/>
        <w:sz w:val="20"/>
        <w:szCs w:val="20"/>
      </w:rPr>
    </w:pPr>
    <w:r w:rsidRPr="00B64DBA">
      <w:rPr>
        <w:rFonts w:ascii="Calibri Light" w:hAnsi="Calibri Light" w:cs="Calibri Light"/>
        <w:sz w:val="20"/>
        <w:szCs w:val="20"/>
      </w:rPr>
      <w:t xml:space="preserve">Strona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PAGE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EB67FC">
      <w:rPr>
        <w:rFonts w:ascii="Calibri Light" w:hAnsi="Calibri Light" w:cs="Calibri Light"/>
        <w:b/>
        <w:bCs/>
        <w:noProof/>
        <w:sz w:val="20"/>
        <w:szCs w:val="20"/>
      </w:rPr>
      <w:t>1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  <w:r w:rsidRPr="00B64DBA">
      <w:rPr>
        <w:rFonts w:ascii="Calibri Light" w:hAnsi="Calibri Light" w:cs="Calibri Light"/>
        <w:sz w:val="20"/>
        <w:szCs w:val="20"/>
      </w:rPr>
      <w:t xml:space="preserve"> z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NUMPAGES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EB67FC">
      <w:rPr>
        <w:rFonts w:ascii="Calibri Light" w:hAnsi="Calibri Light" w:cs="Calibri Light"/>
        <w:b/>
        <w:bCs/>
        <w:noProof/>
        <w:sz w:val="20"/>
        <w:szCs w:val="20"/>
      </w:rPr>
      <w:t>3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</w:p>
  <w:p w14:paraId="7AF3DE07" w14:textId="77777777" w:rsidR="007B5D44" w:rsidRDefault="007B5D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406E7" w14:textId="77777777" w:rsidR="00EB67FC" w:rsidRDefault="00EB67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591974" w14:textId="77777777" w:rsidR="00E24B05" w:rsidRDefault="00E24B05" w:rsidP="004F7003">
      <w:r>
        <w:separator/>
      </w:r>
    </w:p>
  </w:footnote>
  <w:footnote w:type="continuationSeparator" w:id="0">
    <w:p w14:paraId="65344C0B" w14:textId="77777777" w:rsidR="00E24B05" w:rsidRDefault="00E24B05" w:rsidP="004F7003">
      <w:r>
        <w:continuationSeparator/>
      </w:r>
    </w:p>
  </w:footnote>
  <w:footnote w:type="continuationNotice" w:id="1">
    <w:p w14:paraId="61E5F3D2" w14:textId="77777777" w:rsidR="00E24B05" w:rsidRDefault="00E24B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29AF3" w14:textId="77777777" w:rsidR="00EB67FC" w:rsidRDefault="00EB67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7B5D44" w:rsidRPr="00E00E64" w14:paraId="794AA946" w14:textId="77777777" w:rsidTr="3E7269C3">
      <w:trPr>
        <w:trHeight w:val="568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7B5D44" w:rsidRPr="000770A6" w14:paraId="42FA374E" w14:textId="77777777" w:rsidTr="00143EB9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B57128" w14:textId="77777777" w:rsidR="007B5D44" w:rsidRDefault="007B5D44" w:rsidP="003238B5">
                <w:pPr>
                  <w:spacing w:before="26"/>
                  <w:ind w:left="20" w:right="-134"/>
                  <w:rPr>
                    <w:sz w:val="22"/>
                    <w:szCs w:val="22"/>
                  </w:rPr>
                </w:pPr>
                <w:bookmarkStart w:id="19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C2EB10" w14:textId="77777777" w:rsidR="007B5D44" w:rsidRDefault="007B5D44" w:rsidP="00EC402F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C0B55A" w14:textId="77777777" w:rsidR="007B5D44" w:rsidRDefault="007B5D44" w:rsidP="00EC402F">
                <w:pPr>
                  <w:jc w:val="center"/>
                </w:pPr>
              </w:p>
            </w:tc>
          </w:tr>
        </w:tbl>
        <w:p w14:paraId="14287DAF" w14:textId="17A00648" w:rsidR="007B5D44" w:rsidRDefault="3E7269C3" w:rsidP="00EC402F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</w:rPr>
            <w:drawing>
              <wp:inline distT="0" distB="0" distL="0" distR="0" wp14:anchorId="404CE268" wp14:editId="5363EC36">
                <wp:extent cx="5490208" cy="327456"/>
                <wp:effectExtent l="0" t="0" r="0" b="0"/>
                <wp:docPr id="1" name="Obraz 1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711DB6F9" w14:textId="77777777" w:rsidR="007B5D44" w:rsidRDefault="007B5D44" w:rsidP="00EC402F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3E08F924" w14:textId="7A41A722" w:rsidR="007B5D44" w:rsidRPr="00B76E98" w:rsidRDefault="007B5D44" w:rsidP="006B3C31">
          <w:pPr>
            <w:pStyle w:val="Nagwek"/>
            <w:jc w:val="both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19"/>
        </w:p>
      </w:tc>
    </w:tr>
  </w:tbl>
  <w:p w14:paraId="08ECAA9C" w14:textId="77777777" w:rsidR="007B5D44" w:rsidRPr="000F0664" w:rsidRDefault="007B5D44" w:rsidP="0028792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AFC6" w14:textId="77777777" w:rsidR="00EB67FC" w:rsidRDefault="00EB67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4282E"/>
    <w:multiLevelType w:val="hybridMultilevel"/>
    <w:tmpl w:val="4926C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B1717"/>
    <w:multiLevelType w:val="hybridMultilevel"/>
    <w:tmpl w:val="29AC1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9B09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3F018E8"/>
    <w:multiLevelType w:val="hybridMultilevel"/>
    <w:tmpl w:val="65389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B13541"/>
    <w:multiLevelType w:val="hybridMultilevel"/>
    <w:tmpl w:val="86780D62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5" w15:restartNumberingAfterBreak="0">
    <w:nsid w:val="6FF13D4E"/>
    <w:multiLevelType w:val="multilevel"/>
    <w:tmpl w:val="C61EE51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2894914"/>
    <w:multiLevelType w:val="hybridMultilevel"/>
    <w:tmpl w:val="B212D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3F41F3"/>
    <w:multiLevelType w:val="hybridMultilevel"/>
    <w:tmpl w:val="A76A2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2E11EE"/>
    <w:multiLevelType w:val="hybridMultilevel"/>
    <w:tmpl w:val="5254C1C0"/>
    <w:lvl w:ilvl="0" w:tplc="9D7AE058">
      <w:start w:val="1"/>
      <w:numFmt w:val="decimal"/>
      <w:lvlText w:val="%1."/>
      <w:lvlJc w:val="left"/>
      <w:pPr>
        <w:ind w:left="76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4"/>
  </w:num>
  <w:num w:numId="8">
    <w:abstractNumId w:val="8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trackRevisions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C04"/>
    <w:rsid w:val="00002C2D"/>
    <w:rsid w:val="000034C0"/>
    <w:rsid w:val="00006669"/>
    <w:rsid w:val="00006929"/>
    <w:rsid w:val="00006C1D"/>
    <w:rsid w:val="00011182"/>
    <w:rsid w:val="00011806"/>
    <w:rsid w:val="0001394D"/>
    <w:rsid w:val="00017215"/>
    <w:rsid w:val="0001782E"/>
    <w:rsid w:val="000213C3"/>
    <w:rsid w:val="000227DB"/>
    <w:rsid w:val="000239B3"/>
    <w:rsid w:val="00024797"/>
    <w:rsid w:val="00027E39"/>
    <w:rsid w:val="0003420C"/>
    <w:rsid w:val="000349F4"/>
    <w:rsid w:val="00034BAC"/>
    <w:rsid w:val="000365EB"/>
    <w:rsid w:val="00037059"/>
    <w:rsid w:val="00040823"/>
    <w:rsid w:val="00043252"/>
    <w:rsid w:val="0004752C"/>
    <w:rsid w:val="00050891"/>
    <w:rsid w:val="00053126"/>
    <w:rsid w:val="00056F02"/>
    <w:rsid w:val="0005792C"/>
    <w:rsid w:val="00061077"/>
    <w:rsid w:val="000617E7"/>
    <w:rsid w:val="000633CB"/>
    <w:rsid w:val="00063CE9"/>
    <w:rsid w:val="000652D3"/>
    <w:rsid w:val="00066220"/>
    <w:rsid w:val="00071B36"/>
    <w:rsid w:val="0007663E"/>
    <w:rsid w:val="000770A6"/>
    <w:rsid w:val="00077E45"/>
    <w:rsid w:val="0008369B"/>
    <w:rsid w:val="00085BB2"/>
    <w:rsid w:val="00086730"/>
    <w:rsid w:val="0008737C"/>
    <w:rsid w:val="00092916"/>
    <w:rsid w:val="00094DE3"/>
    <w:rsid w:val="0009570B"/>
    <w:rsid w:val="000A0BCE"/>
    <w:rsid w:val="000A1C6B"/>
    <w:rsid w:val="000A31C8"/>
    <w:rsid w:val="000A3C59"/>
    <w:rsid w:val="000A4BDB"/>
    <w:rsid w:val="000A65D0"/>
    <w:rsid w:val="000B1DB4"/>
    <w:rsid w:val="000B289D"/>
    <w:rsid w:val="000B43A2"/>
    <w:rsid w:val="000B64EC"/>
    <w:rsid w:val="000B7926"/>
    <w:rsid w:val="000C3402"/>
    <w:rsid w:val="000C4839"/>
    <w:rsid w:val="000C675C"/>
    <w:rsid w:val="000C7547"/>
    <w:rsid w:val="000D5C8D"/>
    <w:rsid w:val="000E63C1"/>
    <w:rsid w:val="000F0664"/>
    <w:rsid w:val="000F0F17"/>
    <w:rsid w:val="000F4404"/>
    <w:rsid w:val="000F5EB3"/>
    <w:rsid w:val="000F6CDF"/>
    <w:rsid w:val="000F73AB"/>
    <w:rsid w:val="000F7CB0"/>
    <w:rsid w:val="0010199B"/>
    <w:rsid w:val="00101AF0"/>
    <w:rsid w:val="00102373"/>
    <w:rsid w:val="00105491"/>
    <w:rsid w:val="001064EF"/>
    <w:rsid w:val="00106CE8"/>
    <w:rsid w:val="0010799A"/>
    <w:rsid w:val="00107FAF"/>
    <w:rsid w:val="0011011F"/>
    <w:rsid w:val="001101AE"/>
    <w:rsid w:val="00111981"/>
    <w:rsid w:val="00111B7D"/>
    <w:rsid w:val="001136C9"/>
    <w:rsid w:val="00114116"/>
    <w:rsid w:val="00114E8A"/>
    <w:rsid w:val="00115727"/>
    <w:rsid w:val="00117A57"/>
    <w:rsid w:val="00121426"/>
    <w:rsid w:val="001216B5"/>
    <w:rsid w:val="001254CA"/>
    <w:rsid w:val="001267E6"/>
    <w:rsid w:val="001279BC"/>
    <w:rsid w:val="00127BE1"/>
    <w:rsid w:val="0013019B"/>
    <w:rsid w:val="00143012"/>
    <w:rsid w:val="00143EB9"/>
    <w:rsid w:val="00144F19"/>
    <w:rsid w:val="00146BB7"/>
    <w:rsid w:val="001503E1"/>
    <w:rsid w:val="00150D7C"/>
    <w:rsid w:val="00150FCB"/>
    <w:rsid w:val="001510B1"/>
    <w:rsid w:val="00154548"/>
    <w:rsid w:val="00156D37"/>
    <w:rsid w:val="001603AA"/>
    <w:rsid w:val="0016205C"/>
    <w:rsid w:val="00162707"/>
    <w:rsid w:val="00163DAA"/>
    <w:rsid w:val="001643C4"/>
    <w:rsid w:val="0016446F"/>
    <w:rsid w:val="00166EEA"/>
    <w:rsid w:val="00167078"/>
    <w:rsid w:val="0017030D"/>
    <w:rsid w:val="00173A05"/>
    <w:rsid w:val="001743E5"/>
    <w:rsid w:val="001746FE"/>
    <w:rsid w:val="00175218"/>
    <w:rsid w:val="001753FC"/>
    <w:rsid w:val="00176B5A"/>
    <w:rsid w:val="001772A5"/>
    <w:rsid w:val="00180D89"/>
    <w:rsid w:val="00186AA2"/>
    <w:rsid w:val="00191D71"/>
    <w:rsid w:val="00194E1E"/>
    <w:rsid w:val="001A0DE1"/>
    <w:rsid w:val="001A5C9F"/>
    <w:rsid w:val="001A6B36"/>
    <w:rsid w:val="001B005D"/>
    <w:rsid w:val="001B4EA1"/>
    <w:rsid w:val="001B63BB"/>
    <w:rsid w:val="001B6B9B"/>
    <w:rsid w:val="001C0F20"/>
    <w:rsid w:val="001C16E4"/>
    <w:rsid w:val="001C226C"/>
    <w:rsid w:val="001C30FB"/>
    <w:rsid w:val="001C474F"/>
    <w:rsid w:val="001C5796"/>
    <w:rsid w:val="001C5ECB"/>
    <w:rsid w:val="001C75ED"/>
    <w:rsid w:val="001D32FB"/>
    <w:rsid w:val="001D45C6"/>
    <w:rsid w:val="001D7DAC"/>
    <w:rsid w:val="001E1219"/>
    <w:rsid w:val="001E2303"/>
    <w:rsid w:val="001E307C"/>
    <w:rsid w:val="001E4DB3"/>
    <w:rsid w:val="001F0E66"/>
    <w:rsid w:val="001F27D3"/>
    <w:rsid w:val="001F340F"/>
    <w:rsid w:val="001F4152"/>
    <w:rsid w:val="001F44D2"/>
    <w:rsid w:val="001F47C7"/>
    <w:rsid w:val="001F54BA"/>
    <w:rsid w:val="001F62E7"/>
    <w:rsid w:val="001F6FE2"/>
    <w:rsid w:val="0020105B"/>
    <w:rsid w:val="0020273B"/>
    <w:rsid w:val="00203221"/>
    <w:rsid w:val="00204648"/>
    <w:rsid w:val="00205820"/>
    <w:rsid w:val="00206580"/>
    <w:rsid w:val="002120D7"/>
    <w:rsid w:val="00213E6F"/>
    <w:rsid w:val="002205C5"/>
    <w:rsid w:val="00221380"/>
    <w:rsid w:val="00223D39"/>
    <w:rsid w:val="00224E30"/>
    <w:rsid w:val="00225688"/>
    <w:rsid w:val="00226A8E"/>
    <w:rsid w:val="002301F9"/>
    <w:rsid w:val="00230B76"/>
    <w:rsid w:val="00230DBC"/>
    <w:rsid w:val="00233814"/>
    <w:rsid w:val="002351DB"/>
    <w:rsid w:val="0023582C"/>
    <w:rsid w:val="002363AF"/>
    <w:rsid w:val="00237C3C"/>
    <w:rsid w:val="00240212"/>
    <w:rsid w:val="002415D3"/>
    <w:rsid w:val="00241985"/>
    <w:rsid w:val="00247102"/>
    <w:rsid w:val="002474BD"/>
    <w:rsid w:val="00251F86"/>
    <w:rsid w:val="00255438"/>
    <w:rsid w:val="0025547C"/>
    <w:rsid w:val="00256DA6"/>
    <w:rsid w:val="00257886"/>
    <w:rsid w:val="002611F8"/>
    <w:rsid w:val="00262EBE"/>
    <w:rsid w:val="002634F6"/>
    <w:rsid w:val="00263D72"/>
    <w:rsid w:val="00265992"/>
    <w:rsid w:val="002659D0"/>
    <w:rsid w:val="00266237"/>
    <w:rsid w:val="002667E7"/>
    <w:rsid w:val="00271E7F"/>
    <w:rsid w:val="00274CE9"/>
    <w:rsid w:val="00276448"/>
    <w:rsid w:val="002838B7"/>
    <w:rsid w:val="002865BA"/>
    <w:rsid w:val="0028792D"/>
    <w:rsid w:val="00290836"/>
    <w:rsid w:val="002910D9"/>
    <w:rsid w:val="002924EE"/>
    <w:rsid w:val="002939FD"/>
    <w:rsid w:val="00293FEC"/>
    <w:rsid w:val="00296B50"/>
    <w:rsid w:val="00297721"/>
    <w:rsid w:val="002A029B"/>
    <w:rsid w:val="002A294C"/>
    <w:rsid w:val="002A41FD"/>
    <w:rsid w:val="002A69FD"/>
    <w:rsid w:val="002A6D65"/>
    <w:rsid w:val="002A78F1"/>
    <w:rsid w:val="002B1397"/>
    <w:rsid w:val="002B1E16"/>
    <w:rsid w:val="002B3A04"/>
    <w:rsid w:val="002B44C0"/>
    <w:rsid w:val="002B4AAF"/>
    <w:rsid w:val="002C0720"/>
    <w:rsid w:val="002C2645"/>
    <w:rsid w:val="002C2ABE"/>
    <w:rsid w:val="002C414E"/>
    <w:rsid w:val="002C70A5"/>
    <w:rsid w:val="002C7AF0"/>
    <w:rsid w:val="002D146C"/>
    <w:rsid w:val="002D17A5"/>
    <w:rsid w:val="002D259E"/>
    <w:rsid w:val="002D2A68"/>
    <w:rsid w:val="002D3206"/>
    <w:rsid w:val="002D36E3"/>
    <w:rsid w:val="002D5445"/>
    <w:rsid w:val="002D5F94"/>
    <w:rsid w:val="002D693F"/>
    <w:rsid w:val="002E0202"/>
    <w:rsid w:val="002E3D74"/>
    <w:rsid w:val="002E43A4"/>
    <w:rsid w:val="002E4682"/>
    <w:rsid w:val="002E5154"/>
    <w:rsid w:val="002F150E"/>
    <w:rsid w:val="002F1956"/>
    <w:rsid w:val="002F384B"/>
    <w:rsid w:val="002F3D2F"/>
    <w:rsid w:val="002F4C4B"/>
    <w:rsid w:val="002F5D90"/>
    <w:rsid w:val="002F64F9"/>
    <w:rsid w:val="002F6CD0"/>
    <w:rsid w:val="00300EFD"/>
    <w:rsid w:val="003012B5"/>
    <w:rsid w:val="00301AEB"/>
    <w:rsid w:val="00302627"/>
    <w:rsid w:val="00303708"/>
    <w:rsid w:val="00304B48"/>
    <w:rsid w:val="003054BD"/>
    <w:rsid w:val="003069A6"/>
    <w:rsid w:val="0031193A"/>
    <w:rsid w:val="00313CE1"/>
    <w:rsid w:val="00316A09"/>
    <w:rsid w:val="00316BB7"/>
    <w:rsid w:val="00320970"/>
    <w:rsid w:val="003217CF"/>
    <w:rsid w:val="003238B5"/>
    <w:rsid w:val="00323CB8"/>
    <w:rsid w:val="00323EEB"/>
    <w:rsid w:val="00324AB0"/>
    <w:rsid w:val="00326474"/>
    <w:rsid w:val="00327034"/>
    <w:rsid w:val="00331B02"/>
    <w:rsid w:val="00335608"/>
    <w:rsid w:val="003370C1"/>
    <w:rsid w:val="003371B7"/>
    <w:rsid w:val="003417AB"/>
    <w:rsid w:val="003440C8"/>
    <w:rsid w:val="0034425A"/>
    <w:rsid w:val="0035000B"/>
    <w:rsid w:val="0035048E"/>
    <w:rsid w:val="00350C1D"/>
    <w:rsid w:val="00351730"/>
    <w:rsid w:val="003567C7"/>
    <w:rsid w:val="003618B2"/>
    <w:rsid w:val="0036237D"/>
    <w:rsid w:val="00362D3D"/>
    <w:rsid w:val="00363F7C"/>
    <w:rsid w:val="0037090B"/>
    <w:rsid w:val="0037092C"/>
    <w:rsid w:val="003718CE"/>
    <w:rsid w:val="003741A0"/>
    <w:rsid w:val="00375AA9"/>
    <w:rsid w:val="003801C5"/>
    <w:rsid w:val="0038111B"/>
    <w:rsid w:val="00384D23"/>
    <w:rsid w:val="00385824"/>
    <w:rsid w:val="00391826"/>
    <w:rsid w:val="00391984"/>
    <w:rsid w:val="00391A51"/>
    <w:rsid w:val="00392683"/>
    <w:rsid w:val="00392732"/>
    <w:rsid w:val="00393449"/>
    <w:rsid w:val="003936A7"/>
    <w:rsid w:val="00393911"/>
    <w:rsid w:val="00395322"/>
    <w:rsid w:val="00395D7E"/>
    <w:rsid w:val="00396103"/>
    <w:rsid w:val="003974D6"/>
    <w:rsid w:val="003A0041"/>
    <w:rsid w:val="003A08B2"/>
    <w:rsid w:val="003A0CDC"/>
    <w:rsid w:val="003A25E5"/>
    <w:rsid w:val="003A284D"/>
    <w:rsid w:val="003A429E"/>
    <w:rsid w:val="003A4D66"/>
    <w:rsid w:val="003A643A"/>
    <w:rsid w:val="003A6CCC"/>
    <w:rsid w:val="003A6DC2"/>
    <w:rsid w:val="003B01C7"/>
    <w:rsid w:val="003B21D6"/>
    <w:rsid w:val="003B28CA"/>
    <w:rsid w:val="003B3A22"/>
    <w:rsid w:val="003B4E0B"/>
    <w:rsid w:val="003C2775"/>
    <w:rsid w:val="003C3774"/>
    <w:rsid w:val="003C484C"/>
    <w:rsid w:val="003C6AC0"/>
    <w:rsid w:val="003D3E3E"/>
    <w:rsid w:val="003E2781"/>
    <w:rsid w:val="003E3A3F"/>
    <w:rsid w:val="003E4F01"/>
    <w:rsid w:val="003E539B"/>
    <w:rsid w:val="003F0A62"/>
    <w:rsid w:val="003F178A"/>
    <w:rsid w:val="003F17AD"/>
    <w:rsid w:val="003F2BDD"/>
    <w:rsid w:val="003F472D"/>
    <w:rsid w:val="004000A8"/>
    <w:rsid w:val="0040017C"/>
    <w:rsid w:val="004007EF"/>
    <w:rsid w:val="004009CC"/>
    <w:rsid w:val="00400E93"/>
    <w:rsid w:val="004012D3"/>
    <w:rsid w:val="004023D6"/>
    <w:rsid w:val="004064E3"/>
    <w:rsid w:val="004079BB"/>
    <w:rsid w:val="00412239"/>
    <w:rsid w:val="00412EA8"/>
    <w:rsid w:val="004130E9"/>
    <w:rsid w:val="0041342D"/>
    <w:rsid w:val="0042164B"/>
    <w:rsid w:val="00427F65"/>
    <w:rsid w:val="0043267E"/>
    <w:rsid w:val="00433ED6"/>
    <w:rsid w:val="00437BDB"/>
    <w:rsid w:val="00440B9A"/>
    <w:rsid w:val="00443DAF"/>
    <w:rsid w:val="00444681"/>
    <w:rsid w:val="00444EFA"/>
    <w:rsid w:val="004467E0"/>
    <w:rsid w:val="00447CFE"/>
    <w:rsid w:val="00451321"/>
    <w:rsid w:val="00453F7B"/>
    <w:rsid w:val="00456971"/>
    <w:rsid w:val="004570EC"/>
    <w:rsid w:val="004605FA"/>
    <w:rsid w:val="00461F18"/>
    <w:rsid w:val="004621B5"/>
    <w:rsid w:val="00462E90"/>
    <w:rsid w:val="00467088"/>
    <w:rsid w:val="004677F1"/>
    <w:rsid w:val="00470EF8"/>
    <w:rsid w:val="0047287C"/>
    <w:rsid w:val="00477089"/>
    <w:rsid w:val="00480BAB"/>
    <w:rsid w:val="00481832"/>
    <w:rsid w:val="00481F55"/>
    <w:rsid w:val="00484717"/>
    <w:rsid w:val="00484878"/>
    <w:rsid w:val="00487A1A"/>
    <w:rsid w:val="004931E1"/>
    <w:rsid w:val="004945EF"/>
    <w:rsid w:val="004960C1"/>
    <w:rsid w:val="00496A22"/>
    <w:rsid w:val="004A0E45"/>
    <w:rsid w:val="004A17E3"/>
    <w:rsid w:val="004A188F"/>
    <w:rsid w:val="004A3AD6"/>
    <w:rsid w:val="004A581A"/>
    <w:rsid w:val="004B24C6"/>
    <w:rsid w:val="004B293E"/>
    <w:rsid w:val="004B46D8"/>
    <w:rsid w:val="004B5A40"/>
    <w:rsid w:val="004B66F6"/>
    <w:rsid w:val="004B691C"/>
    <w:rsid w:val="004C07E7"/>
    <w:rsid w:val="004C386D"/>
    <w:rsid w:val="004C423E"/>
    <w:rsid w:val="004C446C"/>
    <w:rsid w:val="004C6769"/>
    <w:rsid w:val="004D0C8D"/>
    <w:rsid w:val="004D0FD8"/>
    <w:rsid w:val="004D30CF"/>
    <w:rsid w:val="004D3E16"/>
    <w:rsid w:val="004D43DE"/>
    <w:rsid w:val="004D4490"/>
    <w:rsid w:val="004D62D6"/>
    <w:rsid w:val="004D7CCF"/>
    <w:rsid w:val="004E1A9A"/>
    <w:rsid w:val="004E3FD1"/>
    <w:rsid w:val="004F0873"/>
    <w:rsid w:val="004F11C9"/>
    <w:rsid w:val="004F4246"/>
    <w:rsid w:val="004F466C"/>
    <w:rsid w:val="004F47E1"/>
    <w:rsid w:val="004F539A"/>
    <w:rsid w:val="004F7003"/>
    <w:rsid w:val="00501E2C"/>
    <w:rsid w:val="0050255C"/>
    <w:rsid w:val="00502785"/>
    <w:rsid w:val="00503CA3"/>
    <w:rsid w:val="00504F1B"/>
    <w:rsid w:val="0050511F"/>
    <w:rsid w:val="00505358"/>
    <w:rsid w:val="00507637"/>
    <w:rsid w:val="00507847"/>
    <w:rsid w:val="0051118C"/>
    <w:rsid w:val="00511A83"/>
    <w:rsid w:val="00512BCE"/>
    <w:rsid w:val="00514A0E"/>
    <w:rsid w:val="0051627A"/>
    <w:rsid w:val="0051654D"/>
    <w:rsid w:val="005212CD"/>
    <w:rsid w:val="00522AA1"/>
    <w:rsid w:val="005309AD"/>
    <w:rsid w:val="00532C22"/>
    <w:rsid w:val="00533CE4"/>
    <w:rsid w:val="00535D85"/>
    <w:rsid w:val="00536F11"/>
    <w:rsid w:val="0054105E"/>
    <w:rsid w:val="00541DF9"/>
    <w:rsid w:val="00542812"/>
    <w:rsid w:val="00543739"/>
    <w:rsid w:val="0054509B"/>
    <w:rsid w:val="005450CF"/>
    <w:rsid w:val="0054560F"/>
    <w:rsid w:val="00545FB1"/>
    <w:rsid w:val="005460E0"/>
    <w:rsid w:val="00556FBF"/>
    <w:rsid w:val="0055750A"/>
    <w:rsid w:val="005650E6"/>
    <w:rsid w:val="00567291"/>
    <w:rsid w:val="00567701"/>
    <w:rsid w:val="00567B38"/>
    <w:rsid w:val="00571F01"/>
    <w:rsid w:val="005721D7"/>
    <w:rsid w:val="005748BF"/>
    <w:rsid w:val="00576D9A"/>
    <w:rsid w:val="0057761A"/>
    <w:rsid w:val="00577839"/>
    <w:rsid w:val="0058137C"/>
    <w:rsid w:val="00582281"/>
    <w:rsid w:val="00583939"/>
    <w:rsid w:val="00586048"/>
    <w:rsid w:val="00587183"/>
    <w:rsid w:val="0058732C"/>
    <w:rsid w:val="00591A4F"/>
    <w:rsid w:val="00591E39"/>
    <w:rsid w:val="0059327D"/>
    <w:rsid w:val="00594549"/>
    <w:rsid w:val="0059515C"/>
    <w:rsid w:val="00596391"/>
    <w:rsid w:val="00596ACA"/>
    <w:rsid w:val="0059793D"/>
    <w:rsid w:val="005A049F"/>
    <w:rsid w:val="005A0E02"/>
    <w:rsid w:val="005A27DA"/>
    <w:rsid w:val="005A32C9"/>
    <w:rsid w:val="005A4395"/>
    <w:rsid w:val="005A4911"/>
    <w:rsid w:val="005A62D7"/>
    <w:rsid w:val="005A6B71"/>
    <w:rsid w:val="005B0ABE"/>
    <w:rsid w:val="005B31D8"/>
    <w:rsid w:val="005B5060"/>
    <w:rsid w:val="005B5959"/>
    <w:rsid w:val="005B6165"/>
    <w:rsid w:val="005C01D0"/>
    <w:rsid w:val="005C07A0"/>
    <w:rsid w:val="005C0A49"/>
    <w:rsid w:val="005C0FB9"/>
    <w:rsid w:val="005C33EE"/>
    <w:rsid w:val="005C7D62"/>
    <w:rsid w:val="005D4FA0"/>
    <w:rsid w:val="005D591E"/>
    <w:rsid w:val="005D5E55"/>
    <w:rsid w:val="005D74BC"/>
    <w:rsid w:val="005E0265"/>
    <w:rsid w:val="005E1D9D"/>
    <w:rsid w:val="005E269A"/>
    <w:rsid w:val="005E4C88"/>
    <w:rsid w:val="005E5CF3"/>
    <w:rsid w:val="005F18FD"/>
    <w:rsid w:val="005F4CBB"/>
    <w:rsid w:val="005F4E70"/>
    <w:rsid w:val="005F5972"/>
    <w:rsid w:val="005F5ACA"/>
    <w:rsid w:val="005F7CC2"/>
    <w:rsid w:val="00601505"/>
    <w:rsid w:val="006022C3"/>
    <w:rsid w:val="006041FD"/>
    <w:rsid w:val="00610FF2"/>
    <w:rsid w:val="00614D25"/>
    <w:rsid w:val="00614D68"/>
    <w:rsid w:val="00615765"/>
    <w:rsid w:val="0061618F"/>
    <w:rsid w:val="006176CD"/>
    <w:rsid w:val="00622028"/>
    <w:rsid w:val="00622A05"/>
    <w:rsid w:val="00623A35"/>
    <w:rsid w:val="006253DC"/>
    <w:rsid w:val="006256B0"/>
    <w:rsid w:val="006301FF"/>
    <w:rsid w:val="0063099A"/>
    <w:rsid w:val="00632371"/>
    <w:rsid w:val="00634961"/>
    <w:rsid w:val="006424AE"/>
    <w:rsid w:val="00643D89"/>
    <w:rsid w:val="00644EB8"/>
    <w:rsid w:val="00646E5B"/>
    <w:rsid w:val="006479CC"/>
    <w:rsid w:val="00650F0D"/>
    <w:rsid w:val="00652441"/>
    <w:rsid w:val="006618F3"/>
    <w:rsid w:val="006646DE"/>
    <w:rsid w:val="00670248"/>
    <w:rsid w:val="00671C63"/>
    <w:rsid w:val="00673052"/>
    <w:rsid w:val="00674618"/>
    <w:rsid w:val="006807F4"/>
    <w:rsid w:val="00684936"/>
    <w:rsid w:val="00687586"/>
    <w:rsid w:val="00687A7A"/>
    <w:rsid w:val="00691B2A"/>
    <w:rsid w:val="00692010"/>
    <w:rsid w:val="00697457"/>
    <w:rsid w:val="0069781C"/>
    <w:rsid w:val="006A133A"/>
    <w:rsid w:val="006A1799"/>
    <w:rsid w:val="006A2F49"/>
    <w:rsid w:val="006A41A1"/>
    <w:rsid w:val="006A51B5"/>
    <w:rsid w:val="006A5D64"/>
    <w:rsid w:val="006B0D2C"/>
    <w:rsid w:val="006B1CC5"/>
    <w:rsid w:val="006B27D4"/>
    <w:rsid w:val="006B3C31"/>
    <w:rsid w:val="006B4D33"/>
    <w:rsid w:val="006B5D7F"/>
    <w:rsid w:val="006B68FE"/>
    <w:rsid w:val="006B6A84"/>
    <w:rsid w:val="006D358C"/>
    <w:rsid w:val="006D6091"/>
    <w:rsid w:val="006D64C5"/>
    <w:rsid w:val="006E1BBB"/>
    <w:rsid w:val="006E2C93"/>
    <w:rsid w:val="006E3A60"/>
    <w:rsid w:val="006E4183"/>
    <w:rsid w:val="006E5AAB"/>
    <w:rsid w:val="006E6C7A"/>
    <w:rsid w:val="006F0FA4"/>
    <w:rsid w:val="006F1CFE"/>
    <w:rsid w:val="006F251A"/>
    <w:rsid w:val="006F30D6"/>
    <w:rsid w:val="006F48A1"/>
    <w:rsid w:val="006F5C55"/>
    <w:rsid w:val="006F6865"/>
    <w:rsid w:val="00700331"/>
    <w:rsid w:val="0070299E"/>
    <w:rsid w:val="0070447A"/>
    <w:rsid w:val="0070543C"/>
    <w:rsid w:val="0070734F"/>
    <w:rsid w:val="00707797"/>
    <w:rsid w:val="007101FE"/>
    <w:rsid w:val="00710481"/>
    <w:rsid w:val="00713E61"/>
    <w:rsid w:val="0071450D"/>
    <w:rsid w:val="00714A66"/>
    <w:rsid w:val="0071555A"/>
    <w:rsid w:val="00720483"/>
    <w:rsid w:val="0072247D"/>
    <w:rsid w:val="00722BE7"/>
    <w:rsid w:val="0072432D"/>
    <w:rsid w:val="00725EC6"/>
    <w:rsid w:val="00727BC9"/>
    <w:rsid w:val="00730BF4"/>
    <w:rsid w:val="00731AC6"/>
    <w:rsid w:val="0073434B"/>
    <w:rsid w:val="00736CC5"/>
    <w:rsid w:val="00740CF5"/>
    <w:rsid w:val="0074382A"/>
    <w:rsid w:val="00750FF9"/>
    <w:rsid w:val="00751564"/>
    <w:rsid w:val="00751904"/>
    <w:rsid w:val="00753F16"/>
    <w:rsid w:val="00754110"/>
    <w:rsid w:val="00757DCC"/>
    <w:rsid w:val="007608FD"/>
    <w:rsid w:val="00763828"/>
    <w:rsid w:val="0076555B"/>
    <w:rsid w:val="00766764"/>
    <w:rsid w:val="007674C8"/>
    <w:rsid w:val="007706F1"/>
    <w:rsid w:val="00775274"/>
    <w:rsid w:val="00785385"/>
    <w:rsid w:val="00794672"/>
    <w:rsid w:val="00795B06"/>
    <w:rsid w:val="00796EFE"/>
    <w:rsid w:val="007A0D01"/>
    <w:rsid w:val="007A0ED9"/>
    <w:rsid w:val="007A4EF0"/>
    <w:rsid w:val="007A59E0"/>
    <w:rsid w:val="007A6371"/>
    <w:rsid w:val="007B184E"/>
    <w:rsid w:val="007B24C2"/>
    <w:rsid w:val="007B3A17"/>
    <w:rsid w:val="007B52BC"/>
    <w:rsid w:val="007B5D44"/>
    <w:rsid w:val="007B78B8"/>
    <w:rsid w:val="007C0A7B"/>
    <w:rsid w:val="007C4723"/>
    <w:rsid w:val="007C5A7E"/>
    <w:rsid w:val="007C62C7"/>
    <w:rsid w:val="007C71A0"/>
    <w:rsid w:val="007C772E"/>
    <w:rsid w:val="007D30E6"/>
    <w:rsid w:val="007D535E"/>
    <w:rsid w:val="007E0115"/>
    <w:rsid w:val="007E1031"/>
    <w:rsid w:val="007E15F5"/>
    <w:rsid w:val="007E1D17"/>
    <w:rsid w:val="007E29A7"/>
    <w:rsid w:val="007E2C24"/>
    <w:rsid w:val="007E378B"/>
    <w:rsid w:val="007E3B15"/>
    <w:rsid w:val="007E4C14"/>
    <w:rsid w:val="007E4EF4"/>
    <w:rsid w:val="007E5398"/>
    <w:rsid w:val="007E6290"/>
    <w:rsid w:val="007F2906"/>
    <w:rsid w:val="00800465"/>
    <w:rsid w:val="00801A81"/>
    <w:rsid w:val="00801F8C"/>
    <w:rsid w:val="00803107"/>
    <w:rsid w:val="008048AD"/>
    <w:rsid w:val="00804C4B"/>
    <w:rsid w:val="00805F96"/>
    <w:rsid w:val="0080729D"/>
    <w:rsid w:val="00807AA3"/>
    <w:rsid w:val="00810D56"/>
    <w:rsid w:val="008129FC"/>
    <w:rsid w:val="0081369C"/>
    <w:rsid w:val="00814BB0"/>
    <w:rsid w:val="00814CB0"/>
    <w:rsid w:val="00815204"/>
    <w:rsid w:val="008164B3"/>
    <w:rsid w:val="008220CF"/>
    <w:rsid w:val="00827A90"/>
    <w:rsid w:val="00831ACA"/>
    <w:rsid w:val="00832D28"/>
    <w:rsid w:val="00832E1A"/>
    <w:rsid w:val="00833AE5"/>
    <w:rsid w:val="00834140"/>
    <w:rsid w:val="00834941"/>
    <w:rsid w:val="00834E42"/>
    <w:rsid w:val="00837617"/>
    <w:rsid w:val="00840C7C"/>
    <w:rsid w:val="00843729"/>
    <w:rsid w:val="0085127B"/>
    <w:rsid w:val="00853CB4"/>
    <w:rsid w:val="008554A0"/>
    <w:rsid w:val="008557D2"/>
    <w:rsid w:val="0085588A"/>
    <w:rsid w:val="00857A1F"/>
    <w:rsid w:val="008609C5"/>
    <w:rsid w:val="00860FCD"/>
    <w:rsid w:val="00861407"/>
    <w:rsid w:val="00861AEE"/>
    <w:rsid w:val="00865992"/>
    <w:rsid w:val="00866496"/>
    <w:rsid w:val="00870165"/>
    <w:rsid w:val="008711CC"/>
    <w:rsid w:val="008727EC"/>
    <w:rsid w:val="00874DC2"/>
    <w:rsid w:val="008758B7"/>
    <w:rsid w:val="008759E2"/>
    <w:rsid w:val="008768B5"/>
    <w:rsid w:val="0087695F"/>
    <w:rsid w:val="00876F41"/>
    <w:rsid w:val="008779C0"/>
    <w:rsid w:val="008813C8"/>
    <w:rsid w:val="00882022"/>
    <w:rsid w:val="00886B57"/>
    <w:rsid w:val="00887918"/>
    <w:rsid w:val="00887C23"/>
    <w:rsid w:val="00890617"/>
    <w:rsid w:val="00890AC8"/>
    <w:rsid w:val="008917E1"/>
    <w:rsid w:val="00897543"/>
    <w:rsid w:val="008A0FA0"/>
    <w:rsid w:val="008A49C9"/>
    <w:rsid w:val="008B0C8C"/>
    <w:rsid w:val="008B1EE7"/>
    <w:rsid w:val="008B27DF"/>
    <w:rsid w:val="008B4C67"/>
    <w:rsid w:val="008B554E"/>
    <w:rsid w:val="008B5AC9"/>
    <w:rsid w:val="008B6278"/>
    <w:rsid w:val="008B7521"/>
    <w:rsid w:val="008C4325"/>
    <w:rsid w:val="008C5C01"/>
    <w:rsid w:val="008C6ED7"/>
    <w:rsid w:val="008C791E"/>
    <w:rsid w:val="008C7DF7"/>
    <w:rsid w:val="008D2881"/>
    <w:rsid w:val="008D6980"/>
    <w:rsid w:val="008D75A1"/>
    <w:rsid w:val="008D7E32"/>
    <w:rsid w:val="008E089C"/>
    <w:rsid w:val="008E105A"/>
    <w:rsid w:val="008E141E"/>
    <w:rsid w:val="008E3FB2"/>
    <w:rsid w:val="008F0491"/>
    <w:rsid w:val="008F363A"/>
    <w:rsid w:val="008F692B"/>
    <w:rsid w:val="009001AB"/>
    <w:rsid w:val="00901097"/>
    <w:rsid w:val="009029CA"/>
    <w:rsid w:val="00902C41"/>
    <w:rsid w:val="00902F8F"/>
    <w:rsid w:val="00906E50"/>
    <w:rsid w:val="00911652"/>
    <w:rsid w:val="00911687"/>
    <w:rsid w:val="0091340D"/>
    <w:rsid w:val="009161A9"/>
    <w:rsid w:val="00917C3B"/>
    <w:rsid w:val="00922F02"/>
    <w:rsid w:val="00924124"/>
    <w:rsid w:val="00924A8B"/>
    <w:rsid w:val="0093050D"/>
    <w:rsid w:val="00932028"/>
    <w:rsid w:val="00942085"/>
    <w:rsid w:val="00943020"/>
    <w:rsid w:val="00943810"/>
    <w:rsid w:val="00947E41"/>
    <w:rsid w:val="00952B83"/>
    <w:rsid w:val="00952C8B"/>
    <w:rsid w:val="009537A3"/>
    <w:rsid w:val="0096318E"/>
    <w:rsid w:val="00965399"/>
    <w:rsid w:val="009657D1"/>
    <w:rsid w:val="009661F0"/>
    <w:rsid w:val="00971A0D"/>
    <w:rsid w:val="00973AD7"/>
    <w:rsid w:val="00975B6A"/>
    <w:rsid w:val="0097617A"/>
    <w:rsid w:val="0097725B"/>
    <w:rsid w:val="00977832"/>
    <w:rsid w:val="009836EE"/>
    <w:rsid w:val="009843E4"/>
    <w:rsid w:val="0098523E"/>
    <w:rsid w:val="00985FBA"/>
    <w:rsid w:val="00986E59"/>
    <w:rsid w:val="009A0970"/>
    <w:rsid w:val="009A1064"/>
    <w:rsid w:val="009A2B22"/>
    <w:rsid w:val="009A646D"/>
    <w:rsid w:val="009B11EF"/>
    <w:rsid w:val="009B19CE"/>
    <w:rsid w:val="009B2A76"/>
    <w:rsid w:val="009B48D1"/>
    <w:rsid w:val="009B5906"/>
    <w:rsid w:val="009B60A6"/>
    <w:rsid w:val="009B6C9D"/>
    <w:rsid w:val="009B7E85"/>
    <w:rsid w:val="009C1F7C"/>
    <w:rsid w:val="009C3F50"/>
    <w:rsid w:val="009C7453"/>
    <w:rsid w:val="009D07BC"/>
    <w:rsid w:val="009D0A8C"/>
    <w:rsid w:val="009D268C"/>
    <w:rsid w:val="009D2765"/>
    <w:rsid w:val="009D2CED"/>
    <w:rsid w:val="009D302C"/>
    <w:rsid w:val="009D4CF3"/>
    <w:rsid w:val="009D4D0B"/>
    <w:rsid w:val="009D735F"/>
    <w:rsid w:val="009E1F59"/>
    <w:rsid w:val="009E450E"/>
    <w:rsid w:val="009E63EB"/>
    <w:rsid w:val="009F13C5"/>
    <w:rsid w:val="009F218F"/>
    <w:rsid w:val="009F37A6"/>
    <w:rsid w:val="009F3EF6"/>
    <w:rsid w:val="009F4A47"/>
    <w:rsid w:val="00A0314A"/>
    <w:rsid w:val="00A0317C"/>
    <w:rsid w:val="00A0371A"/>
    <w:rsid w:val="00A06FF8"/>
    <w:rsid w:val="00A134E2"/>
    <w:rsid w:val="00A1427E"/>
    <w:rsid w:val="00A151DD"/>
    <w:rsid w:val="00A16D9E"/>
    <w:rsid w:val="00A21135"/>
    <w:rsid w:val="00A2364E"/>
    <w:rsid w:val="00A24DE9"/>
    <w:rsid w:val="00A278A6"/>
    <w:rsid w:val="00A308C2"/>
    <w:rsid w:val="00A35CF8"/>
    <w:rsid w:val="00A37294"/>
    <w:rsid w:val="00A41408"/>
    <w:rsid w:val="00A41559"/>
    <w:rsid w:val="00A43AEC"/>
    <w:rsid w:val="00A5004F"/>
    <w:rsid w:val="00A52CAD"/>
    <w:rsid w:val="00A53982"/>
    <w:rsid w:val="00A54DAF"/>
    <w:rsid w:val="00A55A67"/>
    <w:rsid w:val="00A55E98"/>
    <w:rsid w:val="00A56CB0"/>
    <w:rsid w:val="00A57F86"/>
    <w:rsid w:val="00A61047"/>
    <w:rsid w:val="00A610BD"/>
    <w:rsid w:val="00A62CAD"/>
    <w:rsid w:val="00A645A6"/>
    <w:rsid w:val="00A66C95"/>
    <w:rsid w:val="00A67E16"/>
    <w:rsid w:val="00A7414C"/>
    <w:rsid w:val="00A74C64"/>
    <w:rsid w:val="00A81212"/>
    <w:rsid w:val="00A83BD7"/>
    <w:rsid w:val="00A84C90"/>
    <w:rsid w:val="00A91636"/>
    <w:rsid w:val="00A91D7E"/>
    <w:rsid w:val="00A923AB"/>
    <w:rsid w:val="00A92DCB"/>
    <w:rsid w:val="00A96B1D"/>
    <w:rsid w:val="00A97A70"/>
    <w:rsid w:val="00AA0153"/>
    <w:rsid w:val="00AA0571"/>
    <w:rsid w:val="00AA210B"/>
    <w:rsid w:val="00AA2C13"/>
    <w:rsid w:val="00AA7524"/>
    <w:rsid w:val="00AB0D9D"/>
    <w:rsid w:val="00AB15DF"/>
    <w:rsid w:val="00AB2C41"/>
    <w:rsid w:val="00AB5215"/>
    <w:rsid w:val="00AB764A"/>
    <w:rsid w:val="00AC2D80"/>
    <w:rsid w:val="00AC3E7C"/>
    <w:rsid w:val="00AC4EBA"/>
    <w:rsid w:val="00AC5460"/>
    <w:rsid w:val="00AC6EAE"/>
    <w:rsid w:val="00AD018F"/>
    <w:rsid w:val="00AD38CA"/>
    <w:rsid w:val="00AD3ADC"/>
    <w:rsid w:val="00AD4266"/>
    <w:rsid w:val="00AD43DA"/>
    <w:rsid w:val="00AD54C1"/>
    <w:rsid w:val="00AE4412"/>
    <w:rsid w:val="00AE6532"/>
    <w:rsid w:val="00AE729B"/>
    <w:rsid w:val="00AE7369"/>
    <w:rsid w:val="00AE76FF"/>
    <w:rsid w:val="00AF1879"/>
    <w:rsid w:val="00AF1ABC"/>
    <w:rsid w:val="00AF2269"/>
    <w:rsid w:val="00AF42A7"/>
    <w:rsid w:val="00AF5A3F"/>
    <w:rsid w:val="00AF76D7"/>
    <w:rsid w:val="00B0099B"/>
    <w:rsid w:val="00B01AAF"/>
    <w:rsid w:val="00B020B6"/>
    <w:rsid w:val="00B04A92"/>
    <w:rsid w:val="00B07710"/>
    <w:rsid w:val="00B108ED"/>
    <w:rsid w:val="00B121B8"/>
    <w:rsid w:val="00B12462"/>
    <w:rsid w:val="00B13823"/>
    <w:rsid w:val="00B13B82"/>
    <w:rsid w:val="00B1590F"/>
    <w:rsid w:val="00B15B32"/>
    <w:rsid w:val="00B162B8"/>
    <w:rsid w:val="00B166D6"/>
    <w:rsid w:val="00B203C7"/>
    <w:rsid w:val="00B21A01"/>
    <w:rsid w:val="00B21F47"/>
    <w:rsid w:val="00B225B8"/>
    <w:rsid w:val="00B316AC"/>
    <w:rsid w:val="00B32E70"/>
    <w:rsid w:val="00B404C3"/>
    <w:rsid w:val="00B423D9"/>
    <w:rsid w:val="00B4499B"/>
    <w:rsid w:val="00B44B76"/>
    <w:rsid w:val="00B4593A"/>
    <w:rsid w:val="00B46D48"/>
    <w:rsid w:val="00B50BBF"/>
    <w:rsid w:val="00B53813"/>
    <w:rsid w:val="00B54D8B"/>
    <w:rsid w:val="00B55EF1"/>
    <w:rsid w:val="00B563E8"/>
    <w:rsid w:val="00B63046"/>
    <w:rsid w:val="00B64DBA"/>
    <w:rsid w:val="00B6739B"/>
    <w:rsid w:val="00B678C1"/>
    <w:rsid w:val="00B732C1"/>
    <w:rsid w:val="00B7766E"/>
    <w:rsid w:val="00B8109E"/>
    <w:rsid w:val="00B810C7"/>
    <w:rsid w:val="00B854E6"/>
    <w:rsid w:val="00B85DBB"/>
    <w:rsid w:val="00B91524"/>
    <w:rsid w:val="00B94BC2"/>
    <w:rsid w:val="00B95565"/>
    <w:rsid w:val="00BA0F7E"/>
    <w:rsid w:val="00BA1BAB"/>
    <w:rsid w:val="00BA4364"/>
    <w:rsid w:val="00BA458C"/>
    <w:rsid w:val="00BA60BB"/>
    <w:rsid w:val="00BA62D7"/>
    <w:rsid w:val="00BB05EB"/>
    <w:rsid w:val="00BB4189"/>
    <w:rsid w:val="00BC1556"/>
    <w:rsid w:val="00BC2A92"/>
    <w:rsid w:val="00BC427F"/>
    <w:rsid w:val="00BC4C40"/>
    <w:rsid w:val="00BC56BC"/>
    <w:rsid w:val="00BD52C3"/>
    <w:rsid w:val="00BD55D6"/>
    <w:rsid w:val="00BD61B2"/>
    <w:rsid w:val="00BD74C9"/>
    <w:rsid w:val="00BE25A7"/>
    <w:rsid w:val="00BE54D1"/>
    <w:rsid w:val="00BE5AC5"/>
    <w:rsid w:val="00BE5E78"/>
    <w:rsid w:val="00BE7A24"/>
    <w:rsid w:val="00BF295D"/>
    <w:rsid w:val="00BF2DB3"/>
    <w:rsid w:val="00BF4D40"/>
    <w:rsid w:val="00BF50C4"/>
    <w:rsid w:val="00BF6935"/>
    <w:rsid w:val="00BF73D0"/>
    <w:rsid w:val="00C05589"/>
    <w:rsid w:val="00C06D2F"/>
    <w:rsid w:val="00C07C1C"/>
    <w:rsid w:val="00C10B40"/>
    <w:rsid w:val="00C1149C"/>
    <w:rsid w:val="00C11AA2"/>
    <w:rsid w:val="00C11E26"/>
    <w:rsid w:val="00C13D73"/>
    <w:rsid w:val="00C13FEE"/>
    <w:rsid w:val="00C15E2B"/>
    <w:rsid w:val="00C17F17"/>
    <w:rsid w:val="00C2093C"/>
    <w:rsid w:val="00C210E3"/>
    <w:rsid w:val="00C2209C"/>
    <w:rsid w:val="00C233C9"/>
    <w:rsid w:val="00C23854"/>
    <w:rsid w:val="00C2385C"/>
    <w:rsid w:val="00C25845"/>
    <w:rsid w:val="00C26530"/>
    <w:rsid w:val="00C30153"/>
    <w:rsid w:val="00C31009"/>
    <w:rsid w:val="00C325C3"/>
    <w:rsid w:val="00C367BA"/>
    <w:rsid w:val="00C3720E"/>
    <w:rsid w:val="00C3738A"/>
    <w:rsid w:val="00C407AC"/>
    <w:rsid w:val="00C4111F"/>
    <w:rsid w:val="00C414DC"/>
    <w:rsid w:val="00C41DF5"/>
    <w:rsid w:val="00C42C6B"/>
    <w:rsid w:val="00C50F2F"/>
    <w:rsid w:val="00C5472E"/>
    <w:rsid w:val="00C552CB"/>
    <w:rsid w:val="00C56E7D"/>
    <w:rsid w:val="00C57B50"/>
    <w:rsid w:val="00C62C72"/>
    <w:rsid w:val="00C65941"/>
    <w:rsid w:val="00C6743F"/>
    <w:rsid w:val="00C67F0D"/>
    <w:rsid w:val="00C72E77"/>
    <w:rsid w:val="00C761ED"/>
    <w:rsid w:val="00C816E4"/>
    <w:rsid w:val="00C81A86"/>
    <w:rsid w:val="00C83806"/>
    <w:rsid w:val="00C839A8"/>
    <w:rsid w:val="00C87032"/>
    <w:rsid w:val="00C915FA"/>
    <w:rsid w:val="00C93B95"/>
    <w:rsid w:val="00C96329"/>
    <w:rsid w:val="00CA0781"/>
    <w:rsid w:val="00CA1020"/>
    <w:rsid w:val="00CA15D8"/>
    <w:rsid w:val="00CA4359"/>
    <w:rsid w:val="00CA4913"/>
    <w:rsid w:val="00CA6E28"/>
    <w:rsid w:val="00CB2602"/>
    <w:rsid w:val="00CB3640"/>
    <w:rsid w:val="00CB39D8"/>
    <w:rsid w:val="00CC0FA2"/>
    <w:rsid w:val="00CC4780"/>
    <w:rsid w:val="00CC54B0"/>
    <w:rsid w:val="00CC611C"/>
    <w:rsid w:val="00CC6756"/>
    <w:rsid w:val="00CD074B"/>
    <w:rsid w:val="00CD13BB"/>
    <w:rsid w:val="00CD4C9E"/>
    <w:rsid w:val="00CD757D"/>
    <w:rsid w:val="00CD7817"/>
    <w:rsid w:val="00CE2107"/>
    <w:rsid w:val="00CE3C92"/>
    <w:rsid w:val="00CE59C7"/>
    <w:rsid w:val="00CF16FA"/>
    <w:rsid w:val="00CF26C1"/>
    <w:rsid w:val="00CF4235"/>
    <w:rsid w:val="00CF661A"/>
    <w:rsid w:val="00CF699E"/>
    <w:rsid w:val="00CF74BA"/>
    <w:rsid w:val="00D00B75"/>
    <w:rsid w:val="00D06F28"/>
    <w:rsid w:val="00D073C0"/>
    <w:rsid w:val="00D07CAF"/>
    <w:rsid w:val="00D103D2"/>
    <w:rsid w:val="00D125EA"/>
    <w:rsid w:val="00D13D3C"/>
    <w:rsid w:val="00D14AEA"/>
    <w:rsid w:val="00D1625C"/>
    <w:rsid w:val="00D21984"/>
    <w:rsid w:val="00D25441"/>
    <w:rsid w:val="00D27F63"/>
    <w:rsid w:val="00D30B06"/>
    <w:rsid w:val="00D32BED"/>
    <w:rsid w:val="00D32C92"/>
    <w:rsid w:val="00D34008"/>
    <w:rsid w:val="00D4464D"/>
    <w:rsid w:val="00D5045F"/>
    <w:rsid w:val="00D51A8E"/>
    <w:rsid w:val="00D52A86"/>
    <w:rsid w:val="00D53B29"/>
    <w:rsid w:val="00D60373"/>
    <w:rsid w:val="00D60E4D"/>
    <w:rsid w:val="00D645B1"/>
    <w:rsid w:val="00D65F96"/>
    <w:rsid w:val="00D6775D"/>
    <w:rsid w:val="00D71740"/>
    <w:rsid w:val="00D74887"/>
    <w:rsid w:val="00D83DAD"/>
    <w:rsid w:val="00D84012"/>
    <w:rsid w:val="00D846EC"/>
    <w:rsid w:val="00D92C36"/>
    <w:rsid w:val="00D962D3"/>
    <w:rsid w:val="00D978B5"/>
    <w:rsid w:val="00DA0B90"/>
    <w:rsid w:val="00DA36E8"/>
    <w:rsid w:val="00DA48B3"/>
    <w:rsid w:val="00DA6DFD"/>
    <w:rsid w:val="00DB43F1"/>
    <w:rsid w:val="00DB56CC"/>
    <w:rsid w:val="00DB6484"/>
    <w:rsid w:val="00DB6627"/>
    <w:rsid w:val="00DB7647"/>
    <w:rsid w:val="00DB79D4"/>
    <w:rsid w:val="00DC18ED"/>
    <w:rsid w:val="00DC3C62"/>
    <w:rsid w:val="00DC5E4C"/>
    <w:rsid w:val="00DD2AF6"/>
    <w:rsid w:val="00DD36F4"/>
    <w:rsid w:val="00DD6742"/>
    <w:rsid w:val="00DE2210"/>
    <w:rsid w:val="00DE2FCC"/>
    <w:rsid w:val="00DE410A"/>
    <w:rsid w:val="00DE593A"/>
    <w:rsid w:val="00DE6ADB"/>
    <w:rsid w:val="00DE7BA5"/>
    <w:rsid w:val="00DF0C44"/>
    <w:rsid w:val="00DF1EB2"/>
    <w:rsid w:val="00DF436F"/>
    <w:rsid w:val="00DF5328"/>
    <w:rsid w:val="00DF6C2E"/>
    <w:rsid w:val="00DF75C0"/>
    <w:rsid w:val="00DF7897"/>
    <w:rsid w:val="00E0074E"/>
    <w:rsid w:val="00E00E64"/>
    <w:rsid w:val="00E0268A"/>
    <w:rsid w:val="00E05055"/>
    <w:rsid w:val="00E05F29"/>
    <w:rsid w:val="00E0782F"/>
    <w:rsid w:val="00E164E5"/>
    <w:rsid w:val="00E2265E"/>
    <w:rsid w:val="00E238E3"/>
    <w:rsid w:val="00E24098"/>
    <w:rsid w:val="00E242B2"/>
    <w:rsid w:val="00E24B05"/>
    <w:rsid w:val="00E24FAB"/>
    <w:rsid w:val="00E251EC"/>
    <w:rsid w:val="00E2718E"/>
    <w:rsid w:val="00E30EBF"/>
    <w:rsid w:val="00E3205C"/>
    <w:rsid w:val="00E3274A"/>
    <w:rsid w:val="00E32DA2"/>
    <w:rsid w:val="00E34D39"/>
    <w:rsid w:val="00E40CB6"/>
    <w:rsid w:val="00E44154"/>
    <w:rsid w:val="00E4543C"/>
    <w:rsid w:val="00E46023"/>
    <w:rsid w:val="00E4693B"/>
    <w:rsid w:val="00E529E4"/>
    <w:rsid w:val="00E5454D"/>
    <w:rsid w:val="00E55A41"/>
    <w:rsid w:val="00E616E0"/>
    <w:rsid w:val="00E65521"/>
    <w:rsid w:val="00E65B56"/>
    <w:rsid w:val="00E671BC"/>
    <w:rsid w:val="00E7206C"/>
    <w:rsid w:val="00E73B25"/>
    <w:rsid w:val="00E76711"/>
    <w:rsid w:val="00E77D1B"/>
    <w:rsid w:val="00E812A2"/>
    <w:rsid w:val="00E81559"/>
    <w:rsid w:val="00E82017"/>
    <w:rsid w:val="00E834AD"/>
    <w:rsid w:val="00E84E1E"/>
    <w:rsid w:val="00E868C4"/>
    <w:rsid w:val="00E8736C"/>
    <w:rsid w:val="00E87648"/>
    <w:rsid w:val="00E879CE"/>
    <w:rsid w:val="00E93545"/>
    <w:rsid w:val="00E94ACC"/>
    <w:rsid w:val="00E94AFE"/>
    <w:rsid w:val="00E9509C"/>
    <w:rsid w:val="00EA01EB"/>
    <w:rsid w:val="00EA032B"/>
    <w:rsid w:val="00EA15D8"/>
    <w:rsid w:val="00EA1F2D"/>
    <w:rsid w:val="00EA3121"/>
    <w:rsid w:val="00EB207F"/>
    <w:rsid w:val="00EB2B16"/>
    <w:rsid w:val="00EB62F5"/>
    <w:rsid w:val="00EB67FC"/>
    <w:rsid w:val="00EB71A9"/>
    <w:rsid w:val="00EC378B"/>
    <w:rsid w:val="00EC402F"/>
    <w:rsid w:val="00EC4ED4"/>
    <w:rsid w:val="00EC69BD"/>
    <w:rsid w:val="00EC75AD"/>
    <w:rsid w:val="00ED1763"/>
    <w:rsid w:val="00ED2464"/>
    <w:rsid w:val="00ED2D29"/>
    <w:rsid w:val="00ED5E3F"/>
    <w:rsid w:val="00ED6E86"/>
    <w:rsid w:val="00ED784E"/>
    <w:rsid w:val="00EE326D"/>
    <w:rsid w:val="00EE7435"/>
    <w:rsid w:val="00EF0BEB"/>
    <w:rsid w:val="00EF2403"/>
    <w:rsid w:val="00EF5DDD"/>
    <w:rsid w:val="00EF61FE"/>
    <w:rsid w:val="00EF6BB7"/>
    <w:rsid w:val="00F00595"/>
    <w:rsid w:val="00F00EA2"/>
    <w:rsid w:val="00F0226B"/>
    <w:rsid w:val="00F036B3"/>
    <w:rsid w:val="00F06311"/>
    <w:rsid w:val="00F06650"/>
    <w:rsid w:val="00F0707F"/>
    <w:rsid w:val="00F1009F"/>
    <w:rsid w:val="00F173A6"/>
    <w:rsid w:val="00F210BB"/>
    <w:rsid w:val="00F22893"/>
    <w:rsid w:val="00F23792"/>
    <w:rsid w:val="00F24DC9"/>
    <w:rsid w:val="00F277B1"/>
    <w:rsid w:val="00F30D44"/>
    <w:rsid w:val="00F30E4B"/>
    <w:rsid w:val="00F34549"/>
    <w:rsid w:val="00F34CC8"/>
    <w:rsid w:val="00F404FB"/>
    <w:rsid w:val="00F43B82"/>
    <w:rsid w:val="00F47501"/>
    <w:rsid w:val="00F52F05"/>
    <w:rsid w:val="00F57D22"/>
    <w:rsid w:val="00F60C5F"/>
    <w:rsid w:val="00F61E70"/>
    <w:rsid w:val="00F626AF"/>
    <w:rsid w:val="00F630C1"/>
    <w:rsid w:val="00F64D9E"/>
    <w:rsid w:val="00F64F7B"/>
    <w:rsid w:val="00F65C1D"/>
    <w:rsid w:val="00F70E37"/>
    <w:rsid w:val="00F72BC2"/>
    <w:rsid w:val="00F735D9"/>
    <w:rsid w:val="00F737ED"/>
    <w:rsid w:val="00F73FEE"/>
    <w:rsid w:val="00F74C30"/>
    <w:rsid w:val="00F772A5"/>
    <w:rsid w:val="00F81166"/>
    <w:rsid w:val="00F8420C"/>
    <w:rsid w:val="00F85476"/>
    <w:rsid w:val="00F85C79"/>
    <w:rsid w:val="00F90695"/>
    <w:rsid w:val="00F927EF"/>
    <w:rsid w:val="00F93D82"/>
    <w:rsid w:val="00F94C46"/>
    <w:rsid w:val="00F95D14"/>
    <w:rsid w:val="00FA02AA"/>
    <w:rsid w:val="00FA12E3"/>
    <w:rsid w:val="00FA2295"/>
    <w:rsid w:val="00FA3D89"/>
    <w:rsid w:val="00FA7138"/>
    <w:rsid w:val="00FB4D03"/>
    <w:rsid w:val="00FB5B82"/>
    <w:rsid w:val="00FB7F95"/>
    <w:rsid w:val="00FC1116"/>
    <w:rsid w:val="00FC1473"/>
    <w:rsid w:val="00FC2FEB"/>
    <w:rsid w:val="00FC37CE"/>
    <w:rsid w:val="00FC39A3"/>
    <w:rsid w:val="00FC3D36"/>
    <w:rsid w:val="00FC447B"/>
    <w:rsid w:val="00FC4701"/>
    <w:rsid w:val="00FC4D6D"/>
    <w:rsid w:val="00FC6D04"/>
    <w:rsid w:val="00FD1C18"/>
    <w:rsid w:val="00FD54E8"/>
    <w:rsid w:val="00FD67F5"/>
    <w:rsid w:val="00FD6CA3"/>
    <w:rsid w:val="00FD7833"/>
    <w:rsid w:val="00FE08A4"/>
    <w:rsid w:val="00FE50F8"/>
    <w:rsid w:val="00FE5817"/>
    <w:rsid w:val="00FE5B3D"/>
    <w:rsid w:val="00FE649C"/>
    <w:rsid w:val="00FE7296"/>
    <w:rsid w:val="00FF1304"/>
    <w:rsid w:val="00FF2C37"/>
    <w:rsid w:val="00FF3423"/>
    <w:rsid w:val="00FF363A"/>
    <w:rsid w:val="00FF3EFC"/>
    <w:rsid w:val="00FF4C67"/>
    <w:rsid w:val="00FF6C0E"/>
    <w:rsid w:val="00FF750B"/>
    <w:rsid w:val="00FF7CAC"/>
    <w:rsid w:val="0123127D"/>
    <w:rsid w:val="019ACD69"/>
    <w:rsid w:val="0256119E"/>
    <w:rsid w:val="02775076"/>
    <w:rsid w:val="03A87CE1"/>
    <w:rsid w:val="063169B0"/>
    <w:rsid w:val="06B4CBC9"/>
    <w:rsid w:val="08ECC521"/>
    <w:rsid w:val="09BE9E9C"/>
    <w:rsid w:val="0AFD1586"/>
    <w:rsid w:val="0C13E2D4"/>
    <w:rsid w:val="0D5BD205"/>
    <w:rsid w:val="0E811A50"/>
    <w:rsid w:val="1080819D"/>
    <w:rsid w:val="12C4D44F"/>
    <w:rsid w:val="154BBA3F"/>
    <w:rsid w:val="16145B77"/>
    <w:rsid w:val="1799A18F"/>
    <w:rsid w:val="180BED58"/>
    <w:rsid w:val="1CFABF36"/>
    <w:rsid w:val="1DCD4DE7"/>
    <w:rsid w:val="1E3CDB45"/>
    <w:rsid w:val="1EB5A297"/>
    <w:rsid w:val="2014FB7B"/>
    <w:rsid w:val="23DBE69E"/>
    <w:rsid w:val="240CEEBC"/>
    <w:rsid w:val="2476E260"/>
    <w:rsid w:val="24BA4AA1"/>
    <w:rsid w:val="28E05FDF"/>
    <w:rsid w:val="29E7CD00"/>
    <w:rsid w:val="2B9A2C27"/>
    <w:rsid w:val="2BFED844"/>
    <w:rsid w:val="2CBAB5C7"/>
    <w:rsid w:val="2CF7A7CF"/>
    <w:rsid w:val="2E2C5899"/>
    <w:rsid w:val="31D191B9"/>
    <w:rsid w:val="327B26BA"/>
    <w:rsid w:val="33470487"/>
    <w:rsid w:val="367CDF4E"/>
    <w:rsid w:val="3C08E0A3"/>
    <w:rsid w:val="3C6C8C66"/>
    <w:rsid w:val="3D265DE1"/>
    <w:rsid w:val="3E7269C3"/>
    <w:rsid w:val="3EA48F62"/>
    <w:rsid w:val="411084C0"/>
    <w:rsid w:val="41D50CE7"/>
    <w:rsid w:val="41EB7E48"/>
    <w:rsid w:val="41FA4E1F"/>
    <w:rsid w:val="420FF24D"/>
    <w:rsid w:val="4289EBC7"/>
    <w:rsid w:val="43850D77"/>
    <w:rsid w:val="43991393"/>
    <w:rsid w:val="44D33898"/>
    <w:rsid w:val="4501A8EC"/>
    <w:rsid w:val="4722244F"/>
    <w:rsid w:val="47A124E9"/>
    <w:rsid w:val="48A67FEC"/>
    <w:rsid w:val="48EF8C93"/>
    <w:rsid w:val="49DCA982"/>
    <w:rsid w:val="4A46D430"/>
    <w:rsid w:val="4AE1720F"/>
    <w:rsid w:val="4B7BEF2D"/>
    <w:rsid w:val="4E1BD9CE"/>
    <w:rsid w:val="517DEB3A"/>
    <w:rsid w:val="51C50A37"/>
    <w:rsid w:val="51D583F3"/>
    <w:rsid w:val="52C861FB"/>
    <w:rsid w:val="53D268DB"/>
    <w:rsid w:val="57B264C7"/>
    <w:rsid w:val="581272A7"/>
    <w:rsid w:val="59BBFD7B"/>
    <w:rsid w:val="59EC3687"/>
    <w:rsid w:val="5A6258B0"/>
    <w:rsid w:val="5B9792FA"/>
    <w:rsid w:val="5DB344BC"/>
    <w:rsid w:val="5E5DB921"/>
    <w:rsid w:val="5E8A1893"/>
    <w:rsid w:val="605B6C80"/>
    <w:rsid w:val="620C5F85"/>
    <w:rsid w:val="62F189AE"/>
    <w:rsid w:val="638A417C"/>
    <w:rsid w:val="665B4C44"/>
    <w:rsid w:val="66C38AC7"/>
    <w:rsid w:val="68D8C9D9"/>
    <w:rsid w:val="6984327A"/>
    <w:rsid w:val="6A2CEE68"/>
    <w:rsid w:val="6A3EF388"/>
    <w:rsid w:val="6BB6D9FC"/>
    <w:rsid w:val="6D14E1C3"/>
    <w:rsid w:val="6D3F9DBD"/>
    <w:rsid w:val="6E330106"/>
    <w:rsid w:val="6FAE1B2E"/>
    <w:rsid w:val="71A5A818"/>
    <w:rsid w:val="72015330"/>
    <w:rsid w:val="7402F47E"/>
    <w:rsid w:val="7631A123"/>
    <w:rsid w:val="78575E67"/>
    <w:rsid w:val="794D628C"/>
    <w:rsid w:val="79668AE9"/>
    <w:rsid w:val="7AC3D637"/>
    <w:rsid w:val="7B7AAEF7"/>
    <w:rsid w:val="7E238AAB"/>
    <w:rsid w:val="7E79DF47"/>
    <w:rsid w:val="7EE98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B46F171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pl-PL"/>
    </w:rPr>
  </w:style>
  <w:style w:type="paragraph" w:styleId="Nagwek1">
    <w:name w:val="heading 1"/>
    <w:basedOn w:val="Normalny"/>
    <w:link w:val="Nagwek1Znak"/>
    <w:uiPriority w:val="9"/>
    <w:qFormat/>
    <w:rsid w:val="00C5472E"/>
    <w:pPr>
      <w:numPr>
        <w:numId w:val="1"/>
      </w:numPr>
      <w:spacing w:before="120" w:after="100" w:afterAutospacing="1"/>
      <w:ind w:left="680" w:hanging="680"/>
      <w:outlineLvl w:val="0"/>
    </w:pPr>
    <w:rPr>
      <w:rFonts w:cs="Times New Roman"/>
      <w:b/>
      <w:bCs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C5472E"/>
    <w:pPr>
      <w:keepNext/>
      <w:numPr>
        <w:ilvl w:val="1"/>
        <w:numId w:val="1"/>
      </w:numPr>
      <w:spacing w:before="120" w:after="100" w:afterAutospacing="1"/>
      <w:ind w:left="680" w:hanging="680"/>
      <w:outlineLvl w:val="1"/>
    </w:pPr>
    <w:rPr>
      <w:rFonts w:cs="Times New Roman"/>
      <w:b/>
      <w:bCs/>
      <w:sz w:val="22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72E"/>
    <w:pPr>
      <w:numPr>
        <w:ilvl w:val="2"/>
        <w:numId w:val="1"/>
      </w:numPr>
      <w:spacing w:before="40"/>
      <w:jc w:val="both"/>
      <w:outlineLvl w:val="2"/>
    </w:pPr>
    <w:rPr>
      <w:rFonts w:eastAsiaTheme="majorEastAsia" w:cstheme="majorBidi"/>
      <w:sz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3237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3237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237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72E"/>
    <w:rPr>
      <w:rFonts w:cs="Times New Roman"/>
      <w:b/>
      <w:bCs/>
      <w:kern w:val="36"/>
      <w:szCs w:val="48"/>
      <w:lang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C5472E"/>
    <w:rPr>
      <w:rFonts w:cs="Times New Roman"/>
      <w:b/>
      <w:bCs/>
      <w:sz w:val="22"/>
      <w:szCs w:val="36"/>
      <w:lang w:eastAsia="en-GB"/>
    </w:rPr>
  </w:style>
  <w:style w:type="character" w:customStyle="1" w:styleId="Nagwek3Znak">
    <w:name w:val="Nagłówek 3 Znak"/>
    <w:basedOn w:val="Domylnaczcionkaakapitu"/>
    <w:link w:val="Nagwek3"/>
    <w:uiPriority w:val="9"/>
    <w:rsid w:val="00C5472E"/>
    <w:rPr>
      <w:rFonts w:eastAsiaTheme="majorEastAsia" w:cstheme="majorBidi"/>
      <w:sz w:val="20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aliases w:val="lp1,Preambuła,Tytuły,T_SZ_List Paragraph,L1,Numerowanie,Akapit z listą5,maz_wyliczenie,opis dzialania,K-P_odwolanie,A_wyliczenie,Akapit z listą 1"/>
    <w:basedOn w:val="Normalny"/>
    <w:link w:val="AkapitzlistZnak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5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151DD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A151D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 w:line="259" w:lineRule="auto"/>
      <w:ind w:left="660"/>
    </w:pPr>
    <w:rPr>
      <w:rFonts w:eastAsiaTheme="minorEastAsia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 w:line="259" w:lineRule="auto"/>
      <w:ind w:left="880"/>
    </w:pPr>
    <w:rPr>
      <w:rFonts w:eastAsiaTheme="minorEastAsia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 w:line="259" w:lineRule="auto"/>
      <w:ind w:left="1100"/>
    </w:pPr>
    <w:rPr>
      <w:rFonts w:eastAsiaTheme="minorEastAsia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 w:line="259" w:lineRule="auto"/>
      <w:ind w:left="1320"/>
    </w:pPr>
    <w:rPr>
      <w:rFonts w:eastAsiaTheme="minorEastAsia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 w:line="259" w:lineRule="auto"/>
      <w:ind w:left="1540"/>
    </w:pPr>
    <w:rPr>
      <w:rFonts w:eastAsiaTheme="minorEastAsia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 w:line="259" w:lineRule="auto"/>
      <w:ind w:left="1760"/>
    </w:pPr>
    <w:rPr>
      <w:rFonts w:eastAsiaTheme="minorEastAsia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rsid w:val="0063237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632371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237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maz_wyliczenie Znak,opis dzialania Znak,K-P_odwolanie Znak,A_wyliczenie Znak,Akapit z listą 1 Znak"/>
    <w:basedOn w:val="Domylnaczcionkaakapitu"/>
    <w:link w:val="Akapitzlist"/>
    <w:locked/>
    <w:rsid w:val="00C81A86"/>
  </w:style>
  <w:style w:type="paragraph" w:styleId="Legenda">
    <w:name w:val="caption"/>
    <w:basedOn w:val="Normalny"/>
    <w:next w:val="Normalny"/>
    <w:uiPriority w:val="35"/>
    <w:unhideWhenUsed/>
    <w:qFormat/>
    <w:rsid w:val="00C81A86"/>
    <w:pPr>
      <w:spacing w:after="120"/>
    </w:pPr>
    <w:rPr>
      <w:i/>
      <w:i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1A8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1A86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1A86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B64DBA"/>
  </w:style>
  <w:style w:type="table" w:customStyle="1" w:styleId="Tabela-Siatka1">
    <w:name w:val="Tabela - Siatka1"/>
    <w:basedOn w:val="Standardowy"/>
    <w:next w:val="Tabela-Siatka"/>
    <w:uiPriority w:val="39"/>
    <w:rsid w:val="00B64DBA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86048"/>
    <w:rPr>
      <w:color w:val="808080"/>
    </w:rPr>
  </w:style>
  <w:style w:type="paragraph" w:styleId="Bezodstpw">
    <w:name w:val="No Spacing"/>
    <w:basedOn w:val="Normalny"/>
    <w:uiPriority w:val="1"/>
    <w:qFormat/>
    <w:rsid w:val="00A41559"/>
    <w:rPr>
      <w:rFonts w:ascii="Calibri" w:hAnsi="Calibri" w:cs="Calibri"/>
      <w:sz w:val="22"/>
      <w:szCs w:val="22"/>
    </w:rPr>
  </w:style>
  <w:style w:type="character" w:styleId="Numerwiersza">
    <w:name w:val="line number"/>
    <w:basedOn w:val="Domylnaczcionkaakapitu"/>
    <w:uiPriority w:val="99"/>
    <w:semiHidden/>
    <w:unhideWhenUsed/>
    <w:rsid w:val="006349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F437C-BA6F-4DEB-9F50-E7191707B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2021-01-27T13:47:00Z</dcterms:created>
  <dcterms:modified xsi:type="dcterms:W3CDTF">2021-01-27T13:47:00Z</dcterms:modified>
</cp:coreProperties>
</file>