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914" w:rsidRPr="00C547E8" w:rsidRDefault="003B38D6" w:rsidP="00C547E8">
      <w:pPr>
        <w:spacing w:after="0" w:line="360" w:lineRule="auto"/>
        <w:jc w:val="center"/>
        <w:rPr>
          <w:rFonts w:ascii="Times New Roman" w:eastAsia="Times" w:hAnsi="Times New Roman" w:cs="Times New Roman"/>
          <w:b/>
          <w:bCs/>
          <w:caps/>
          <w:sz w:val="24"/>
          <w:szCs w:val="24"/>
        </w:rPr>
      </w:pPr>
      <w:r w:rsidRPr="004430C8">
        <w:rPr>
          <w:rFonts w:ascii="Times New Roman" w:hAnsi="Times New Roman" w:cs="Times New Roman"/>
          <w:b/>
          <w:bCs/>
          <w:caps/>
          <w:sz w:val="24"/>
          <w:szCs w:val="24"/>
        </w:rPr>
        <w:t xml:space="preserve">Uzasadnienie </w:t>
      </w:r>
    </w:p>
    <w:p w:rsidR="00821914" w:rsidRPr="004430C8" w:rsidRDefault="003B38D6" w:rsidP="00C547E8">
      <w:pPr>
        <w:spacing w:line="360" w:lineRule="auto"/>
        <w:ind w:firstLine="708"/>
        <w:jc w:val="both"/>
        <w:rPr>
          <w:rFonts w:ascii="Times New Roman" w:eastAsia="Times" w:hAnsi="Times New Roman" w:cs="Times New Roman"/>
          <w:b/>
          <w:bCs/>
          <w:sz w:val="24"/>
          <w:szCs w:val="24"/>
        </w:rPr>
      </w:pPr>
      <w:r w:rsidRPr="004430C8">
        <w:rPr>
          <w:rFonts w:ascii="Times New Roman" w:hAnsi="Times New Roman" w:cs="Times New Roman"/>
          <w:b/>
          <w:bCs/>
          <w:sz w:val="24"/>
          <w:szCs w:val="24"/>
        </w:rPr>
        <w:t xml:space="preserve">I. Potrzeba i cel przygotowania ustawy oraz jej podstawowe założenia </w:t>
      </w:r>
    </w:p>
    <w:p w:rsidR="00821914" w:rsidRPr="004430C8" w:rsidRDefault="003B38D6" w:rsidP="00DA1C63">
      <w:pPr>
        <w:ind w:firstLine="708"/>
        <w:jc w:val="both"/>
        <w:rPr>
          <w:rStyle w:val="Brak"/>
          <w:rFonts w:ascii="Times New Roman" w:eastAsia="Times" w:hAnsi="Times New Roman" w:cs="Times New Roman"/>
          <w:sz w:val="24"/>
          <w:szCs w:val="24"/>
        </w:rPr>
      </w:pPr>
      <w:r w:rsidRPr="004430C8">
        <w:rPr>
          <w:rFonts w:ascii="Times New Roman" w:hAnsi="Times New Roman" w:cs="Times New Roman"/>
          <w:sz w:val="24"/>
          <w:szCs w:val="24"/>
        </w:rPr>
        <w:t>1. Konstrukcja akcji na okaziciela w spółkach nie</w:t>
      </w:r>
      <w:r w:rsidR="00C541BC">
        <w:rPr>
          <w:rFonts w:ascii="Times New Roman" w:hAnsi="Times New Roman" w:cs="Times New Roman"/>
          <w:sz w:val="24"/>
          <w:szCs w:val="24"/>
        </w:rPr>
        <w:t xml:space="preserve">będących spółkami </w:t>
      </w:r>
      <w:r w:rsidRPr="004430C8">
        <w:rPr>
          <w:rFonts w:ascii="Times New Roman" w:hAnsi="Times New Roman" w:cs="Times New Roman"/>
          <w:sz w:val="24"/>
          <w:szCs w:val="24"/>
        </w:rPr>
        <w:t>publiczny</w:t>
      </w:r>
      <w:r w:rsidR="00C541BC">
        <w:rPr>
          <w:rFonts w:ascii="Times New Roman" w:hAnsi="Times New Roman" w:cs="Times New Roman"/>
          <w:sz w:val="24"/>
          <w:szCs w:val="24"/>
        </w:rPr>
        <w:t>mi</w:t>
      </w:r>
      <w:r w:rsidRPr="004430C8">
        <w:rPr>
          <w:rFonts w:ascii="Times New Roman" w:hAnsi="Times New Roman" w:cs="Times New Roman"/>
          <w:sz w:val="24"/>
          <w:szCs w:val="24"/>
        </w:rPr>
        <w:t xml:space="preserve"> powoduje, że </w:t>
      </w:r>
      <w:r w:rsidR="00AE19B0" w:rsidRPr="004430C8">
        <w:rPr>
          <w:rFonts w:ascii="Times New Roman" w:hAnsi="Times New Roman" w:cs="Times New Roman"/>
          <w:sz w:val="24"/>
          <w:szCs w:val="24"/>
        </w:rPr>
        <w:t>nie jest możliwe zagwarantowanie</w:t>
      </w:r>
      <w:r w:rsidRPr="004430C8">
        <w:rPr>
          <w:rFonts w:ascii="Times New Roman" w:hAnsi="Times New Roman" w:cs="Times New Roman"/>
          <w:sz w:val="24"/>
          <w:szCs w:val="24"/>
        </w:rPr>
        <w:t xml:space="preserve"> wymiany informacji podatkowych o posiadaczach akcji na okaziciela</w:t>
      </w:r>
      <w:r w:rsidR="00AE19B0" w:rsidRPr="004430C8">
        <w:rPr>
          <w:rFonts w:ascii="Times New Roman" w:hAnsi="Times New Roman" w:cs="Times New Roman"/>
          <w:sz w:val="24"/>
          <w:szCs w:val="24"/>
        </w:rPr>
        <w:t>, ze względu na brak</w:t>
      </w:r>
      <w:r w:rsidRPr="004430C8">
        <w:rPr>
          <w:rFonts w:ascii="Times New Roman" w:hAnsi="Times New Roman" w:cs="Times New Roman"/>
          <w:sz w:val="24"/>
          <w:szCs w:val="24"/>
        </w:rPr>
        <w:t xml:space="preserve"> możliwości ich identyfikacji. Minister Finansów podnosi</w:t>
      </w:r>
      <w:r w:rsidR="00CD483D" w:rsidRPr="004430C8">
        <w:rPr>
          <w:rFonts w:ascii="Times New Roman" w:hAnsi="Times New Roman" w:cs="Times New Roman"/>
          <w:sz w:val="24"/>
          <w:szCs w:val="24"/>
        </w:rPr>
        <w:t>ł</w:t>
      </w:r>
      <w:r w:rsidRPr="004430C8">
        <w:rPr>
          <w:rFonts w:ascii="Times New Roman" w:eastAsia="Times" w:hAnsi="Times New Roman" w:cs="Times New Roman"/>
          <w:sz w:val="24"/>
          <w:szCs w:val="24"/>
          <w:vertAlign w:val="superscript"/>
        </w:rPr>
        <w:footnoteReference w:id="2"/>
      </w:r>
      <w:r w:rsidRPr="004430C8">
        <w:rPr>
          <w:rStyle w:val="Brak"/>
          <w:rFonts w:ascii="Times New Roman" w:hAnsi="Times New Roman" w:cs="Times New Roman"/>
          <w:sz w:val="24"/>
          <w:szCs w:val="24"/>
        </w:rPr>
        <w:t>, że Polska jest przez to zaliczana do krajów wysokiego ryzyka i stan taki może odbić się niekorzystnie na pozycji Polski na forum międzynarodowym m. in. G</w:t>
      </w:r>
      <w:r w:rsidRPr="004430C8">
        <w:rPr>
          <w:rStyle w:val="Brak"/>
          <w:rFonts w:ascii="Times New Roman" w:hAnsi="Times New Roman" w:cs="Times New Roman"/>
          <w:b/>
          <w:sz w:val="24"/>
          <w:szCs w:val="24"/>
        </w:rPr>
        <w:t>-</w:t>
      </w:r>
      <w:r w:rsidR="00AA7CA3" w:rsidRPr="004430C8">
        <w:rPr>
          <w:rStyle w:val="Brak"/>
          <w:rFonts w:ascii="Times New Roman" w:hAnsi="Times New Roman" w:cs="Times New Roman"/>
          <w:sz w:val="24"/>
          <w:szCs w:val="24"/>
        </w:rPr>
        <w:t xml:space="preserve">20. </w:t>
      </w:r>
      <w:r w:rsidRPr="004430C8">
        <w:rPr>
          <w:rStyle w:val="Brak"/>
          <w:rFonts w:ascii="Times New Roman" w:hAnsi="Times New Roman" w:cs="Times New Roman"/>
          <w:sz w:val="24"/>
          <w:szCs w:val="24"/>
        </w:rPr>
        <w:t xml:space="preserve">Stanowisko </w:t>
      </w:r>
      <w:r w:rsidR="00CD483D" w:rsidRPr="004430C8">
        <w:rPr>
          <w:rStyle w:val="Brak"/>
          <w:rFonts w:ascii="Times New Roman" w:hAnsi="Times New Roman" w:cs="Times New Roman"/>
          <w:sz w:val="24"/>
          <w:szCs w:val="24"/>
        </w:rPr>
        <w:t>to</w:t>
      </w:r>
      <w:r w:rsidRPr="004430C8">
        <w:rPr>
          <w:rStyle w:val="Brak"/>
          <w:rFonts w:ascii="Times New Roman" w:hAnsi="Times New Roman" w:cs="Times New Roman"/>
          <w:sz w:val="24"/>
          <w:szCs w:val="24"/>
        </w:rPr>
        <w:t xml:space="preserve"> jest uzasadnione, ponieważ rzeczywiście konstrukcja akcji na okaziciela w prawie polskim powoduje faktyczny brak możliwości identyfikacji uprawnionego (właściciela) z akcji na okaziciela. Może to prowadzić do łatwych nadużyć związanych np. z praniem brudnych pieniędzy przez wykorzystanie konstrukcji prawnej akcji na okaziciela.</w:t>
      </w:r>
    </w:p>
    <w:p w:rsidR="00821914" w:rsidRPr="004430C8" w:rsidRDefault="003B38D6" w:rsidP="00DA1C63">
      <w:pPr>
        <w:spacing w:after="0"/>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t>2. Z punktu widzenia prawa spółek problem częściowo nie występuje w spółkach publicznych, ponieważ w przypadku tych akcji, które podlegają obligatoryjnej dematerializacji</w:t>
      </w:r>
      <w:r w:rsidR="006E0A7C" w:rsidRPr="004430C8">
        <w:rPr>
          <w:rStyle w:val="Brak"/>
          <w:rFonts w:ascii="Times New Roman" w:hAnsi="Times New Roman" w:cs="Times New Roman"/>
          <w:sz w:val="24"/>
          <w:szCs w:val="24"/>
        </w:rPr>
        <w:t>,</w:t>
      </w:r>
      <w:r w:rsidRPr="004430C8">
        <w:rPr>
          <w:rStyle w:val="Brak"/>
          <w:rFonts w:ascii="Times New Roman" w:hAnsi="Times New Roman" w:cs="Times New Roman"/>
          <w:sz w:val="24"/>
          <w:szCs w:val="24"/>
        </w:rPr>
        <w:t xml:space="preserve"> mamy do czynienia z faktycznym przekształceniem akcji na okaziciela </w:t>
      </w:r>
      <w:r w:rsidRPr="004430C8">
        <w:rPr>
          <w:rStyle w:val="Brak"/>
          <w:rFonts w:ascii="Times New Roman" w:eastAsia="Arial Unicode MS" w:hAnsi="Times New Roman" w:cs="Times New Roman"/>
          <w:sz w:val="24"/>
          <w:szCs w:val="24"/>
        </w:rPr>
        <w:br/>
      </w:r>
      <w:r w:rsidRPr="004430C8">
        <w:rPr>
          <w:rStyle w:val="Brak"/>
          <w:rFonts w:ascii="Times New Roman" w:hAnsi="Times New Roman" w:cs="Times New Roman"/>
          <w:sz w:val="24"/>
          <w:szCs w:val="24"/>
        </w:rPr>
        <w:t xml:space="preserve">w akcje rejestrowe. Ustalenie właściciela jest możliwe po analizie stanu rachunku papierów wartościowych prowadzonego przez dom maklerski. Jest to skutek obowiązkowej dematerializacji akcji i zastąpienia dokumentu zapisem na rachunku.  </w:t>
      </w:r>
    </w:p>
    <w:p w:rsidR="00821914" w:rsidRPr="004430C8" w:rsidRDefault="003B38D6" w:rsidP="00DA1C63">
      <w:pPr>
        <w:spacing w:after="0"/>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t>Wymaga jednak podkreślenia, że obligatoryjna dematerializacja akcji spółki publicznej nie dotyczy wszystkich akcji tej spółki, ale wyłącznie tych akcji, które mają być przedmiotem oferty publicznej, mają być dopuszczone do obrotu na rynku regulowanym lub wprowadzone do alternatywnego systemu obrotu (art. 5 ust. 1 pkt 1</w:t>
      </w:r>
      <w:r w:rsidR="00AA7CA3" w:rsidRPr="004430C8">
        <w:rPr>
          <w:rStyle w:val="Brak"/>
          <w:rFonts w:ascii="Times New Roman" w:hAnsi="Times New Roman" w:cs="Times New Roman"/>
          <w:sz w:val="24"/>
          <w:szCs w:val="24"/>
        </w:rPr>
        <w:t xml:space="preserve"> </w:t>
      </w:r>
      <w:r w:rsidRPr="004430C8">
        <w:rPr>
          <w:rStyle w:val="Brak"/>
          <w:rFonts w:ascii="Times New Roman" w:hAnsi="Times New Roman" w:cs="Times New Roman"/>
          <w:b/>
          <w:sz w:val="24"/>
          <w:szCs w:val="24"/>
        </w:rPr>
        <w:t>-</w:t>
      </w:r>
      <w:r w:rsidR="00AA7CA3" w:rsidRPr="004430C8">
        <w:rPr>
          <w:rStyle w:val="Brak"/>
          <w:rFonts w:ascii="Times New Roman" w:hAnsi="Times New Roman" w:cs="Times New Roman"/>
          <w:b/>
          <w:sz w:val="24"/>
          <w:szCs w:val="24"/>
        </w:rPr>
        <w:t xml:space="preserve"> </w:t>
      </w:r>
      <w:r w:rsidRPr="004430C8">
        <w:rPr>
          <w:rStyle w:val="Brak"/>
          <w:rFonts w:ascii="Times New Roman" w:hAnsi="Times New Roman" w:cs="Times New Roman"/>
          <w:sz w:val="24"/>
          <w:szCs w:val="24"/>
        </w:rPr>
        <w:t>3 ustawy o obrocie instrumentami finansowymi</w:t>
      </w:r>
      <w:r w:rsidRPr="004430C8">
        <w:rPr>
          <w:rStyle w:val="Brak"/>
          <w:rFonts w:ascii="Times New Roman" w:eastAsia="Times" w:hAnsi="Times New Roman" w:cs="Times New Roman"/>
          <w:sz w:val="24"/>
          <w:szCs w:val="24"/>
          <w:vertAlign w:val="superscript"/>
        </w:rPr>
        <w:footnoteReference w:id="3"/>
      </w:r>
      <w:r w:rsidRPr="004430C8">
        <w:rPr>
          <w:rStyle w:val="Brak"/>
          <w:rFonts w:ascii="Times New Roman" w:hAnsi="Times New Roman" w:cs="Times New Roman"/>
          <w:sz w:val="24"/>
          <w:szCs w:val="24"/>
        </w:rPr>
        <w:t xml:space="preserve">). </w:t>
      </w:r>
      <w:r w:rsidRPr="004430C8">
        <w:rPr>
          <w:rStyle w:val="Brak"/>
          <w:rFonts w:ascii="Times New Roman" w:hAnsi="Times New Roman" w:cs="Times New Roman"/>
          <w:i/>
          <w:iCs/>
          <w:sz w:val="24"/>
          <w:szCs w:val="24"/>
        </w:rPr>
        <w:t xml:space="preserve">De lege lata </w:t>
      </w:r>
      <w:r w:rsidRPr="004430C8">
        <w:rPr>
          <w:rStyle w:val="Brak"/>
          <w:rFonts w:ascii="Times New Roman" w:hAnsi="Times New Roman" w:cs="Times New Roman"/>
          <w:sz w:val="24"/>
          <w:szCs w:val="24"/>
        </w:rPr>
        <w:t xml:space="preserve">w spółce publicznej mogą zatem występować </w:t>
      </w:r>
      <w:r w:rsidR="007D0670" w:rsidRPr="004430C8">
        <w:rPr>
          <w:rStyle w:val="Brak"/>
          <w:rFonts w:ascii="Times New Roman" w:hAnsi="Times New Roman" w:cs="Times New Roman"/>
          <w:sz w:val="24"/>
          <w:szCs w:val="24"/>
        </w:rPr>
        <w:lastRenderedPageBreak/>
        <w:t xml:space="preserve">zarówno </w:t>
      </w:r>
      <w:r w:rsidRPr="004430C8">
        <w:rPr>
          <w:rStyle w:val="Brak"/>
          <w:rFonts w:ascii="Times New Roman" w:hAnsi="Times New Roman" w:cs="Times New Roman"/>
          <w:sz w:val="24"/>
          <w:szCs w:val="24"/>
        </w:rPr>
        <w:t>akcje w postaci materialnej</w:t>
      </w:r>
      <w:r w:rsidR="007D0670" w:rsidRPr="004430C8">
        <w:rPr>
          <w:rStyle w:val="Brak"/>
          <w:rFonts w:ascii="Times New Roman" w:hAnsi="Times New Roman" w:cs="Times New Roman"/>
          <w:sz w:val="24"/>
          <w:szCs w:val="24"/>
        </w:rPr>
        <w:t>, jak</w:t>
      </w:r>
      <w:r w:rsidRPr="004430C8">
        <w:rPr>
          <w:rStyle w:val="Brak"/>
          <w:rFonts w:ascii="Times New Roman" w:hAnsi="Times New Roman" w:cs="Times New Roman"/>
          <w:sz w:val="24"/>
          <w:szCs w:val="24"/>
        </w:rPr>
        <w:t xml:space="preserve"> i akcje zdematerializowane. Dematerializacja akcji </w:t>
      </w:r>
      <w:r w:rsidR="00036E27" w:rsidRPr="004430C8">
        <w:rPr>
          <w:rStyle w:val="Brak"/>
          <w:rFonts w:ascii="Times New Roman" w:hAnsi="Times New Roman" w:cs="Times New Roman"/>
          <w:sz w:val="24"/>
          <w:szCs w:val="24"/>
        </w:rPr>
        <w:t xml:space="preserve">w istniejącym stanie prawnym </w:t>
      </w:r>
      <w:r w:rsidRPr="004430C8">
        <w:rPr>
          <w:rStyle w:val="Brak"/>
          <w:rFonts w:ascii="Times New Roman" w:hAnsi="Times New Roman" w:cs="Times New Roman"/>
          <w:sz w:val="24"/>
          <w:szCs w:val="24"/>
        </w:rPr>
        <w:t xml:space="preserve">nie stanowi bowiem cechy spółki publicznej, ale cechę niektórych akcji spółki publicznej. </w:t>
      </w:r>
    </w:p>
    <w:p w:rsidR="00EC4175" w:rsidRPr="004430C8" w:rsidRDefault="003B38D6" w:rsidP="00DA1C63">
      <w:pPr>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t>Kodeks spółek handlowych nie umożliwia natomiast dematerializacji akcji spółki nie</w:t>
      </w:r>
      <w:r w:rsidR="00E27982">
        <w:rPr>
          <w:rStyle w:val="Brak"/>
          <w:rFonts w:ascii="Times New Roman" w:hAnsi="Times New Roman" w:cs="Times New Roman"/>
          <w:sz w:val="24"/>
          <w:szCs w:val="24"/>
        </w:rPr>
        <w:t xml:space="preserve">będącej spółką </w:t>
      </w:r>
      <w:r w:rsidRPr="004430C8">
        <w:rPr>
          <w:rStyle w:val="Brak"/>
          <w:rFonts w:ascii="Times New Roman" w:hAnsi="Times New Roman" w:cs="Times New Roman"/>
          <w:sz w:val="24"/>
          <w:szCs w:val="24"/>
        </w:rPr>
        <w:t>publiczn</w:t>
      </w:r>
      <w:r w:rsidR="00E27982">
        <w:rPr>
          <w:rStyle w:val="Brak"/>
          <w:rFonts w:ascii="Times New Roman" w:hAnsi="Times New Roman" w:cs="Times New Roman"/>
          <w:sz w:val="24"/>
          <w:szCs w:val="24"/>
        </w:rPr>
        <w:t>ą</w:t>
      </w:r>
      <w:r w:rsidRPr="004430C8">
        <w:rPr>
          <w:rStyle w:val="Brak"/>
          <w:rFonts w:ascii="Times New Roman" w:hAnsi="Times New Roman" w:cs="Times New Roman"/>
          <w:sz w:val="24"/>
          <w:szCs w:val="24"/>
        </w:rPr>
        <w:t xml:space="preserve">. </w:t>
      </w:r>
      <w:r w:rsidR="00036E27" w:rsidRPr="004430C8">
        <w:rPr>
          <w:rStyle w:val="Brak"/>
          <w:rFonts w:ascii="Times New Roman" w:hAnsi="Times New Roman" w:cs="Times New Roman"/>
          <w:sz w:val="24"/>
          <w:szCs w:val="24"/>
        </w:rPr>
        <w:t>Tym samym, w</w:t>
      </w:r>
      <w:r w:rsidRPr="004430C8">
        <w:rPr>
          <w:rStyle w:val="Brak"/>
          <w:rFonts w:ascii="Times New Roman" w:hAnsi="Times New Roman" w:cs="Times New Roman"/>
          <w:sz w:val="24"/>
          <w:szCs w:val="24"/>
        </w:rPr>
        <w:t xml:space="preserve"> istniejącym stanie prawnym</w:t>
      </w:r>
      <w:r w:rsidR="00036E27" w:rsidRPr="004430C8">
        <w:rPr>
          <w:rStyle w:val="Brak"/>
          <w:rFonts w:ascii="Times New Roman" w:hAnsi="Times New Roman" w:cs="Times New Roman"/>
          <w:sz w:val="24"/>
          <w:szCs w:val="24"/>
        </w:rPr>
        <w:t>,</w:t>
      </w:r>
      <w:r w:rsidRPr="004430C8">
        <w:rPr>
          <w:rStyle w:val="Brak"/>
          <w:rFonts w:ascii="Times New Roman" w:hAnsi="Times New Roman" w:cs="Times New Roman"/>
          <w:sz w:val="24"/>
          <w:szCs w:val="24"/>
        </w:rPr>
        <w:t xml:space="preserve"> dematerializacja akcji spółki nie</w:t>
      </w:r>
      <w:r w:rsidR="00E27982">
        <w:rPr>
          <w:rStyle w:val="Brak"/>
          <w:rFonts w:ascii="Times New Roman" w:hAnsi="Times New Roman" w:cs="Times New Roman"/>
          <w:sz w:val="24"/>
          <w:szCs w:val="24"/>
        </w:rPr>
        <w:t xml:space="preserve">będącej spółka </w:t>
      </w:r>
      <w:r w:rsidRPr="004430C8">
        <w:rPr>
          <w:rStyle w:val="Brak"/>
          <w:rFonts w:ascii="Times New Roman" w:hAnsi="Times New Roman" w:cs="Times New Roman"/>
          <w:sz w:val="24"/>
          <w:szCs w:val="24"/>
        </w:rPr>
        <w:t>publiczn</w:t>
      </w:r>
      <w:r w:rsidR="00E27982">
        <w:rPr>
          <w:rStyle w:val="Brak"/>
          <w:rFonts w:ascii="Times New Roman" w:hAnsi="Times New Roman" w:cs="Times New Roman"/>
          <w:sz w:val="24"/>
          <w:szCs w:val="24"/>
        </w:rPr>
        <w:t>ą</w:t>
      </w:r>
      <w:r w:rsidRPr="004430C8">
        <w:rPr>
          <w:rStyle w:val="Brak"/>
          <w:rFonts w:ascii="Times New Roman" w:hAnsi="Times New Roman" w:cs="Times New Roman"/>
          <w:sz w:val="24"/>
          <w:szCs w:val="24"/>
        </w:rPr>
        <w:t xml:space="preserve"> jest niedopuszczalna.</w:t>
      </w:r>
    </w:p>
    <w:p w:rsidR="00631433" w:rsidRPr="004430C8" w:rsidRDefault="003B38D6" w:rsidP="00DA1C63">
      <w:pPr>
        <w:spacing w:after="0"/>
        <w:ind w:firstLine="708"/>
        <w:jc w:val="both"/>
        <w:rPr>
          <w:rStyle w:val="Brak"/>
          <w:rFonts w:ascii="Times New Roman" w:hAnsi="Times New Roman" w:cs="Times New Roman"/>
          <w:sz w:val="24"/>
          <w:szCs w:val="24"/>
        </w:rPr>
      </w:pPr>
      <w:r w:rsidRPr="004430C8">
        <w:rPr>
          <w:rStyle w:val="Brak"/>
          <w:rFonts w:ascii="Times New Roman" w:hAnsi="Times New Roman" w:cs="Times New Roman"/>
          <w:sz w:val="24"/>
          <w:szCs w:val="24"/>
        </w:rPr>
        <w:t xml:space="preserve">3. Z punktu widzenia prawa spółek wydaje się, że należy odpowiedzieć </w:t>
      </w:r>
      <w:r w:rsidR="00031824" w:rsidRPr="004430C8">
        <w:rPr>
          <w:rStyle w:val="Brak"/>
          <w:rFonts w:ascii="Times New Roman" w:hAnsi="Times New Roman" w:cs="Times New Roman"/>
          <w:sz w:val="24"/>
          <w:szCs w:val="24"/>
        </w:rPr>
        <w:t>na szersze pytanie o to</w:t>
      </w:r>
      <w:r w:rsidR="00915992" w:rsidRPr="004430C8">
        <w:rPr>
          <w:rStyle w:val="Brak"/>
          <w:rFonts w:ascii="Times New Roman" w:hAnsi="Times New Roman" w:cs="Times New Roman"/>
          <w:sz w:val="24"/>
          <w:szCs w:val="24"/>
        </w:rPr>
        <w:t>,</w:t>
      </w:r>
      <w:r w:rsidRPr="004430C8">
        <w:rPr>
          <w:rStyle w:val="Brak"/>
          <w:rFonts w:ascii="Times New Roman" w:hAnsi="Times New Roman" w:cs="Times New Roman"/>
          <w:sz w:val="24"/>
          <w:szCs w:val="24"/>
        </w:rPr>
        <w:t xml:space="preserve"> czy system prawny powinien chronić brak możliwości identyfikacji akcjonariusza</w:t>
      </w:r>
      <w:r w:rsidR="00031824" w:rsidRPr="004430C8">
        <w:rPr>
          <w:rStyle w:val="Brak"/>
          <w:rFonts w:ascii="Times New Roman" w:hAnsi="Times New Roman" w:cs="Times New Roman"/>
          <w:sz w:val="24"/>
          <w:szCs w:val="24"/>
        </w:rPr>
        <w:t>,</w:t>
      </w:r>
      <w:r w:rsidRPr="004430C8">
        <w:rPr>
          <w:rStyle w:val="Brak"/>
          <w:rFonts w:ascii="Times New Roman" w:hAnsi="Times New Roman" w:cs="Times New Roman"/>
          <w:sz w:val="24"/>
          <w:szCs w:val="24"/>
        </w:rPr>
        <w:t xml:space="preserve"> bez względu na to</w:t>
      </w:r>
      <w:r w:rsidR="00F02E80" w:rsidRPr="004430C8">
        <w:rPr>
          <w:rStyle w:val="Brak"/>
          <w:rFonts w:ascii="Times New Roman" w:hAnsi="Times New Roman" w:cs="Times New Roman"/>
          <w:sz w:val="24"/>
          <w:szCs w:val="24"/>
        </w:rPr>
        <w:t>,</w:t>
      </w:r>
      <w:r w:rsidRPr="004430C8">
        <w:rPr>
          <w:rStyle w:val="Brak"/>
          <w:rFonts w:ascii="Times New Roman" w:hAnsi="Times New Roman" w:cs="Times New Roman"/>
          <w:sz w:val="24"/>
          <w:szCs w:val="24"/>
        </w:rPr>
        <w:t xml:space="preserve"> czy dotyczy to posiadacza akcji na okaziciela</w:t>
      </w:r>
      <w:r w:rsidR="00915992" w:rsidRPr="004430C8">
        <w:rPr>
          <w:rStyle w:val="Brak"/>
          <w:rFonts w:ascii="Times New Roman" w:hAnsi="Times New Roman" w:cs="Times New Roman"/>
          <w:sz w:val="24"/>
          <w:szCs w:val="24"/>
        </w:rPr>
        <w:t>,</w:t>
      </w:r>
      <w:r w:rsidRPr="004430C8">
        <w:rPr>
          <w:rStyle w:val="Brak"/>
          <w:rFonts w:ascii="Times New Roman" w:hAnsi="Times New Roman" w:cs="Times New Roman"/>
          <w:sz w:val="24"/>
          <w:szCs w:val="24"/>
        </w:rPr>
        <w:t xml:space="preserve"> czy posiadacza akcji imiennej oraz czy dotyczy to spółki publicznej</w:t>
      </w:r>
      <w:r w:rsidR="00915992" w:rsidRPr="004430C8">
        <w:rPr>
          <w:rStyle w:val="Brak"/>
          <w:rFonts w:ascii="Times New Roman" w:hAnsi="Times New Roman" w:cs="Times New Roman"/>
          <w:sz w:val="24"/>
          <w:szCs w:val="24"/>
        </w:rPr>
        <w:t>,</w:t>
      </w:r>
      <w:r w:rsidRPr="004430C8">
        <w:rPr>
          <w:rStyle w:val="Brak"/>
          <w:rFonts w:ascii="Times New Roman" w:hAnsi="Times New Roman" w:cs="Times New Roman"/>
          <w:sz w:val="24"/>
          <w:szCs w:val="24"/>
        </w:rPr>
        <w:t xml:space="preserve"> czy spółki nie</w:t>
      </w:r>
      <w:r w:rsidR="00E27982">
        <w:rPr>
          <w:rStyle w:val="Brak"/>
          <w:rFonts w:ascii="Times New Roman" w:hAnsi="Times New Roman" w:cs="Times New Roman"/>
          <w:sz w:val="24"/>
          <w:szCs w:val="24"/>
        </w:rPr>
        <w:t xml:space="preserve">będącej spółką </w:t>
      </w:r>
      <w:r w:rsidRPr="004430C8">
        <w:rPr>
          <w:rStyle w:val="Brak"/>
          <w:rFonts w:ascii="Times New Roman" w:hAnsi="Times New Roman" w:cs="Times New Roman"/>
          <w:sz w:val="24"/>
          <w:szCs w:val="24"/>
        </w:rPr>
        <w:t>publiczn</w:t>
      </w:r>
      <w:r w:rsidR="00E27982">
        <w:rPr>
          <w:rStyle w:val="Brak"/>
          <w:rFonts w:ascii="Times New Roman" w:hAnsi="Times New Roman" w:cs="Times New Roman"/>
          <w:sz w:val="24"/>
          <w:szCs w:val="24"/>
        </w:rPr>
        <w:t>ą</w:t>
      </w:r>
      <w:r w:rsidRPr="004430C8">
        <w:rPr>
          <w:rStyle w:val="Brak"/>
          <w:rFonts w:ascii="Times New Roman" w:hAnsi="Times New Roman" w:cs="Times New Roman"/>
          <w:sz w:val="24"/>
          <w:szCs w:val="24"/>
        </w:rPr>
        <w:t xml:space="preserve">. Chodzi tu nie tylko o doniosły problem nadużywania konstrukcji akcji na okaziciela w celu m. in. prania brudnych pieniędzy, ale o szerszy problem przyczyny funkcjonowania konstrukcji papieru wartościowego na okaziciela. </w:t>
      </w:r>
    </w:p>
    <w:p w:rsidR="0010672B" w:rsidRPr="004430C8" w:rsidRDefault="00016A7E" w:rsidP="00DA1C63">
      <w:pPr>
        <w:spacing w:after="0"/>
        <w:ind w:firstLine="708"/>
        <w:jc w:val="both"/>
        <w:rPr>
          <w:rStyle w:val="Brak"/>
          <w:rFonts w:ascii="Times New Roman" w:hAnsi="Times New Roman" w:cs="Times New Roman"/>
          <w:sz w:val="24"/>
          <w:szCs w:val="24"/>
        </w:rPr>
      </w:pPr>
      <w:r w:rsidRPr="004430C8">
        <w:rPr>
          <w:rStyle w:val="Brak"/>
          <w:rFonts w:ascii="Times New Roman" w:hAnsi="Times New Roman" w:cs="Times New Roman"/>
          <w:sz w:val="24"/>
          <w:szCs w:val="24"/>
        </w:rPr>
        <w:t>N</w:t>
      </w:r>
      <w:r w:rsidR="00915992" w:rsidRPr="004430C8">
        <w:rPr>
          <w:rStyle w:val="Brak"/>
          <w:rFonts w:ascii="Times New Roman" w:hAnsi="Times New Roman" w:cs="Times New Roman"/>
          <w:sz w:val="24"/>
          <w:szCs w:val="24"/>
        </w:rPr>
        <w:t>ie</w:t>
      </w:r>
      <w:r w:rsidR="003B38D6" w:rsidRPr="004430C8">
        <w:rPr>
          <w:rStyle w:val="Brak"/>
          <w:rFonts w:ascii="Times New Roman" w:hAnsi="Times New Roman" w:cs="Times New Roman"/>
          <w:sz w:val="24"/>
          <w:szCs w:val="24"/>
        </w:rPr>
        <w:t xml:space="preserve"> wydaje się, aby istniał powód, </w:t>
      </w:r>
      <w:r w:rsidRPr="004430C8">
        <w:rPr>
          <w:rStyle w:val="Brak"/>
          <w:rFonts w:ascii="Times New Roman" w:hAnsi="Times New Roman" w:cs="Times New Roman"/>
          <w:sz w:val="24"/>
          <w:szCs w:val="24"/>
        </w:rPr>
        <w:t>a</w:t>
      </w:r>
      <w:r w:rsidR="003B38D6" w:rsidRPr="004430C8">
        <w:rPr>
          <w:rStyle w:val="Brak"/>
          <w:rFonts w:ascii="Times New Roman" w:hAnsi="Times New Roman" w:cs="Times New Roman"/>
          <w:sz w:val="24"/>
          <w:szCs w:val="24"/>
        </w:rPr>
        <w:t xml:space="preserve">by system prawny chronił anonimowość akcjonariusza </w:t>
      </w:r>
      <w:r w:rsidR="00C541BC">
        <w:rPr>
          <w:rStyle w:val="Brak"/>
          <w:rFonts w:ascii="Times New Roman" w:hAnsi="Times New Roman" w:cs="Times New Roman"/>
          <w:sz w:val="24"/>
          <w:szCs w:val="24"/>
        </w:rPr>
        <w:t xml:space="preserve">spółki </w:t>
      </w:r>
      <w:r w:rsidR="003B38D6" w:rsidRPr="004430C8">
        <w:rPr>
          <w:rStyle w:val="Brak"/>
          <w:rFonts w:ascii="Times New Roman" w:hAnsi="Times New Roman" w:cs="Times New Roman"/>
          <w:sz w:val="24"/>
          <w:szCs w:val="24"/>
        </w:rPr>
        <w:t>nie</w:t>
      </w:r>
      <w:r w:rsidR="00C541BC">
        <w:rPr>
          <w:rStyle w:val="Brak"/>
          <w:rFonts w:ascii="Times New Roman" w:hAnsi="Times New Roman" w:cs="Times New Roman"/>
          <w:sz w:val="24"/>
          <w:szCs w:val="24"/>
        </w:rPr>
        <w:t>będącej</w:t>
      </w:r>
      <w:r w:rsidR="003B38D6" w:rsidRPr="004430C8">
        <w:rPr>
          <w:rStyle w:val="Brak"/>
          <w:rFonts w:ascii="Times New Roman" w:hAnsi="Times New Roman" w:cs="Times New Roman"/>
          <w:sz w:val="24"/>
          <w:szCs w:val="24"/>
        </w:rPr>
        <w:t xml:space="preserve"> spółk</w:t>
      </w:r>
      <w:r w:rsidR="00C541BC">
        <w:rPr>
          <w:rStyle w:val="Brak"/>
          <w:rFonts w:ascii="Times New Roman" w:hAnsi="Times New Roman" w:cs="Times New Roman"/>
          <w:sz w:val="24"/>
          <w:szCs w:val="24"/>
        </w:rPr>
        <w:t>ą publiczną</w:t>
      </w:r>
      <w:r w:rsidR="00993C84" w:rsidRPr="004430C8">
        <w:rPr>
          <w:rStyle w:val="Brak"/>
          <w:rFonts w:ascii="Times New Roman" w:hAnsi="Times New Roman" w:cs="Times New Roman"/>
          <w:sz w:val="24"/>
          <w:szCs w:val="24"/>
        </w:rPr>
        <w:t>.</w:t>
      </w:r>
      <w:r w:rsidR="003B38D6" w:rsidRPr="004430C8">
        <w:rPr>
          <w:rStyle w:val="Brak"/>
          <w:rFonts w:ascii="Times New Roman" w:hAnsi="Times New Roman" w:cs="Times New Roman"/>
          <w:sz w:val="24"/>
          <w:szCs w:val="24"/>
        </w:rPr>
        <w:t xml:space="preserve"> Uczestnicy obrotu zawsze mogą skorzystać z instytucji powiernictwa powszechnie obecnej w wiodących systemach prawnych opartej na koncepcji </w:t>
      </w:r>
      <w:r w:rsidR="003B38D6" w:rsidRPr="004430C8">
        <w:rPr>
          <w:rStyle w:val="Brak"/>
          <w:rFonts w:ascii="Times New Roman" w:hAnsi="Times New Roman" w:cs="Times New Roman"/>
          <w:i/>
          <w:iCs/>
          <w:sz w:val="24"/>
          <w:szCs w:val="24"/>
        </w:rPr>
        <w:t>legal</w:t>
      </w:r>
      <w:r w:rsidR="003B38D6" w:rsidRPr="004430C8">
        <w:rPr>
          <w:rStyle w:val="Brak"/>
          <w:rFonts w:ascii="Times New Roman" w:hAnsi="Times New Roman" w:cs="Times New Roman"/>
          <w:sz w:val="24"/>
          <w:szCs w:val="24"/>
        </w:rPr>
        <w:t xml:space="preserve"> i </w:t>
      </w:r>
      <w:r w:rsidR="003B38D6" w:rsidRPr="004430C8">
        <w:rPr>
          <w:rStyle w:val="Brak"/>
          <w:rFonts w:ascii="Times New Roman" w:hAnsi="Times New Roman" w:cs="Times New Roman"/>
          <w:i/>
          <w:iCs/>
          <w:sz w:val="24"/>
          <w:szCs w:val="24"/>
        </w:rPr>
        <w:t>beneficial owner</w:t>
      </w:r>
      <w:r w:rsidR="003B38D6" w:rsidRPr="004430C8">
        <w:rPr>
          <w:rStyle w:val="Brak"/>
          <w:rFonts w:ascii="Times New Roman" w:hAnsi="Times New Roman" w:cs="Times New Roman"/>
          <w:sz w:val="24"/>
          <w:szCs w:val="24"/>
        </w:rPr>
        <w:t xml:space="preserve"> (czyli bezpośredni i pośredni akcjonariusz). </w:t>
      </w:r>
    </w:p>
    <w:p w:rsidR="00821914" w:rsidRPr="004430C8" w:rsidRDefault="003B38D6" w:rsidP="00DA1C63">
      <w:pPr>
        <w:spacing w:after="0"/>
        <w:ind w:firstLine="708"/>
        <w:jc w:val="both"/>
        <w:rPr>
          <w:rStyle w:val="Brak"/>
          <w:rFonts w:ascii="Times New Roman" w:eastAsia="Times New Roman" w:hAnsi="Times New Roman" w:cs="Times New Roman"/>
          <w:sz w:val="24"/>
          <w:szCs w:val="24"/>
        </w:rPr>
      </w:pPr>
      <w:r w:rsidRPr="004430C8">
        <w:rPr>
          <w:rStyle w:val="Brak"/>
          <w:rFonts w:ascii="Times New Roman" w:hAnsi="Times New Roman" w:cs="Times New Roman"/>
          <w:sz w:val="24"/>
          <w:szCs w:val="24"/>
        </w:rPr>
        <w:t>Ponadto za stworzeniem spółce nie</w:t>
      </w:r>
      <w:r w:rsidR="00E27982">
        <w:rPr>
          <w:rStyle w:val="Brak"/>
          <w:rFonts w:ascii="Times New Roman" w:hAnsi="Times New Roman" w:cs="Times New Roman"/>
          <w:sz w:val="24"/>
          <w:szCs w:val="24"/>
        </w:rPr>
        <w:t xml:space="preserve">będącej spółką </w:t>
      </w:r>
      <w:r w:rsidRPr="004430C8">
        <w:rPr>
          <w:rStyle w:val="Brak"/>
          <w:rFonts w:ascii="Times New Roman" w:hAnsi="Times New Roman" w:cs="Times New Roman"/>
          <w:sz w:val="24"/>
          <w:szCs w:val="24"/>
        </w:rPr>
        <w:t>publiczn</w:t>
      </w:r>
      <w:r w:rsidR="00E27982">
        <w:rPr>
          <w:rStyle w:val="Brak"/>
          <w:rFonts w:ascii="Times New Roman" w:hAnsi="Times New Roman" w:cs="Times New Roman"/>
          <w:sz w:val="24"/>
          <w:szCs w:val="24"/>
        </w:rPr>
        <w:t>ą</w:t>
      </w:r>
      <w:r w:rsidRPr="004430C8">
        <w:rPr>
          <w:rStyle w:val="Brak"/>
          <w:rFonts w:ascii="Times New Roman" w:hAnsi="Times New Roman" w:cs="Times New Roman"/>
          <w:sz w:val="24"/>
          <w:szCs w:val="24"/>
        </w:rPr>
        <w:t xml:space="preserve"> możliwości uzyskania dostępu do informacji umożliwiających identyfikację ich akcjonariuszy oraz ustalenie liczby i rodzaju posiadany</w:t>
      </w:r>
      <w:r w:rsidR="00EF79AA" w:rsidRPr="004430C8">
        <w:rPr>
          <w:rStyle w:val="Brak"/>
          <w:rFonts w:ascii="Times New Roman" w:hAnsi="Times New Roman" w:cs="Times New Roman"/>
          <w:sz w:val="24"/>
          <w:szCs w:val="24"/>
        </w:rPr>
        <w:t>ch przez nich akcji przemawia szereg szczegółowych argumentów</w:t>
      </w:r>
      <w:r w:rsidR="00C90B4E" w:rsidRPr="004430C8">
        <w:rPr>
          <w:rStyle w:val="Brak"/>
          <w:rFonts w:ascii="Times New Roman" w:hAnsi="Times New Roman" w:cs="Times New Roman"/>
          <w:sz w:val="24"/>
          <w:szCs w:val="24"/>
        </w:rPr>
        <w:t>.</w:t>
      </w:r>
    </w:p>
    <w:p w:rsidR="00821914" w:rsidRPr="004430C8" w:rsidRDefault="003B38D6" w:rsidP="00DA1C63">
      <w:pPr>
        <w:spacing w:after="0"/>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t>Po pierwsze, należy zwrócić uwagę, że zasadnicza konstrukcja akcji na okaziciela nie tyle ma służyć "ukryciu" osoby akcjonariusza, ile ułatwieniu realizacji funkcji obiegowej akcji jako papieru wartościowego na okaziciela. Przy takiej koncepcji problem sygnalizowany przez Ministra Finansów może być rozwiązany przez wdrożenie obligatoryjnej dematerializacji wszystkich akcji spółki publicznej, jak i akcji w spółce nie</w:t>
      </w:r>
      <w:r w:rsidR="00E27982">
        <w:rPr>
          <w:rStyle w:val="Brak"/>
          <w:rFonts w:ascii="Times New Roman" w:hAnsi="Times New Roman" w:cs="Times New Roman"/>
          <w:sz w:val="24"/>
          <w:szCs w:val="24"/>
        </w:rPr>
        <w:t xml:space="preserve">będącej spółką </w:t>
      </w:r>
      <w:r w:rsidRPr="004430C8">
        <w:rPr>
          <w:rStyle w:val="Brak"/>
          <w:rFonts w:ascii="Times New Roman" w:hAnsi="Times New Roman" w:cs="Times New Roman"/>
          <w:sz w:val="24"/>
          <w:szCs w:val="24"/>
        </w:rPr>
        <w:t>publiczn</w:t>
      </w:r>
      <w:r w:rsidR="00E27982">
        <w:rPr>
          <w:rStyle w:val="Brak"/>
          <w:rFonts w:ascii="Times New Roman" w:hAnsi="Times New Roman" w:cs="Times New Roman"/>
          <w:sz w:val="24"/>
          <w:szCs w:val="24"/>
        </w:rPr>
        <w:t>ą</w:t>
      </w:r>
      <w:r w:rsidRPr="004430C8">
        <w:rPr>
          <w:rStyle w:val="Brak"/>
          <w:rFonts w:ascii="Times New Roman" w:hAnsi="Times New Roman" w:cs="Times New Roman"/>
          <w:sz w:val="24"/>
          <w:szCs w:val="24"/>
        </w:rPr>
        <w:t>. Tym samym, podstawą prawną dla dematerializacji akcji spółki akcyjnej stanie się Kodeks spółek handlowych. W takim ujęciu akcjonariusze spółki akcyjnej o niewielkiej liczbie akcjonariuszy (tzw. spółka zamknięta) uzyskają – z punktu widzenia identyfikacji – status podobny do wspólników spółki z o.o. Nie ma uzasadnienia dla gwarantowania anonimowości akcjonariuszom spółki akcyjnej zamkniętej w przypadku, gdy takiej gwarancji nie mają wspólnicy spółki z o.o. Co więcej, współcześnie nie ma także przekonującego uzasadnienia, aby udziały w spół</w:t>
      </w:r>
      <w:r w:rsidR="00D103AB" w:rsidRPr="004430C8">
        <w:rPr>
          <w:rStyle w:val="Brak"/>
          <w:rFonts w:ascii="Times New Roman" w:hAnsi="Times New Roman" w:cs="Times New Roman"/>
          <w:sz w:val="24"/>
          <w:szCs w:val="24"/>
        </w:rPr>
        <w:t>ce z o.</w:t>
      </w:r>
      <w:r w:rsidRPr="004430C8">
        <w:rPr>
          <w:rStyle w:val="Brak"/>
          <w:rFonts w:ascii="Times New Roman" w:hAnsi="Times New Roman" w:cs="Times New Roman"/>
          <w:sz w:val="24"/>
          <w:szCs w:val="24"/>
        </w:rPr>
        <w:t>o.</w:t>
      </w:r>
      <w:r w:rsidR="00404C5C" w:rsidRPr="004430C8">
        <w:rPr>
          <w:rStyle w:val="Brak"/>
          <w:rFonts w:ascii="Times New Roman" w:hAnsi="Times New Roman" w:cs="Times New Roman"/>
          <w:sz w:val="24"/>
          <w:szCs w:val="24"/>
        </w:rPr>
        <w:t xml:space="preserve"> </w:t>
      </w:r>
      <w:r w:rsidRPr="004430C8">
        <w:rPr>
          <w:rStyle w:val="Brak"/>
          <w:rFonts w:ascii="Times New Roman" w:hAnsi="Times New Roman" w:cs="Times New Roman"/>
          <w:sz w:val="24"/>
          <w:szCs w:val="24"/>
        </w:rPr>
        <w:t xml:space="preserve">nie mogły uzyskać statusu akcji. Określone zaszłości historyczne i dawne koncepcje doktrynalne uzasadniające status praw udziałowych w spółce z o.o. i w spółce akcyjnej (wedle kryterium nadawania im postaci akcji jako papieru wartościowego) w dobie digitalizacji obrotu nie mają wystarczającego uzasadnienia. Analogiczny problem dotyczy także spółki komandytowo-akcyjnej. </w:t>
      </w:r>
    </w:p>
    <w:p w:rsidR="00821914" w:rsidRPr="004430C8" w:rsidRDefault="003B38D6" w:rsidP="00DA1C63">
      <w:pPr>
        <w:spacing w:after="0"/>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t>Po drugie, niezależnie od powodów wskazywanych przez Ministra Finansów, dematerializacja akcji spółek nie</w:t>
      </w:r>
      <w:r w:rsidR="00E27982">
        <w:rPr>
          <w:rStyle w:val="Brak"/>
          <w:rFonts w:ascii="Times New Roman" w:hAnsi="Times New Roman" w:cs="Times New Roman"/>
          <w:sz w:val="24"/>
          <w:szCs w:val="24"/>
        </w:rPr>
        <w:t xml:space="preserve">będących spółkami </w:t>
      </w:r>
      <w:r w:rsidRPr="004430C8">
        <w:rPr>
          <w:rStyle w:val="Brak"/>
          <w:rFonts w:ascii="Times New Roman" w:hAnsi="Times New Roman" w:cs="Times New Roman"/>
          <w:sz w:val="24"/>
          <w:szCs w:val="24"/>
        </w:rPr>
        <w:t>publiczny</w:t>
      </w:r>
      <w:r w:rsidR="00E27982">
        <w:rPr>
          <w:rStyle w:val="Brak"/>
          <w:rFonts w:ascii="Times New Roman" w:hAnsi="Times New Roman" w:cs="Times New Roman"/>
          <w:sz w:val="24"/>
          <w:szCs w:val="24"/>
        </w:rPr>
        <w:t>mi</w:t>
      </w:r>
      <w:r w:rsidRPr="004430C8">
        <w:rPr>
          <w:rStyle w:val="Brak"/>
          <w:rFonts w:ascii="Times New Roman" w:hAnsi="Times New Roman" w:cs="Times New Roman"/>
          <w:sz w:val="24"/>
          <w:szCs w:val="24"/>
        </w:rPr>
        <w:t xml:space="preserve"> i pełna dematerializacja akcji spółek publicznych jest znakiem czasu. Założenie, na którym jest oparta częściowa dematerializacja akcji spółki publicznej, stosownie do której dematerializacja dokumentów akcji wyznacza naturę spółki publicznej wyznaczając jej konstytutywną cechę wyróżniającą od innych spółek akcyjnych</w:t>
      </w:r>
      <w:r w:rsidR="00957AA6" w:rsidRPr="004430C8">
        <w:rPr>
          <w:rStyle w:val="Brak"/>
          <w:rFonts w:ascii="Times New Roman" w:hAnsi="Times New Roman" w:cs="Times New Roman"/>
          <w:sz w:val="24"/>
          <w:szCs w:val="24"/>
        </w:rPr>
        <w:t>,</w:t>
      </w:r>
      <w:r w:rsidRPr="004430C8">
        <w:rPr>
          <w:rStyle w:val="Brak"/>
          <w:rFonts w:ascii="Times New Roman" w:hAnsi="Times New Roman" w:cs="Times New Roman"/>
          <w:sz w:val="24"/>
          <w:szCs w:val="24"/>
        </w:rPr>
        <w:t xml:space="preserve"> nie da się obronić już w świetle przepisów ustawy o obrocie instrumentami finansowymi. </w:t>
      </w:r>
    </w:p>
    <w:p w:rsidR="00821914" w:rsidRPr="004430C8" w:rsidRDefault="003B38D6" w:rsidP="00DA1C63">
      <w:pPr>
        <w:spacing w:after="0"/>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lastRenderedPageBreak/>
        <w:t>Po trzecie, dematerializacja nie tylko zwiększa bezpieczeństwo i efektywność obrotu (co jest tezą bezsporną prezentowaną w wiodących opracowaniach doktrynalnych z zakresu prawa papierów wartościowych), ale prowadzi również do uproszczenia konstrukcji prawnych. Ma to szczególne znaczenie dla papierów wartościowych o charakterze udziałowym, których podstawową, a w każdym razie bardzo istotną</w:t>
      </w:r>
      <w:r w:rsidR="00957AA6" w:rsidRPr="004430C8">
        <w:rPr>
          <w:rStyle w:val="Brak"/>
          <w:rFonts w:ascii="Times New Roman" w:hAnsi="Times New Roman" w:cs="Times New Roman"/>
          <w:sz w:val="24"/>
          <w:szCs w:val="24"/>
        </w:rPr>
        <w:t>,</w:t>
      </w:r>
      <w:r w:rsidRPr="004430C8">
        <w:rPr>
          <w:rStyle w:val="Brak"/>
          <w:rFonts w:ascii="Times New Roman" w:hAnsi="Times New Roman" w:cs="Times New Roman"/>
          <w:sz w:val="24"/>
          <w:szCs w:val="24"/>
        </w:rPr>
        <w:t xml:space="preserve"> funkcją jest przyznanie praw członkowskich uprawnionemu w organizacji (zrzeszeniu osób) mającym np. status spółki kapitałowej.</w:t>
      </w:r>
    </w:p>
    <w:p w:rsidR="00821914" w:rsidRPr="004430C8" w:rsidRDefault="00B946A2" w:rsidP="00DA1C63">
      <w:pPr>
        <w:ind w:firstLine="708"/>
        <w:jc w:val="both"/>
        <w:rPr>
          <w:rStyle w:val="Brak"/>
          <w:rFonts w:ascii="Times New Roman" w:hAnsi="Times New Roman" w:cs="Times New Roman"/>
          <w:sz w:val="24"/>
          <w:szCs w:val="24"/>
        </w:rPr>
      </w:pPr>
      <w:r w:rsidRPr="004430C8">
        <w:rPr>
          <w:rStyle w:val="Brak"/>
          <w:rFonts w:ascii="Times New Roman" w:hAnsi="Times New Roman" w:cs="Times New Roman"/>
          <w:sz w:val="24"/>
          <w:szCs w:val="24"/>
        </w:rPr>
        <w:t>W związku z powyższym projekt ma na celu</w:t>
      </w:r>
      <w:r w:rsidR="003B38D6" w:rsidRPr="004430C8">
        <w:rPr>
          <w:rStyle w:val="Brak"/>
          <w:rFonts w:ascii="Times New Roman" w:hAnsi="Times New Roman" w:cs="Times New Roman"/>
          <w:sz w:val="24"/>
          <w:szCs w:val="24"/>
        </w:rPr>
        <w:t xml:space="preserve"> wprowadzenie podstawy dla obligatoryjnej dematerializacji akcji spółek akcyjnych oraz spółek komandytowo-akcyjnych</w:t>
      </w:r>
      <w:r w:rsidR="006C7163" w:rsidRPr="004430C8">
        <w:rPr>
          <w:rStyle w:val="Brak"/>
          <w:rFonts w:ascii="Times New Roman" w:hAnsi="Times New Roman" w:cs="Times New Roman"/>
          <w:sz w:val="24"/>
          <w:szCs w:val="24"/>
        </w:rPr>
        <w:t>,</w:t>
      </w:r>
      <w:r w:rsidR="003B38D6" w:rsidRPr="004430C8">
        <w:rPr>
          <w:rStyle w:val="Brak"/>
          <w:rFonts w:ascii="Times New Roman" w:hAnsi="Times New Roman" w:cs="Times New Roman"/>
          <w:sz w:val="24"/>
          <w:szCs w:val="24"/>
        </w:rPr>
        <w:t xml:space="preserve"> </w:t>
      </w:r>
      <w:r w:rsidR="003B38D6" w:rsidRPr="004430C8">
        <w:rPr>
          <w:rStyle w:val="Brak"/>
          <w:rFonts w:ascii="Times New Roman" w:eastAsia="Arial Unicode MS" w:hAnsi="Times New Roman" w:cs="Times New Roman"/>
          <w:sz w:val="24"/>
          <w:szCs w:val="24"/>
        </w:rPr>
        <w:br/>
      </w:r>
      <w:r w:rsidR="003B38D6" w:rsidRPr="004430C8">
        <w:rPr>
          <w:rStyle w:val="Brak"/>
          <w:rFonts w:ascii="Times New Roman" w:hAnsi="Times New Roman" w:cs="Times New Roman"/>
          <w:sz w:val="24"/>
          <w:szCs w:val="24"/>
        </w:rPr>
        <w:t xml:space="preserve">poza zakresem unormowanym w art. 5 ust. 1 </w:t>
      </w:r>
      <w:r w:rsidR="003B38D6" w:rsidRPr="004430C8">
        <w:rPr>
          <w:rStyle w:val="Brak"/>
          <w:rFonts w:ascii="Times New Roman" w:hAnsi="Times New Roman" w:cs="Times New Roman"/>
          <w:i/>
          <w:sz w:val="24"/>
          <w:szCs w:val="24"/>
        </w:rPr>
        <w:t>ustawy o obrocie instrumentami finansowymi</w:t>
      </w:r>
      <w:r w:rsidR="006557B3" w:rsidRPr="004430C8">
        <w:rPr>
          <w:rStyle w:val="Brak"/>
          <w:rFonts w:ascii="Times New Roman" w:hAnsi="Times New Roman" w:cs="Times New Roman"/>
          <w:sz w:val="24"/>
          <w:szCs w:val="24"/>
        </w:rPr>
        <w:t>. Ze względów, o których szczegółowo mowa poniżej, dematerializacja powinna objąć zarówno akcje imienne, jak i akcje na okaziciela.</w:t>
      </w:r>
      <w:r w:rsidR="003B38D6" w:rsidRPr="004430C8">
        <w:rPr>
          <w:rStyle w:val="Brak"/>
          <w:rFonts w:ascii="Times New Roman" w:hAnsi="Times New Roman" w:cs="Times New Roman"/>
          <w:sz w:val="24"/>
          <w:szCs w:val="24"/>
        </w:rPr>
        <w:t xml:space="preserve"> </w:t>
      </w:r>
    </w:p>
    <w:p w:rsidR="00821914" w:rsidRPr="004430C8" w:rsidRDefault="00A5312C" w:rsidP="00DA1C63">
      <w:pPr>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t xml:space="preserve">4. </w:t>
      </w:r>
      <w:r w:rsidR="003B38D6" w:rsidRPr="004430C8">
        <w:rPr>
          <w:rStyle w:val="Brak"/>
          <w:rFonts w:ascii="Times New Roman" w:hAnsi="Times New Roman" w:cs="Times New Roman"/>
          <w:sz w:val="24"/>
          <w:szCs w:val="24"/>
        </w:rPr>
        <w:t xml:space="preserve">Zaprojektowane przepisy stanowią </w:t>
      </w:r>
      <w:r w:rsidR="00126F1A" w:rsidRPr="004430C8">
        <w:rPr>
          <w:rStyle w:val="Brak"/>
          <w:rFonts w:ascii="Times New Roman" w:hAnsi="Times New Roman" w:cs="Times New Roman"/>
          <w:sz w:val="24"/>
          <w:szCs w:val="24"/>
        </w:rPr>
        <w:t xml:space="preserve">- </w:t>
      </w:r>
      <w:r w:rsidR="003B38D6" w:rsidRPr="004430C8">
        <w:rPr>
          <w:rStyle w:val="Brak"/>
          <w:rFonts w:ascii="Times New Roman" w:hAnsi="Times New Roman" w:cs="Times New Roman"/>
          <w:sz w:val="24"/>
          <w:szCs w:val="24"/>
        </w:rPr>
        <w:t xml:space="preserve">w zakresie akcji </w:t>
      </w:r>
      <w:r w:rsidR="00126F1A" w:rsidRPr="004430C8">
        <w:rPr>
          <w:rStyle w:val="Brak"/>
          <w:rFonts w:ascii="Times New Roman" w:hAnsi="Times New Roman" w:cs="Times New Roman"/>
          <w:sz w:val="24"/>
          <w:szCs w:val="24"/>
        </w:rPr>
        <w:t xml:space="preserve">- </w:t>
      </w:r>
      <w:r w:rsidR="003B38D6" w:rsidRPr="004430C8">
        <w:rPr>
          <w:rStyle w:val="Brak"/>
          <w:rFonts w:ascii="Times New Roman" w:hAnsi="Times New Roman" w:cs="Times New Roman"/>
          <w:sz w:val="24"/>
          <w:szCs w:val="24"/>
        </w:rPr>
        <w:t xml:space="preserve">nie tylko odpowiedniki obowiązujących regulacji dopuszczających fakultatywną dematerializację obligacji (art. 6 </w:t>
      </w:r>
      <w:r w:rsidR="003B38D6" w:rsidRPr="004430C8">
        <w:rPr>
          <w:rStyle w:val="Brak"/>
          <w:rFonts w:ascii="Times New Roman" w:eastAsia="Arial Unicode MS" w:hAnsi="Times New Roman" w:cs="Times New Roman"/>
          <w:sz w:val="24"/>
          <w:szCs w:val="24"/>
        </w:rPr>
        <w:br/>
      </w:r>
      <w:r w:rsidR="003B38D6" w:rsidRPr="004430C8">
        <w:rPr>
          <w:rStyle w:val="Brak"/>
          <w:rFonts w:ascii="Times New Roman" w:hAnsi="Times New Roman" w:cs="Times New Roman"/>
          <w:sz w:val="24"/>
          <w:szCs w:val="24"/>
        </w:rPr>
        <w:t xml:space="preserve">ust. 2 pkt 7 ustawy o obligacjach), bankowych papierów wartościowych (art. 90 ust. 4 ustawy – Prawo bankowe) oraz niepublicznych certyfikatów inwestycyjnych (art. 123 ust. 1 ustawy </w:t>
      </w:r>
      <w:r w:rsidR="003B38D6" w:rsidRPr="004430C8">
        <w:rPr>
          <w:rStyle w:val="Brak"/>
          <w:rFonts w:ascii="Times New Roman" w:eastAsia="Arial Unicode MS" w:hAnsi="Times New Roman" w:cs="Times New Roman"/>
          <w:sz w:val="24"/>
          <w:szCs w:val="24"/>
        </w:rPr>
        <w:br/>
      </w:r>
      <w:r w:rsidR="003B38D6" w:rsidRPr="004430C8">
        <w:rPr>
          <w:rStyle w:val="Brak"/>
          <w:rFonts w:ascii="Times New Roman" w:hAnsi="Times New Roman" w:cs="Times New Roman"/>
          <w:sz w:val="24"/>
          <w:szCs w:val="24"/>
        </w:rPr>
        <w:t xml:space="preserve">o funduszach inwestycyjnych), ale mają </w:t>
      </w:r>
      <w:r w:rsidR="00126F1A" w:rsidRPr="004430C8">
        <w:rPr>
          <w:rStyle w:val="Brak"/>
          <w:rFonts w:ascii="Times New Roman" w:hAnsi="Times New Roman" w:cs="Times New Roman"/>
          <w:sz w:val="24"/>
          <w:szCs w:val="24"/>
        </w:rPr>
        <w:t xml:space="preserve">ponadto </w:t>
      </w:r>
      <w:r w:rsidR="003B38D6" w:rsidRPr="004430C8">
        <w:rPr>
          <w:rStyle w:val="Brak"/>
          <w:rFonts w:ascii="Times New Roman" w:hAnsi="Times New Roman" w:cs="Times New Roman"/>
          <w:sz w:val="24"/>
          <w:szCs w:val="24"/>
        </w:rPr>
        <w:t>wytyczać kierunek nieuniknionej i obligatoryjnej dematerializacji papierów wartościowych. Akcja pełni tu szczególną rolę</w:t>
      </w:r>
      <w:r w:rsidR="00126F1A" w:rsidRPr="004430C8">
        <w:rPr>
          <w:rStyle w:val="Brak"/>
          <w:rFonts w:ascii="Times New Roman" w:hAnsi="Times New Roman" w:cs="Times New Roman"/>
          <w:sz w:val="24"/>
          <w:szCs w:val="24"/>
        </w:rPr>
        <w:t xml:space="preserve">. </w:t>
      </w:r>
      <w:r w:rsidR="003B38D6" w:rsidRPr="004430C8">
        <w:rPr>
          <w:rStyle w:val="Brak"/>
          <w:rFonts w:ascii="Times New Roman" w:eastAsia="Arial Unicode MS" w:hAnsi="Times New Roman" w:cs="Times New Roman"/>
          <w:sz w:val="24"/>
          <w:szCs w:val="24"/>
        </w:rPr>
        <w:br/>
      </w:r>
      <w:r w:rsidR="003B38D6" w:rsidRPr="004430C8">
        <w:rPr>
          <w:rStyle w:val="Brak"/>
          <w:rFonts w:ascii="Times New Roman" w:hAnsi="Times New Roman" w:cs="Times New Roman"/>
          <w:sz w:val="24"/>
          <w:szCs w:val="24"/>
        </w:rPr>
        <w:t xml:space="preserve">Z jednej </w:t>
      </w:r>
      <w:r w:rsidR="00126F1A" w:rsidRPr="004430C8">
        <w:rPr>
          <w:rStyle w:val="Brak"/>
          <w:rFonts w:ascii="Times New Roman" w:hAnsi="Times New Roman" w:cs="Times New Roman"/>
          <w:sz w:val="24"/>
          <w:szCs w:val="24"/>
        </w:rPr>
        <w:t xml:space="preserve">bowiem </w:t>
      </w:r>
      <w:r w:rsidR="003B38D6" w:rsidRPr="004430C8">
        <w:rPr>
          <w:rStyle w:val="Brak"/>
          <w:rFonts w:ascii="Times New Roman" w:hAnsi="Times New Roman" w:cs="Times New Roman"/>
          <w:sz w:val="24"/>
          <w:szCs w:val="24"/>
        </w:rPr>
        <w:t>strony, akcja jako papier wartościowy stała się pionierem dematerializacji w związku z dematerializacją obrotu na rynku publicznym, a z drugiej strony dematerializacja akcji została ograniczona do tych akcji, które mają być przedmiotem oferty publicznej, mają być dopuszczone do obrotu na rynku regulowanym lub wprowadzone do alternatywnego systemu obrotu (ASO). W efekcie akcja jako papier wartościowy – wobec wprowadzenia dobrowolnej dematerializacji takich instrumentów jak obligacja, certyfikaty inwestycyjne czy bankowe papiery wartoś</w:t>
      </w:r>
      <w:r w:rsidR="00126F1A" w:rsidRPr="004430C8">
        <w:rPr>
          <w:rStyle w:val="Brak"/>
          <w:rFonts w:ascii="Times New Roman" w:hAnsi="Times New Roman" w:cs="Times New Roman"/>
          <w:sz w:val="24"/>
          <w:szCs w:val="24"/>
        </w:rPr>
        <w:t>ciowe -</w:t>
      </w:r>
      <w:r w:rsidR="003B38D6" w:rsidRPr="004430C8">
        <w:rPr>
          <w:rStyle w:val="Brak"/>
          <w:rFonts w:ascii="Times New Roman" w:hAnsi="Times New Roman" w:cs="Times New Roman"/>
          <w:sz w:val="24"/>
          <w:szCs w:val="24"/>
        </w:rPr>
        <w:t xml:space="preserve"> stała się swoistym outsiderem dematerializacji oraz niejako skansenem „dawnych” papierów wartościowych. Jest to stan niezrozumiały wobec faktu, że akcja pozostaje jednym z najważniejszych papierów wartościowych (o ile nie najważniejszym), którego konstrukcja ma nadal przyszłość, tak jak </w:t>
      </w:r>
      <w:r w:rsidR="005C562B" w:rsidRPr="004430C8">
        <w:rPr>
          <w:rStyle w:val="Brak"/>
          <w:rFonts w:ascii="Times New Roman" w:hAnsi="Times New Roman" w:cs="Times New Roman"/>
          <w:sz w:val="24"/>
          <w:szCs w:val="24"/>
        </w:rPr>
        <w:t xml:space="preserve">sama </w:t>
      </w:r>
      <w:r w:rsidR="003B38D6" w:rsidRPr="004430C8">
        <w:rPr>
          <w:rStyle w:val="Brak"/>
          <w:rFonts w:ascii="Times New Roman" w:hAnsi="Times New Roman" w:cs="Times New Roman"/>
          <w:sz w:val="24"/>
          <w:szCs w:val="24"/>
        </w:rPr>
        <w:t>konstrukcja spółki. Dodatkowo, wymaga podkreślenia, że brak podstawy dla dematerializacji akcji na zasadach ogólnych, określonych w Kodeksie spółek handlowych</w:t>
      </w:r>
      <w:r w:rsidR="004748E6" w:rsidRPr="004430C8">
        <w:rPr>
          <w:rStyle w:val="Brak"/>
          <w:rFonts w:ascii="Times New Roman" w:hAnsi="Times New Roman" w:cs="Times New Roman"/>
          <w:sz w:val="24"/>
          <w:szCs w:val="24"/>
        </w:rPr>
        <w:t>,</w:t>
      </w:r>
      <w:r w:rsidR="003B38D6" w:rsidRPr="004430C8">
        <w:rPr>
          <w:rStyle w:val="Brak"/>
          <w:rFonts w:ascii="Times New Roman" w:hAnsi="Times New Roman" w:cs="Times New Roman"/>
          <w:sz w:val="24"/>
          <w:szCs w:val="24"/>
        </w:rPr>
        <w:t xml:space="preserve"> prowadzi do tak nieuzasadnionych sytuacji</w:t>
      </w:r>
      <w:r w:rsidR="004748E6" w:rsidRPr="004430C8">
        <w:rPr>
          <w:rStyle w:val="Brak"/>
          <w:rFonts w:ascii="Times New Roman" w:hAnsi="Times New Roman" w:cs="Times New Roman"/>
          <w:sz w:val="24"/>
          <w:szCs w:val="24"/>
        </w:rPr>
        <w:t>,</w:t>
      </w:r>
      <w:r w:rsidR="003B38D6" w:rsidRPr="004430C8">
        <w:rPr>
          <w:rStyle w:val="Brak"/>
          <w:rFonts w:ascii="Times New Roman" w:hAnsi="Times New Roman" w:cs="Times New Roman"/>
          <w:sz w:val="24"/>
          <w:szCs w:val="24"/>
        </w:rPr>
        <w:t xml:space="preserve"> jak np. „wymuszona” brakiem regulacji swoista rematerializacja zdematerializowanej obligacji zamiennej w związku z jej konwersją na akcję, która nie może być zdematerializowana. Brak jest uzasadnienia dla istnienia takiego stanu rzeczy.</w:t>
      </w:r>
    </w:p>
    <w:p w:rsidR="00821914" w:rsidRPr="004430C8" w:rsidRDefault="00A5312C" w:rsidP="00DA1C63">
      <w:pPr>
        <w:spacing w:after="0"/>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t xml:space="preserve">5. </w:t>
      </w:r>
      <w:r w:rsidR="003B38D6" w:rsidRPr="004430C8">
        <w:rPr>
          <w:rStyle w:val="Brak"/>
          <w:rFonts w:ascii="Times New Roman" w:hAnsi="Times New Roman" w:cs="Times New Roman"/>
          <w:sz w:val="24"/>
          <w:szCs w:val="24"/>
        </w:rPr>
        <w:t>Niezależnie od przesłanki wskazywanej przez Ministra Finansów, wprowadzenie podstawy prawnej dla dematerializacji akcji spółek nie</w:t>
      </w:r>
      <w:r w:rsidR="00C541BC">
        <w:rPr>
          <w:rStyle w:val="Brak"/>
          <w:rFonts w:ascii="Times New Roman" w:hAnsi="Times New Roman" w:cs="Times New Roman"/>
          <w:sz w:val="24"/>
          <w:szCs w:val="24"/>
        </w:rPr>
        <w:t xml:space="preserve">będących spółkami </w:t>
      </w:r>
      <w:r w:rsidR="003B38D6" w:rsidRPr="004430C8">
        <w:rPr>
          <w:rStyle w:val="Brak"/>
          <w:rFonts w:ascii="Times New Roman" w:hAnsi="Times New Roman" w:cs="Times New Roman"/>
          <w:sz w:val="24"/>
          <w:szCs w:val="24"/>
        </w:rPr>
        <w:t>publiczny</w:t>
      </w:r>
      <w:r w:rsidR="00C541BC">
        <w:rPr>
          <w:rStyle w:val="Brak"/>
          <w:rFonts w:ascii="Times New Roman" w:hAnsi="Times New Roman" w:cs="Times New Roman"/>
          <w:sz w:val="24"/>
          <w:szCs w:val="24"/>
        </w:rPr>
        <w:t>mi</w:t>
      </w:r>
      <w:r w:rsidR="003B38D6" w:rsidRPr="004430C8">
        <w:rPr>
          <w:rStyle w:val="Brak"/>
          <w:rFonts w:ascii="Times New Roman" w:hAnsi="Times New Roman" w:cs="Times New Roman"/>
          <w:sz w:val="24"/>
          <w:szCs w:val="24"/>
        </w:rPr>
        <w:t xml:space="preserve"> jest uzasadnione dodatkowymi względami. Zaproponowana regulacja stworzy możliwości zmniejszenia kosztów i zwiększenia bezpieczeństwa obrotu akcjami spółek nienotowanych na rynku regulowanym. W obecnym stanie prawnym obrót akcjami na okaziciela dokonywać się musi przez fizyczne wydanie dokumentu (art. 921</w:t>
      </w:r>
      <w:r w:rsidR="003B38D6" w:rsidRPr="004430C8">
        <w:rPr>
          <w:rStyle w:val="Brak"/>
          <w:rFonts w:ascii="Times New Roman" w:hAnsi="Times New Roman" w:cs="Times New Roman"/>
          <w:sz w:val="24"/>
          <w:szCs w:val="24"/>
          <w:vertAlign w:val="superscript"/>
        </w:rPr>
        <w:t>12</w:t>
      </w:r>
      <w:r w:rsidR="003B38D6" w:rsidRPr="004430C8">
        <w:rPr>
          <w:rStyle w:val="Brak"/>
          <w:rFonts w:ascii="Times New Roman" w:hAnsi="Times New Roman" w:cs="Times New Roman"/>
          <w:sz w:val="24"/>
          <w:szCs w:val="24"/>
        </w:rPr>
        <w:t xml:space="preserve"> k.c.). W przypadku akcji imiennych art. 339 k.s.h. złagodził realne przesłanki ich alienacji zastępując „wydanie” „przeniesieniem posiadania”</w:t>
      </w:r>
      <w:r w:rsidR="00E627CE" w:rsidRPr="004430C8">
        <w:rPr>
          <w:rStyle w:val="Brak"/>
          <w:rFonts w:ascii="Times New Roman" w:hAnsi="Times New Roman" w:cs="Times New Roman"/>
          <w:sz w:val="24"/>
          <w:szCs w:val="24"/>
        </w:rPr>
        <w:t>, jednak s</w:t>
      </w:r>
      <w:r w:rsidR="003B38D6" w:rsidRPr="004430C8">
        <w:rPr>
          <w:rStyle w:val="Brak"/>
          <w:rFonts w:ascii="Times New Roman" w:hAnsi="Times New Roman" w:cs="Times New Roman"/>
          <w:sz w:val="24"/>
          <w:szCs w:val="24"/>
        </w:rPr>
        <w:t xml:space="preserve">tosowanie tego przepisu budzi wątpliwości teoretyczne. Ponadto, jego przyjęcie doprowadziło do rozbieżności w zakresie realnych przesłanek przeniesienia akcji </w:t>
      </w:r>
      <w:r w:rsidR="003B38D6" w:rsidRPr="004430C8">
        <w:rPr>
          <w:rStyle w:val="Brak"/>
          <w:rFonts w:ascii="Times New Roman" w:eastAsia="Arial Unicode MS" w:hAnsi="Times New Roman" w:cs="Times New Roman"/>
          <w:sz w:val="24"/>
          <w:szCs w:val="24"/>
        </w:rPr>
        <w:br/>
      </w:r>
      <w:r w:rsidR="003B38D6" w:rsidRPr="004430C8">
        <w:rPr>
          <w:rStyle w:val="Brak"/>
          <w:rFonts w:ascii="Times New Roman" w:hAnsi="Times New Roman" w:cs="Times New Roman"/>
          <w:sz w:val="24"/>
          <w:szCs w:val="24"/>
        </w:rPr>
        <w:lastRenderedPageBreak/>
        <w:t xml:space="preserve">na okaziciela (gdzie wymagane jest wydanie) oraz akcji imiennych (gdzie przeniesienie posiadania może nastąpić w dowolny sposób, w szczególności w trybie art. 350 k.c.). </w:t>
      </w:r>
    </w:p>
    <w:p w:rsidR="00821914" w:rsidRPr="004430C8" w:rsidRDefault="003B38D6" w:rsidP="00DA1C63">
      <w:pPr>
        <w:ind w:firstLine="708"/>
        <w:jc w:val="both"/>
        <w:rPr>
          <w:rStyle w:val="Brak"/>
          <w:rFonts w:ascii="Times New Roman" w:hAnsi="Times New Roman" w:cs="Times New Roman"/>
          <w:sz w:val="24"/>
          <w:szCs w:val="24"/>
        </w:rPr>
      </w:pPr>
      <w:r w:rsidRPr="004430C8">
        <w:rPr>
          <w:rStyle w:val="Brak"/>
          <w:rFonts w:ascii="Times New Roman" w:hAnsi="Times New Roman" w:cs="Times New Roman"/>
          <w:sz w:val="24"/>
          <w:szCs w:val="24"/>
        </w:rPr>
        <w:t>Proponowane w projekcie unormowania mają na celu stworzenie jednolitych ram prawnych autonomicznego reżimu obrotu akcjami spółek poza obrotem na rynku zorganizowanym.  Reżim ten opiera się przede wszystkim o funkcję zapisu ujawnianego - w przypadku spółek nie</w:t>
      </w:r>
      <w:r w:rsidR="00C541BC">
        <w:rPr>
          <w:rStyle w:val="Brak"/>
          <w:rFonts w:ascii="Times New Roman" w:hAnsi="Times New Roman" w:cs="Times New Roman"/>
          <w:sz w:val="24"/>
          <w:szCs w:val="24"/>
        </w:rPr>
        <w:t xml:space="preserve">będących spółkami </w:t>
      </w:r>
      <w:r w:rsidRPr="004430C8">
        <w:rPr>
          <w:rStyle w:val="Brak"/>
          <w:rFonts w:ascii="Times New Roman" w:hAnsi="Times New Roman" w:cs="Times New Roman"/>
          <w:sz w:val="24"/>
          <w:szCs w:val="24"/>
        </w:rPr>
        <w:t>publiczny</w:t>
      </w:r>
      <w:r w:rsidR="00C541BC">
        <w:rPr>
          <w:rStyle w:val="Brak"/>
          <w:rFonts w:ascii="Times New Roman" w:hAnsi="Times New Roman" w:cs="Times New Roman"/>
          <w:sz w:val="24"/>
          <w:szCs w:val="24"/>
        </w:rPr>
        <w:t>mi</w:t>
      </w:r>
      <w:r w:rsidRPr="004430C8">
        <w:rPr>
          <w:rStyle w:val="Brak"/>
          <w:rFonts w:ascii="Times New Roman" w:hAnsi="Times New Roman" w:cs="Times New Roman"/>
          <w:sz w:val="24"/>
          <w:szCs w:val="24"/>
        </w:rPr>
        <w:t xml:space="preserve"> - w rejestrze akcjonariuszy. Wpis ten, który można rozpatrywać w ramach analogii do wydania dokumentu, pełni zatem istotne znaczenie, </w:t>
      </w:r>
      <w:r w:rsidR="00C815E2" w:rsidRPr="004430C8">
        <w:rPr>
          <w:rStyle w:val="Brak"/>
          <w:rFonts w:ascii="Times New Roman" w:hAnsi="Times New Roman" w:cs="Times New Roman"/>
          <w:sz w:val="24"/>
          <w:szCs w:val="24"/>
        </w:rPr>
        <w:t>zarówno</w:t>
      </w:r>
      <w:r w:rsidRPr="004430C8">
        <w:rPr>
          <w:rStyle w:val="Brak"/>
          <w:rFonts w:ascii="Times New Roman" w:hAnsi="Times New Roman" w:cs="Times New Roman"/>
          <w:sz w:val="24"/>
          <w:szCs w:val="24"/>
        </w:rPr>
        <w:t xml:space="preserve"> dla identyfikacji osoby uprawnionej, jak i </w:t>
      </w:r>
      <w:r w:rsidR="00C815E2" w:rsidRPr="004430C8">
        <w:rPr>
          <w:rStyle w:val="Brak"/>
          <w:rFonts w:ascii="Times New Roman" w:hAnsi="Times New Roman" w:cs="Times New Roman"/>
          <w:sz w:val="24"/>
          <w:szCs w:val="24"/>
        </w:rPr>
        <w:t xml:space="preserve">w zakresie przenoszenia praw ze </w:t>
      </w:r>
      <w:r w:rsidRPr="004430C8">
        <w:rPr>
          <w:rStyle w:val="Brak"/>
          <w:rFonts w:ascii="Times New Roman" w:hAnsi="Times New Roman" w:cs="Times New Roman"/>
          <w:sz w:val="24"/>
          <w:szCs w:val="24"/>
        </w:rPr>
        <w:t xml:space="preserve">zdematerializowanych akcji, poza obrotem giełdowym. </w:t>
      </w:r>
    </w:p>
    <w:p w:rsidR="007A638F" w:rsidRPr="004430C8" w:rsidRDefault="00955F2D" w:rsidP="00DA1C63">
      <w:pPr>
        <w:spacing w:after="0"/>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t xml:space="preserve">6. </w:t>
      </w:r>
      <w:r w:rsidR="003B38D6" w:rsidRPr="004430C8">
        <w:rPr>
          <w:rStyle w:val="Brak"/>
          <w:rFonts w:ascii="Times New Roman" w:hAnsi="Times New Roman" w:cs="Times New Roman"/>
          <w:sz w:val="24"/>
          <w:szCs w:val="24"/>
        </w:rPr>
        <w:t xml:space="preserve">Należy podkreślić korzyści ogólnie identyfikowane z procesem dematerializacji, a związane przede wszystkim z wyeliminowaniem kosztów wiążących się z koniecznością druku, przechowywania i transportowania dokumentowych papierów wartościowych. Bardzo istotne znaczenie ma również dokonująca się w razie dematerializacji redukcja ryzyka związanego ze skutkami utraty papierów wartościowych, dostania się ich w niepowołane ręce </w:t>
      </w:r>
      <w:r w:rsidR="003B38D6" w:rsidRPr="004430C8">
        <w:rPr>
          <w:rStyle w:val="Brak"/>
          <w:rFonts w:ascii="Times New Roman" w:eastAsia="Arial Unicode MS" w:hAnsi="Times New Roman" w:cs="Times New Roman"/>
          <w:sz w:val="24"/>
          <w:szCs w:val="24"/>
        </w:rPr>
        <w:br/>
      </w:r>
      <w:r w:rsidR="003B38D6" w:rsidRPr="004430C8">
        <w:rPr>
          <w:rStyle w:val="Brak"/>
          <w:rFonts w:ascii="Times New Roman" w:hAnsi="Times New Roman" w:cs="Times New Roman"/>
          <w:sz w:val="24"/>
          <w:szCs w:val="24"/>
        </w:rPr>
        <w:t xml:space="preserve">lub nieautoryzowanych działań mających za przedmiot papiery wartościowe dokumentowe (np. rozporządzenie papierem przez personel banku-depozytariusza na rzecz osoby w dobrej wierze czy reaktywacja przedwojennych spółek w oparciu o „kolekcjonerskie” akcje dokumentowe). Ryzyka te są szczególnie istotne w przypadku papierów na okaziciela, gdzie </w:t>
      </w:r>
      <w:r w:rsidR="003B38D6" w:rsidRPr="004430C8">
        <w:rPr>
          <w:rStyle w:val="Brak"/>
          <w:rFonts w:ascii="Times New Roman" w:eastAsia="Arial Unicode MS" w:hAnsi="Times New Roman" w:cs="Times New Roman"/>
          <w:sz w:val="24"/>
          <w:szCs w:val="24"/>
        </w:rPr>
        <w:br/>
      </w:r>
      <w:r w:rsidR="003B38D6" w:rsidRPr="004430C8">
        <w:rPr>
          <w:rStyle w:val="Brak"/>
          <w:rFonts w:ascii="Times New Roman" w:hAnsi="Times New Roman" w:cs="Times New Roman"/>
          <w:sz w:val="24"/>
          <w:szCs w:val="24"/>
        </w:rPr>
        <w:t xml:space="preserve">w szerokim zakresie chronione jest zaufanie obrotu, znajdujące wyraz w możliwości nabycia praw z tych papierów </w:t>
      </w:r>
      <w:r w:rsidR="003B38D6" w:rsidRPr="004430C8">
        <w:rPr>
          <w:rStyle w:val="Brak"/>
          <w:rFonts w:ascii="Times New Roman" w:hAnsi="Times New Roman" w:cs="Times New Roman"/>
          <w:i/>
          <w:iCs/>
          <w:sz w:val="24"/>
          <w:szCs w:val="24"/>
        </w:rPr>
        <w:t>ex fide bona</w:t>
      </w:r>
      <w:r w:rsidR="003B38D6" w:rsidRPr="004430C8">
        <w:rPr>
          <w:rStyle w:val="Brak"/>
          <w:rFonts w:ascii="Times New Roman" w:hAnsi="Times New Roman" w:cs="Times New Roman"/>
          <w:sz w:val="24"/>
          <w:szCs w:val="24"/>
        </w:rPr>
        <w:t xml:space="preserve">, na zasadach określonych w art. 169 § 1 i § 2 zd. 2 k.c. Dematerializacja ogranicza zakres ryzyk związanych z rozporządzaniem papierami wartościowymi i przez to zmniejsza zakres przypadków, w których powstaje konieczność rozważenia nabycia od nieuprawnionego. Wynika to przede wszystkim z rezygnacji </w:t>
      </w:r>
      <w:r w:rsidR="003B38D6" w:rsidRPr="004430C8">
        <w:rPr>
          <w:rStyle w:val="Brak"/>
          <w:rFonts w:ascii="Times New Roman" w:eastAsia="Arial Unicode MS" w:hAnsi="Times New Roman" w:cs="Times New Roman"/>
          <w:sz w:val="24"/>
          <w:szCs w:val="24"/>
        </w:rPr>
        <w:br/>
      </w:r>
      <w:r w:rsidR="003B38D6" w:rsidRPr="004430C8">
        <w:rPr>
          <w:rStyle w:val="Brak"/>
          <w:rFonts w:ascii="Times New Roman" w:hAnsi="Times New Roman" w:cs="Times New Roman"/>
          <w:sz w:val="24"/>
          <w:szCs w:val="24"/>
        </w:rPr>
        <w:t xml:space="preserve">z dokumentowej postaci papieru wartościowego, ale także z powierzenia prowadzenia rejestrów lub rachunków podmiotom kwalifikowanym, podlegającym w zakresie tej działalności nadzorowi państwowemu. Podmioty te zobowiązane są prowadzić rejestry </w:t>
      </w:r>
      <w:r w:rsidR="003B38D6" w:rsidRPr="004430C8">
        <w:rPr>
          <w:rStyle w:val="Brak"/>
          <w:rFonts w:ascii="Times New Roman" w:eastAsia="Arial Unicode MS" w:hAnsi="Times New Roman" w:cs="Times New Roman"/>
          <w:sz w:val="24"/>
          <w:szCs w:val="24"/>
        </w:rPr>
        <w:br/>
      </w:r>
      <w:r w:rsidR="003B38D6" w:rsidRPr="004430C8">
        <w:rPr>
          <w:rStyle w:val="Brak"/>
          <w:rFonts w:ascii="Times New Roman" w:hAnsi="Times New Roman" w:cs="Times New Roman"/>
          <w:sz w:val="24"/>
          <w:szCs w:val="24"/>
        </w:rPr>
        <w:t>i rachunki w sposób minimalizujący ryzyko błędnych zapisów i wadliwych przeniesień. Dematerializacja akcji oraz istnienie rejestru prowadzonego przez podmioty kwalifikowane, które są nadzorowane przez Komisję Nadzoru Finansowego, ograniczają do minimum ryzyka związane z możliwością nabycia akcji od osoby nieuprawnionej.</w:t>
      </w:r>
    </w:p>
    <w:p w:rsidR="00B50FEE" w:rsidRPr="004430C8" w:rsidRDefault="003B38D6" w:rsidP="00DA1C63">
      <w:pPr>
        <w:spacing w:after="0"/>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t>Wymaga podkreślenia, że sam fakt, iż rezygnacja z postaci dokumentowej</w:t>
      </w:r>
      <w:r w:rsidR="008A0E29">
        <w:rPr>
          <w:rStyle w:val="Brak"/>
          <w:rFonts w:ascii="Times New Roman" w:hAnsi="Times New Roman" w:cs="Times New Roman"/>
          <w:sz w:val="24"/>
          <w:szCs w:val="24"/>
        </w:rPr>
        <w:t xml:space="preserve"> akcji</w:t>
      </w:r>
      <w:r w:rsidRPr="004430C8">
        <w:rPr>
          <w:rStyle w:val="Brak"/>
          <w:rFonts w:ascii="Times New Roman" w:hAnsi="Times New Roman" w:cs="Times New Roman"/>
          <w:sz w:val="24"/>
          <w:szCs w:val="24"/>
        </w:rPr>
        <w:t xml:space="preserve"> oraz powierzenie prowadzenia rejestrów i rach</w:t>
      </w:r>
      <w:r w:rsidR="00BC0D8E">
        <w:rPr>
          <w:rStyle w:val="Brak"/>
          <w:rFonts w:ascii="Times New Roman" w:hAnsi="Times New Roman" w:cs="Times New Roman"/>
          <w:sz w:val="24"/>
          <w:szCs w:val="24"/>
        </w:rPr>
        <w:t>unków podmiotom kwalifikowanym,</w:t>
      </w:r>
      <w:r w:rsidRPr="004430C8">
        <w:rPr>
          <w:rStyle w:val="Brak"/>
          <w:rFonts w:ascii="Times New Roman" w:hAnsi="Times New Roman" w:cs="Times New Roman"/>
          <w:sz w:val="24"/>
          <w:szCs w:val="24"/>
        </w:rPr>
        <w:t xml:space="preserve"> jakkolwiek istotnie redukuje zakres przypadków, w których kwestia nabycia od nieuprawnionego może być donio</w:t>
      </w:r>
      <w:r w:rsidR="00BC0D8E">
        <w:rPr>
          <w:rStyle w:val="Brak"/>
          <w:rFonts w:ascii="Times New Roman" w:hAnsi="Times New Roman" w:cs="Times New Roman"/>
          <w:sz w:val="24"/>
          <w:szCs w:val="24"/>
        </w:rPr>
        <w:t xml:space="preserve">sła, </w:t>
      </w:r>
      <w:r w:rsidRPr="004430C8">
        <w:rPr>
          <w:rStyle w:val="Brak"/>
          <w:rFonts w:ascii="Times New Roman" w:hAnsi="Times New Roman" w:cs="Times New Roman"/>
          <w:sz w:val="24"/>
          <w:szCs w:val="24"/>
        </w:rPr>
        <w:t xml:space="preserve">to jednak nie przemawia </w:t>
      </w:r>
      <w:r w:rsidRPr="004430C8">
        <w:rPr>
          <w:rStyle w:val="Brak"/>
          <w:rFonts w:ascii="Times New Roman" w:hAnsi="Times New Roman" w:cs="Times New Roman"/>
          <w:i/>
          <w:iCs/>
          <w:sz w:val="24"/>
          <w:szCs w:val="24"/>
        </w:rPr>
        <w:t>per se</w:t>
      </w:r>
      <w:r w:rsidRPr="004430C8">
        <w:rPr>
          <w:rStyle w:val="Brak"/>
          <w:rFonts w:ascii="Times New Roman" w:hAnsi="Times New Roman" w:cs="Times New Roman"/>
          <w:sz w:val="24"/>
          <w:szCs w:val="24"/>
        </w:rPr>
        <w:t xml:space="preserve"> przeciwko możliwości nabycia </w:t>
      </w:r>
      <w:r w:rsidRPr="004430C8">
        <w:rPr>
          <w:rStyle w:val="Brak"/>
          <w:rFonts w:ascii="Times New Roman" w:hAnsi="Times New Roman" w:cs="Times New Roman"/>
          <w:i/>
          <w:iCs/>
          <w:sz w:val="24"/>
          <w:szCs w:val="24"/>
        </w:rPr>
        <w:t>ex fide bona</w:t>
      </w:r>
      <w:r w:rsidRPr="004430C8">
        <w:rPr>
          <w:rStyle w:val="Brak"/>
          <w:rFonts w:ascii="Times New Roman" w:hAnsi="Times New Roman" w:cs="Times New Roman"/>
          <w:sz w:val="24"/>
          <w:szCs w:val="24"/>
        </w:rPr>
        <w:t xml:space="preserve"> papierów zdematerializowanych. Mogą bowiem wystąpić sytuacje, w których </w:t>
      </w:r>
      <w:r w:rsidRPr="004430C8">
        <w:rPr>
          <w:rStyle w:val="Brak"/>
          <w:rFonts w:ascii="Times New Roman" w:eastAsia="Arial Unicode MS" w:hAnsi="Times New Roman" w:cs="Times New Roman"/>
          <w:sz w:val="24"/>
          <w:szCs w:val="24"/>
        </w:rPr>
        <w:br/>
      </w:r>
      <w:r w:rsidRPr="004430C8">
        <w:rPr>
          <w:rStyle w:val="Brak"/>
          <w:rFonts w:ascii="Times New Roman" w:hAnsi="Times New Roman" w:cs="Times New Roman"/>
          <w:sz w:val="24"/>
          <w:szCs w:val="24"/>
        </w:rPr>
        <w:t xml:space="preserve">ze względu na rozbieżność między stanem ujawnionym w rejestrze (na rachunku) </w:t>
      </w:r>
      <w:r w:rsidRPr="004430C8">
        <w:rPr>
          <w:rStyle w:val="Brak"/>
          <w:rFonts w:ascii="Times New Roman" w:eastAsia="Arial Unicode MS" w:hAnsi="Times New Roman" w:cs="Times New Roman"/>
          <w:sz w:val="24"/>
          <w:szCs w:val="24"/>
        </w:rPr>
        <w:br/>
      </w:r>
      <w:r w:rsidRPr="004430C8">
        <w:rPr>
          <w:rStyle w:val="Brak"/>
          <w:rFonts w:ascii="Times New Roman" w:hAnsi="Times New Roman" w:cs="Times New Roman"/>
          <w:sz w:val="24"/>
          <w:szCs w:val="24"/>
        </w:rPr>
        <w:t>a rzeczywistym stanem prawnym, ochronie powinno podlegać zaufanie nabywcy papierów zdematerializowanych, który działa w dobrej wierze</w:t>
      </w:r>
      <w:r w:rsidR="00380EC6">
        <w:rPr>
          <w:rStyle w:val="Brak"/>
          <w:rFonts w:ascii="Times New Roman" w:hAnsi="Times New Roman" w:cs="Times New Roman"/>
          <w:sz w:val="24"/>
          <w:szCs w:val="24"/>
        </w:rPr>
        <w:t>,</w:t>
      </w:r>
      <w:r w:rsidRPr="004430C8">
        <w:rPr>
          <w:rStyle w:val="Brak"/>
          <w:rFonts w:ascii="Times New Roman" w:hAnsi="Times New Roman" w:cs="Times New Roman"/>
          <w:sz w:val="24"/>
          <w:szCs w:val="24"/>
        </w:rPr>
        <w:t xml:space="preserve"> w zaufaniu do prawidłowego funkcjonowania systemu depozytowo-rejestrowego oraz do wiarygodności danych rejestrowych. Chociaż zagadnienie to nie jest jednoznacznie wyjaśnione, doktryna potwierdza </w:t>
      </w:r>
      <w:r w:rsidRPr="004430C8">
        <w:rPr>
          <w:rStyle w:val="Brak"/>
          <w:rFonts w:ascii="Times New Roman" w:hAnsi="Times New Roman" w:cs="Times New Roman"/>
          <w:sz w:val="24"/>
          <w:szCs w:val="24"/>
        </w:rPr>
        <w:lastRenderedPageBreak/>
        <w:t>możliwość stosowania art. 169 k.c. także do nabycia papierów wartościowych zdematerializowanych</w:t>
      </w:r>
      <w:r w:rsidR="00477142" w:rsidRPr="004430C8">
        <w:rPr>
          <w:rStyle w:val="Odwoanieprzypisudolnego"/>
          <w:rFonts w:ascii="Times New Roman" w:hAnsi="Times New Roman" w:cs="Times New Roman"/>
          <w:sz w:val="24"/>
          <w:szCs w:val="24"/>
        </w:rPr>
        <w:footnoteReference w:id="4"/>
      </w:r>
      <w:r w:rsidR="003416E7" w:rsidRPr="004430C8">
        <w:rPr>
          <w:rStyle w:val="Brak"/>
          <w:rFonts w:ascii="Times New Roman" w:hAnsi="Times New Roman" w:cs="Times New Roman"/>
          <w:sz w:val="24"/>
          <w:szCs w:val="24"/>
        </w:rPr>
        <w:t xml:space="preserve">. </w:t>
      </w:r>
      <w:r w:rsidRPr="004430C8">
        <w:rPr>
          <w:rStyle w:val="Brak"/>
          <w:rFonts w:ascii="Times New Roman" w:hAnsi="Times New Roman" w:cs="Times New Roman"/>
          <w:sz w:val="24"/>
          <w:szCs w:val="24"/>
        </w:rPr>
        <w:t xml:space="preserve">Wniosek o celowości </w:t>
      </w:r>
      <w:r w:rsidR="003416E7" w:rsidRPr="004430C8">
        <w:rPr>
          <w:rStyle w:val="Brak"/>
          <w:rFonts w:ascii="Times New Roman" w:hAnsi="Times New Roman" w:cs="Times New Roman"/>
          <w:sz w:val="24"/>
          <w:szCs w:val="24"/>
        </w:rPr>
        <w:t xml:space="preserve">i możliwości </w:t>
      </w:r>
      <w:r w:rsidRPr="004430C8">
        <w:rPr>
          <w:rStyle w:val="Brak"/>
          <w:rFonts w:ascii="Times New Roman" w:hAnsi="Times New Roman" w:cs="Times New Roman"/>
          <w:sz w:val="24"/>
          <w:szCs w:val="24"/>
        </w:rPr>
        <w:t xml:space="preserve">konstruowania nabycia praw z papierów zdematerializowanych </w:t>
      </w:r>
      <w:r w:rsidRPr="004430C8">
        <w:rPr>
          <w:rStyle w:val="Brak"/>
          <w:rFonts w:ascii="Times New Roman" w:hAnsi="Times New Roman" w:cs="Times New Roman"/>
          <w:i/>
          <w:iCs/>
          <w:sz w:val="24"/>
          <w:szCs w:val="24"/>
        </w:rPr>
        <w:t>ex fide bona</w:t>
      </w:r>
      <w:r w:rsidRPr="004430C8">
        <w:rPr>
          <w:rStyle w:val="Brak"/>
          <w:rFonts w:ascii="Times New Roman" w:hAnsi="Times New Roman" w:cs="Times New Roman"/>
          <w:sz w:val="24"/>
          <w:szCs w:val="24"/>
        </w:rPr>
        <w:t xml:space="preserve"> – mimo tego, że sama dematerializacja redukuje zakres zastosowania takiej regulacji – potwierdzają także analizy prawnoporównawcze. Wysiłek zagranicznej doktryny prawa papierów wartościowych – w szczególności naszego kręgu kultury prawnej (Niemcy, Austria, Szwajcaria, Francja) – w dużej mierze koncentrował się na uzasadnieniu możliwości stosowania zasad właściwych dokumentowym papierom wartościowym (w szczególności dotyczyło to nabycia </w:t>
      </w:r>
      <w:r w:rsidRPr="004430C8">
        <w:rPr>
          <w:rStyle w:val="Brak"/>
          <w:rFonts w:ascii="Times New Roman" w:hAnsi="Times New Roman" w:cs="Times New Roman"/>
          <w:i/>
          <w:iCs/>
          <w:sz w:val="24"/>
          <w:szCs w:val="24"/>
        </w:rPr>
        <w:t>ex fide bona</w:t>
      </w:r>
      <w:r w:rsidRPr="004430C8">
        <w:rPr>
          <w:rStyle w:val="Brak"/>
          <w:rFonts w:ascii="Times New Roman" w:hAnsi="Times New Roman" w:cs="Times New Roman"/>
          <w:sz w:val="24"/>
          <w:szCs w:val="24"/>
        </w:rPr>
        <w:t xml:space="preserve">) w odniesieniu do papierów wartościowych zdematerializowanych. Możliwość nabycia praw z papierów wartościowych </w:t>
      </w:r>
      <w:r w:rsidRPr="004430C8">
        <w:rPr>
          <w:rStyle w:val="Brak"/>
          <w:rFonts w:ascii="Times New Roman" w:hAnsi="Times New Roman" w:cs="Times New Roman"/>
          <w:i/>
          <w:iCs/>
          <w:sz w:val="24"/>
          <w:szCs w:val="24"/>
        </w:rPr>
        <w:t>ex fide bona</w:t>
      </w:r>
      <w:r w:rsidRPr="004430C8">
        <w:rPr>
          <w:rStyle w:val="Brak"/>
          <w:rFonts w:ascii="Times New Roman" w:hAnsi="Times New Roman" w:cs="Times New Roman"/>
          <w:sz w:val="24"/>
          <w:szCs w:val="24"/>
        </w:rPr>
        <w:t xml:space="preserve"> przewiduje także art. 18 modelowej konwencji UNIDROIT z 2009 r. (</w:t>
      </w:r>
      <w:r w:rsidRPr="004430C8">
        <w:rPr>
          <w:rStyle w:val="Brak"/>
          <w:rFonts w:ascii="Times New Roman" w:hAnsi="Times New Roman" w:cs="Times New Roman"/>
          <w:i/>
          <w:iCs/>
          <w:sz w:val="24"/>
          <w:szCs w:val="24"/>
        </w:rPr>
        <w:t>UNIDROIT Convention on Substantive Rules for Intermediated Securities</w:t>
      </w:r>
      <w:r w:rsidRPr="004430C8">
        <w:rPr>
          <w:rStyle w:val="Brak"/>
          <w:rFonts w:ascii="Times New Roman" w:eastAsia="Times" w:hAnsi="Times New Roman" w:cs="Times New Roman"/>
          <w:iCs/>
          <w:sz w:val="24"/>
          <w:szCs w:val="24"/>
          <w:vertAlign w:val="superscript"/>
        </w:rPr>
        <w:footnoteReference w:id="5"/>
      </w:r>
      <w:r w:rsidRPr="004430C8">
        <w:rPr>
          <w:rStyle w:val="Brak"/>
          <w:rFonts w:ascii="Times New Roman" w:hAnsi="Times New Roman" w:cs="Times New Roman"/>
          <w:sz w:val="24"/>
          <w:szCs w:val="24"/>
        </w:rPr>
        <w:t xml:space="preserve">). W jej uzasadnieniu wskazano, że jednolita, ponadgraniczna regulacja przewidująca możliwość nabycia od nieuprawnionego stanowi istotny czynnik redukcji ryzyk prawnych i transakcyjnych związanych z obrotem papierami wartościowymi. </w:t>
      </w:r>
    </w:p>
    <w:p w:rsidR="00821914" w:rsidRPr="004430C8" w:rsidRDefault="003B38D6" w:rsidP="00DA1C63">
      <w:pPr>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t xml:space="preserve">Należy również zauważyć, iż praktyka funkcjonowania rejestru w obrocie publicznym i na rynku obligacji nie wskazuje na potrzebę wprowadzania szczególnej </w:t>
      </w:r>
      <w:r w:rsidR="00DA1C63" w:rsidRPr="004430C8">
        <w:rPr>
          <w:rStyle w:val="Brak"/>
          <w:rFonts w:ascii="Times New Roman" w:hAnsi="Times New Roman" w:cs="Times New Roman"/>
          <w:sz w:val="24"/>
          <w:szCs w:val="24"/>
        </w:rPr>
        <w:t xml:space="preserve">regulacji </w:t>
      </w:r>
      <w:r w:rsidRPr="004430C8">
        <w:rPr>
          <w:rStyle w:val="Brak"/>
          <w:rFonts w:ascii="Times New Roman" w:hAnsi="Times New Roman" w:cs="Times New Roman"/>
          <w:sz w:val="24"/>
          <w:szCs w:val="24"/>
        </w:rPr>
        <w:t xml:space="preserve">przełamującej zasadę </w:t>
      </w:r>
      <w:r w:rsidRPr="004430C8">
        <w:rPr>
          <w:rStyle w:val="Brak"/>
          <w:rFonts w:ascii="Times New Roman" w:hAnsi="Times New Roman" w:cs="Times New Roman"/>
          <w:i/>
          <w:iCs/>
          <w:sz w:val="24"/>
          <w:szCs w:val="24"/>
        </w:rPr>
        <w:t xml:space="preserve">nemo plus iuris in alium transferre potest quam ipse habet </w:t>
      </w:r>
      <w:r w:rsidRPr="004430C8">
        <w:rPr>
          <w:rStyle w:val="Brak"/>
          <w:rFonts w:ascii="Times New Roman" w:hAnsi="Times New Roman" w:cs="Times New Roman"/>
          <w:sz w:val="24"/>
          <w:szCs w:val="24"/>
        </w:rPr>
        <w:t>(przepisy dotyczące obrotu akcjami zdematerializowanymi spółek publicznych</w:t>
      </w:r>
      <w:r w:rsidR="00BC0D8E">
        <w:rPr>
          <w:rStyle w:val="Brak"/>
          <w:rFonts w:ascii="Times New Roman" w:hAnsi="Times New Roman" w:cs="Times New Roman"/>
          <w:sz w:val="24"/>
          <w:szCs w:val="24"/>
        </w:rPr>
        <w:t xml:space="preserve"> nie zawierają żadnej tego typu</w:t>
      </w:r>
      <w:r w:rsidRPr="004430C8">
        <w:rPr>
          <w:rStyle w:val="Brak"/>
          <w:rFonts w:ascii="Times New Roman" w:hAnsi="Times New Roman" w:cs="Times New Roman"/>
          <w:sz w:val="24"/>
          <w:szCs w:val="24"/>
        </w:rPr>
        <w:t xml:space="preserve"> odrębnej regulacji). </w:t>
      </w:r>
    </w:p>
    <w:p w:rsidR="00821914" w:rsidRPr="009E60C0" w:rsidRDefault="004D13AC" w:rsidP="009E60C0">
      <w:pPr>
        <w:spacing w:after="0"/>
        <w:ind w:firstLine="708"/>
        <w:jc w:val="both"/>
        <w:rPr>
          <w:rStyle w:val="Brak"/>
          <w:rFonts w:ascii="Times New Roman" w:hAnsi="Times New Roman" w:cs="Times New Roman"/>
          <w:sz w:val="24"/>
          <w:szCs w:val="24"/>
        </w:rPr>
      </w:pPr>
      <w:r w:rsidRPr="004430C8">
        <w:rPr>
          <w:rStyle w:val="Brak"/>
          <w:rFonts w:ascii="Times New Roman" w:hAnsi="Times New Roman" w:cs="Times New Roman"/>
          <w:sz w:val="24"/>
          <w:szCs w:val="24"/>
        </w:rPr>
        <w:t xml:space="preserve">7. </w:t>
      </w:r>
      <w:r w:rsidR="003B38D6" w:rsidRPr="004430C8">
        <w:rPr>
          <w:rStyle w:val="Brak"/>
          <w:rFonts w:ascii="Times New Roman" w:hAnsi="Times New Roman" w:cs="Times New Roman"/>
          <w:sz w:val="24"/>
          <w:szCs w:val="24"/>
        </w:rPr>
        <w:t>Jak już wskazano, prawo polskie nie przewiduje możliwości dematerializacji akcji poza zakresem regulacji art. 5 ust. 1 ustawy o obrocie instrumentami finansowymi. Stanowi to swoisty ewenement i źródło istotnych niedogodności zarówno dla spółek nie</w:t>
      </w:r>
      <w:r w:rsidR="009E60C0">
        <w:rPr>
          <w:rStyle w:val="Brak"/>
          <w:rFonts w:ascii="Times New Roman" w:hAnsi="Times New Roman" w:cs="Times New Roman"/>
          <w:sz w:val="24"/>
          <w:szCs w:val="24"/>
        </w:rPr>
        <w:t xml:space="preserve">będących spółkami </w:t>
      </w:r>
      <w:r w:rsidR="003B38D6" w:rsidRPr="004430C8">
        <w:rPr>
          <w:rStyle w:val="Brak"/>
          <w:rFonts w:ascii="Times New Roman" w:hAnsi="Times New Roman" w:cs="Times New Roman"/>
          <w:sz w:val="24"/>
          <w:szCs w:val="24"/>
        </w:rPr>
        <w:t>publiczny</w:t>
      </w:r>
      <w:r w:rsidR="009E60C0">
        <w:rPr>
          <w:rStyle w:val="Brak"/>
          <w:rFonts w:ascii="Times New Roman" w:hAnsi="Times New Roman" w:cs="Times New Roman"/>
          <w:sz w:val="24"/>
          <w:szCs w:val="24"/>
        </w:rPr>
        <w:t>mi</w:t>
      </w:r>
      <w:r w:rsidR="003B38D6" w:rsidRPr="004430C8">
        <w:rPr>
          <w:rStyle w:val="Brak"/>
          <w:rFonts w:ascii="Times New Roman" w:hAnsi="Times New Roman" w:cs="Times New Roman"/>
          <w:sz w:val="24"/>
          <w:szCs w:val="24"/>
        </w:rPr>
        <w:t>,</w:t>
      </w:r>
      <w:r w:rsidR="009E60C0">
        <w:rPr>
          <w:rStyle w:val="Brak"/>
          <w:rFonts w:ascii="Times New Roman" w:hAnsi="Times New Roman" w:cs="Times New Roman"/>
          <w:sz w:val="24"/>
          <w:szCs w:val="24"/>
        </w:rPr>
        <w:t xml:space="preserve"> </w:t>
      </w:r>
      <w:r w:rsidR="003B38D6" w:rsidRPr="004430C8">
        <w:rPr>
          <w:rStyle w:val="Brak"/>
          <w:rFonts w:ascii="Times New Roman" w:hAnsi="Times New Roman" w:cs="Times New Roman"/>
          <w:sz w:val="24"/>
          <w:szCs w:val="24"/>
        </w:rPr>
        <w:t>jak i dla podmiotów prowadzących depozyty akcji mających postać dokumentu. Prawo polskie zawiera podstawy dla fakultatywnej dematerializacji obligacji (art. 6 ust. 2 pkt 7 ustawy o obligacjach</w:t>
      </w:r>
      <w:r w:rsidR="003B38D6" w:rsidRPr="004430C8">
        <w:rPr>
          <w:rStyle w:val="Brak"/>
          <w:rFonts w:ascii="Times New Roman" w:eastAsia="Times" w:hAnsi="Times New Roman" w:cs="Times New Roman"/>
          <w:sz w:val="24"/>
          <w:szCs w:val="24"/>
          <w:vertAlign w:val="superscript"/>
        </w:rPr>
        <w:footnoteReference w:id="6"/>
      </w:r>
      <w:r w:rsidR="003B38D6" w:rsidRPr="004430C8">
        <w:rPr>
          <w:rStyle w:val="Brak"/>
          <w:rFonts w:ascii="Times New Roman" w:hAnsi="Times New Roman" w:cs="Times New Roman"/>
          <w:sz w:val="24"/>
          <w:szCs w:val="24"/>
        </w:rPr>
        <w:t>), bankowych papierów wartościowych (art. 90 ust. 4 ustawy – Prawo bankowe</w:t>
      </w:r>
      <w:r w:rsidR="003B38D6" w:rsidRPr="004430C8">
        <w:rPr>
          <w:rStyle w:val="Brak"/>
          <w:rFonts w:ascii="Times New Roman" w:eastAsia="Times" w:hAnsi="Times New Roman" w:cs="Times New Roman"/>
          <w:sz w:val="24"/>
          <w:szCs w:val="24"/>
          <w:vertAlign w:val="superscript"/>
        </w:rPr>
        <w:footnoteReference w:id="7"/>
      </w:r>
      <w:r w:rsidR="003B38D6" w:rsidRPr="004430C8">
        <w:rPr>
          <w:rStyle w:val="Brak"/>
          <w:rFonts w:ascii="Times New Roman" w:hAnsi="Times New Roman" w:cs="Times New Roman"/>
          <w:sz w:val="24"/>
          <w:szCs w:val="24"/>
        </w:rPr>
        <w:t xml:space="preserve">) oraz niepublicznych certyfikatów inwestycyjnych (art. 123 ust. 1 ustawy </w:t>
      </w:r>
      <w:r w:rsidR="003B38D6" w:rsidRPr="004430C8">
        <w:rPr>
          <w:rStyle w:val="Brak"/>
          <w:rFonts w:ascii="Times New Roman" w:eastAsia="Arial Unicode MS" w:hAnsi="Times New Roman" w:cs="Times New Roman"/>
          <w:sz w:val="24"/>
          <w:szCs w:val="24"/>
        </w:rPr>
        <w:br/>
      </w:r>
      <w:r w:rsidR="003B38D6" w:rsidRPr="004430C8">
        <w:rPr>
          <w:rStyle w:val="Brak"/>
          <w:rFonts w:ascii="Times New Roman" w:hAnsi="Times New Roman" w:cs="Times New Roman"/>
          <w:sz w:val="24"/>
          <w:szCs w:val="24"/>
        </w:rPr>
        <w:t>o funduszach inwestycyjnych</w:t>
      </w:r>
      <w:r w:rsidR="003B38D6" w:rsidRPr="004430C8">
        <w:rPr>
          <w:rStyle w:val="Brak"/>
          <w:rFonts w:ascii="Times New Roman" w:eastAsia="Times" w:hAnsi="Times New Roman" w:cs="Times New Roman"/>
          <w:sz w:val="24"/>
          <w:szCs w:val="24"/>
          <w:vertAlign w:val="superscript"/>
        </w:rPr>
        <w:footnoteReference w:id="8"/>
      </w:r>
      <w:r w:rsidR="003B38D6" w:rsidRPr="004430C8">
        <w:rPr>
          <w:rStyle w:val="Brak"/>
          <w:rFonts w:ascii="Times New Roman" w:hAnsi="Times New Roman" w:cs="Times New Roman"/>
          <w:sz w:val="24"/>
          <w:szCs w:val="24"/>
        </w:rPr>
        <w:t xml:space="preserve">). Na tym tle brak analogicznej podstawy prawnej w stosunku do akcji wydaje się być w obecnych realiach obrotu gospodarczego anachronizmem </w:t>
      </w:r>
      <w:r w:rsidR="003B38D6" w:rsidRPr="004430C8">
        <w:rPr>
          <w:rStyle w:val="Brak"/>
          <w:rFonts w:ascii="Times New Roman" w:eastAsia="Arial Unicode MS" w:hAnsi="Times New Roman" w:cs="Times New Roman"/>
          <w:sz w:val="24"/>
          <w:szCs w:val="24"/>
        </w:rPr>
        <w:br/>
      </w:r>
      <w:r w:rsidR="003B38D6" w:rsidRPr="004430C8">
        <w:rPr>
          <w:rStyle w:val="Brak"/>
          <w:rFonts w:ascii="Times New Roman" w:hAnsi="Times New Roman" w:cs="Times New Roman"/>
          <w:sz w:val="24"/>
          <w:szCs w:val="24"/>
        </w:rPr>
        <w:t>uniemożliwia</w:t>
      </w:r>
      <w:r w:rsidR="00413262" w:rsidRPr="004430C8">
        <w:rPr>
          <w:rStyle w:val="Brak"/>
          <w:rFonts w:ascii="Times New Roman" w:hAnsi="Times New Roman" w:cs="Times New Roman"/>
          <w:sz w:val="24"/>
          <w:szCs w:val="24"/>
        </w:rPr>
        <w:t>jącym</w:t>
      </w:r>
      <w:r w:rsidR="003B38D6" w:rsidRPr="004430C8">
        <w:rPr>
          <w:rStyle w:val="Brak"/>
          <w:rFonts w:ascii="Times New Roman" w:hAnsi="Times New Roman" w:cs="Times New Roman"/>
          <w:sz w:val="24"/>
          <w:szCs w:val="24"/>
        </w:rPr>
        <w:t xml:space="preserve"> bezpieczn</w:t>
      </w:r>
      <w:r w:rsidR="00413262" w:rsidRPr="004430C8">
        <w:rPr>
          <w:rStyle w:val="Brak"/>
          <w:rFonts w:ascii="Times New Roman" w:hAnsi="Times New Roman" w:cs="Times New Roman"/>
          <w:sz w:val="24"/>
          <w:szCs w:val="24"/>
        </w:rPr>
        <w:t>ą</w:t>
      </w:r>
      <w:r w:rsidR="003B38D6" w:rsidRPr="004430C8">
        <w:rPr>
          <w:rStyle w:val="Brak"/>
          <w:rFonts w:ascii="Times New Roman" w:hAnsi="Times New Roman" w:cs="Times New Roman"/>
          <w:sz w:val="24"/>
          <w:szCs w:val="24"/>
        </w:rPr>
        <w:t xml:space="preserve"> i efektywn</w:t>
      </w:r>
      <w:r w:rsidR="00413262" w:rsidRPr="004430C8">
        <w:rPr>
          <w:rStyle w:val="Brak"/>
          <w:rFonts w:ascii="Times New Roman" w:hAnsi="Times New Roman" w:cs="Times New Roman"/>
          <w:sz w:val="24"/>
          <w:szCs w:val="24"/>
        </w:rPr>
        <w:t>ą</w:t>
      </w:r>
      <w:r w:rsidR="003B38D6" w:rsidRPr="004430C8">
        <w:rPr>
          <w:rStyle w:val="Brak"/>
          <w:rFonts w:ascii="Times New Roman" w:hAnsi="Times New Roman" w:cs="Times New Roman"/>
          <w:sz w:val="24"/>
          <w:szCs w:val="24"/>
        </w:rPr>
        <w:t xml:space="preserve"> organizację obrotu akcjami spółek nie</w:t>
      </w:r>
      <w:r w:rsidR="00C541BC">
        <w:rPr>
          <w:rStyle w:val="Brak"/>
          <w:rFonts w:ascii="Times New Roman" w:hAnsi="Times New Roman" w:cs="Times New Roman"/>
          <w:sz w:val="24"/>
          <w:szCs w:val="24"/>
        </w:rPr>
        <w:t xml:space="preserve">będących spółkami </w:t>
      </w:r>
      <w:r w:rsidR="003B38D6" w:rsidRPr="004430C8">
        <w:rPr>
          <w:rStyle w:val="Brak"/>
          <w:rFonts w:ascii="Times New Roman" w:hAnsi="Times New Roman" w:cs="Times New Roman"/>
          <w:sz w:val="24"/>
          <w:szCs w:val="24"/>
        </w:rPr>
        <w:t>publiczny</w:t>
      </w:r>
      <w:r w:rsidR="00C541BC">
        <w:rPr>
          <w:rStyle w:val="Brak"/>
          <w:rFonts w:ascii="Times New Roman" w:hAnsi="Times New Roman" w:cs="Times New Roman"/>
          <w:sz w:val="24"/>
          <w:szCs w:val="24"/>
        </w:rPr>
        <w:t>mi</w:t>
      </w:r>
      <w:r w:rsidR="003B38D6" w:rsidRPr="004430C8">
        <w:rPr>
          <w:rStyle w:val="Brak"/>
          <w:rFonts w:ascii="Times New Roman" w:hAnsi="Times New Roman" w:cs="Times New Roman"/>
          <w:sz w:val="24"/>
          <w:szCs w:val="24"/>
        </w:rPr>
        <w:t xml:space="preserve">. W przypadku akcji imiennych problem jest mniej dotkliwy ze względu na regulację art. 339 k.s.h., która pozwala przenosić prawa z akcji zdeponowanych u depozytariusza bez konieczności fizycznego wydania dokumentu. Sytuacja komplikuje się jednak istotnie w odniesieniu do akcji na okaziciela, co do których, formalnie rzecz ujmując, przeniesienie praw wymaga wydania dokumentu, której to przesłance nie czyni zadość </w:t>
      </w:r>
      <w:r w:rsidR="003B38D6" w:rsidRPr="004430C8">
        <w:rPr>
          <w:rStyle w:val="Brak"/>
          <w:rFonts w:ascii="Times New Roman" w:hAnsi="Times New Roman" w:cs="Times New Roman"/>
          <w:sz w:val="24"/>
          <w:szCs w:val="24"/>
        </w:rPr>
        <w:lastRenderedPageBreak/>
        <w:t>przeniesienie posiadania w trybie art. 350 k.c</w:t>
      </w:r>
      <w:r w:rsidR="003B38D6" w:rsidRPr="004430C8">
        <w:rPr>
          <w:rStyle w:val="Brak"/>
          <w:rFonts w:ascii="Times New Roman" w:eastAsia="Times" w:hAnsi="Times New Roman" w:cs="Times New Roman"/>
          <w:sz w:val="24"/>
          <w:szCs w:val="24"/>
          <w:vertAlign w:val="superscript"/>
        </w:rPr>
        <w:footnoteReference w:id="9"/>
      </w:r>
      <w:r w:rsidR="003B38D6" w:rsidRPr="004430C8">
        <w:rPr>
          <w:rStyle w:val="Brak"/>
          <w:rFonts w:ascii="Times New Roman" w:hAnsi="Times New Roman" w:cs="Times New Roman"/>
          <w:sz w:val="24"/>
          <w:szCs w:val="24"/>
        </w:rPr>
        <w:t>. Powoduje to istotne trudności w przypadku prowadzenia depozytu akcji na okaziciela, ponieważ umowa niepołączona z wydaniem akcji – wymaganym w świetle art. 921</w:t>
      </w:r>
      <w:r w:rsidR="003B38D6" w:rsidRPr="004430C8">
        <w:rPr>
          <w:rStyle w:val="Brak"/>
          <w:rFonts w:ascii="Times New Roman" w:hAnsi="Times New Roman" w:cs="Times New Roman"/>
          <w:sz w:val="24"/>
          <w:szCs w:val="24"/>
          <w:vertAlign w:val="superscript"/>
        </w:rPr>
        <w:t>12</w:t>
      </w:r>
      <w:r w:rsidR="003B38D6" w:rsidRPr="004430C8">
        <w:rPr>
          <w:rStyle w:val="Brak"/>
          <w:rFonts w:ascii="Times New Roman" w:hAnsi="Times New Roman" w:cs="Times New Roman"/>
          <w:sz w:val="24"/>
          <w:szCs w:val="24"/>
        </w:rPr>
        <w:t xml:space="preserve"> k.c. – nie przenosi praw akcyjnych z akcji na okaziciela. W istocie może ona co najwyżej przenosić na nabywcę prawo do żądania wydania akcji przez depozytariusza, jednak do momentu ich objęcia we władanie nabywca formalnie nie jest akcjonariuszem, lecz jedynie wierzycielem podmiotu prowadzącego depozyt.</w:t>
      </w:r>
    </w:p>
    <w:p w:rsidR="00821914" w:rsidRPr="004430C8" w:rsidRDefault="003B38D6" w:rsidP="00304664">
      <w:pPr>
        <w:ind w:firstLine="708"/>
        <w:jc w:val="both"/>
        <w:rPr>
          <w:rStyle w:val="Brak"/>
          <w:rFonts w:ascii="Times New Roman" w:eastAsia="Times" w:hAnsi="Times New Roman" w:cs="Times New Roman"/>
          <w:i/>
          <w:iCs/>
          <w:sz w:val="24"/>
          <w:szCs w:val="24"/>
        </w:rPr>
      </w:pPr>
      <w:r w:rsidRPr="004430C8">
        <w:rPr>
          <w:rStyle w:val="Brak"/>
          <w:rFonts w:ascii="Times New Roman" w:hAnsi="Times New Roman" w:cs="Times New Roman"/>
          <w:sz w:val="24"/>
          <w:szCs w:val="24"/>
        </w:rPr>
        <w:t xml:space="preserve">W efekcie skłania to do poszukiwania w drodze wykładni funkcjonalnej (bazującej </w:t>
      </w:r>
      <w:r w:rsidRPr="004430C8">
        <w:rPr>
          <w:rStyle w:val="Brak"/>
          <w:rFonts w:ascii="Times New Roman" w:eastAsia="Arial Unicode MS" w:hAnsi="Times New Roman" w:cs="Times New Roman"/>
          <w:sz w:val="24"/>
          <w:szCs w:val="24"/>
        </w:rPr>
        <w:br/>
      </w:r>
      <w:r w:rsidRPr="004430C8">
        <w:rPr>
          <w:rStyle w:val="Brak"/>
          <w:rFonts w:ascii="Times New Roman" w:hAnsi="Times New Roman" w:cs="Times New Roman"/>
          <w:sz w:val="24"/>
          <w:szCs w:val="24"/>
        </w:rPr>
        <w:t xml:space="preserve">na granicy wykładni </w:t>
      </w:r>
      <w:r w:rsidRPr="004430C8">
        <w:rPr>
          <w:rStyle w:val="Brak"/>
          <w:rFonts w:ascii="Times New Roman" w:hAnsi="Times New Roman" w:cs="Times New Roman"/>
          <w:i/>
          <w:iCs/>
          <w:sz w:val="24"/>
          <w:szCs w:val="24"/>
        </w:rPr>
        <w:t>contra legem</w:t>
      </w:r>
      <w:r w:rsidRPr="004430C8">
        <w:rPr>
          <w:rStyle w:val="Brak"/>
          <w:rFonts w:ascii="Times New Roman" w:hAnsi="Times New Roman" w:cs="Times New Roman"/>
          <w:iCs/>
          <w:sz w:val="24"/>
          <w:szCs w:val="24"/>
        </w:rPr>
        <w:t>)</w:t>
      </w:r>
      <w:r w:rsidRPr="004430C8">
        <w:rPr>
          <w:rStyle w:val="Brak"/>
          <w:rFonts w:ascii="Times New Roman" w:hAnsi="Times New Roman" w:cs="Times New Roman"/>
          <w:sz w:val="24"/>
          <w:szCs w:val="24"/>
        </w:rPr>
        <w:t xml:space="preserve"> rozwiązań dopuszczających przenoszenie akcji mających postać dokumentu bez konieczności wydania dokumentu, co wpływa na zmniejszenie pewności obrotu. Tradycyjnie przyjmuje się bowiem, że pojęcie wydania (</w:t>
      </w:r>
      <w:r w:rsidRPr="004430C8">
        <w:rPr>
          <w:rStyle w:val="Brak"/>
          <w:rFonts w:ascii="Times New Roman" w:hAnsi="Times New Roman" w:cs="Times New Roman"/>
          <w:i/>
          <w:iCs/>
          <w:sz w:val="24"/>
          <w:szCs w:val="24"/>
        </w:rPr>
        <w:t>traditio</w:t>
      </w:r>
      <w:r w:rsidRPr="004430C8">
        <w:rPr>
          <w:rStyle w:val="Brak"/>
          <w:rFonts w:ascii="Times New Roman" w:hAnsi="Times New Roman" w:cs="Times New Roman"/>
          <w:sz w:val="24"/>
          <w:szCs w:val="24"/>
        </w:rPr>
        <w:t>) nie obejmuje przypadku przeniesienia posiadania normowanego w art. 350 k.c. Opieranie obrotu złożonymi w depozycie akcjami na okaziciela na mechanizmie art. 350 k.c., mającym zastępować przesłankę „wydania”, jest – niezależnie od względów funkcjonalnych – obarczone istotnym ryzykiem prawnym. Problemy powyższe mogą zostać łatwo wyeliminowane przez stworzenie możliwości dematerializacji akcji. Wówczas bowiem zagadnienia przeniesienia praw akcyjnych będą rozstrzygane na podstawie zapisów ujawnionych w odpowiednim rejestrze prowadzonym przez uprawniony do tego, na podstawie odrębnych przepisów, podmiot. Ze względu na brak dokumentu nie występowałyby problemy związane z przenoszeniem praw, a dotyczące wymagania „wydania” zastrzeżonego dla akcji na okaziciela.</w:t>
      </w:r>
    </w:p>
    <w:p w:rsidR="009E5F6A" w:rsidRPr="004430C8" w:rsidRDefault="00B460BC" w:rsidP="00111F7E">
      <w:pPr>
        <w:spacing w:after="0"/>
        <w:ind w:firstLine="708"/>
        <w:jc w:val="both"/>
        <w:rPr>
          <w:rStyle w:val="Brak"/>
          <w:rFonts w:ascii="Times New Roman" w:hAnsi="Times New Roman" w:cs="Times New Roman"/>
          <w:sz w:val="24"/>
          <w:szCs w:val="24"/>
        </w:rPr>
      </w:pPr>
      <w:r w:rsidRPr="004430C8">
        <w:rPr>
          <w:rStyle w:val="Brak"/>
          <w:rFonts w:ascii="Times New Roman" w:hAnsi="Times New Roman" w:cs="Times New Roman"/>
          <w:sz w:val="24"/>
          <w:szCs w:val="24"/>
        </w:rPr>
        <w:t xml:space="preserve">8. </w:t>
      </w:r>
      <w:r w:rsidR="003C5897" w:rsidRPr="004430C8">
        <w:rPr>
          <w:rStyle w:val="Brak"/>
          <w:rFonts w:ascii="Times New Roman" w:hAnsi="Times New Roman" w:cs="Times New Roman"/>
          <w:sz w:val="24"/>
          <w:szCs w:val="24"/>
        </w:rPr>
        <w:t>Mimo, że</w:t>
      </w:r>
      <w:r w:rsidR="003B38D6" w:rsidRPr="004430C8">
        <w:rPr>
          <w:rStyle w:val="Brak"/>
          <w:rFonts w:ascii="Times New Roman" w:hAnsi="Times New Roman" w:cs="Times New Roman"/>
          <w:sz w:val="24"/>
          <w:szCs w:val="24"/>
        </w:rPr>
        <w:t xml:space="preserve"> przywoływane argumenty o konieczności wprowadzenia systemu identyfikacji uprawnionych z akcji na okaziciela w celu przeciwdziałania praniu brudnych pieniędzy i unikaniu opodatkowania nie wymagają dematerializacji akcji imiennych, </w:t>
      </w:r>
      <w:r w:rsidR="00BC0D8E">
        <w:rPr>
          <w:rStyle w:val="Brak"/>
          <w:rFonts w:ascii="Times New Roman" w:hAnsi="Times New Roman" w:cs="Times New Roman"/>
          <w:sz w:val="24"/>
          <w:szCs w:val="24"/>
        </w:rPr>
        <w:t xml:space="preserve">w przypadku których </w:t>
      </w:r>
      <w:r w:rsidR="003B38D6" w:rsidRPr="004430C8">
        <w:rPr>
          <w:rStyle w:val="Brak"/>
          <w:rFonts w:ascii="Times New Roman" w:hAnsi="Times New Roman" w:cs="Times New Roman"/>
          <w:sz w:val="24"/>
          <w:szCs w:val="24"/>
        </w:rPr>
        <w:t>wymóg identyfikacji z natury akcji imiennej jest spełniony, projektowana ustawa</w:t>
      </w:r>
      <w:r w:rsidR="009E5F6A" w:rsidRPr="004430C8">
        <w:rPr>
          <w:rStyle w:val="Brak"/>
          <w:rFonts w:ascii="Times New Roman" w:hAnsi="Times New Roman" w:cs="Times New Roman"/>
          <w:sz w:val="24"/>
          <w:szCs w:val="24"/>
        </w:rPr>
        <w:t>, jak już wskazano,</w:t>
      </w:r>
      <w:r w:rsidR="003B38D6" w:rsidRPr="004430C8">
        <w:rPr>
          <w:rStyle w:val="Brak"/>
          <w:rFonts w:ascii="Times New Roman" w:hAnsi="Times New Roman" w:cs="Times New Roman"/>
          <w:sz w:val="24"/>
          <w:szCs w:val="24"/>
        </w:rPr>
        <w:t xml:space="preserve"> wprowadza obligatoryjną dematerializację wszystkich akcji</w:t>
      </w:r>
      <w:r w:rsidR="003C5897" w:rsidRPr="004430C8">
        <w:rPr>
          <w:rStyle w:val="Brak"/>
          <w:rFonts w:ascii="Times New Roman" w:hAnsi="Times New Roman" w:cs="Times New Roman"/>
          <w:sz w:val="24"/>
          <w:szCs w:val="24"/>
        </w:rPr>
        <w:t>, a więc także akcji imiennych.</w:t>
      </w:r>
      <w:r w:rsidR="003B38D6" w:rsidRPr="004430C8">
        <w:rPr>
          <w:rStyle w:val="Brak"/>
          <w:rFonts w:ascii="Times New Roman" w:hAnsi="Times New Roman" w:cs="Times New Roman"/>
          <w:sz w:val="24"/>
          <w:szCs w:val="24"/>
        </w:rPr>
        <w:t xml:space="preserve"> </w:t>
      </w:r>
    </w:p>
    <w:p w:rsidR="00821914" w:rsidRPr="004430C8" w:rsidRDefault="003B38D6" w:rsidP="00111F7E">
      <w:pPr>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t>Oprócz ogólnych korzyści płynących z dematerializacji wskazanych wyżej</w:t>
      </w:r>
      <w:r w:rsidR="006C3D32" w:rsidRPr="004430C8">
        <w:rPr>
          <w:rStyle w:val="Brak"/>
          <w:rFonts w:ascii="Times New Roman" w:hAnsi="Times New Roman" w:cs="Times New Roman"/>
          <w:sz w:val="24"/>
          <w:szCs w:val="24"/>
        </w:rPr>
        <w:t>,</w:t>
      </w:r>
      <w:r w:rsidRPr="004430C8">
        <w:rPr>
          <w:rStyle w:val="Brak"/>
          <w:rFonts w:ascii="Times New Roman" w:hAnsi="Times New Roman" w:cs="Times New Roman"/>
          <w:sz w:val="24"/>
          <w:szCs w:val="24"/>
        </w:rPr>
        <w:t xml:space="preserve"> za wprowadzeniem obligatoryjnej dematerializacji </w:t>
      </w:r>
      <w:r w:rsidR="006C3D32" w:rsidRPr="004430C8">
        <w:rPr>
          <w:rStyle w:val="Brak"/>
          <w:rFonts w:ascii="Times New Roman" w:hAnsi="Times New Roman" w:cs="Times New Roman"/>
          <w:sz w:val="24"/>
          <w:szCs w:val="24"/>
        </w:rPr>
        <w:t xml:space="preserve">także </w:t>
      </w:r>
      <w:r w:rsidR="00FB09F3" w:rsidRPr="004430C8">
        <w:rPr>
          <w:rStyle w:val="Brak"/>
          <w:rFonts w:ascii="Times New Roman" w:hAnsi="Times New Roman" w:cs="Times New Roman"/>
          <w:sz w:val="24"/>
          <w:szCs w:val="24"/>
        </w:rPr>
        <w:t>akcji imiennych przemawiają</w:t>
      </w:r>
      <w:r w:rsidRPr="004430C8">
        <w:rPr>
          <w:rStyle w:val="Brak"/>
          <w:rFonts w:ascii="Times New Roman" w:hAnsi="Times New Roman" w:cs="Times New Roman"/>
          <w:sz w:val="24"/>
          <w:szCs w:val="24"/>
        </w:rPr>
        <w:t xml:space="preserve"> </w:t>
      </w:r>
      <w:r w:rsidR="006C3D32" w:rsidRPr="004430C8">
        <w:rPr>
          <w:rStyle w:val="Brak"/>
          <w:rFonts w:ascii="Times New Roman" w:hAnsi="Times New Roman" w:cs="Times New Roman"/>
          <w:sz w:val="24"/>
          <w:szCs w:val="24"/>
        </w:rPr>
        <w:t xml:space="preserve">następujące, </w:t>
      </w:r>
      <w:r w:rsidRPr="004430C8">
        <w:rPr>
          <w:rStyle w:val="Brak"/>
          <w:rFonts w:ascii="Times New Roman" w:hAnsi="Times New Roman" w:cs="Times New Roman"/>
          <w:sz w:val="24"/>
          <w:szCs w:val="24"/>
        </w:rPr>
        <w:t>dodatkowe argumenty:</w:t>
      </w:r>
    </w:p>
    <w:p w:rsidR="00821914" w:rsidRPr="004430C8" w:rsidRDefault="003B38D6" w:rsidP="00111F7E">
      <w:pPr>
        <w:numPr>
          <w:ilvl w:val="0"/>
          <w:numId w:val="2"/>
        </w:numPr>
        <w:jc w:val="both"/>
        <w:rPr>
          <w:rFonts w:ascii="Times New Roman" w:eastAsia="Times" w:hAnsi="Times New Roman" w:cs="Times New Roman"/>
          <w:sz w:val="24"/>
          <w:szCs w:val="24"/>
        </w:rPr>
      </w:pPr>
      <w:r w:rsidRPr="004430C8">
        <w:rPr>
          <w:rFonts w:ascii="Times New Roman" w:hAnsi="Times New Roman" w:cs="Times New Roman"/>
          <w:sz w:val="24"/>
          <w:szCs w:val="24"/>
        </w:rPr>
        <w:t>istotne uproszczenie obrotu tymi akcjami poprzez rezygnację z konieczności przenoszenia posiadania dokumentu (dotychczasowy art. 339 k.s.h</w:t>
      </w:r>
      <w:r w:rsidR="00366812">
        <w:rPr>
          <w:rFonts w:ascii="Times New Roman" w:hAnsi="Times New Roman" w:cs="Times New Roman"/>
          <w:sz w:val="24"/>
          <w:szCs w:val="24"/>
        </w:rPr>
        <w:t>.</w:t>
      </w:r>
      <w:r w:rsidRPr="004430C8">
        <w:rPr>
          <w:rStyle w:val="Odwoanieprzypisudolnego"/>
          <w:rFonts w:ascii="Times New Roman" w:eastAsia="Times" w:hAnsi="Times New Roman" w:cs="Times New Roman"/>
          <w:sz w:val="24"/>
          <w:szCs w:val="24"/>
        </w:rPr>
        <w:footnoteReference w:id="10"/>
      </w:r>
      <w:r w:rsidRPr="004430C8">
        <w:rPr>
          <w:rFonts w:ascii="Times New Roman" w:hAnsi="Times New Roman" w:cs="Times New Roman"/>
          <w:sz w:val="24"/>
          <w:szCs w:val="24"/>
        </w:rPr>
        <w:t>),</w:t>
      </w:r>
    </w:p>
    <w:p w:rsidR="00821914" w:rsidRPr="004430C8" w:rsidRDefault="003B38D6">
      <w:pPr>
        <w:numPr>
          <w:ilvl w:val="0"/>
          <w:numId w:val="2"/>
        </w:numPr>
        <w:jc w:val="both"/>
        <w:rPr>
          <w:rFonts w:ascii="Times New Roman" w:eastAsia="Times" w:hAnsi="Times New Roman" w:cs="Times New Roman"/>
          <w:sz w:val="24"/>
          <w:szCs w:val="24"/>
        </w:rPr>
      </w:pPr>
      <w:r w:rsidRPr="004430C8">
        <w:rPr>
          <w:rFonts w:ascii="Times New Roman" w:hAnsi="Times New Roman" w:cs="Times New Roman"/>
          <w:sz w:val="24"/>
          <w:szCs w:val="24"/>
        </w:rPr>
        <w:t xml:space="preserve">zwiększenie bezpieczeństwa obrotu w zakresie przenoszenia akcji i ustanawiania na nich ograniczonych praw rzeczowych w związku z wprowadzeniem systemu </w:t>
      </w:r>
      <w:r w:rsidRPr="004430C8">
        <w:rPr>
          <w:rFonts w:ascii="Times New Roman" w:hAnsi="Times New Roman" w:cs="Times New Roman"/>
          <w:sz w:val="24"/>
          <w:szCs w:val="24"/>
        </w:rPr>
        <w:lastRenderedPageBreak/>
        <w:t>rejestru akcjonariuszy prowadzonego przez licencjonowany podmiot działający pod reżimem prawnym ustawy o obrocie instrumentami finansowymi i pod nadzorem Komisji Nadzoru Finansowego,</w:t>
      </w:r>
    </w:p>
    <w:p w:rsidR="00821914" w:rsidRPr="004430C8" w:rsidRDefault="003B38D6">
      <w:pPr>
        <w:numPr>
          <w:ilvl w:val="0"/>
          <w:numId w:val="2"/>
        </w:numPr>
        <w:jc w:val="both"/>
        <w:rPr>
          <w:rFonts w:ascii="Times New Roman" w:eastAsia="Times" w:hAnsi="Times New Roman" w:cs="Times New Roman"/>
          <w:sz w:val="24"/>
          <w:szCs w:val="24"/>
        </w:rPr>
      </w:pPr>
      <w:r w:rsidRPr="004430C8">
        <w:rPr>
          <w:rFonts w:ascii="Times New Roman" w:hAnsi="Times New Roman" w:cs="Times New Roman"/>
          <w:sz w:val="24"/>
          <w:szCs w:val="24"/>
        </w:rPr>
        <w:t xml:space="preserve">zwiększenie pewności stosunków w spółce, w tym w zakresie prawidłowej identyfikacji akcjonariusza, zniesienia ryzyk związanych ze sporami wokół wpisów w księdze akcyjnej i znaczenia tych wpisów występujących </w:t>
      </w:r>
      <w:r w:rsidRPr="004430C8">
        <w:rPr>
          <w:rFonts w:ascii="Times New Roman" w:eastAsia="Arial Unicode MS" w:hAnsi="Times New Roman" w:cs="Times New Roman"/>
          <w:sz w:val="24"/>
          <w:szCs w:val="24"/>
        </w:rPr>
        <w:br/>
      </w:r>
      <w:r w:rsidRPr="004430C8">
        <w:rPr>
          <w:rFonts w:ascii="Times New Roman" w:hAnsi="Times New Roman" w:cs="Times New Roman"/>
          <w:sz w:val="24"/>
          <w:szCs w:val="24"/>
        </w:rPr>
        <w:t xml:space="preserve">w szczególności w sytuacjach konfliktowych między akcjonariuszami oraz </w:t>
      </w:r>
      <w:r w:rsidRPr="004430C8">
        <w:rPr>
          <w:rFonts w:ascii="Times New Roman" w:eastAsia="Arial Unicode MS" w:hAnsi="Times New Roman" w:cs="Times New Roman"/>
          <w:sz w:val="24"/>
          <w:szCs w:val="24"/>
        </w:rPr>
        <w:br/>
      </w:r>
      <w:r w:rsidRPr="004430C8">
        <w:rPr>
          <w:rFonts w:ascii="Times New Roman" w:hAnsi="Times New Roman" w:cs="Times New Roman"/>
          <w:sz w:val="24"/>
          <w:szCs w:val="24"/>
        </w:rPr>
        <w:t>w operacjach wrogiego przejmowania spółek,</w:t>
      </w:r>
    </w:p>
    <w:p w:rsidR="00821914" w:rsidRPr="004430C8" w:rsidRDefault="003B38D6">
      <w:pPr>
        <w:numPr>
          <w:ilvl w:val="0"/>
          <w:numId w:val="2"/>
        </w:numPr>
        <w:jc w:val="both"/>
        <w:rPr>
          <w:rFonts w:ascii="Times New Roman" w:eastAsia="Times" w:hAnsi="Times New Roman" w:cs="Times New Roman"/>
          <w:sz w:val="24"/>
          <w:szCs w:val="24"/>
        </w:rPr>
      </w:pPr>
      <w:r w:rsidRPr="004430C8">
        <w:rPr>
          <w:rFonts w:ascii="Times New Roman" w:hAnsi="Times New Roman" w:cs="Times New Roman"/>
          <w:sz w:val="24"/>
          <w:szCs w:val="24"/>
        </w:rPr>
        <w:t xml:space="preserve">uproszczenie lub zniesienie konieczności funkcjonowania licznych instytucji prawa spółek związanych z istnieniem dokumentu akcji jak np. zakaz obrotu akcjami aportowymi, zakaz wydawania dokumentów na akcje, zniesienie świadectwa tymczasowego, zniesienie procedury umarzania dokumentu akcji </w:t>
      </w:r>
      <w:r w:rsidRPr="004430C8">
        <w:rPr>
          <w:rFonts w:ascii="Times New Roman" w:eastAsia="Arial Unicode MS" w:hAnsi="Times New Roman" w:cs="Times New Roman"/>
          <w:sz w:val="24"/>
          <w:szCs w:val="24"/>
        </w:rPr>
        <w:br/>
      </w:r>
      <w:r w:rsidRPr="004430C8">
        <w:rPr>
          <w:rFonts w:ascii="Times New Roman" w:hAnsi="Times New Roman" w:cs="Times New Roman"/>
          <w:sz w:val="24"/>
          <w:szCs w:val="24"/>
        </w:rPr>
        <w:t xml:space="preserve">i wydawania nowego dokumentu w razie jego utraty, zniszczenia lub zmiany stosunków prawnych, zniesienia obowiązku dołączania dokumentu akcji </w:t>
      </w:r>
      <w:r w:rsidRPr="004430C8">
        <w:rPr>
          <w:rFonts w:ascii="Times New Roman" w:eastAsia="Arial Unicode MS" w:hAnsi="Times New Roman" w:cs="Times New Roman"/>
          <w:sz w:val="24"/>
          <w:szCs w:val="24"/>
        </w:rPr>
        <w:br/>
      </w:r>
      <w:r w:rsidRPr="004430C8">
        <w:rPr>
          <w:rFonts w:ascii="Times New Roman" w:hAnsi="Times New Roman" w:cs="Times New Roman"/>
          <w:sz w:val="24"/>
          <w:szCs w:val="24"/>
        </w:rPr>
        <w:t xml:space="preserve">w procesach restrukturyzacyjnych, wydawania dokumentu akcji przy warunkowym podwyższeniu kapitału zakładowego, zniesienie odcinków zbiorowych, uproszczenie procedury pozbawiania akcjonariusza praw członkowskich w razie uchybienia obowiązkowi spełnienia świadczenia na rzecz spółki w postaci wpłaty na akcje lub innych należności wymaganych przez statut, zniesienie procedury dotyczącej wydawania dokumentów akcji w związku </w:t>
      </w:r>
      <w:r w:rsidRPr="004430C8">
        <w:rPr>
          <w:rFonts w:ascii="Times New Roman" w:eastAsia="Arial Unicode MS" w:hAnsi="Times New Roman" w:cs="Times New Roman"/>
          <w:sz w:val="24"/>
          <w:szCs w:val="24"/>
        </w:rPr>
        <w:br/>
      </w:r>
      <w:r w:rsidRPr="004430C8">
        <w:rPr>
          <w:rFonts w:ascii="Times New Roman" w:hAnsi="Times New Roman" w:cs="Times New Roman"/>
          <w:sz w:val="24"/>
          <w:szCs w:val="24"/>
        </w:rPr>
        <w:t>z niepełnymi wpłatami na akcje,</w:t>
      </w:r>
    </w:p>
    <w:p w:rsidR="00821914" w:rsidRPr="004430C8" w:rsidRDefault="003B38D6">
      <w:pPr>
        <w:numPr>
          <w:ilvl w:val="0"/>
          <w:numId w:val="2"/>
        </w:numPr>
        <w:jc w:val="both"/>
        <w:rPr>
          <w:rFonts w:ascii="Times New Roman" w:eastAsia="Times" w:hAnsi="Times New Roman" w:cs="Times New Roman"/>
          <w:sz w:val="24"/>
          <w:szCs w:val="24"/>
        </w:rPr>
      </w:pPr>
      <w:r w:rsidRPr="004430C8">
        <w:rPr>
          <w:rFonts w:ascii="Times New Roman" w:hAnsi="Times New Roman" w:cs="Times New Roman"/>
          <w:sz w:val="24"/>
          <w:szCs w:val="24"/>
        </w:rPr>
        <w:t xml:space="preserve">zniesienie dualizmu niektórych instytucji związanych z występowaniem akcji </w:t>
      </w:r>
      <w:r w:rsidRPr="004430C8">
        <w:rPr>
          <w:rFonts w:ascii="Times New Roman" w:eastAsia="Arial Unicode MS" w:hAnsi="Times New Roman" w:cs="Times New Roman"/>
          <w:sz w:val="24"/>
          <w:szCs w:val="24"/>
        </w:rPr>
        <w:br/>
      </w:r>
      <w:r w:rsidRPr="004430C8">
        <w:rPr>
          <w:rFonts w:ascii="Times New Roman" w:hAnsi="Times New Roman" w:cs="Times New Roman"/>
          <w:sz w:val="24"/>
          <w:szCs w:val="24"/>
        </w:rPr>
        <w:t xml:space="preserve">w postaci dokumentu i zdematerializowanej jak np. wykonywanie prawa głosu przez zastawnika lub użytkownika w zależności od typu akcji (akcja imienna </w:t>
      </w:r>
      <w:r w:rsidRPr="004430C8">
        <w:rPr>
          <w:rFonts w:ascii="Times New Roman" w:eastAsia="Arial Unicode MS" w:hAnsi="Times New Roman" w:cs="Times New Roman"/>
          <w:sz w:val="24"/>
          <w:szCs w:val="24"/>
        </w:rPr>
        <w:br/>
      </w:r>
      <w:r w:rsidRPr="004430C8">
        <w:rPr>
          <w:rFonts w:ascii="Times New Roman" w:hAnsi="Times New Roman" w:cs="Times New Roman"/>
          <w:sz w:val="24"/>
          <w:szCs w:val="24"/>
        </w:rPr>
        <w:t>lub na okaziciela) oraz typu spółki (spółka publiczna lub nie</w:t>
      </w:r>
      <w:r w:rsidR="00C541BC">
        <w:rPr>
          <w:rFonts w:ascii="Times New Roman" w:hAnsi="Times New Roman" w:cs="Times New Roman"/>
          <w:sz w:val="24"/>
          <w:szCs w:val="24"/>
        </w:rPr>
        <w:t xml:space="preserve">będąca spółką </w:t>
      </w:r>
      <w:r w:rsidRPr="004430C8">
        <w:rPr>
          <w:rFonts w:ascii="Times New Roman" w:hAnsi="Times New Roman" w:cs="Times New Roman"/>
          <w:sz w:val="24"/>
          <w:szCs w:val="24"/>
        </w:rPr>
        <w:t>publiczn</w:t>
      </w:r>
      <w:r w:rsidR="00C541BC">
        <w:rPr>
          <w:rFonts w:ascii="Times New Roman" w:hAnsi="Times New Roman" w:cs="Times New Roman"/>
          <w:sz w:val="24"/>
          <w:szCs w:val="24"/>
        </w:rPr>
        <w:t>ą</w:t>
      </w:r>
      <w:r w:rsidRPr="004430C8">
        <w:rPr>
          <w:rFonts w:ascii="Times New Roman" w:hAnsi="Times New Roman" w:cs="Times New Roman"/>
          <w:sz w:val="24"/>
          <w:szCs w:val="24"/>
        </w:rPr>
        <w:t>), ujednolicenie term</w:t>
      </w:r>
      <w:r w:rsidR="00C93E6B">
        <w:rPr>
          <w:rFonts w:ascii="Times New Roman" w:hAnsi="Times New Roman" w:cs="Times New Roman"/>
          <w:sz w:val="24"/>
          <w:szCs w:val="24"/>
        </w:rPr>
        <w:t>in</w:t>
      </w:r>
      <w:r w:rsidRPr="004430C8">
        <w:rPr>
          <w:rFonts w:ascii="Times New Roman" w:hAnsi="Times New Roman" w:cs="Times New Roman"/>
          <w:sz w:val="24"/>
          <w:szCs w:val="24"/>
        </w:rPr>
        <w:t xml:space="preserve">u na wykonywanie prawa poboru we wszystkich spółkach, których akcje są rejestrowane w depozycie papierów wartościowych prowadzonym zgodnie z przepisami o obrocie instrumentami finansowymi bez względu na status spółki jako spółki publicznej lub </w:t>
      </w:r>
      <w:r w:rsidR="00C93E6B">
        <w:rPr>
          <w:rFonts w:ascii="Times New Roman" w:hAnsi="Times New Roman" w:cs="Times New Roman"/>
          <w:sz w:val="24"/>
          <w:szCs w:val="24"/>
        </w:rPr>
        <w:t xml:space="preserve">spółki </w:t>
      </w:r>
      <w:r w:rsidRPr="004430C8">
        <w:rPr>
          <w:rFonts w:ascii="Times New Roman" w:hAnsi="Times New Roman" w:cs="Times New Roman"/>
          <w:sz w:val="24"/>
          <w:szCs w:val="24"/>
        </w:rPr>
        <w:t>nie</w:t>
      </w:r>
      <w:r w:rsidR="00C93E6B">
        <w:rPr>
          <w:rFonts w:ascii="Times New Roman" w:hAnsi="Times New Roman" w:cs="Times New Roman"/>
          <w:sz w:val="24"/>
          <w:szCs w:val="24"/>
        </w:rPr>
        <w:t xml:space="preserve">będącej spółką </w:t>
      </w:r>
      <w:r w:rsidRPr="004430C8">
        <w:rPr>
          <w:rFonts w:ascii="Times New Roman" w:hAnsi="Times New Roman" w:cs="Times New Roman"/>
          <w:sz w:val="24"/>
          <w:szCs w:val="24"/>
        </w:rPr>
        <w:t>publiczn</w:t>
      </w:r>
      <w:r w:rsidR="00C93E6B">
        <w:rPr>
          <w:rFonts w:ascii="Times New Roman" w:hAnsi="Times New Roman" w:cs="Times New Roman"/>
          <w:sz w:val="24"/>
          <w:szCs w:val="24"/>
        </w:rPr>
        <w:t>ą</w:t>
      </w:r>
      <w:r w:rsidRPr="004430C8">
        <w:rPr>
          <w:rFonts w:ascii="Times New Roman" w:hAnsi="Times New Roman" w:cs="Times New Roman"/>
          <w:sz w:val="24"/>
          <w:szCs w:val="24"/>
        </w:rPr>
        <w:t>, ujednolicenie zasady dopuszczalności obrotu akcjami aportowymi bez względu na status</w:t>
      </w:r>
      <w:ins w:id="0" w:author="Perczyński Piotr  (DL)" w:date="2019-01-18T17:02:00Z">
        <w:r w:rsidR="00C904AA">
          <w:rPr>
            <w:rFonts w:ascii="Times New Roman" w:hAnsi="Times New Roman" w:cs="Times New Roman"/>
            <w:sz w:val="24"/>
            <w:szCs w:val="24"/>
          </w:rPr>
          <w:t xml:space="preserve"> </w:t>
        </w:r>
      </w:ins>
      <w:r w:rsidRPr="004430C8">
        <w:rPr>
          <w:rFonts w:ascii="Times New Roman" w:hAnsi="Times New Roman" w:cs="Times New Roman"/>
          <w:sz w:val="24"/>
          <w:szCs w:val="24"/>
        </w:rPr>
        <w:t>spółki jako spółki publicznej lub nie</w:t>
      </w:r>
      <w:r w:rsidR="00C541BC">
        <w:rPr>
          <w:rFonts w:ascii="Times New Roman" w:hAnsi="Times New Roman" w:cs="Times New Roman"/>
          <w:sz w:val="24"/>
          <w:szCs w:val="24"/>
        </w:rPr>
        <w:t xml:space="preserve">będącej spółką </w:t>
      </w:r>
      <w:r w:rsidRPr="004430C8">
        <w:rPr>
          <w:rFonts w:ascii="Times New Roman" w:hAnsi="Times New Roman" w:cs="Times New Roman"/>
          <w:sz w:val="24"/>
          <w:szCs w:val="24"/>
        </w:rPr>
        <w:t>publiczn</w:t>
      </w:r>
      <w:r w:rsidR="00C541BC">
        <w:rPr>
          <w:rFonts w:ascii="Times New Roman" w:hAnsi="Times New Roman" w:cs="Times New Roman"/>
          <w:sz w:val="24"/>
          <w:szCs w:val="24"/>
        </w:rPr>
        <w:t>ą</w:t>
      </w:r>
      <w:r w:rsidRPr="004430C8">
        <w:rPr>
          <w:rFonts w:ascii="Times New Roman" w:hAnsi="Times New Roman" w:cs="Times New Roman"/>
          <w:sz w:val="24"/>
          <w:szCs w:val="24"/>
        </w:rPr>
        <w:t xml:space="preserve">, ujednolicenie i uproszczenie zasad ustalania listy akcjonariuszy uprawnionych do udziału w walnym zgromadzeniu oraz zwoływania walnego zgromadzenia, </w:t>
      </w:r>
    </w:p>
    <w:p w:rsidR="00821914" w:rsidRPr="004430C8" w:rsidRDefault="003B38D6">
      <w:pPr>
        <w:numPr>
          <w:ilvl w:val="0"/>
          <w:numId w:val="2"/>
        </w:numPr>
        <w:jc w:val="both"/>
        <w:rPr>
          <w:rFonts w:ascii="Times New Roman" w:eastAsia="Times" w:hAnsi="Times New Roman" w:cs="Times New Roman"/>
          <w:sz w:val="24"/>
          <w:szCs w:val="24"/>
        </w:rPr>
      </w:pPr>
      <w:r w:rsidRPr="004430C8">
        <w:rPr>
          <w:rFonts w:ascii="Times New Roman" w:hAnsi="Times New Roman" w:cs="Times New Roman"/>
          <w:sz w:val="24"/>
          <w:szCs w:val="24"/>
        </w:rPr>
        <w:t xml:space="preserve">ułatwienie, przyspieszenie, zmniejszenie kosztów i zwiększenie pewności komunikacji z akcjonariuszami przy wykorzystaniu poczty elektronicznej w myśl zasady </w:t>
      </w:r>
      <w:r w:rsidR="007D761E" w:rsidRPr="004430C8">
        <w:rPr>
          <w:rFonts w:ascii="Times New Roman" w:hAnsi="Times New Roman" w:cs="Times New Roman"/>
          <w:sz w:val="24"/>
          <w:szCs w:val="24"/>
        </w:rPr>
        <w:t>„</w:t>
      </w:r>
      <w:r w:rsidRPr="004430C8">
        <w:rPr>
          <w:rFonts w:ascii="Times New Roman" w:hAnsi="Times New Roman" w:cs="Times New Roman"/>
          <w:sz w:val="24"/>
          <w:szCs w:val="24"/>
        </w:rPr>
        <w:t>pchania</w:t>
      </w:r>
      <w:r w:rsidR="007D761E" w:rsidRPr="004430C8">
        <w:rPr>
          <w:rFonts w:ascii="Times New Roman" w:hAnsi="Times New Roman" w:cs="Times New Roman"/>
          <w:sz w:val="24"/>
          <w:szCs w:val="24"/>
        </w:rPr>
        <w:t>”</w:t>
      </w:r>
      <w:r w:rsidRPr="004430C8">
        <w:rPr>
          <w:rFonts w:ascii="Times New Roman" w:hAnsi="Times New Roman" w:cs="Times New Roman"/>
          <w:sz w:val="24"/>
          <w:szCs w:val="24"/>
        </w:rPr>
        <w:t xml:space="preserve"> informacji do akcjonariusza, a nie tylko ogłaszania jej zgodnie </w:t>
      </w:r>
      <w:r w:rsidRPr="004430C8">
        <w:rPr>
          <w:rFonts w:ascii="Times New Roman" w:eastAsia="Arial Unicode MS" w:hAnsi="Times New Roman" w:cs="Times New Roman"/>
          <w:sz w:val="24"/>
          <w:szCs w:val="24"/>
        </w:rPr>
        <w:br/>
      </w:r>
      <w:r w:rsidRPr="004430C8">
        <w:rPr>
          <w:rFonts w:ascii="Times New Roman" w:hAnsi="Times New Roman" w:cs="Times New Roman"/>
          <w:sz w:val="24"/>
          <w:szCs w:val="24"/>
        </w:rPr>
        <w:t xml:space="preserve">z wymaganiami Kodeksu spółek handlowych i statutu. </w:t>
      </w:r>
      <w:r w:rsidRPr="004430C8">
        <w:rPr>
          <w:rStyle w:val="Brak"/>
          <w:rFonts w:ascii="Times New Roman" w:hAnsi="Times New Roman" w:cs="Times New Roman"/>
          <w:sz w:val="24"/>
          <w:szCs w:val="24"/>
        </w:rPr>
        <w:t>Eliminuje to lub co najmniej zmniejsza ryzyko sytuacji informowania akcjonariusza w taki sposób, aby go „nie poinformować”,</w:t>
      </w:r>
    </w:p>
    <w:p w:rsidR="00821914" w:rsidRPr="004430C8" w:rsidRDefault="003B38D6">
      <w:pPr>
        <w:numPr>
          <w:ilvl w:val="0"/>
          <w:numId w:val="2"/>
        </w:numPr>
        <w:jc w:val="both"/>
        <w:rPr>
          <w:rFonts w:ascii="Times New Roman" w:eastAsia="Times" w:hAnsi="Times New Roman" w:cs="Times New Roman"/>
          <w:sz w:val="24"/>
          <w:szCs w:val="24"/>
        </w:rPr>
      </w:pPr>
      <w:r w:rsidRPr="004430C8">
        <w:rPr>
          <w:rFonts w:ascii="Times New Roman" w:hAnsi="Times New Roman" w:cs="Times New Roman"/>
          <w:sz w:val="24"/>
          <w:szCs w:val="24"/>
        </w:rPr>
        <w:t xml:space="preserve">uproszczenie, przyspieszenie, ujednolicenie i zwiększenie pewności w spełnianiu na rzecz akcjonariuszy świadczeń przez spółkę np. z tytułu dywidendy, </w:t>
      </w:r>
      <w:r w:rsidRPr="004430C8">
        <w:rPr>
          <w:rFonts w:ascii="Times New Roman" w:hAnsi="Times New Roman" w:cs="Times New Roman"/>
          <w:sz w:val="24"/>
          <w:szCs w:val="24"/>
        </w:rPr>
        <w:lastRenderedPageBreak/>
        <w:t>wykonywania prawa poboru przy wykorzystaniu rejestru akcjonariuszy i podmiotu prowadzącego ten rejestr,</w:t>
      </w:r>
    </w:p>
    <w:p w:rsidR="00111F7E" w:rsidRPr="004430C8" w:rsidRDefault="003B38D6">
      <w:pPr>
        <w:numPr>
          <w:ilvl w:val="0"/>
          <w:numId w:val="2"/>
        </w:numPr>
        <w:jc w:val="both"/>
        <w:rPr>
          <w:rFonts w:ascii="Times New Roman" w:eastAsia="Times" w:hAnsi="Times New Roman" w:cs="Times New Roman"/>
          <w:sz w:val="24"/>
          <w:szCs w:val="24"/>
        </w:rPr>
      </w:pPr>
      <w:r w:rsidRPr="004430C8">
        <w:rPr>
          <w:rFonts w:ascii="Times New Roman" w:hAnsi="Times New Roman" w:cs="Times New Roman"/>
          <w:sz w:val="24"/>
          <w:szCs w:val="24"/>
        </w:rPr>
        <w:t xml:space="preserve">kolejny, naturalny krok w digitalizacji księgi akcyjnej, która na podstawie dotychczasowego art. 341 § 8 k.s.h. mogła być prowadzona w formie zapisu elektronicznego oraz na podstawie dotychczasowego art. 342 k.s.h. mogła </w:t>
      </w:r>
      <w:r w:rsidRPr="004430C8">
        <w:rPr>
          <w:rFonts w:ascii="Times New Roman" w:eastAsia="Arial Unicode MS" w:hAnsi="Times New Roman" w:cs="Times New Roman"/>
          <w:sz w:val="24"/>
          <w:szCs w:val="24"/>
        </w:rPr>
        <w:br/>
      </w:r>
      <w:r w:rsidRPr="004430C8">
        <w:rPr>
          <w:rFonts w:ascii="Times New Roman" w:hAnsi="Times New Roman" w:cs="Times New Roman"/>
          <w:sz w:val="24"/>
          <w:szCs w:val="24"/>
        </w:rPr>
        <w:t>być prowadzona przez bank lub firmę inwestycyjną</w:t>
      </w:r>
      <w:r w:rsidR="00111F7E" w:rsidRPr="004430C8">
        <w:rPr>
          <w:rFonts w:ascii="Times New Roman" w:hAnsi="Times New Roman" w:cs="Times New Roman"/>
          <w:sz w:val="24"/>
          <w:szCs w:val="24"/>
        </w:rPr>
        <w:t>,</w:t>
      </w:r>
    </w:p>
    <w:p w:rsidR="00111F7E" w:rsidRPr="004430C8" w:rsidRDefault="00111F7E" w:rsidP="007D6D75">
      <w:pPr>
        <w:pStyle w:val="Akapitzlist"/>
        <w:numPr>
          <w:ilvl w:val="0"/>
          <w:numId w:val="2"/>
        </w:numPr>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t>nieobjęcie dematerializacją akcji imiennych skutkowałoby koniecznością utrzymywania przez spółki dwóch odrębnych systemów rejestracji praw z akcji (rejestr akcjonariuszy dla</w:t>
      </w:r>
      <w:r w:rsidR="00366812">
        <w:rPr>
          <w:rStyle w:val="Brak"/>
          <w:rFonts w:ascii="Times New Roman" w:hAnsi="Times New Roman" w:cs="Times New Roman"/>
          <w:sz w:val="24"/>
          <w:szCs w:val="24"/>
        </w:rPr>
        <w:t xml:space="preserve"> akcji na okaziciela oraz księg</w:t>
      </w:r>
      <w:r w:rsidR="00C01002">
        <w:rPr>
          <w:rStyle w:val="Brak"/>
          <w:rFonts w:ascii="Times New Roman" w:hAnsi="Times New Roman" w:cs="Times New Roman"/>
          <w:sz w:val="24"/>
          <w:szCs w:val="24"/>
        </w:rPr>
        <w:t>a</w:t>
      </w:r>
      <w:r w:rsidR="00366812">
        <w:rPr>
          <w:rStyle w:val="Brak"/>
          <w:rFonts w:ascii="Times New Roman" w:hAnsi="Times New Roman" w:cs="Times New Roman"/>
          <w:sz w:val="24"/>
          <w:szCs w:val="24"/>
        </w:rPr>
        <w:t xml:space="preserve"> akcyjn</w:t>
      </w:r>
      <w:r w:rsidR="00C01002">
        <w:rPr>
          <w:rStyle w:val="Brak"/>
          <w:rFonts w:ascii="Times New Roman" w:hAnsi="Times New Roman" w:cs="Times New Roman"/>
          <w:sz w:val="24"/>
          <w:szCs w:val="24"/>
        </w:rPr>
        <w:t>a</w:t>
      </w:r>
      <w:r w:rsidR="00366812">
        <w:rPr>
          <w:rStyle w:val="Brak"/>
          <w:rFonts w:ascii="Times New Roman" w:hAnsi="Times New Roman" w:cs="Times New Roman"/>
          <w:sz w:val="24"/>
          <w:szCs w:val="24"/>
        </w:rPr>
        <w:t xml:space="preserve"> dla akcji imiennych</w:t>
      </w:r>
      <w:r w:rsidRPr="004430C8">
        <w:rPr>
          <w:rStyle w:val="Brak"/>
          <w:rFonts w:ascii="Times New Roman" w:hAnsi="Times New Roman" w:cs="Times New Roman"/>
          <w:sz w:val="24"/>
          <w:szCs w:val="24"/>
        </w:rPr>
        <w:t xml:space="preserve">), co nie tylko powodowałoby uciążliwość dla spółek, ale także zwiększyłoby koszty ich funkcjonowania i komplikowałoby otoczenie prawne. </w:t>
      </w:r>
    </w:p>
    <w:p w:rsidR="00821914" w:rsidRPr="004430C8" w:rsidRDefault="003B38D6" w:rsidP="007B08CA">
      <w:pPr>
        <w:spacing w:after="0"/>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t xml:space="preserve">Wymaga przy tym podkreślenia, że powierzenie prowadzenia rejestru akcjonariuszy podmiotom uprawnionym do prowadzenia rachunków papierów wartościowych w postaci zdematerializowanej zgodnie z przepisami o obrocie instrumentami finansowymi pozwala wykorzystać istniejącą już od ponad 20 lat, stale doskonaloną i sprawdzoną w praktyce infrastrukturę informatyczną i procedury znane spółkom publicznym, ale także spółkom </w:t>
      </w:r>
      <w:r w:rsidR="00C541BC" w:rsidRPr="004430C8">
        <w:rPr>
          <w:rStyle w:val="Brak"/>
          <w:rFonts w:ascii="Times New Roman" w:hAnsi="Times New Roman" w:cs="Times New Roman"/>
          <w:sz w:val="24"/>
          <w:szCs w:val="24"/>
        </w:rPr>
        <w:t>nie</w:t>
      </w:r>
      <w:r w:rsidR="00C541BC">
        <w:rPr>
          <w:rStyle w:val="Brak"/>
          <w:rFonts w:ascii="Times New Roman" w:hAnsi="Times New Roman" w:cs="Times New Roman"/>
          <w:sz w:val="24"/>
          <w:szCs w:val="24"/>
        </w:rPr>
        <w:t xml:space="preserve">będącym spółkami </w:t>
      </w:r>
      <w:r w:rsidRPr="004430C8">
        <w:rPr>
          <w:rStyle w:val="Brak"/>
          <w:rFonts w:ascii="Times New Roman" w:hAnsi="Times New Roman" w:cs="Times New Roman"/>
          <w:sz w:val="24"/>
          <w:szCs w:val="24"/>
        </w:rPr>
        <w:t>publicznym</w:t>
      </w:r>
      <w:r w:rsidR="00C541BC">
        <w:rPr>
          <w:rStyle w:val="Brak"/>
          <w:rFonts w:ascii="Times New Roman" w:hAnsi="Times New Roman" w:cs="Times New Roman"/>
          <w:sz w:val="24"/>
          <w:szCs w:val="24"/>
        </w:rPr>
        <w:t>i</w:t>
      </w:r>
      <w:r w:rsidRPr="004430C8">
        <w:rPr>
          <w:rStyle w:val="Brak"/>
          <w:rFonts w:ascii="Times New Roman" w:hAnsi="Times New Roman" w:cs="Times New Roman"/>
          <w:sz w:val="24"/>
          <w:szCs w:val="24"/>
        </w:rPr>
        <w:t xml:space="preserve">.  </w:t>
      </w:r>
    </w:p>
    <w:p w:rsidR="00821914" w:rsidRPr="004430C8" w:rsidRDefault="003B38D6" w:rsidP="007B08CA">
      <w:pPr>
        <w:ind w:firstLine="708"/>
        <w:jc w:val="both"/>
        <w:rPr>
          <w:rStyle w:val="Brak"/>
          <w:rFonts w:ascii="Times New Roman" w:hAnsi="Times New Roman" w:cs="Times New Roman"/>
          <w:sz w:val="24"/>
          <w:szCs w:val="24"/>
        </w:rPr>
      </w:pPr>
      <w:r w:rsidRPr="004430C8">
        <w:rPr>
          <w:rStyle w:val="Brak"/>
          <w:rFonts w:ascii="Times New Roman" w:hAnsi="Times New Roman" w:cs="Times New Roman"/>
          <w:sz w:val="24"/>
          <w:szCs w:val="24"/>
        </w:rPr>
        <w:t xml:space="preserve">Dodatkowo, praktyka obrotu dowodzi, że akcje w postaci dokumentu, jeżeli </w:t>
      </w:r>
      <w:r w:rsidRPr="004430C8">
        <w:rPr>
          <w:rStyle w:val="Brak"/>
          <w:rFonts w:ascii="Times New Roman" w:eastAsia="Arial Unicode MS" w:hAnsi="Times New Roman" w:cs="Times New Roman"/>
          <w:sz w:val="24"/>
          <w:szCs w:val="24"/>
        </w:rPr>
        <w:br/>
      </w:r>
      <w:r w:rsidRPr="004430C8">
        <w:rPr>
          <w:rStyle w:val="Brak"/>
          <w:rFonts w:ascii="Times New Roman" w:hAnsi="Times New Roman" w:cs="Times New Roman"/>
          <w:sz w:val="24"/>
          <w:szCs w:val="24"/>
        </w:rPr>
        <w:t xml:space="preserve">są wydawane, to incydentalnie, a część spółek dla uniknięcia ryzyk i uciążliwości związanych z „produkcją” i wydawaniem dokumentów akcji decyduje się na zastąpienie ich odcinkiem lub odcinkami zbiorowymi, doprowadzając w ten sposób do – ujmując rzecz w pełnym uproszczeniu – quasi dematerializacji. Podobnie, dość rozpowszechnioną praktyką jest obrót akcjami niezdematerializowanymi za pośrednictwem domów maklerskich, bez wydawania fizycznego dokumentu akcji, który jest zdeponowany w domu maklerskim. Proces wydawania dokumentu akcji lub przenoszenia jego posiadania jest „fikcyjny” w tym sensie, że zastępują go oświadczenia o wydaniu lub przeniesieniu posiadania dokumentu akcji dokumentowane przez strony transakcji i dom maklerski, ale bez </w:t>
      </w:r>
      <w:r w:rsidR="00727CB3" w:rsidRPr="004430C8">
        <w:rPr>
          <w:rStyle w:val="Brak"/>
          <w:rFonts w:ascii="Times New Roman" w:hAnsi="Times New Roman" w:cs="Times New Roman"/>
          <w:i/>
          <w:sz w:val="24"/>
          <w:szCs w:val="24"/>
        </w:rPr>
        <w:t>de facto</w:t>
      </w:r>
      <w:r w:rsidR="00727CB3" w:rsidRPr="004430C8">
        <w:rPr>
          <w:rStyle w:val="Brak"/>
          <w:rFonts w:ascii="Times New Roman" w:hAnsi="Times New Roman" w:cs="Times New Roman"/>
          <w:sz w:val="24"/>
          <w:szCs w:val="24"/>
        </w:rPr>
        <w:t xml:space="preserve"> </w:t>
      </w:r>
      <w:r w:rsidRPr="004430C8">
        <w:rPr>
          <w:rStyle w:val="Brak"/>
          <w:rFonts w:ascii="Times New Roman" w:hAnsi="Times New Roman" w:cs="Times New Roman"/>
          <w:sz w:val="24"/>
          <w:szCs w:val="24"/>
        </w:rPr>
        <w:t xml:space="preserve">fizycznego obrotu.   </w:t>
      </w:r>
    </w:p>
    <w:p w:rsidR="00821914" w:rsidRPr="004430C8" w:rsidRDefault="00641733" w:rsidP="007B08CA">
      <w:pPr>
        <w:ind w:firstLine="708"/>
        <w:jc w:val="both"/>
        <w:rPr>
          <w:rStyle w:val="Brak"/>
          <w:rFonts w:ascii="Times New Roman" w:eastAsia="Times" w:hAnsi="Times New Roman" w:cs="Times New Roman"/>
          <w:b/>
          <w:bCs/>
          <w:sz w:val="24"/>
          <w:szCs w:val="24"/>
        </w:rPr>
      </w:pPr>
      <w:r w:rsidRPr="004430C8">
        <w:rPr>
          <w:rStyle w:val="Brak"/>
          <w:rFonts w:ascii="Times New Roman" w:hAnsi="Times New Roman" w:cs="Times New Roman"/>
          <w:sz w:val="24"/>
          <w:szCs w:val="24"/>
        </w:rPr>
        <w:t>9</w:t>
      </w:r>
      <w:r w:rsidR="003B38D6" w:rsidRPr="004430C8">
        <w:rPr>
          <w:rStyle w:val="Brak"/>
          <w:rFonts w:ascii="Times New Roman" w:hAnsi="Times New Roman" w:cs="Times New Roman"/>
          <w:sz w:val="24"/>
          <w:szCs w:val="24"/>
        </w:rPr>
        <w:t xml:space="preserve">. Zasadniczą treścią normatywną ustawy jest: </w:t>
      </w:r>
    </w:p>
    <w:p w:rsidR="00821914" w:rsidRPr="004430C8" w:rsidRDefault="003B38D6" w:rsidP="00641733">
      <w:pPr>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t>1)</w:t>
      </w:r>
      <w:r w:rsidRPr="004430C8">
        <w:rPr>
          <w:rStyle w:val="Brak"/>
          <w:rFonts w:ascii="Times New Roman" w:hAnsi="Times New Roman" w:cs="Times New Roman"/>
          <w:sz w:val="24"/>
          <w:szCs w:val="24"/>
        </w:rPr>
        <w:tab/>
        <w:t>wprowadzenie obligatoryjnej dematerializacji akcji na okaziciela i akcji imiennych spółek akcyjnych i spółek komandytowo-akcyjnych, które nie podlegają obowiązkowej dematerializacji w rozumieniu przepisów ustawy o ofercie publicznej i ustawy o obrocie instrumentami finansowymi,</w:t>
      </w:r>
    </w:p>
    <w:p w:rsidR="00821914" w:rsidRPr="004430C8" w:rsidRDefault="003B38D6" w:rsidP="00641733">
      <w:pPr>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t>2)</w:t>
      </w:r>
      <w:r w:rsidRPr="004430C8">
        <w:rPr>
          <w:rStyle w:val="Brak"/>
          <w:rFonts w:ascii="Times New Roman" w:hAnsi="Times New Roman" w:cs="Times New Roman"/>
          <w:sz w:val="24"/>
          <w:szCs w:val="24"/>
        </w:rPr>
        <w:tab/>
        <w:t>umożliwienie dematerializacji także innych tytułów uczestnictwa w spółce takich jak świadectwa założycielskie, świadectwa użytkowe, warranty subskrypcyjne i inne tytuły do uczestnictwa w dochodach lub w podziale majątku spółki,</w:t>
      </w:r>
    </w:p>
    <w:p w:rsidR="00821914" w:rsidRPr="004430C8" w:rsidRDefault="003B38D6" w:rsidP="00641733">
      <w:pPr>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t>3)</w:t>
      </w:r>
      <w:r w:rsidRPr="004430C8">
        <w:rPr>
          <w:rStyle w:val="Brak"/>
          <w:rFonts w:ascii="Times New Roman" w:hAnsi="Times New Roman" w:cs="Times New Roman"/>
          <w:sz w:val="24"/>
          <w:szCs w:val="24"/>
        </w:rPr>
        <w:tab/>
        <w:t>dostosowanie licznych instytucji prawa spółek do konstrukcji akcji zdematerializowanej  przez eliminację zbędnych przepisów lub odpowiednią modyfikację przepisów uwzględniających występowanie akcji w postaci dokumentu.</w:t>
      </w:r>
    </w:p>
    <w:p w:rsidR="00821914" w:rsidRPr="004430C8" w:rsidRDefault="00641733">
      <w:pPr>
        <w:spacing w:after="0"/>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lastRenderedPageBreak/>
        <w:t xml:space="preserve">10. </w:t>
      </w:r>
      <w:r w:rsidR="003B38D6" w:rsidRPr="004430C8">
        <w:rPr>
          <w:rStyle w:val="Brak"/>
          <w:rFonts w:ascii="Times New Roman" w:hAnsi="Times New Roman" w:cs="Times New Roman"/>
          <w:sz w:val="24"/>
          <w:szCs w:val="24"/>
        </w:rPr>
        <w:t xml:space="preserve"> Przyjęte w ustawie rozwiązania zostały oparte na założeniu</w:t>
      </w:r>
      <w:r w:rsidR="00955F2D" w:rsidRPr="004430C8">
        <w:rPr>
          <w:rStyle w:val="Brak"/>
          <w:rFonts w:ascii="Times New Roman" w:hAnsi="Times New Roman" w:cs="Times New Roman"/>
          <w:sz w:val="24"/>
          <w:szCs w:val="24"/>
        </w:rPr>
        <w:t xml:space="preserve"> </w:t>
      </w:r>
      <w:r w:rsidR="003B38D6" w:rsidRPr="004430C8">
        <w:rPr>
          <w:rStyle w:val="Brak"/>
          <w:rFonts w:ascii="Times New Roman" w:hAnsi="Times New Roman" w:cs="Times New Roman"/>
          <w:sz w:val="24"/>
          <w:szCs w:val="24"/>
        </w:rPr>
        <w:t>zgodności z obecnym modelem regulacji, który przewiduje ogólne unormowanie reżimu papierów wartościowych – w szczególności ich alienacji – w tzw. ramowej regulacji papierów wartościowych zawartej w kodeksie cywilnym, przy jednoczesnym wprowadzeniu podstaw dla dematerializacji konkretnych typów papierów wartościowych w przepisach szczegółowych, odnoszących się do tych poszczególnych typów. Dlatego też podstawa dla dematerializacji akcji powinna być zlokalizowana w k.s.h., albowiem ta ustawa jest właściwa dla określania reżimu prawnego akcji spółki nie</w:t>
      </w:r>
      <w:r w:rsidR="00C93E6B">
        <w:rPr>
          <w:rStyle w:val="Brak"/>
          <w:rFonts w:ascii="Times New Roman" w:hAnsi="Times New Roman" w:cs="Times New Roman"/>
          <w:sz w:val="24"/>
          <w:szCs w:val="24"/>
        </w:rPr>
        <w:t xml:space="preserve">będącej spółką </w:t>
      </w:r>
      <w:r w:rsidR="003B38D6" w:rsidRPr="004430C8">
        <w:rPr>
          <w:rStyle w:val="Brak"/>
          <w:rFonts w:ascii="Times New Roman" w:hAnsi="Times New Roman" w:cs="Times New Roman"/>
          <w:sz w:val="24"/>
          <w:szCs w:val="24"/>
        </w:rPr>
        <w:t>publiczn</w:t>
      </w:r>
      <w:r w:rsidR="00C93E6B">
        <w:rPr>
          <w:rStyle w:val="Brak"/>
          <w:rFonts w:ascii="Times New Roman" w:hAnsi="Times New Roman" w:cs="Times New Roman"/>
          <w:sz w:val="24"/>
          <w:szCs w:val="24"/>
        </w:rPr>
        <w:t>ą</w:t>
      </w:r>
      <w:r w:rsidR="003B38D6" w:rsidRPr="004430C8">
        <w:rPr>
          <w:rStyle w:val="Brak"/>
          <w:rFonts w:ascii="Times New Roman" w:hAnsi="Times New Roman" w:cs="Times New Roman"/>
          <w:sz w:val="24"/>
          <w:szCs w:val="24"/>
        </w:rPr>
        <w:t xml:space="preserve">. Inna metoda nie jest zresztą obecnie możliwa </w:t>
      </w:r>
      <w:r w:rsidR="003B38D6" w:rsidRPr="004430C8">
        <w:rPr>
          <w:rStyle w:val="Brak"/>
          <w:rFonts w:ascii="Times New Roman" w:eastAsia="Arial Unicode MS" w:hAnsi="Times New Roman" w:cs="Times New Roman"/>
          <w:sz w:val="24"/>
          <w:szCs w:val="24"/>
        </w:rPr>
        <w:br/>
      </w:r>
      <w:r w:rsidR="003B38D6" w:rsidRPr="004430C8">
        <w:rPr>
          <w:rStyle w:val="Brak"/>
          <w:rFonts w:ascii="Times New Roman" w:hAnsi="Times New Roman" w:cs="Times New Roman"/>
          <w:sz w:val="24"/>
          <w:szCs w:val="24"/>
        </w:rPr>
        <w:t xml:space="preserve">do zastosowania wobec przestarzałej regulacji prawa papierów wartościowych </w:t>
      </w:r>
      <w:r w:rsidR="007D63B1" w:rsidRPr="004430C8">
        <w:rPr>
          <w:rStyle w:val="Brak"/>
          <w:rFonts w:ascii="Times New Roman" w:hAnsi="Times New Roman" w:cs="Times New Roman"/>
          <w:sz w:val="24"/>
          <w:szCs w:val="24"/>
        </w:rPr>
        <w:t xml:space="preserve">zawartej </w:t>
      </w:r>
      <w:r w:rsidR="007D63B1" w:rsidRPr="004430C8">
        <w:rPr>
          <w:rStyle w:val="Brak"/>
          <w:rFonts w:ascii="Times New Roman" w:hAnsi="Times New Roman" w:cs="Times New Roman"/>
          <w:sz w:val="24"/>
          <w:szCs w:val="24"/>
        </w:rPr>
        <w:br/>
      </w:r>
      <w:r w:rsidR="003B38D6" w:rsidRPr="004430C8">
        <w:rPr>
          <w:rStyle w:val="Brak"/>
          <w:rFonts w:ascii="Times New Roman" w:hAnsi="Times New Roman" w:cs="Times New Roman"/>
          <w:sz w:val="24"/>
          <w:szCs w:val="24"/>
        </w:rPr>
        <w:t xml:space="preserve">w kodeksie cywilnym. </w:t>
      </w:r>
    </w:p>
    <w:p w:rsidR="00821914" w:rsidRPr="004430C8" w:rsidRDefault="003B38D6">
      <w:pPr>
        <w:spacing w:after="0"/>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t>Mając jednak na uwadze, że obecna ogólna regulacja papierów wartościowych – zawarta w art. 921</w:t>
      </w:r>
      <w:r w:rsidRPr="004430C8">
        <w:rPr>
          <w:rStyle w:val="Brak"/>
          <w:rFonts w:ascii="Times New Roman" w:hAnsi="Times New Roman" w:cs="Times New Roman"/>
          <w:sz w:val="24"/>
          <w:szCs w:val="24"/>
          <w:vertAlign w:val="superscript"/>
        </w:rPr>
        <w:t>6</w:t>
      </w:r>
      <w:r w:rsidRPr="004430C8">
        <w:rPr>
          <w:rStyle w:val="Brak"/>
          <w:rFonts w:ascii="Times New Roman" w:hAnsi="Times New Roman" w:cs="Times New Roman"/>
          <w:sz w:val="24"/>
          <w:szCs w:val="24"/>
        </w:rPr>
        <w:t xml:space="preserve"> i nast. k.c. – nie normuje zasad przenoszenia praw z papierów zdematerializowanych, wydaje się celowe unormowanie zasad przenoszenia praw z akcji zdematerializowanych w k.s.h. Może powstać pytanie o celowość takiego kompleksowego unormowania w kontekście jego braku w odpowiednich przepisach o obligacjach, bankowych papierach wartościowych albo niepublicznych certyfikatach inwestycyjnych. Pogląd o jego celowości można jednak uzasadniać szeregiem istotnych argumentów.</w:t>
      </w:r>
    </w:p>
    <w:p w:rsidR="00821914" w:rsidRPr="004430C8" w:rsidRDefault="003B38D6" w:rsidP="00AD7538">
      <w:pPr>
        <w:ind w:firstLine="708"/>
        <w:jc w:val="both"/>
        <w:rPr>
          <w:rStyle w:val="Brak"/>
          <w:rFonts w:ascii="Times New Roman" w:hAnsi="Times New Roman" w:cs="Times New Roman"/>
          <w:sz w:val="24"/>
          <w:szCs w:val="24"/>
        </w:rPr>
      </w:pPr>
      <w:r w:rsidRPr="004430C8">
        <w:rPr>
          <w:rStyle w:val="Brak"/>
          <w:rFonts w:ascii="Times New Roman" w:hAnsi="Times New Roman" w:cs="Times New Roman"/>
          <w:sz w:val="24"/>
          <w:szCs w:val="24"/>
        </w:rPr>
        <w:t xml:space="preserve">Za unormowaniem zasad przenoszenia akcji zdematerializowanych przemawia znaczenie tego typu papierów wartościowych we współczesnym obrocie. Poprzestanie </w:t>
      </w:r>
      <w:r w:rsidRPr="004430C8">
        <w:rPr>
          <w:rStyle w:val="Brak"/>
          <w:rFonts w:ascii="Times New Roman" w:eastAsia="Arial Unicode MS" w:hAnsi="Times New Roman" w:cs="Times New Roman"/>
          <w:sz w:val="24"/>
          <w:szCs w:val="24"/>
        </w:rPr>
        <w:br/>
      </w:r>
      <w:r w:rsidRPr="004430C8">
        <w:rPr>
          <w:rStyle w:val="Brak"/>
          <w:rFonts w:ascii="Times New Roman" w:hAnsi="Times New Roman" w:cs="Times New Roman"/>
          <w:sz w:val="24"/>
          <w:szCs w:val="24"/>
        </w:rPr>
        <w:t xml:space="preserve">na fragmentarycznym unormowaniu zasad alienacji może prowadzić do zachwiania pewności obrotu zwłaszcza, że nie wydaje się przekonująca koncepcja, jakoby przenoszenie praw </w:t>
      </w:r>
      <w:r w:rsidRPr="004430C8">
        <w:rPr>
          <w:rStyle w:val="Brak"/>
          <w:rFonts w:ascii="Times New Roman" w:eastAsia="Arial Unicode MS" w:hAnsi="Times New Roman" w:cs="Times New Roman"/>
          <w:sz w:val="24"/>
          <w:szCs w:val="24"/>
        </w:rPr>
        <w:br/>
      </w:r>
      <w:r w:rsidRPr="004430C8">
        <w:rPr>
          <w:rStyle w:val="Brak"/>
          <w:rFonts w:ascii="Times New Roman" w:hAnsi="Times New Roman" w:cs="Times New Roman"/>
          <w:sz w:val="24"/>
          <w:szCs w:val="24"/>
        </w:rPr>
        <w:t xml:space="preserve">z akcji zdematerializowanych miało podlegać wówczas przepisom o przelewie. Uzasadnia </w:t>
      </w:r>
      <w:r w:rsidRPr="004430C8">
        <w:rPr>
          <w:rStyle w:val="Brak"/>
          <w:rFonts w:ascii="Times New Roman" w:eastAsia="Arial Unicode MS" w:hAnsi="Times New Roman" w:cs="Times New Roman"/>
          <w:sz w:val="24"/>
          <w:szCs w:val="24"/>
        </w:rPr>
        <w:br/>
      </w:r>
      <w:r w:rsidRPr="004430C8">
        <w:rPr>
          <w:rStyle w:val="Brak"/>
          <w:rFonts w:ascii="Times New Roman" w:hAnsi="Times New Roman" w:cs="Times New Roman"/>
          <w:sz w:val="24"/>
          <w:szCs w:val="24"/>
        </w:rPr>
        <w:t xml:space="preserve">to postulat względnie kompleksowego unormowania reżimu przenoszenia praw z akcji zdematerializowanych: przesłanek i skutków alienacji. </w:t>
      </w:r>
    </w:p>
    <w:p w:rsidR="00821914" w:rsidRPr="004430C8" w:rsidRDefault="003B38D6" w:rsidP="00AD7538">
      <w:pPr>
        <w:jc w:val="both"/>
        <w:rPr>
          <w:rStyle w:val="Brak"/>
          <w:rFonts w:ascii="Times New Roman" w:eastAsia="Times" w:hAnsi="Times New Roman" w:cs="Times New Roman"/>
          <w:sz w:val="24"/>
          <w:szCs w:val="24"/>
        </w:rPr>
      </w:pPr>
      <w:r w:rsidRPr="004430C8">
        <w:rPr>
          <w:rStyle w:val="Brak"/>
          <w:rFonts w:ascii="Times New Roman" w:eastAsia="Times" w:hAnsi="Times New Roman" w:cs="Times New Roman"/>
          <w:sz w:val="24"/>
          <w:szCs w:val="24"/>
        </w:rPr>
        <w:tab/>
      </w:r>
      <w:r w:rsidR="00B0056F" w:rsidRPr="004430C8">
        <w:rPr>
          <w:rStyle w:val="Brak"/>
          <w:rFonts w:ascii="Times New Roman" w:eastAsia="Times" w:hAnsi="Times New Roman" w:cs="Times New Roman"/>
          <w:sz w:val="24"/>
          <w:szCs w:val="24"/>
        </w:rPr>
        <w:t>11</w:t>
      </w:r>
      <w:r w:rsidRPr="004430C8">
        <w:rPr>
          <w:rStyle w:val="Brak"/>
          <w:rFonts w:ascii="Times New Roman" w:eastAsia="Times" w:hAnsi="Times New Roman" w:cs="Times New Roman"/>
          <w:sz w:val="24"/>
          <w:szCs w:val="24"/>
        </w:rPr>
        <w:t>. Konsekwencj</w:t>
      </w:r>
      <w:r w:rsidRPr="004430C8">
        <w:rPr>
          <w:rStyle w:val="Brak"/>
          <w:rFonts w:ascii="Times New Roman" w:hAnsi="Times New Roman" w:cs="Times New Roman"/>
          <w:sz w:val="24"/>
          <w:szCs w:val="24"/>
        </w:rPr>
        <w:t>ą zaproponowanych zmian jest wprowadzenie do polskiego prawa spółek pojęcia akcji rejestrowej</w:t>
      </w:r>
      <w:r w:rsidR="00AD7538" w:rsidRPr="004430C8">
        <w:rPr>
          <w:rStyle w:val="Brak"/>
          <w:rFonts w:ascii="Times New Roman" w:hAnsi="Times New Roman" w:cs="Times New Roman"/>
          <w:sz w:val="24"/>
          <w:szCs w:val="24"/>
        </w:rPr>
        <w:t>,</w:t>
      </w:r>
      <w:r w:rsidRPr="004430C8">
        <w:rPr>
          <w:rStyle w:val="Brak"/>
          <w:rFonts w:ascii="Times New Roman" w:hAnsi="Times New Roman" w:cs="Times New Roman"/>
          <w:sz w:val="24"/>
          <w:szCs w:val="24"/>
        </w:rPr>
        <w:t xml:space="preserve"> przy jednoczesnym utrzymaniu klasyfikacji akcji na okaziciela i akcji imiennej</w:t>
      </w:r>
      <w:r w:rsidR="00B0056F" w:rsidRPr="004430C8">
        <w:rPr>
          <w:rStyle w:val="Brak"/>
          <w:rFonts w:ascii="Times New Roman" w:hAnsi="Times New Roman" w:cs="Times New Roman"/>
          <w:sz w:val="24"/>
          <w:szCs w:val="24"/>
        </w:rPr>
        <w:t xml:space="preserve">. </w:t>
      </w:r>
      <w:r w:rsidRPr="004430C8">
        <w:rPr>
          <w:rStyle w:val="Brak"/>
          <w:rFonts w:ascii="Times New Roman" w:hAnsi="Times New Roman" w:cs="Times New Roman"/>
          <w:sz w:val="24"/>
          <w:szCs w:val="24"/>
        </w:rPr>
        <w:t xml:space="preserve">Jakkolwiek w wyniku proponowanej dematerializacji wszystkich akcji rozróżnienie to </w:t>
      </w:r>
      <w:r w:rsidR="00AD7538" w:rsidRPr="004430C8">
        <w:rPr>
          <w:rStyle w:val="Brak"/>
          <w:rFonts w:ascii="Times New Roman" w:hAnsi="Times New Roman" w:cs="Times New Roman"/>
          <w:sz w:val="24"/>
          <w:szCs w:val="24"/>
        </w:rPr>
        <w:t xml:space="preserve">w praktyce </w:t>
      </w:r>
      <w:r w:rsidRPr="004430C8">
        <w:rPr>
          <w:rStyle w:val="Brak"/>
          <w:rFonts w:ascii="Times New Roman" w:hAnsi="Times New Roman" w:cs="Times New Roman"/>
          <w:sz w:val="24"/>
          <w:szCs w:val="24"/>
        </w:rPr>
        <w:t xml:space="preserve">traci na znaczeniu, to jednak odejście od </w:t>
      </w:r>
      <w:r w:rsidR="00532E78" w:rsidRPr="004430C8">
        <w:rPr>
          <w:rStyle w:val="Brak"/>
          <w:rFonts w:ascii="Times New Roman" w:hAnsi="Times New Roman" w:cs="Times New Roman"/>
          <w:sz w:val="24"/>
          <w:szCs w:val="24"/>
        </w:rPr>
        <w:t xml:space="preserve">ww. </w:t>
      </w:r>
      <w:r w:rsidRPr="004430C8">
        <w:rPr>
          <w:rStyle w:val="Brak"/>
          <w:rFonts w:ascii="Times New Roman" w:hAnsi="Times New Roman" w:cs="Times New Roman"/>
          <w:sz w:val="24"/>
          <w:szCs w:val="24"/>
        </w:rPr>
        <w:t>podziału akcji wymagałoby pogłębionych analiz z punktu widzenia jego wpływu na stosunki w spółce, jak i dla całego systemu prawa, w związku z czym powinno stanowić następny krok w ewolucyjnym procesie dokonywanych zmian. Kolejnym, naturalnym krokiem będzie – jak się wydaje – definitywna rezygnacja z podziału akcji na akcje na okaziciela i na akcje imienne. Dematerializacja w sposób nieuchronny prowadzi bowiem do swoistej „eutanazji” klasyfikacji akcji na okaziciela i akcji imiennych na podobieństwo „eutanazji” instytucji czeku, który musiał ustąpić nowocześniejszym form</w:t>
      </w:r>
      <w:r w:rsidR="00532E78" w:rsidRPr="004430C8">
        <w:rPr>
          <w:rStyle w:val="Brak"/>
          <w:rFonts w:ascii="Times New Roman" w:hAnsi="Times New Roman" w:cs="Times New Roman"/>
          <w:sz w:val="24"/>
          <w:szCs w:val="24"/>
        </w:rPr>
        <w:t>om</w:t>
      </w:r>
      <w:r w:rsidRPr="004430C8">
        <w:rPr>
          <w:rStyle w:val="Brak"/>
          <w:rFonts w:ascii="Times New Roman" w:hAnsi="Times New Roman" w:cs="Times New Roman"/>
          <w:sz w:val="24"/>
          <w:szCs w:val="24"/>
        </w:rPr>
        <w:t xml:space="preserve"> płatności (karty debetowe i kredytowe). Można oczywiście twierdzić, że już w ramach niniejszej ustawy byłoby możliwe odejście od rozróżnienia akcji na okaziciela i akcji imiennych, ale projektodawcy wybrali drogę ewolucji (a nie rewolucji), która </w:t>
      </w:r>
      <w:r w:rsidR="00532E78" w:rsidRPr="004430C8">
        <w:rPr>
          <w:rStyle w:val="Brak"/>
          <w:rFonts w:ascii="Times New Roman" w:hAnsi="Times New Roman" w:cs="Times New Roman"/>
          <w:sz w:val="24"/>
          <w:szCs w:val="24"/>
        </w:rPr>
        <w:t>umożliwia</w:t>
      </w:r>
      <w:r w:rsidRPr="004430C8">
        <w:rPr>
          <w:rStyle w:val="Brak"/>
          <w:rFonts w:ascii="Times New Roman" w:hAnsi="Times New Roman" w:cs="Times New Roman"/>
          <w:sz w:val="24"/>
          <w:szCs w:val="24"/>
        </w:rPr>
        <w:t xml:space="preserve"> skonfrontowanie hipotezy o braku zasadności takiego podziału w dobie dematerializacji z praktyką obrotu. W każdym razie obligatoryjna dematerializacja akcji powoduje, że każda akcja – bez względu na to czy jest akcją na okaziciela czy akcją imienną – ma status akcji rejestrowej</w:t>
      </w:r>
      <w:r w:rsidR="000259FA" w:rsidRPr="004430C8">
        <w:rPr>
          <w:rStyle w:val="Brak"/>
          <w:rFonts w:ascii="Times New Roman" w:hAnsi="Times New Roman" w:cs="Times New Roman"/>
          <w:sz w:val="24"/>
          <w:szCs w:val="24"/>
        </w:rPr>
        <w:t>,</w:t>
      </w:r>
      <w:r w:rsidRPr="004430C8">
        <w:rPr>
          <w:rStyle w:val="Brak"/>
          <w:rFonts w:ascii="Times New Roman" w:hAnsi="Times New Roman" w:cs="Times New Roman"/>
          <w:sz w:val="24"/>
          <w:szCs w:val="24"/>
        </w:rPr>
        <w:t xml:space="preserve"> umożliwiającej identyfikację także akcjonariusza uprawnionego do praw z akcji na okaziciela</w:t>
      </w:r>
      <w:r w:rsidR="000259FA" w:rsidRPr="004430C8">
        <w:rPr>
          <w:rStyle w:val="Brak"/>
          <w:rFonts w:ascii="Times New Roman" w:hAnsi="Times New Roman" w:cs="Times New Roman"/>
          <w:sz w:val="24"/>
          <w:szCs w:val="24"/>
        </w:rPr>
        <w:t>,</w:t>
      </w:r>
      <w:r w:rsidRPr="004430C8">
        <w:rPr>
          <w:rStyle w:val="Brak"/>
          <w:rFonts w:ascii="Times New Roman" w:hAnsi="Times New Roman" w:cs="Times New Roman"/>
          <w:sz w:val="24"/>
          <w:szCs w:val="24"/>
        </w:rPr>
        <w:t xml:space="preserve"> w przypadkach określonych prawem. </w:t>
      </w:r>
    </w:p>
    <w:p w:rsidR="00821914" w:rsidRPr="004430C8" w:rsidRDefault="003B38D6">
      <w:pPr>
        <w:jc w:val="both"/>
        <w:rPr>
          <w:rStyle w:val="Brak"/>
          <w:rFonts w:ascii="Times New Roman" w:eastAsia="Times" w:hAnsi="Times New Roman" w:cs="Times New Roman"/>
          <w:b/>
          <w:bCs/>
          <w:sz w:val="24"/>
          <w:szCs w:val="24"/>
        </w:rPr>
      </w:pPr>
      <w:r w:rsidRPr="004430C8">
        <w:rPr>
          <w:rStyle w:val="Brak"/>
          <w:rFonts w:ascii="Times New Roman" w:hAnsi="Times New Roman" w:cs="Times New Roman"/>
          <w:b/>
          <w:bCs/>
          <w:sz w:val="24"/>
          <w:szCs w:val="24"/>
        </w:rPr>
        <w:lastRenderedPageBreak/>
        <w:t xml:space="preserve"> II. Szczegółowe zmiany w Kodeksie spółek handlowych</w:t>
      </w:r>
    </w:p>
    <w:p w:rsidR="00821914" w:rsidRPr="004430C8" w:rsidRDefault="003B38D6">
      <w:pPr>
        <w:jc w:val="both"/>
        <w:rPr>
          <w:rStyle w:val="Brak"/>
          <w:rFonts w:ascii="Times New Roman" w:eastAsia="Times New Roman" w:hAnsi="Times New Roman" w:cs="Times New Roman"/>
          <w:b/>
          <w:bCs/>
          <w:sz w:val="24"/>
          <w:szCs w:val="24"/>
        </w:rPr>
      </w:pPr>
      <w:r w:rsidRPr="004430C8">
        <w:rPr>
          <w:rStyle w:val="Brak"/>
          <w:rFonts w:ascii="Times New Roman" w:hAnsi="Times New Roman" w:cs="Times New Roman"/>
          <w:b/>
          <w:bCs/>
          <w:sz w:val="24"/>
          <w:szCs w:val="24"/>
        </w:rPr>
        <w:t xml:space="preserve">1) Art. 1 pkt 1 (dodanie § 5 w art. 5) </w:t>
      </w:r>
    </w:p>
    <w:p w:rsidR="00881BC3" w:rsidRPr="004430C8" w:rsidRDefault="003B38D6" w:rsidP="00881BC3">
      <w:pPr>
        <w:spacing w:after="0"/>
        <w:ind w:firstLine="567"/>
        <w:jc w:val="both"/>
        <w:rPr>
          <w:rStyle w:val="Brak"/>
          <w:rFonts w:ascii="Times New Roman" w:hAnsi="Times New Roman" w:cs="Times New Roman"/>
          <w:sz w:val="24"/>
          <w:szCs w:val="24"/>
        </w:rPr>
      </w:pPr>
      <w:r w:rsidRPr="004430C8">
        <w:rPr>
          <w:rStyle w:val="Brak"/>
          <w:rFonts w:ascii="Times New Roman" w:hAnsi="Times New Roman" w:cs="Times New Roman"/>
          <w:sz w:val="24"/>
          <w:szCs w:val="24"/>
        </w:rPr>
        <w:t xml:space="preserve">Obligatoryjna dematerializacja wszystkich akcji spółki akcyjnej – bez względu na jej status jako spółki publicznej czy </w:t>
      </w:r>
      <w:r w:rsidR="00445BB1">
        <w:rPr>
          <w:rStyle w:val="Brak"/>
          <w:rFonts w:ascii="Times New Roman" w:hAnsi="Times New Roman" w:cs="Times New Roman"/>
          <w:sz w:val="24"/>
          <w:szCs w:val="24"/>
        </w:rPr>
        <w:t xml:space="preserve">spółki niebędącej spółką </w:t>
      </w:r>
      <w:r w:rsidRPr="004430C8">
        <w:rPr>
          <w:rStyle w:val="Brak"/>
          <w:rFonts w:ascii="Times New Roman" w:hAnsi="Times New Roman" w:cs="Times New Roman"/>
          <w:sz w:val="24"/>
          <w:szCs w:val="24"/>
        </w:rPr>
        <w:t>publiczn</w:t>
      </w:r>
      <w:r w:rsidR="00445BB1">
        <w:rPr>
          <w:rStyle w:val="Brak"/>
          <w:rFonts w:ascii="Times New Roman" w:hAnsi="Times New Roman" w:cs="Times New Roman"/>
          <w:sz w:val="24"/>
          <w:szCs w:val="24"/>
        </w:rPr>
        <w:t>ą</w:t>
      </w:r>
      <w:r w:rsidRPr="004430C8">
        <w:rPr>
          <w:rStyle w:val="Brak"/>
          <w:rFonts w:ascii="Times New Roman" w:hAnsi="Times New Roman" w:cs="Times New Roman"/>
          <w:sz w:val="24"/>
          <w:szCs w:val="24"/>
        </w:rPr>
        <w:t xml:space="preserve"> – oraz postępujący proces digitalizacji spółki akcyjnej (era cyfrowej spółki akcyjnej) uzasadnia nałożenie wymogu, aby każda spółka akcyjna posiadała stronę internetową </w:t>
      </w:r>
      <w:r w:rsidR="00445BB1">
        <w:rPr>
          <w:rStyle w:val="Brak"/>
          <w:rFonts w:ascii="Times New Roman" w:hAnsi="Times New Roman" w:cs="Times New Roman"/>
          <w:sz w:val="24"/>
          <w:szCs w:val="24"/>
        </w:rPr>
        <w:t xml:space="preserve">przeznaczoną </w:t>
      </w:r>
      <w:r w:rsidRPr="004430C8">
        <w:rPr>
          <w:rStyle w:val="Brak"/>
          <w:rFonts w:ascii="Times New Roman" w:hAnsi="Times New Roman" w:cs="Times New Roman"/>
          <w:sz w:val="24"/>
          <w:szCs w:val="24"/>
        </w:rPr>
        <w:t xml:space="preserve">co najmniej </w:t>
      </w:r>
      <w:r w:rsidR="00445BB1">
        <w:rPr>
          <w:rStyle w:val="Brak"/>
          <w:rFonts w:ascii="Times New Roman" w:hAnsi="Times New Roman" w:cs="Times New Roman"/>
          <w:sz w:val="24"/>
          <w:szCs w:val="24"/>
        </w:rPr>
        <w:t>do</w:t>
      </w:r>
      <w:r w:rsidRPr="004430C8">
        <w:rPr>
          <w:rStyle w:val="Brak"/>
          <w:rFonts w:ascii="Times New Roman" w:hAnsi="Times New Roman" w:cs="Times New Roman"/>
          <w:sz w:val="24"/>
          <w:szCs w:val="24"/>
        </w:rPr>
        <w:t xml:space="preserve"> komunikacj</w:t>
      </w:r>
      <w:r w:rsidR="00445BB1">
        <w:rPr>
          <w:rStyle w:val="Brak"/>
          <w:rFonts w:ascii="Times New Roman" w:hAnsi="Times New Roman" w:cs="Times New Roman"/>
          <w:sz w:val="24"/>
          <w:szCs w:val="24"/>
        </w:rPr>
        <w:t>i</w:t>
      </w:r>
      <w:r w:rsidRPr="004430C8">
        <w:rPr>
          <w:rStyle w:val="Brak"/>
          <w:rFonts w:ascii="Times New Roman" w:hAnsi="Times New Roman" w:cs="Times New Roman"/>
          <w:sz w:val="24"/>
          <w:szCs w:val="24"/>
        </w:rPr>
        <w:t xml:space="preserve"> </w:t>
      </w:r>
      <w:r w:rsidRPr="004430C8">
        <w:rPr>
          <w:rStyle w:val="Brak"/>
          <w:rFonts w:ascii="Times New Roman" w:eastAsia="Arial Unicode MS" w:hAnsi="Times New Roman" w:cs="Times New Roman"/>
          <w:sz w:val="24"/>
          <w:szCs w:val="24"/>
        </w:rPr>
        <w:br/>
      </w:r>
      <w:r w:rsidRPr="004430C8">
        <w:rPr>
          <w:rStyle w:val="Brak"/>
          <w:rFonts w:ascii="Times New Roman" w:hAnsi="Times New Roman" w:cs="Times New Roman"/>
          <w:sz w:val="24"/>
          <w:szCs w:val="24"/>
        </w:rPr>
        <w:t xml:space="preserve">z akcjonariuszami. Współcześnie nie sposób uznać, że taki wymóg jest nadmierny. Niewątpliwe sprzyja on zwiększeniu ochrony praw akcjonariuszy i pewności komunikacji spółki z akcjonariuszami. Publikacja ogłoszeń w Monitorze Sądowym i Gospodarczym nie będzie zatem jedynym źródłem informacji przekazywanych do inwestorów spółek akcyjnych. Wprowadzenie rozwiązania przewidującego prowadzenie przez wszystkie spółki akcyjne (a nie tylko publiczne) strony internetowej zwiększy efektywność ochrony praw akcjonariuszy mniejszościowych, ograniczy ryzyka informowania w taki sposób, aby </w:t>
      </w:r>
      <w:r w:rsidR="00AA40BD" w:rsidRPr="004430C8">
        <w:rPr>
          <w:rStyle w:val="Brak"/>
          <w:rFonts w:ascii="Times New Roman" w:hAnsi="Times New Roman" w:cs="Times New Roman"/>
          <w:sz w:val="24"/>
          <w:szCs w:val="24"/>
        </w:rPr>
        <w:t xml:space="preserve">w praktyce </w:t>
      </w:r>
      <w:r w:rsidRPr="004430C8">
        <w:rPr>
          <w:rStyle w:val="Brak"/>
          <w:rFonts w:ascii="Times New Roman" w:hAnsi="Times New Roman" w:cs="Times New Roman"/>
          <w:sz w:val="24"/>
          <w:szCs w:val="24"/>
        </w:rPr>
        <w:t xml:space="preserve">nie poinformować akcjonariuszy, co szczególnie często występuje w sytuacjach konfliktów </w:t>
      </w:r>
      <w:r w:rsidR="00B87720" w:rsidRPr="004430C8">
        <w:rPr>
          <w:rStyle w:val="Brak"/>
          <w:rFonts w:ascii="Times New Roman" w:hAnsi="Times New Roman" w:cs="Times New Roman"/>
          <w:sz w:val="24"/>
          <w:szCs w:val="24"/>
        </w:rPr>
        <w:br/>
      </w:r>
      <w:r w:rsidRPr="004430C8">
        <w:rPr>
          <w:rStyle w:val="Brak"/>
          <w:rFonts w:ascii="Times New Roman" w:hAnsi="Times New Roman" w:cs="Times New Roman"/>
          <w:sz w:val="24"/>
          <w:szCs w:val="24"/>
        </w:rPr>
        <w:t xml:space="preserve">w spółkach </w:t>
      </w:r>
      <w:r w:rsidR="00AA40BD" w:rsidRPr="004430C8">
        <w:rPr>
          <w:rStyle w:val="Brak"/>
          <w:rFonts w:ascii="Times New Roman" w:eastAsia="Arial Unicode MS" w:hAnsi="Times New Roman" w:cs="Times New Roman"/>
          <w:sz w:val="24"/>
          <w:szCs w:val="24"/>
        </w:rPr>
        <w:t>(</w:t>
      </w:r>
      <w:r w:rsidRPr="004430C8">
        <w:rPr>
          <w:rStyle w:val="Brak"/>
          <w:rFonts w:ascii="Times New Roman" w:hAnsi="Times New Roman" w:cs="Times New Roman"/>
          <w:sz w:val="24"/>
          <w:szCs w:val="24"/>
        </w:rPr>
        <w:t>z udziałem akcjonariuszy i zarządów</w:t>
      </w:r>
      <w:r w:rsidR="00AA40BD" w:rsidRPr="004430C8">
        <w:rPr>
          <w:rStyle w:val="Brak"/>
          <w:rFonts w:ascii="Times New Roman" w:hAnsi="Times New Roman" w:cs="Times New Roman"/>
          <w:sz w:val="24"/>
          <w:szCs w:val="24"/>
        </w:rPr>
        <w:t>)</w:t>
      </w:r>
      <w:r w:rsidRPr="004430C8">
        <w:rPr>
          <w:rStyle w:val="Brak"/>
          <w:rFonts w:ascii="Times New Roman" w:hAnsi="Times New Roman" w:cs="Times New Roman"/>
          <w:sz w:val="24"/>
          <w:szCs w:val="24"/>
        </w:rPr>
        <w:t xml:space="preserve"> oraz </w:t>
      </w:r>
      <w:r w:rsidR="00881BC3" w:rsidRPr="004430C8">
        <w:rPr>
          <w:rStyle w:val="Brak"/>
          <w:rFonts w:ascii="Times New Roman" w:hAnsi="Times New Roman" w:cs="Times New Roman"/>
          <w:sz w:val="24"/>
          <w:szCs w:val="24"/>
        </w:rPr>
        <w:t xml:space="preserve"> będzie </w:t>
      </w:r>
      <w:r w:rsidRPr="004430C8">
        <w:rPr>
          <w:rStyle w:val="Brak"/>
          <w:rFonts w:ascii="Times New Roman" w:hAnsi="Times New Roman" w:cs="Times New Roman"/>
          <w:sz w:val="24"/>
          <w:szCs w:val="24"/>
        </w:rPr>
        <w:t>sprzyja</w:t>
      </w:r>
      <w:r w:rsidR="00881BC3" w:rsidRPr="004430C8">
        <w:rPr>
          <w:rStyle w:val="Brak"/>
          <w:rFonts w:ascii="Times New Roman" w:hAnsi="Times New Roman" w:cs="Times New Roman"/>
          <w:sz w:val="24"/>
          <w:szCs w:val="24"/>
        </w:rPr>
        <w:t>ć</w:t>
      </w:r>
      <w:r w:rsidRPr="004430C8">
        <w:rPr>
          <w:rStyle w:val="Brak"/>
          <w:rFonts w:ascii="Times New Roman" w:hAnsi="Times New Roman" w:cs="Times New Roman"/>
          <w:sz w:val="24"/>
          <w:szCs w:val="24"/>
        </w:rPr>
        <w:t xml:space="preserve"> stabilności </w:t>
      </w:r>
      <w:r w:rsidR="00601FD2">
        <w:rPr>
          <w:rStyle w:val="Brak"/>
          <w:rFonts w:ascii="Times New Roman" w:hAnsi="Times New Roman" w:cs="Times New Roman"/>
          <w:sz w:val="24"/>
          <w:szCs w:val="24"/>
        </w:rPr>
        <w:br/>
      </w:r>
      <w:r w:rsidRPr="004430C8">
        <w:rPr>
          <w:rStyle w:val="Brak"/>
          <w:rFonts w:ascii="Times New Roman" w:hAnsi="Times New Roman" w:cs="Times New Roman"/>
          <w:sz w:val="24"/>
          <w:szCs w:val="24"/>
        </w:rPr>
        <w:t xml:space="preserve">i bezpieczeństwu obrotu, co jest wartością o charakterze systemowym. </w:t>
      </w:r>
    </w:p>
    <w:p w:rsidR="00821914" w:rsidRPr="004430C8" w:rsidRDefault="00B87720" w:rsidP="00881BC3">
      <w:pPr>
        <w:spacing w:after="0"/>
        <w:ind w:firstLine="567"/>
        <w:jc w:val="both"/>
        <w:rPr>
          <w:rStyle w:val="Brak"/>
          <w:rFonts w:ascii="Times New Roman" w:hAnsi="Times New Roman" w:cs="Times New Roman"/>
          <w:sz w:val="24"/>
          <w:szCs w:val="24"/>
        </w:rPr>
      </w:pPr>
      <w:r w:rsidRPr="004430C8">
        <w:rPr>
          <w:rStyle w:val="Brak"/>
          <w:rFonts w:ascii="Times New Roman" w:hAnsi="Times New Roman" w:cs="Times New Roman"/>
          <w:sz w:val="24"/>
          <w:szCs w:val="24"/>
        </w:rPr>
        <w:t>Jednocześnie, z uwagi na</w:t>
      </w:r>
      <w:r w:rsidR="003B38D6" w:rsidRPr="004430C8">
        <w:rPr>
          <w:rStyle w:val="Brak"/>
          <w:rFonts w:ascii="Times New Roman" w:hAnsi="Times New Roman" w:cs="Times New Roman"/>
          <w:sz w:val="24"/>
          <w:szCs w:val="24"/>
        </w:rPr>
        <w:t xml:space="preserve"> treść dodawanego § 5 w art. 5 </w:t>
      </w:r>
      <w:r w:rsidR="00672F91" w:rsidRPr="004430C8">
        <w:rPr>
          <w:rStyle w:val="Brak"/>
          <w:rFonts w:ascii="Times New Roman" w:hAnsi="Times New Roman" w:cs="Times New Roman"/>
          <w:sz w:val="24"/>
          <w:szCs w:val="24"/>
        </w:rPr>
        <w:t>skorygowano odpowiednio brzmienie</w:t>
      </w:r>
      <w:r w:rsidR="003B38D6" w:rsidRPr="004430C8">
        <w:rPr>
          <w:rStyle w:val="Brak"/>
          <w:rFonts w:ascii="Times New Roman" w:hAnsi="Times New Roman" w:cs="Times New Roman"/>
          <w:sz w:val="24"/>
          <w:szCs w:val="24"/>
        </w:rPr>
        <w:t xml:space="preserve"> art. 402</w:t>
      </w:r>
      <w:r w:rsidR="003B38D6" w:rsidRPr="004430C8">
        <w:rPr>
          <w:rStyle w:val="Brak"/>
          <w:rFonts w:ascii="Times New Roman" w:hAnsi="Times New Roman" w:cs="Times New Roman"/>
          <w:sz w:val="24"/>
          <w:szCs w:val="24"/>
          <w:vertAlign w:val="superscript"/>
        </w:rPr>
        <w:t>3</w:t>
      </w:r>
      <w:r w:rsidR="003B38D6" w:rsidRPr="004430C8">
        <w:rPr>
          <w:rStyle w:val="Brak"/>
          <w:rFonts w:ascii="Times New Roman" w:hAnsi="Times New Roman" w:cs="Times New Roman"/>
          <w:sz w:val="24"/>
          <w:szCs w:val="24"/>
        </w:rPr>
        <w:t xml:space="preserve"> k.s.h.</w:t>
      </w:r>
      <w:r w:rsidR="00672F91" w:rsidRPr="004430C8">
        <w:rPr>
          <w:rStyle w:val="Brak"/>
          <w:rFonts w:ascii="Times New Roman" w:hAnsi="Times New Roman" w:cs="Times New Roman"/>
          <w:sz w:val="24"/>
          <w:szCs w:val="24"/>
        </w:rPr>
        <w:t>, dotyczącego tylko spółek publicznych.</w:t>
      </w:r>
    </w:p>
    <w:p w:rsidR="00AA40BD" w:rsidRPr="004430C8" w:rsidRDefault="00AA40BD" w:rsidP="00AA40BD">
      <w:pPr>
        <w:spacing w:after="0"/>
        <w:ind w:firstLine="708"/>
        <w:jc w:val="both"/>
        <w:rPr>
          <w:rStyle w:val="Brak"/>
          <w:rFonts w:ascii="Times New Roman" w:eastAsia="Times New Roman" w:hAnsi="Times New Roman" w:cs="Times New Roman"/>
          <w:sz w:val="24"/>
          <w:szCs w:val="24"/>
        </w:rPr>
      </w:pPr>
    </w:p>
    <w:p w:rsidR="00821914" w:rsidRPr="004430C8" w:rsidRDefault="00FE77F7">
      <w:pPr>
        <w:jc w:val="both"/>
        <w:rPr>
          <w:rStyle w:val="Brak"/>
          <w:rFonts w:ascii="Times New Roman" w:eastAsia="Times New Roman" w:hAnsi="Times New Roman" w:cs="Times New Roman"/>
          <w:b/>
          <w:bCs/>
          <w:sz w:val="24"/>
          <w:szCs w:val="24"/>
        </w:rPr>
      </w:pPr>
      <w:r w:rsidRPr="004430C8">
        <w:rPr>
          <w:rStyle w:val="Brak"/>
          <w:rFonts w:ascii="Times New Roman" w:hAnsi="Times New Roman" w:cs="Times New Roman"/>
          <w:b/>
          <w:bCs/>
          <w:sz w:val="24"/>
          <w:szCs w:val="24"/>
        </w:rPr>
        <w:t>2) Art. 1 pkt 2</w:t>
      </w:r>
      <w:r w:rsidR="003B38D6" w:rsidRPr="004430C8">
        <w:rPr>
          <w:rStyle w:val="Brak"/>
          <w:rFonts w:ascii="Times New Roman" w:hAnsi="Times New Roman" w:cs="Times New Roman"/>
          <w:b/>
          <w:bCs/>
          <w:sz w:val="24"/>
          <w:szCs w:val="24"/>
        </w:rPr>
        <w:t xml:space="preserve"> (zmiana § 1 pkt 1 w art. 311) </w:t>
      </w:r>
    </w:p>
    <w:p w:rsidR="00821914" w:rsidRPr="004430C8" w:rsidRDefault="003B38D6">
      <w:pPr>
        <w:ind w:firstLine="708"/>
        <w:jc w:val="both"/>
        <w:rPr>
          <w:rStyle w:val="Brak"/>
          <w:rFonts w:ascii="Times New Roman" w:eastAsia="Times New Roman" w:hAnsi="Times New Roman" w:cs="Times New Roman"/>
          <w:sz w:val="24"/>
          <w:szCs w:val="24"/>
        </w:rPr>
      </w:pPr>
      <w:r w:rsidRPr="004430C8">
        <w:rPr>
          <w:rStyle w:val="Brak"/>
          <w:rFonts w:ascii="Times New Roman" w:hAnsi="Times New Roman" w:cs="Times New Roman"/>
          <w:sz w:val="24"/>
          <w:szCs w:val="24"/>
        </w:rPr>
        <w:t xml:space="preserve">Celem zmiany jest dostosowanie terminologiczne do pojęcia akcji </w:t>
      </w:r>
      <w:r w:rsidR="007C672E" w:rsidRPr="004430C8">
        <w:rPr>
          <w:rStyle w:val="Brak"/>
          <w:rFonts w:ascii="Times New Roman" w:hAnsi="Times New Roman" w:cs="Times New Roman"/>
          <w:sz w:val="24"/>
          <w:szCs w:val="24"/>
        </w:rPr>
        <w:t xml:space="preserve">w postaci </w:t>
      </w:r>
      <w:r w:rsidRPr="004430C8">
        <w:rPr>
          <w:rStyle w:val="Brak"/>
          <w:rFonts w:ascii="Times New Roman" w:hAnsi="Times New Roman" w:cs="Times New Roman"/>
          <w:sz w:val="24"/>
          <w:szCs w:val="24"/>
        </w:rPr>
        <w:t>zdematerializowanej czyli rezygnacja z pojęcia „wydania” dokumentu akcji i zastąpienie go terminem „wyemitowania”.</w:t>
      </w:r>
    </w:p>
    <w:p w:rsidR="00821914" w:rsidRPr="004430C8" w:rsidRDefault="003B38D6">
      <w:pPr>
        <w:jc w:val="both"/>
        <w:rPr>
          <w:rStyle w:val="Brak"/>
          <w:rFonts w:ascii="Times New Roman" w:eastAsia="Times New Roman" w:hAnsi="Times New Roman" w:cs="Times New Roman"/>
          <w:sz w:val="24"/>
          <w:szCs w:val="24"/>
        </w:rPr>
      </w:pPr>
      <w:r w:rsidRPr="004430C8">
        <w:rPr>
          <w:rStyle w:val="Brak"/>
          <w:rFonts w:ascii="Times New Roman" w:hAnsi="Times New Roman" w:cs="Times New Roman"/>
          <w:b/>
          <w:bCs/>
          <w:sz w:val="24"/>
          <w:szCs w:val="24"/>
        </w:rPr>
        <w:t>3)</w:t>
      </w:r>
      <w:r w:rsidRPr="004430C8">
        <w:rPr>
          <w:rStyle w:val="Brak"/>
          <w:rFonts w:ascii="Times New Roman" w:hAnsi="Times New Roman" w:cs="Times New Roman"/>
          <w:sz w:val="24"/>
          <w:szCs w:val="24"/>
        </w:rPr>
        <w:t xml:space="preserve"> </w:t>
      </w:r>
      <w:r w:rsidR="007C672E" w:rsidRPr="004430C8">
        <w:rPr>
          <w:rStyle w:val="Brak"/>
          <w:rFonts w:ascii="Times New Roman" w:hAnsi="Times New Roman" w:cs="Times New Roman"/>
          <w:b/>
          <w:bCs/>
          <w:sz w:val="24"/>
          <w:szCs w:val="24"/>
        </w:rPr>
        <w:t>Art. 1 pkt 3</w:t>
      </w:r>
      <w:r w:rsidRPr="004430C8">
        <w:rPr>
          <w:rStyle w:val="Brak"/>
          <w:rFonts w:ascii="Times New Roman" w:hAnsi="Times New Roman" w:cs="Times New Roman"/>
          <w:b/>
          <w:bCs/>
          <w:sz w:val="24"/>
          <w:szCs w:val="24"/>
        </w:rPr>
        <w:t xml:space="preserve"> (uchylenie art. 322) </w:t>
      </w:r>
    </w:p>
    <w:p w:rsidR="00821914" w:rsidRPr="004430C8" w:rsidRDefault="003B38D6">
      <w:pPr>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t>Przepis art. 322 w obecnym brzmieniu dotyczy zakazu wydawania, na akcje i prawa uczestnictwa w zysku bądź podziale majątku spółki, przez spółkę w organizacji dokumentów na okaziciela, świadectw tymczasowych oraz dokumentów imiennych lub na zlecenie. Wobec dematerializacji i rezygnacji z papierowej formy nośnika praw z akcji i innych tytułów uczestnictwa w spółce przepis ten stał się zbę</w:t>
      </w:r>
      <w:r w:rsidR="003A2B40" w:rsidRPr="004430C8">
        <w:rPr>
          <w:rStyle w:val="Brak"/>
          <w:rFonts w:ascii="Times New Roman" w:hAnsi="Times New Roman" w:cs="Times New Roman"/>
          <w:sz w:val="24"/>
          <w:szCs w:val="24"/>
        </w:rPr>
        <w:t>dny i wymaga</w:t>
      </w:r>
      <w:r w:rsidR="00E9585D" w:rsidRPr="004430C8">
        <w:rPr>
          <w:rStyle w:val="Brak"/>
          <w:rFonts w:ascii="Times New Roman" w:hAnsi="Times New Roman" w:cs="Times New Roman"/>
          <w:sz w:val="24"/>
          <w:szCs w:val="24"/>
        </w:rPr>
        <w:t xml:space="preserve"> uchylenia.</w:t>
      </w:r>
    </w:p>
    <w:p w:rsidR="00821914" w:rsidRPr="004430C8" w:rsidRDefault="003B38D6">
      <w:pPr>
        <w:jc w:val="both"/>
        <w:rPr>
          <w:rStyle w:val="Brak"/>
          <w:rFonts w:ascii="Times New Roman" w:eastAsia="Times" w:hAnsi="Times New Roman" w:cs="Times New Roman"/>
          <w:sz w:val="24"/>
          <w:szCs w:val="24"/>
        </w:rPr>
      </w:pPr>
      <w:r w:rsidRPr="004430C8">
        <w:rPr>
          <w:rStyle w:val="Brak"/>
          <w:rFonts w:ascii="Times New Roman" w:hAnsi="Times New Roman" w:cs="Times New Roman"/>
          <w:b/>
          <w:bCs/>
          <w:sz w:val="24"/>
          <w:szCs w:val="24"/>
        </w:rPr>
        <w:t>4)</w:t>
      </w:r>
      <w:r w:rsidRPr="004430C8">
        <w:rPr>
          <w:rStyle w:val="Brak"/>
          <w:rFonts w:ascii="Times New Roman" w:hAnsi="Times New Roman" w:cs="Times New Roman"/>
          <w:sz w:val="24"/>
          <w:szCs w:val="24"/>
        </w:rPr>
        <w:t xml:space="preserve"> </w:t>
      </w:r>
      <w:r w:rsidR="00E9585D" w:rsidRPr="004430C8">
        <w:rPr>
          <w:rStyle w:val="Brak"/>
          <w:rFonts w:ascii="Times New Roman" w:hAnsi="Times New Roman" w:cs="Times New Roman"/>
          <w:b/>
          <w:bCs/>
          <w:sz w:val="24"/>
          <w:szCs w:val="24"/>
        </w:rPr>
        <w:t>Art. 1 pkt 4</w:t>
      </w:r>
      <w:r w:rsidRPr="004430C8">
        <w:rPr>
          <w:rStyle w:val="Brak"/>
          <w:rFonts w:ascii="Times New Roman" w:hAnsi="Times New Roman" w:cs="Times New Roman"/>
          <w:b/>
          <w:bCs/>
          <w:sz w:val="24"/>
          <w:szCs w:val="24"/>
        </w:rPr>
        <w:t xml:space="preserve"> (nadanie nowego brzmienia art. 328)</w:t>
      </w:r>
    </w:p>
    <w:p w:rsidR="0034697E" w:rsidRPr="00CA11DE" w:rsidRDefault="003B38D6" w:rsidP="00B81755">
      <w:pPr>
        <w:spacing w:after="0"/>
        <w:ind w:firstLine="708"/>
        <w:jc w:val="both"/>
        <w:rPr>
          <w:rStyle w:val="Brak"/>
          <w:rFonts w:ascii="Times New Roman" w:hAnsi="Times New Roman" w:cs="Times New Roman"/>
          <w:sz w:val="24"/>
          <w:szCs w:val="24"/>
        </w:rPr>
      </w:pPr>
      <w:r w:rsidRPr="00CA11DE">
        <w:rPr>
          <w:rStyle w:val="Brak"/>
          <w:rFonts w:ascii="Times New Roman" w:hAnsi="Times New Roman" w:cs="Times New Roman"/>
          <w:sz w:val="24"/>
          <w:szCs w:val="24"/>
        </w:rPr>
        <w:t>Wobec obligatoryjnej dematerializacji akcji zbędny stał się obecny przepis o treści, formie i nieważności dokumentu akcji. W to miejsce proponuje się nową treść art. 328</w:t>
      </w:r>
      <w:r w:rsidRPr="00CA11DE">
        <w:rPr>
          <w:rStyle w:val="Brak"/>
          <w:rFonts w:ascii="Times New Roman" w:hAnsi="Times New Roman" w:cs="Times New Roman"/>
          <w:b/>
          <w:bCs/>
          <w:sz w:val="24"/>
          <w:szCs w:val="24"/>
        </w:rPr>
        <w:t xml:space="preserve"> </w:t>
      </w:r>
      <w:r w:rsidRPr="00CA11DE">
        <w:rPr>
          <w:rStyle w:val="Brak"/>
          <w:rFonts w:ascii="Times New Roman" w:hAnsi="Times New Roman" w:cs="Times New Roman"/>
          <w:sz w:val="24"/>
          <w:szCs w:val="24"/>
        </w:rPr>
        <w:t xml:space="preserve">§ 1, który stanowi podstawę prawną obligatoryjnej dematerializacji wszystkich akcji, a zarazem zakaz wydawania dokumentu na akcje. </w:t>
      </w:r>
      <w:r w:rsidR="00D64768">
        <w:rPr>
          <w:rStyle w:val="Brak"/>
          <w:rFonts w:ascii="Times New Roman" w:hAnsi="Times New Roman" w:cs="Times New Roman"/>
          <w:sz w:val="24"/>
          <w:szCs w:val="24"/>
        </w:rPr>
        <w:t>Negatywna k</w:t>
      </w:r>
      <w:r w:rsidR="00AB7B74" w:rsidRPr="00CA11DE">
        <w:rPr>
          <w:rStyle w:val="Brak"/>
          <w:rFonts w:ascii="Times New Roman" w:hAnsi="Times New Roman" w:cs="Times New Roman"/>
          <w:sz w:val="24"/>
          <w:szCs w:val="24"/>
        </w:rPr>
        <w:t xml:space="preserve">onstrukcja </w:t>
      </w:r>
      <w:r w:rsidR="00601FD2">
        <w:rPr>
          <w:rStyle w:val="Brak"/>
          <w:rFonts w:ascii="Times New Roman" w:hAnsi="Times New Roman" w:cs="Times New Roman"/>
          <w:sz w:val="24"/>
          <w:szCs w:val="24"/>
        </w:rPr>
        <w:t>przyjęta w tym</w:t>
      </w:r>
      <w:r w:rsidR="00D64768">
        <w:rPr>
          <w:rStyle w:val="Brak"/>
          <w:rFonts w:ascii="Times New Roman" w:hAnsi="Times New Roman" w:cs="Times New Roman"/>
          <w:sz w:val="24"/>
          <w:szCs w:val="24"/>
        </w:rPr>
        <w:t xml:space="preserve"> </w:t>
      </w:r>
      <w:r w:rsidR="00AB7B74" w:rsidRPr="00CA11DE">
        <w:rPr>
          <w:rStyle w:val="Brak"/>
          <w:rFonts w:ascii="Times New Roman" w:hAnsi="Times New Roman" w:cs="Times New Roman"/>
          <w:sz w:val="24"/>
          <w:szCs w:val="24"/>
        </w:rPr>
        <w:t>przepis</w:t>
      </w:r>
      <w:r w:rsidR="00D64768">
        <w:rPr>
          <w:rStyle w:val="Brak"/>
          <w:rFonts w:ascii="Times New Roman" w:hAnsi="Times New Roman" w:cs="Times New Roman"/>
          <w:sz w:val="24"/>
          <w:szCs w:val="24"/>
        </w:rPr>
        <w:t>ie</w:t>
      </w:r>
      <w:r w:rsidR="00AB7B74" w:rsidRPr="00CA11DE">
        <w:rPr>
          <w:rStyle w:val="Brak"/>
          <w:rFonts w:ascii="Times New Roman" w:hAnsi="Times New Roman" w:cs="Times New Roman"/>
          <w:sz w:val="24"/>
          <w:szCs w:val="24"/>
        </w:rPr>
        <w:t xml:space="preserve"> jest analogiczna jak w art. 5 ust. 1 ustawy o obrocie instrum</w:t>
      </w:r>
      <w:r w:rsidR="0034697E" w:rsidRPr="00CA11DE">
        <w:rPr>
          <w:rStyle w:val="Brak"/>
          <w:rFonts w:ascii="Times New Roman" w:hAnsi="Times New Roman" w:cs="Times New Roman"/>
          <w:sz w:val="24"/>
          <w:szCs w:val="24"/>
        </w:rPr>
        <w:t>e</w:t>
      </w:r>
      <w:r w:rsidR="00AB7B74" w:rsidRPr="00CA11DE">
        <w:rPr>
          <w:rStyle w:val="Brak"/>
          <w:rFonts w:ascii="Times New Roman" w:hAnsi="Times New Roman" w:cs="Times New Roman"/>
          <w:sz w:val="24"/>
          <w:szCs w:val="24"/>
        </w:rPr>
        <w:t>ntami finansowymi.</w:t>
      </w:r>
    </w:p>
    <w:p w:rsidR="00821914" w:rsidRPr="00CA11DE" w:rsidRDefault="003B38D6" w:rsidP="00B81755">
      <w:pPr>
        <w:ind w:firstLine="708"/>
        <w:jc w:val="both"/>
        <w:rPr>
          <w:rStyle w:val="Brak"/>
          <w:rFonts w:ascii="Times New Roman" w:hAnsi="Times New Roman" w:cs="Times New Roman"/>
          <w:sz w:val="24"/>
          <w:szCs w:val="24"/>
        </w:rPr>
      </w:pPr>
      <w:r w:rsidRPr="00CA11DE">
        <w:rPr>
          <w:rStyle w:val="Brak"/>
          <w:rFonts w:ascii="Times New Roman" w:hAnsi="Times New Roman" w:cs="Times New Roman"/>
          <w:sz w:val="24"/>
          <w:szCs w:val="24"/>
        </w:rPr>
        <w:t>Projektowany przepis art. 328</w:t>
      </w:r>
      <w:r w:rsidRPr="00CA11DE">
        <w:rPr>
          <w:rStyle w:val="Brak"/>
          <w:rFonts w:ascii="Times New Roman" w:hAnsi="Times New Roman" w:cs="Times New Roman"/>
          <w:b/>
          <w:bCs/>
          <w:sz w:val="24"/>
          <w:szCs w:val="24"/>
        </w:rPr>
        <w:t xml:space="preserve"> </w:t>
      </w:r>
      <w:r w:rsidRPr="00CA11DE">
        <w:rPr>
          <w:rStyle w:val="Brak"/>
          <w:rFonts w:ascii="Times New Roman" w:hAnsi="Times New Roman" w:cs="Times New Roman"/>
          <w:sz w:val="24"/>
          <w:szCs w:val="24"/>
        </w:rPr>
        <w:t xml:space="preserve">§ 2 rozciąga </w:t>
      </w:r>
      <w:r w:rsidR="00E9585D" w:rsidRPr="00CA11DE">
        <w:rPr>
          <w:rStyle w:val="Brak"/>
          <w:rFonts w:ascii="Times New Roman" w:hAnsi="Times New Roman" w:cs="Times New Roman"/>
          <w:sz w:val="24"/>
          <w:szCs w:val="24"/>
        </w:rPr>
        <w:t xml:space="preserve">z kolei </w:t>
      </w:r>
      <w:r w:rsidRPr="00CA11DE">
        <w:rPr>
          <w:rStyle w:val="Brak"/>
          <w:rFonts w:ascii="Times New Roman" w:hAnsi="Times New Roman" w:cs="Times New Roman"/>
          <w:sz w:val="24"/>
          <w:szCs w:val="24"/>
        </w:rPr>
        <w:t>proces dematerializacji na inne tytuły uczestnictwa w dochodach lub w podziale majątku spółki, jako funkcjonalnie powiązan</w:t>
      </w:r>
      <w:r w:rsidR="002F078B" w:rsidRPr="00CA11DE">
        <w:rPr>
          <w:rStyle w:val="Brak"/>
          <w:rFonts w:ascii="Times New Roman" w:hAnsi="Times New Roman" w:cs="Times New Roman"/>
          <w:sz w:val="24"/>
          <w:szCs w:val="24"/>
        </w:rPr>
        <w:t>e</w:t>
      </w:r>
      <w:r w:rsidRPr="00CA11DE">
        <w:rPr>
          <w:rStyle w:val="Brak"/>
          <w:rFonts w:ascii="Times New Roman" w:hAnsi="Times New Roman" w:cs="Times New Roman"/>
          <w:sz w:val="24"/>
          <w:szCs w:val="24"/>
        </w:rPr>
        <w:t xml:space="preserve"> z uczestnictwem w spółce w różnej formie.</w:t>
      </w:r>
    </w:p>
    <w:p w:rsidR="00821914" w:rsidRPr="004430C8" w:rsidRDefault="003B38D6" w:rsidP="0034697E">
      <w:pPr>
        <w:jc w:val="both"/>
        <w:rPr>
          <w:rStyle w:val="Brak"/>
          <w:rFonts w:ascii="Times New Roman" w:eastAsia="Times New Roman" w:hAnsi="Times New Roman" w:cs="Times New Roman"/>
          <w:sz w:val="24"/>
          <w:szCs w:val="24"/>
        </w:rPr>
      </w:pPr>
      <w:r w:rsidRPr="004430C8">
        <w:rPr>
          <w:rStyle w:val="Brak"/>
          <w:rFonts w:ascii="Times New Roman" w:hAnsi="Times New Roman" w:cs="Times New Roman"/>
          <w:b/>
          <w:bCs/>
          <w:sz w:val="24"/>
          <w:szCs w:val="24"/>
        </w:rPr>
        <w:lastRenderedPageBreak/>
        <w:t>5)</w:t>
      </w:r>
      <w:r w:rsidRPr="004430C8">
        <w:rPr>
          <w:rStyle w:val="Brak"/>
          <w:rFonts w:ascii="Times New Roman" w:hAnsi="Times New Roman" w:cs="Times New Roman"/>
          <w:sz w:val="24"/>
          <w:szCs w:val="24"/>
        </w:rPr>
        <w:t xml:space="preserve"> </w:t>
      </w:r>
      <w:r w:rsidRPr="004430C8">
        <w:rPr>
          <w:rStyle w:val="Brak"/>
          <w:rFonts w:ascii="Times New Roman" w:hAnsi="Times New Roman" w:cs="Times New Roman"/>
          <w:b/>
          <w:bCs/>
          <w:sz w:val="24"/>
          <w:szCs w:val="24"/>
        </w:rPr>
        <w:t xml:space="preserve">Art. 1 pkt </w:t>
      </w:r>
      <w:r w:rsidR="00F3714B" w:rsidRPr="004430C8">
        <w:rPr>
          <w:rStyle w:val="Brak"/>
          <w:rFonts w:ascii="Times New Roman" w:hAnsi="Times New Roman" w:cs="Times New Roman"/>
          <w:b/>
          <w:bCs/>
          <w:sz w:val="24"/>
          <w:szCs w:val="24"/>
        </w:rPr>
        <w:t>5</w:t>
      </w:r>
      <w:r w:rsidRPr="004430C8">
        <w:rPr>
          <w:rStyle w:val="Brak"/>
          <w:rFonts w:ascii="Times New Roman" w:hAnsi="Times New Roman" w:cs="Times New Roman"/>
          <w:b/>
          <w:bCs/>
          <w:sz w:val="24"/>
          <w:szCs w:val="24"/>
        </w:rPr>
        <w:t xml:space="preserve"> </w:t>
      </w:r>
      <w:r w:rsidR="00D53756" w:rsidRPr="004430C8">
        <w:rPr>
          <w:rStyle w:val="Brak"/>
          <w:rFonts w:ascii="Times New Roman" w:hAnsi="Times New Roman" w:cs="Times New Roman"/>
          <w:b/>
          <w:bCs/>
          <w:sz w:val="24"/>
          <w:szCs w:val="24"/>
        </w:rPr>
        <w:t>(</w:t>
      </w:r>
      <w:r w:rsidRPr="004430C8">
        <w:rPr>
          <w:rStyle w:val="Brak"/>
          <w:rFonts w:ascii="Times New Roman" w:hAnsi="Times New Roman" w:cs="Times New Roman"/>
          <w:b/>
          <w:bCs/>
          <w:sz w:val="24"/>
          <w:szCs w:val="24"/>
        </w:rPr>
        <w:t>doda</w:t>
      </w:r>
      <w:r w:rsidR="00D53756" w:rsidRPr="004430C8">
        <w:rPr>
          <w:rStyle w:val="Brak"/>
          <w:rFonts w:ascii="Times New Roman" w:hAnsi="Times New Roman" w:cs="Times New Roman"/>
          <w:b/>
          <w:bCs/>
          <w:sz w:val="24"/>
          <w:szCs w:val="24"/>
        </w:rPr>
        <w:t>nie</w:t>
      </w:r>
      <w:r w:rsidRPr="004430C8">
        <w:rPr>
          <w:rStyle w:val="Brak"/>
          <w:rFonts w:ascii="Times New Roman" w:hAnsi="Times New Roman" w:cs="Times New Roman"/>
          <w:b/>
          <w:bCs/>
          <w:sz w:val="24"/>
          <w:szCs w:val="24"/>
        </w:rPr>
        <w:t xml:space="preserve"> 15 nowych artykułów o numeracji 328</w:t>
      </w:r>
      <w:r w:rsidRPr="004430C8">
        <w:rPr>
          <w:rStyle w:val="Brak"/>
          <w:rFonts w:ascii="Times New Roman" w:hAnsi="Times New Roman" w:cs="Times New Roman"/>
          <w:b/>
          <w:bCs/>
          <w:sz w:val="24"/>
          <w:szCs w:val="24"/>
          <w:vertAlign w:val="superscript"/>
        </w:rPr>
        <w:t>1</w:t>
      </w:r>
      <w:r w:rsidRPr="004430C8">
        <w:rPr>
          <w:rStyle w:val="Brak"/>
          <w:rFonts w:ascii="Times New Roman" w:hAnsi="Times New Roman" w:cs="Times New Roman"/>
          <w:b/>
          <w:bCs/>
          <w:sz w:val="24"/>
          <w:szCs w:val="24"/>
        </w:rPr>
        <w:t>-328</w:t>
      </w:r>
      <w:r w:rsidRPr="004430C8">
        <w:rPr>
          <w:rStyle w:val="Brak"/>
          <w:rFonts w:ascii="Times New Roman" w:hAnsi="Times New Roman" w:cs="Times New Roman"/>
          <w:b/>
          <w:bCs/>
          <w:sz w:val="24"/>
          <w:szCs w:val="24"/>
          <w:vertAlign w:val="superscript"/>
        </w:rPr>
        <w:t>15</w:t>
      </w:r>
      <w:r w:rsidR="00D53756" w:rsidRPr="004430C8">
        <w:rPr>
          <w:rStyle w:val="Brak"/>
          <w:rFonts w:ascii="Times New Roman" w:hAnsi="Times New Roman" w:cs="Times New Roman"/>
          <w:b/>
          <w:bCs/>
          <w:sz w:val="24"/>
          <w:szCs w:val="24"/>
        </w:rPr>
        <w:t>)</w:t>
      </w:r>
      <w:r w:rsidRPr="004430C8">
        <w:rPr>
          <w:rStyle w:val="Brak"/>
          <w:rFonts w:ascii="Times New Roman" w:hAnsi="Times New Roman" w:cs="Times New Roman"/>
          <w:b/>
          <w:bCs/>
          <w:sz w:val="24"/>
          <w:szCs w:val="24"/>
        </w:rPr>
        <w:t xml:space="preserve"> </w:t>
      </w:r>
    </w:p>
    <w:p w:rsidR="00D83330" w:rsidRDefault="003B38D6">
      <w:pPr>
        <w:jc w:val="both"/>
        <w:rPr>
          <w:rStyle w:val="Brak"/>
          <w:rFonts w:ascii="Times New Roman" w:hAnsi="Times New Roman" w:cs="Times New Roman"/>
          <w:sz w:val="24"/>
          <w:szCs w:val="24"/>
        </w:rPr>
      </w:pPr>
      <w:r w:rsidRPr="004430C8">
        <w:rPr>
          <w:rStyle w:val="Brak"/>
          <w:rFonts w:ascii="Times New Roman" w:eastAsia="Times" w:hAnsi="Times New Roman" w:cs="Times New Roman"/>
          <w:b/>
          <w:bCs/>
          <w:sz w:val="24"/>
          <w:szCs w:val="24"/>
        </w:rPr>
        <w:tab/>
        <w:t xml:space="preserve">Przepis </w:t>
      </w:r>
      <w:r w:rsidRPr="004430C8">
        <w:rPr>
          <w:rStyle w:val="Brak"/>
          <w:rFonts w:ascii="Times New Roman" w:hAnsi="Times New Roman" w:cs="Times New Roman"/>
          <w:b/>
          <w:bCs/>
          <w:sz w:val="24"/>
          <w:szCs w:val="24"/>
        </w:rPr>
        <w:t>art. 328</w:t>
      </w:r>
      <w:r w:rsidRPr="004430C8">
        <w:rPr>
          <w:rStyle w:val="Brak"/>
          <w:rFonts w:ascii="Times New Roman" w:hAnsi="Times New Roman" w:cs="Times New Roman"/>
          <w:b/>
          <w:bCs/>
          <w:sz w:val="24"/>
          <w:szCs w:val="24"/>
          <w:vertAlign w:val="superscript"/>
        </w:rPr>
        <w:t>1</w:t>
      </w:r>
      <w:r w:rsidRPr="004430C8">
        <w:rPr>
          <w:rStyle w:val="Brak"/>
          <w:rFonts w:ascii="Times New Roman" w:hAnsi="Times New Roman" w:cs="Times New Roman"/>
          <w:b/>
          <w:bCs/>
          <w:sz w:val="24"/>
          <w:szCs w:val="24"/>
        </w:rPr>
        <w:t xml:space="preserve"> § 1</w:t>
      </w:r>
      <w:r w:rsidRPr="004430C8">
        <w:rPr>
          <w:rStyle w:val="Brak"/>
          <w:rFonts w:ascii="Times New Roman" w:hAnsi="Times New Roman" w:cs="Times New Roman"/>
          <w:sz w:val="24"/>
          <w:szCs w:val="24"/>
        </w:rPr>
        <w:t xml:space="preserve"> wprowadza obowiązek rejestracji akcji spółki nie</w:t>
      </w:r>
      <w:r w:rsidR="00C541BC">
        <w:rPr>
          <w:rStyle w:val="Brak"/>
          <w:rFonts w:ascii="Times New Roman" w:hAnsi="Times New Roman" w:cs="Times New Roman"/>
          <w:sz w:val="24"/>
          <w:szCs w:val="24"/>
        </w:rPr>
        <w:t xml:space="preserve">będącej spółką </w:t>
      </w:r>
      <w:r w:rsidRPr="004430C8">
        <w:rPr>
          <w:rStyle w:val="Brak"/>
          <w:rFonts w:ascii="Times New Roman" w:hAnsi="Times New Roman" w:cs="Times New Roman"/>
          <w:sz w:val="24"/>
          <w:szCs w:val="24"/>
        </w:rPr>
        <w:t>publiczn</w:t>
      </w:r>
      <w:r w:rsidR="00C541BC">
        <w:rPr>
          <w:rStyle w:val="Brak"/>
          <w:rFonts w:ascii="Times New Roman" w:hAnsi="Times New Roman" w:cs="Times New Roman"/>
          <w:sz w:val="24"/>
          <w:szCs w:val="24"/>
        </w:rPr>
        <w:t>ą</w:t>
      </w:r>
      <w:r w:rsidR="00F3714B" w:rsidRPr="004430C8">
        <w:rPr>
          <w:rStyle w:val="Brak"/>
          <w:rFonts w:ascii="Times New Roman" w:hAnsi="Times New Roman" w:cs="Times New Roman"/>
          <w:sz w:val="24"/>
          <w:szCs w:val="24"/>
        </w:rPr>
        <w:br/>
      </w:r>
      <w:r w:rsidRPr="004430C8">
        <w:rPr>
          <w:rStyle w:val="Brak"/>
          <w:rFonts w:ascii="Times New Roman" w:hAnsi="Times New Roman" w:cs="Times New Roman"/>
          <w:sz w:val="24"/>
          <w:szCs w:val="24"/>
        </w:rPr>
        <w:t>w rejestrze akcjonariuszy</w:t>
      </w:r>
      <w:r w:rsidR="00D53756" w:rsidRPr="004430C8">
        <w:rPr>
          <w:rStyle w:val="Brak"/>
          <w:rFonts w:ascii="Times New Roman" w:hAnsi="Times New Roman" w:cs="Times New Roman"/>
          <w:sz w:val="24"/>
          <w:szCs w:val="24"/>
        </w:rPr>
        <w:t xml:space="preserve"> oraz pojęcie akcji rejestrowej, przez które należy rozumieć akcje spółki nie</w:t>
      </w:r>
      <w:r w:rsidR="00E35E8D">
        <w:rPr>
          <w:rStyle w:val="Brak"/>
          <w:rFonts w:ascii="Times New Roman" w:hAnsi="Times New Roman" w:cs="Times New Roman"/>
          <w:sz w:val="24"/>
          <w:szCs w:val="24"/>
        </w:rPr>
        <w:t xml:space="preserve">będącej spółką </w:t>
      </w:r>
      <w:r w:rsidR="00D53756" w:rsidRPr="004430C8">
        <w:rPr>
          <w:rStyle w:val="Brak"/>
          <w:rFonts w:ascii="Times New Roman" w:hAnsi="Times New Roman" w:cs="Times New Roman"/>
          <w:sz w:val="24"/>
          <w:szCs w:val="24"/>
        </w:rPr>
        <w:t>publiczn</w:t>
      </w:r>
      <w:r w:rsidR="00E35E8D">
        <w:rPr>
          <w:rStyle w:val="Brak"/>
          <w:rFonts w:ascii="Times New Roman" w:hAnsi="Times New Roman" w:cs="Times New Roman"/>
          <w:sz w:val="24"/>
          <w:szCs w:val="24"/>
        </w:rPr>
        <w:t>ą</w:t>
      </w:r>
      <w:r w:rsidR="00D53756" w:rsidRPr="004430C8">
        <w:rPr>
          <w:rStyle w:val="Brak"/>
          <w:rFonts w:ascii="Times New Roman" w:hAnsi="Times New Roman" w:cs="Times New Roman"/>
          <w:sz w:val="24"/>
          <w:szCs w:val="24"/>
        </w:rPr>
        <w:t>, które podlegają rejestracji w rejestrze akcjonariuszy, prowadzonym przez uprawniony podmiot</w:t>
      </w:r>
      <w:r w:rsidRPr="004430C8">
        <w:rPr>
          <w:rStyle w:val="Brak"/>
          <w:rFonts w:ascii="Times New Roman" w:hAnsi="Times New Roman" w:cs="Times New Roman"/>
          <w:sz w:val="24"/>
          <w:szCs w:val="24"/>
        </w:rPr>
        <w:t xml:space="preserve">. </w:t>
      </w:r>
    </w:p>
    <w:p w:rsidR="00821914" w:rsidRPr="004430C8" w:rsidRDefault="003B38D6" w:rsidP="00D83330">
      <w:pPr>
        <w:ind w:firstLine="708"/>
        <w:jc w:val="both"/>
        <w:rPr>
          <w:rStyle w:val="Brak"/>
          <w:rFonts w:ascii="Times New Roman" w:eastAsia="Times" w:hAnsi="Times New Roman" w:cs="Times New Roman"/>
          <w:sz w:val="24"/>
          <w:szCs w:val="24"/>
        </w:rPr>
      </w:pPr>
      <w:r w:rsidRPr="004430C8">
        <w:rPr>
          <w:rStyle w:val="Brak"/>
          <w:rFonts w:ascii="Times New Roman" w:hAnsi="Times New Roman" w:cs="Times New Roman"/>
          <w:sz w:val="24"/>
          <w:szCs w:val="24"/>
        </w:rPr>
        <w:t>Dematerializacja akcji zakłada istnienie rejestru akcjonariuszy, w którym ujawniane będzie przysługiwanie praw z akcji niemających formy dokumentu. Proponuje się operowanie pojęciem „rejestru”, nie zaś pojęciem „ewidencji”, ze względu na prawnomaterialne skutki, jakie wiążą się z ujawnieniem przysługiwania uprawnień w tym rejestrze (konstytutywne znaczenie wpisu jako przesł</w:t>
      </w:r>
      <w:r w:rsidR="00515EEF" w:rsidRPr="004430C8">
        <w:rPr>
          <w:rStyle w:val="Brak"/>
          <w:rFonts w:ascii="Times New Roman" w:hAnsi="Times New Roman" w:cs="Times New Roman"/>
          <w:sz w:val="24"/>
          <w:szCs w:val="24"/>
        </w:rPr>
        <w:t xml:space="preserve">anki nabycia praw w sytuacjach </w:t>
      </w:r>
      <w:r w:rsidRPr="004430C8">
        <w:rPr>
          <w:rStyle w:val="Brak"/>
          <w:rFonts w:ascii="Times New Roman" w:hAnsi="Times New Roman" w:cs="Times New Roman"/>
          <w:sz w:val="24"/>
          <w:szCs w:val="24"/>
        </w:rPr>
        <w:t>określonych w projektowanym art. 328</w:t>
      </w:r>
      <w:r w:rsidRPr="004430C8">
        <w:rPr>
          <w:rStyle w:val="Brak"/>
          <w:rFonts w:ascii="Times New Roman" w:hAnsi="Times New Roman" w:cs="Times New Roman"/>
          <w:sz w:val="24"/>
          <w:szCs w:val="24"/>
          <w:vertAlign w:val="superscript"/>
        </w:rPr>
        <w:t>9</w:t>
      </w:r>
      <w:r w:rsidRPr="004430C8">
        <w:rPr>
          <w:rStyle w:val="Brak"/>
          <w:rFonts w:ascii="Times New Roman" w:hAnsi="Times New Roman" w:cs="Times New Roman"/>
          <w:sz w:val="24"/>
          <w:szCs w:val="24"/>
        </w:rPr>
        <w:t xml:space="preserve"> § 1 k.s.h.). Jest zgodne z ugruntowaną tradycją cywilistyczną, aby wykazy wykraczające swym znaczeniem poza aspekt informacyjny i rodzące skutki materialnoprawne nazywać „rejestrami”. Stąd proponowane pojęcie „rejestru akcjonariuszy”. </w:t>
      </w:r>
    </w:p>
    <w:p w:rsidR="00E7173D" w:rsidRPr="004430C8" w:rsidRDefault="003B38D6" w:rsidP="0017327D">
      <w:pPr>
        <w:spacing w:after="0"/>
        <w:jc w:val="both"/>
        <w:rPr>
          <w:rStyle w:val="Brak"/>
          <w:rFonts w:ascii="Times New Roman" w:hAnsi="Times New Roman" w:cs="Times New Roman"/>
          <w:sz w:val="24"/>
          <w:szCs w:val="24"/>
        </w:rPr>
      </w:pPr>
      <w:r w:rsidRPr="004430C8">
        <w:rPr>
          <w:rStyle w:val="Brak"/>
          <w:rFonts w:ascii="Times New Roman" w:eastAsia="Times New Roman" w:hAnsi="Times New Roman" w:cs="Times New Roman"/>
          <w:sz w:val="24"/>
          <w:szCs w:val="24"/>
        </w:rPr>
        <w:tab/>
      </w:r>
      <w:r w:rsidRPr="004430C8">
        <w:rPr>
          <w:rStyle w:val="Brak"/>
          <w:rFonts w:ascii="Times New Roman" w:hAnsi="Times New Roman" w:cs="Times New Roman"/>
          <w:b/>
          <w:bCs/>
          <w:sz w:val="24"/>
          <w:szCs w:val="24"/>
        </w:rPr>
        <w:t>Przepis art. 328</w:t>
      </w:r>
      <w:r w:rsidRPr="004430C8">
        <w:rPr>
          <w:rStyle w:val="Brak"/>
          <w:rFonts w:ascii="Times New Roman" w:hAnsi="Times New Roman" w:cs="Times New Roman"/>
          <w:b/>
          <w:bCs/>
          <w:sz w:val="24"/>
          <w:szCs w:val="24"/>
          <w:vertAlign w:val="superscript"/>
        </w:rPr>
        <w:t>1</w:t>
      </w:r>
      <w:r w:rsidRPr="004430C8">
        <w:rPr>
          <w:rStyle w:val="Brak"/>
          <w:rFonts w:ascii="Times New Roman" w:hAnsi="Times New Roman" w:cs="Times New Roman"/>
          <w:b/>
          <w:bCs/>
          <w:sz w:val="24"/>
          <w:szCs w:val="24"/>
        </w:rPr>
        <w:t xml:space="preserve"> § 2 </w:t>
      </w:r>
      <w:r w:rsidRPr="004430C8">
        <w:rPr>
          <w:rStyle w:val="Brak"/>
          <w:rFonts w:ascii="Times New Roman" w:hAnsi="Times New Roman" w:cs="Times New Roman"/>
          <w:sz w:val="24"/>
          <w:szCs w:val="24"/>
        </w:rPr>
        <w:t xml:space="preserve">przesądza, że rejestr akcjonariuszy będzie prowadzony w postaci elektronicznej i zastrzega prowadzenie rejestrów akcjonariuszy do kompetencji podmiotów kwalifikowanych, czyli podmiotów uprawnionych do prowadzenia rachunków papierów wartościowych zgodnie z przepisami o obrocie instrumentami finansowymi. Przeciwko możliwości powierzenia spółce samodzielnego prowadzenia rejestru przemawiają następujące argumenty: </w:t>
      </w:r>
    </w:p>
    <w:p w:rsidR="0017327D" w:rsidRPr="004430C8" w:rsidRDefault="003B38D6" w:rsidP="00E7173D">
      <w:pPr>
        <w:pStyle w:val="Akapitzlist"/>
        <w:numPr>
          <w:ilvl w:val="0"/>
          <w:numId w:val="5"/>
        </w:numPr>
        <w:spacing w:after="0"/>
        <w:jc w:val="both"/>
        <w:rPr>
          <w:rFonts w:ascii="Times New Roman" w:eastAsia="Times" w:hAnsi="Times New Roman" w:cs="Times New Roman"/>
          <w:sz w:val="24"/>
          <w:szCs w:val="24"/>
        </w:rPr>
      </w:pPr>
      <w:r w:rsidRPr="004430C8">
        <w:rPr>
          <w:rFonts w:ascii="Times New Roman" w:hAnsi="Times New Roman" w:cs="Times New Roman"/>
          <w:sz w:val="24"/>
          <w:szCs w:val="24"/>
        </w:rPr>
        <w:t xml:space="preserve">kontrola sprawowana przez zarząd spółki nad rejestrem akcjonariuszy może stać się narzędziem walki o status akcjonariusza; </w:t>
      </w:r>
    </w:p>
    <w:p w:rsidR="00821914" w:rsidRPr="004430C8" w:rsidRDefault="003B38D6" w:rsidP="00E7173D">
      <w:pPr>
        <w:pStyle w:val="Akapitzlist"/>
        <w:numPr>
          <w:ilvl w:val="0"/>
          <w:numId w:val="5"/>
        </w:numPr>
        <w:spacing w:after="0"/>
        <w:jc w:val="both"/>
        <w:rPr>
          <w:rFonts w:ascii="Times New Roman" w:eastAsia="Times" w:hAnsi="Times New Roman" w:cs="Times New Roman"/>
          <w:sz w:val="24"/>
          <w:szCs w:val="24"/>
        </w:rPr>
      </w:pPr>
      <w:r w:rsidRPr="004430C8">
        <w:rPr>
          <w:rFonts w:ascii="Times New Roman" w:hAnsi="Times New Roman" w:cs="Times New Roman"/>
          <w:sz w:val="24"/>
          <w:szCs w:val="24"/>
        </w:rPr>
        <w:t xml:space="preserve">analizy empiryczne nie potwierdzają tezy o istotnym znaczeniu czynnika kosztowego; </w:t>
      </w:r>
    </w:p>
    <w:p w:rsidR="00821914" w:rsidRPr="004430C8" w:rsidRDefault="003B38D6" w:rsidP="00E7173D">
      <w:pPr>
        <w:pStyle w:val="Akapitzlist"/>
        <w:numPr>
          <w:ilvl w:val="0"/>
          <w:numId w:val="5"/>
        </w:numPr>
        <w:spacing w:after="0"/>
        <w:jc w:val="both"/>
        <w:rPr>
          <w:rFonts w:ascii="Times New Roman" w:eastAsia="Times" w:hAnsi="Times New Roman" w:cs="Times New Roman"/>
          <w:sz w:val="24"/>
          <w:szCs w:val="24"/>
        </w:rPr>
      </w:pPr>
      <w:r w:rsidRPr="004430C8">
        <w:rPr>
          <w:rFonts w:ascii="Times New Roman" w:hAnsi="Times New Roman" w:cs="Times New Roman"/>
          <w:sz w:val="24"/>
          <w:szCs w:val="24"/>
        </w:rPr>
        <w:t>możliwość wykorzystania istniejącej infrastruktury informatyczn</w:t>
      </w:r>
      <w:r w:rsidR="00E7173D" w:rsidRPr="004430C8">
        <w:rPr>
          <w:rFonts w:ascii="Times New Roman" w:hAnsi="Times New Roman" w:cs="Times New Roman"/>
          <w:sz w:val="24"/>
          <w:szCs w:val="24"/>
        </w:rPr>
        <w:t>ej i „oprzyrządowania” prawnego  oraz</w:t>
      </w:r>
    </w:p>
    <w:p w:rsidR="00E35E8D" w:rsidRPr="00E35E8D" w:rsidRDefault="003B38D6" w:rsidP="00E35E8D">
      <w:pPr>
        <w:pStyle w:val="Akapitzlist"/>
        <w:numPr>
          <w:ilvl w:val="0"/>
          <w:numId w:val="5"/>
        </w:numPr>
        <w:jc w:val="both"/>
        <w:rPr>
          <w:rFonts w:ascii="Times New Roman" w:eastAsia="Times" w:hAnsi="Times New Roman" w:cs="Times New Roman"/>
          <w:sz w:val="24"/>
          <w:szCs w:val="24"/>
        </w:rPr>
      </w:pPr>
      <w:r w:rsidRPr="004430C8">
        <w:rPr>
          <w:rFonts w:ascii="Times New Roman" w:hAnsi="Times New Roman" w:cs="Times New Roman"/>
          <w:sz w:val="24"/>
          <w:szCs w:val="24"/>
        </w:rPr>
        <w:t xml:space="preserve">pozytywne doświadczenia rynku publicznego akcji. </w:t>
      </w:r>
    </w:p>
    <w:p w:rsidR="003F7D36" w:rsidRDefault="003F7D36" w:rsidP="00E45FA0">
      <w:pPr>
        <w:spacing w:after="0"/>
        <w:ind w:firstLine="708"/>
        <w:jc w:val="both"/>
        <w:rPr>
          <w:rStyle w:val="Brak"/>
          <w:rFonts w:ascii="Times New Roman" w:hAnsi="Times New Roman" w:cs="Times New Roman"/>
          <w:sz w:val="24"/>
          <w:szCs w:val="24"/>
        </w:rPr>
      </w:pPr>
      <w:r>
        <w:rPr>
          <w:rStyle w:val="Brak"/>
          <w:rFonts w:ascii="Times New Roman" w:hAnsi="Times New Roman" w:cs="Times New Roman"/>
          <w:sz w:val="24"/>
          <w:szCs w:val="24"/>
        </w:rPr>
        <w:t xml:space="preserve">W § 2 </w:t>
      </w:r>
      <w:r w:rsidRPr="003F7D36">
        <w:rPr>
          <w:rStyle w:val="Brak"/>
          <w:rFonts w:ascii="Times New Roman" w:hAnsi="Times New Roman" w:cs="Times New Roman"/>
          <w:i/>
          <w:sz w:val="24"/>
          <w:szCs w:val="24"/>
        </w:rPr>
        <w:t>in fine</w:t>
      </w:r>
      <w:r w:rsidR="00E35E8D" w:rsidRPr="00BA6555">
        <w:rPr>
          <w:rStyle w:val="Brak"/>
          <w:rFonts w:ascii="Times New Roman" w:hAnsi="Times New Roman" w:cs="Times New Roman"/>
          <w:sz w:val="24"/>
          <w:szCs w:val="24"/>
        </w:rPr>
        <w:t xml:space="preserve"> </w:t>
      </w:r>
      <w:r>
        <w:rPr>
          <w:rStyle w:val="Brak"/>
          <w:rFonts w:ascii="Times New Roman" w:hAnsi="Times New Roman" w:cs="Times New Roman"/>
          <w:sz w:val="24"/>
          <w:szCs w:val="24"/>
        </w:rPr>
        <w:t xml:space="preserve">dopuszczono ponadto </w:t>
      </w:r>
      <w:r w:rsidRPr="003F7D36">
        <w:rPr>
          <w:rStyle w:val="Brak"/>
          <w:rFonts w:ascii="Times New Roman" w:hAnsi="Times New Roman" w:cs="Times New Roman"/>
          <w:i/>
          <w:sz w:val="24"/>
          <w:szCs w:val="24"/>
        </w:rPr>
        <w:t>expressis verbis</w:t>
      </w:r>
      <w:r w:rsidR="00E35E8D" w:rsidRPr="00BA6555">
        <w:rPr>
          <w:rStyle w:val="Brak"/>
          <w:rFonts w:ascii="Times New Roman" w:hAnsi="Times New Roman" w:cs="Times New Roman"/>
          <w:sz w:val="24"/>
          <w:szCs w:val="24"/>
        </w:rPr>
        <w:t xml:space="preserve">, by rejestr akcjonariuszy </w:t>
      </w:r>
      <w:r>
        <w:rPr>
          <w:rStyle w:val="Brak"/>
          <w:rFonts w:ascii="Times New Roman" w:hAnsi="Times New Roman" w:cs="Times New Roman"/>
          <w:sz w:val="24"/>
          <w:szCs w:val="24"/>
        </w:rPr>
        <w:t>mógł być</w:t>
      </w:r>
      <w:r w:rsidR="00E35E8D" w:rsidRPr="00BA6555">
        <w:rPr>
          <w:rStyle w:val="Brak"/>
          <w:rFonts w:ascii="Times New Roman" w:hAnsi="Times New Roman" w:cs="Times New Roman"/>
          <w:sz w:val="24"/>
          <w:szCs w:val="24"/>
        </w:rPr>
        <w:t xml:space="preserve"> prowadzony</w:t>
      </w:r>
      <w:r>
        <w:rPr>
          <w:rStyle w:val="Brak"/>
          <w:rFonts w:ascii="Times New Roman" w:hAnsi="Times New Roman" w:cs="Times New Roman"/>
          <w:sz w:val="24"/>
          <w:szCs w:val="24"/>
        </w:rPr>
        <w:t xml:space="preserve"> </w:t>
      </w:r>
      <w:r w:rsidR="00E35E8D" w:rsidRPr="00BA6555">
        <w:rPr>
          <w:rStyle w:val="Brak"/>
          <w:rFonts w:ascii="Times New Roman" w:hAnsi="Times New Roman" w:cs="Times New Roman"/>
          <w:sz w:val="24"/>
          <w:szCs w:val="24"/>
        </w:rPr>
        <w:t>w rozproszonej i zdecentralizowanej bazie danych</w:t>
      </w:r>
      <w:r>
        <w:rPr>
          <w:rStyle w:val="Brak"/>
          <w:rFonts w:ascii="Times New Roman" w:hAnsi="Times New Roman" w:cs="Times New Roman"/>
          <w:sz w:val="24"/>
          <w:szCs w:val="24"/>
        </w:rPr>
        <w:t>, co obejmuje</w:t>
      </w:r>
      <w:r w:rsidR="00E35E8D" w:rsidRPr="00BA6555">
        <w:rPr>
          <w:rStyle w:val="Brak"/>
          <w:rFonts w:ascii="Times New Roman" w:hAnsi="Times New Roman" w:cs="Times New Roman"/>
          <w:sz w:val="24"/>
          <w:szCs w:val="24"/>
        </w:rPr>
        <w:t xml:space="preserve"> wykorzystani</w:t>
      </w:r>
      <w:r>
        <w:rPr>
          <w:rStyle w:val="Brak"/>
          <w:rFonts w:ascii="Times New Roman" w:hAnsi="Times New Roman" w:cs="Times New Roman"/>
          <w:sz w:val="24"/>
          <w:szCs w:val="24"/>
        </w:rPr>
        <w:t>e</w:t>
      </w:r>
      <w:r w:rsidR="00E35E8D" w:rsidRPr="00BA6555">
        <w:rPr>
          <w:rStyle w:val="Brak"/>
          <w:rFonts w:ascii="Times New Roman" w:hAnsi="Times New Roman" w:cs="Times New Roman"/>
          <w:sz w:val="24"/>
          <w:szCs w:val="24"/>
        </w:rPr>
        <w:t xml:space="preserve"> </w:t>
      </w:r>
      <w:r>
        <w:rPr>
          <w:rStyle w:val="Brak"/>
          <w:rFonts w:ascii="Times New Roman" w:hAnsi="Times New Roman" w:cs="Times New Roman"/>
          <w:sz w:val="24"/>
          <w:szCs w:val="24"/>
        </w:rPr>
        <w:t xml:space="preserve">nowoczesnej </w:t>
      </w:r>
      <w:r w:rsidR="00E35E8D" w:rsidRPr="00BA6555">
        <w:rPr>
          <w:rStyle w:val="Brak"/>
          <w:rFonts w:ascii="Times New Roman" w:hAnsi="Times New Roman" w:cs="Times New Roman"/>
          <w:sz w:val="24"/>
          <w:szCs w:val="24"/>
        </w:rPr>
        <w:t xml:space="preserve">technologii rejestrów rozproszonych – </w:t>
      </w:r>
      <w:r w:rsidR="00E35E8D" w:rsidRPr="00E45FA0">
        <w:rPr>
          <w:rStyle w:val="Brak"/>
          <w:rFonts w:ascii="Times New Roman" w:hAnsi="Times New Roman" w:cs="Times New Roman"/>
          <w:i/>
          <w:sz w:val="24"/>
          <w:szCs w:val="24"/>
        </w:rPr>
        <w:t>blockchain</w:t>
      </w:r>
      <w:r w:rsidR="00E35E8D" w:rsidRPr="00BA6555">
        <w:rPr>
          <w:rStyle w:val="Brak"/>
          <w:rFonts w:ascii="Times New Roman" w:hAnsi="Times New Roman" w:cs="Times New Roman"/>
          <w:sz w:val="24"/>
          <w:szCs w:val="24"/>
        </w:rPr>
        <w:t xml:space="preserve">. </w:t>
      </w:r>
      <w:r>
        <w:rPr>
          <w:rStyle w:val="Brak"/>
          <w:rFonts w:ascii="Times New Roman" w:hAnsi="Times New Roman" w:cs="Times New Roman"/>
          <w:sz w:val="24"/>
          <w:szCs w:val="24"/>
        </w:rPr>
        <w:t xml:space="preserve">Nie ma wątpliwości, że </w:t>
      </w:r>
      <w:r w:rsidRPr="00BA6555">
        <w:rPr>
          <w:rStyle w:val="Brak"/>
          <w:rFonts w:ascii="Times New Roman" w:hAnsi="Times New Roman" w:cs="Times New Roman"/>
          <w:sz w:val="24"/>
          <w:szCs w:val="24"/>
        </w:rPr>
        <w:t>technologia ta stanowi rodzaj (formę) postaci elektronicznej</w:t>
      </w:r>
      <w:r>
        <w:rPr>
          <w:rStyle w:val="Brak"/>
          <w:rFonts w:ascii="Times New Roman" w:hAnsi="Times New Roman" w:cs="Times New Roman"/>
          <w:sz w:val="24"/>
          <w:szCs w:val="24"/>
        </w:rPr>
        <w:t xml:space="preserve"> prowadzenia rejestru akcjonariuszy</w:t>
      </w:r>
      <w:r w:rsidR="00E35E8D" w:rsidRPr="00BA6555">
        <w:rPr>
          <w:rStyle w:val="Brak"/>
          <w:rFonts w:ascii="Times New Roman" w:hAnsi="Times New Roman" w:cs="Times New Roman"/>
          <w:sz w:val="24"/>
          <w:szCs w:val="24"/>
        </w:rPr>
        <w:t xml:space="preserve">. Przepis ten </w:t>
      </w:r>
      <w:r>
        <w:rPr>
          <w:rStyle w:val="Brak"/>
          <w:rFonts w:ascii="Times New Roman" w:hAnsi="Times New Roman" w:cs="Times New Roman"/>
          <w:sz w:val="24"/>
          <w:szCs w:val="24"/>
        </w:rPr>
        <w:t xml:space="preserve">stanowi jedynie </w:t>
      </w:r>
      <w:r w:rsidR="00E35E8D" w:rsidRPr="00BA6555">
        <w:rPr>
          <w:rStyle w:val="Brak"/>
          <w:rFonts w:ascii="Times New Roman" w:hAnsi="Times New Roman" w:cs="Times New Roman"/>
          <w:sz w:val="24"/>
          <w:szCs w:val="24"/>
        </w:rPr>
        <w:t>potwierdz</w:t>
      </w:r>
      <w:r>
        <w:rPr>
          <w:rStyle w:val="Brak"/>
          <w:rFonts w:ascii="Times New Roman" w:hAnsi="Times New Roman" w:cs="Times New Roman"/>
          <w:sz w:val="24"/>
          <w:szCs w:val="24"/>
        </w:rPr>
        <w:t>enie</w:t>
      </w:r>
      <w:r w:rsidR="00E35E8D" w:rsidRPr="00BA6555">
        <w:rPr>
          <w:rStyle w:val="Brak"/>
          <w:rFonts w:ascii="Times New Roman" w:hAnsi="Times New Roman" w:cs="Times New Roman"/>
          <w:sz w:val="24"/>
          <w:szCs w:val="24"/>
        </w:rPr>
        <w:t>, że podstawowe cechy technologii blockchain</w:t>
      </w:r>
      <w:r>
        <w:rPr>
          <w:rStyle w:val="Brak"/>
          <w:rFonts w:ascii="Times New Roman" w:hAnsi="Times New Roman" w:cs="Times New Roman"/>
          <w:sz w:val="24"/>
          <w:szCs w:val="24"/>
        </w:rPr>
        <w:t>, w szczególności</w:t>
      </w:r>
      <w:r w:rsidR="00E35E8D" w:rsidRPr="00BA6555">
        <w:rPr>
          <w:rStyle w:val="Brak"/>
          <w:rFonts w:ascii="Times New Roman" w:hAnsi="Times New Roman" w:cs="Times New Roman"/>
          <w:sz w:val="24"/>
          <w:szCs w:val="24"/>
        </w:rPr>
        <w:t xml:space="preserve"> decentralizacja bazy danych nie wykluczają możliwości</w:t>
      </w:r>
      <w:r>
        <w:rPr>
          <w:rStyle w:val="Brak"/>
          <w:rFonts w:ascii="Times New Roman" w:hAnsi="Times New Roman" w:cs="Times New Roman"/>
          <w:sz w:val="24"/>
          <w:szCs w:val="24"/>
        </w:rPr>
        <w:t xml:space="preserve"> jej </w:t>
      </w:r>
      <w:r w:rsidR="00E35E8D" w:rsidRPr="00BA6555">
        <w:rPr>
          <w:rStyle w:val="Brak"/>
          <w:rFonts w:ascii="Times New Roman" w:hAnsi="Times New Roman" w:cs="Times New Roman"/>
          <w:sz w:val="24"/>
          <w:szCs w:val="24"/>
        </w:rPr>
        <w:t>wykorzystania do prowadzenia rejestru akcjonariuszy.</w:t>
      </w:r>
    </w:p>
    <w:p w:rsidR="00E35E8D" w:rsidRPr="00BA6555" w:rsidRDefault="00E35E8D" w:rsidP="00E45FA0">
      <w:pPr>
        <w:spacing w:after="0"/>
        <w:ind w:firstLine="708"/>
        <w:jc w:val="both"/>
        <w:rPr>
          <w:rStyle w:val="Brak"/>
          <w:rFonts w:ascii="Times New Roman" w:hAnsi="Times New Roman" w:cs="Times New Roman"/>
          <w:sz w:val="24"/>
          <w:szCs w:val="24"/>
        </w:rPr>
      </w:pPr>
      <w:r w:rsidRPr="00BA6555">
        <w:rPr>
          <w:rStyle w:val="Brak"/>
          <w:rFonts w:ascii="Times New Roman" w:hAnsi="Times New Roman" w:cs="Times New Roman"/>
          <w:sz w:val="24"/>
          <w:szCs w:val="24"/>
        </w:rPr>
        <w:t xml:space="preserve">W celu </w:t>
      </w:r>
      <w:r w:rsidR="003F7D36">
        <w:rPr>
          <w:rStyle w:val="Brak"/>
          <w:rFonts w:ascii="Times New Roman" w:hAnsi="Times New Roman" w:cs="Times New Roman"/>
          <w:sz w:val="24"/>
          <w:szCs w:val="24"/>
        </w:rPr>
        <w:t xml:space="preserve">podkreślenia wagi zadań podmiotu prowadzącego rejestr akcjonariuszy wynikających z faktu zawarcia ze spółką umowy o prowadzenie rejestru akcjonariuszy w </w:t>
      </w:r>
      <w:r w:rsidR="003F7D36">
        <w:rPr>
          <w:rStyle w:val="Brak"/>
          <w:rFonts w:ascii="Times New Roman" w:hAnsi="Times New Roman" w:cs="Times New Roman"/>
          <w:b/>
          <w:sz w:val="24"/>
          <w:szCs w:val="24"/>
        </w:rPr>
        <w:t>art. 328</w:t>
      </w:r>
      <w:r w:rsidR="003F7D36">
        <w:rPr>
          <w:rStyle w:val="Brak"/>
          <w:rFonts w:ascii="Times New Roman" w:hAnsi="Times New Roman" w:cs="Times New Roman"/>
          <w:b/>
          <w:sz w:val="24"/>
          <w:szCs w:val="24"/>
          <w:vertAlign w:val="superscript"/>
        </w:rPr>
        <w:t>1</w:t>
      </w:r>
      <w:r w:rsidR="003F7D36">
        <w:rPr>
          <w:rStyle w:val="Brak"/>
          <w:rFonts w:ascii="Times New Roman" w:hAnsi="Times New Roman" w:cs="Times New Roman"/>
          <w:b/>
          <w:sz w:val="24"/>
          <w:szCs w:val="24"/>
        </w:rPr>
        <w:t xml:space="preserve"> § 3 </w:t>
      </w:r>
      <w:r w:rsidRPr="00BA6555">
        <w:rPr>
          <w:rStyle w:val="Brak"/>
          <w:rFonts w:ascii="Times New Roman" w:hAnsi="Times New Roman" w:cs="Times New Roman"/>
          <w:sz w:val="24"/>
          <w:szCs w:val="24"/>
        </w:rPr>
        <w:t xml:space="preserve">wskazano, że niezależnie od tego, jaką formę przybiera postać elektroniczna rejestru akcjonariuszy, musi </w:t>
      </w:r>
      <w:r w:rsidR="003F7D36">
        <w:rPr>
          <w:rStyle w:val="Brak"/>
          <w:rFonts w:ascii="Times New Roman" w:hAnsi="Times New Roman" w:cs="Times New Roman"/>
          <w:sz w:val="24"/>
          <w:szCs w:val="24"/>
        </w:rPr>
        <w:t xml:space="preserve">on </w:t>
      </w:r>
      <w:r w:rsidRPr="00BA6555">
        <w:rPr>
          <w:rStyle w:val="Brak"/>
          <w:rFonts w:ascii="Times New Roman" w:hAnsi="Times New Roman" w:cs="Times New Roman"/>
          <w:sz w:val="24"/>
          <w:szCs w:val="24"/>
        </w:rPr>
        <w:t>być prowadzony w sposób</w:t>
      </w:r>
      <w:r w:rsidR="003F7D36">
        <w:rPr>
          <w:rStyle w:val="Brak"/>
          <w:rFonts w:ascii="Times New Roman" w:hAnsi="Times New Roman" w:cs="Times New Roman"/>
          <w:sz w:val="24"/>
          <w:szCs w:val="24"/>
        </w:rPr>
        <w:t xml:space="preserve"> </w:t>
      </w:r>
      <w:r w:rsidRPr="00BA6555">
        <w:rPr>
          <w:rStyle w:val="Brak"/>
          <w:rFonts w:ascii="Times New Roman" w:hAnsi="Times New Roman" w:cs="Times New Roman"/>
          <w:sz w:val="24"/>
          <w:szCs w:val="24"/>
        </w:rPr>
        <w:t>zapewnia</w:t>
      </w:r>
      <w:r w:rsidR="003F7D36">
        <w:rPr>
          <w:rStyle w:val="Brak"/>
          <w:rFonts w:ascii="Times New Roman" w:hAnsi="Times New Roman" w:cs="Times New Roman"/>
          <w:sz w:val="24"/>
          <w:szCs w:val="24"/>
        </w:rPr>
        <w:t xml:space="preserve">jący </w:t>
      </w:r>
      <w:r w:rsidRPr="00BA6555">
        <w:rPr>
          <w:rStyle w:val="Brak"/>
          <w:rFonts w:ascii="Times New Roman" w:hAnsi="Times New Roman" w:cs="Times New Roman"/>
          <w:sz w:val="24"/>
          <w:szCs w:val="24"/>
        </w:rPr>
        <w:t xml:space="preserve">bezpieczeństwo i integralność zawartych w nim danych. Odpowiedzialność za prawidłowość realizacji obowiązków związanych z </w:t>
      </w:r>
      <w:r w:rsidR="003F7D36">
        <w:rPr>
          <w:rStyle w:val="Brak"/>
          <w:rFonts w:ascii="Times New Roman" w:hAnsi="Times New Roman" w:cs="Times New Roman"/>
          <w:sz w:val="24"/>
          <w:szCs w:val="24"/>
        </w:rPr>
        <w:t xml:space="preserve">prowadzeniem </w:t>
      </w:r>
      <w:r w:rsidRPr="00BA6555">
        <w:rPr>
          <w:rStyle w:val="Brak"/>
          <w:rFonts w:ascii="Times New Roman" w:hAnsi="Times New Roman" w:cs="Times New Roman"/>
          <w:sz w:val="24"/>
          <w:szCs w:val="24"/>
        </w:rPr>
        <w:t>rejestr</w:t>
      </w:r>
      <w:r w:rsidR="003F7D36">
        <w:rPr>
          <w:rStyle w:val="Brak"/>
          <w:rFonts w:ascii="Times New Roman" w:hAnsi="Times New Roman" w:cs="Times New Roman"/>
          <w:sz w:val="24"/>
          <w:szCs w:val="24"/>
        </w:rPr>
        <w:t>u</w:t>
      </w:r>
      <w:r w:rsidRPr="00BA6555">
        <w:rPr>
          <w:rStyle w:val="Brak"/>
          <w:rFonts w:ascii="Times New Roman" w:hAnsi="Times New Roman" w:cs="Times New Roman"/>
          <w:sz w:val="24"/>
          <w:szCs w:val="24"/>
        </w:rPr>
        <w:t xml:space="preserve"> akcjonariuszy ponosi podmiot, który rejestr ten prowadzi.</w:t>
      </w:r>
    </w:p>
    <w:p w:rsidR="00E35E8D" w:rsidRPr="00E35E8D" w:rsidRDefault="00E35E8D" w:rsidP="00E35E8D">
      <w:pPr>
        <w:spacing w:after="0"/>
        <w:jc w:val="both"/>
        <w:rPr>
          <w:rFonts w:ascii="Times New Roman" w:hAnsi="Times New Roman" w:cs="Times New Roman"/>
          <w:szCs w:val="24"/>
        </w:rPr>
      </w:pPr>
    </w:p>
    <w:p w:rsidR="00821914" w:rsidRPr="004430C8" w:rsidRDefault="003B38D6" w:rsidP="00CC7353">
      <w:pPr>
        <w:tabs>
          <w:tab w:val="left" w:pos="142"/>
        </w:tabs>
        <w:jc w:val="both"/>
        <w:rPr>
          <w:rStyle w:val="Brak"/>
          <w:rFonts w:ascii="Times New Roman" w:eastAsia="Times New Roman" w:hAnsi="Times New Roman" w:cs="Times New Roman"/>
          <w:sz w:val="24"/>
          <w:szCs w:val="24"/>
        </w:rPr>
      </w:pPr>
      <w:r w:rsidRPr="004430C8">
        <w:rPr>
          <w:rStyle w:val="Brak"/>
          <w:rFonts w:ascii="Times New Roman" w:eastAsia="Times New Roman" w:hAnsi="Times New Roman" w:cs="Times New Roman"/>
          <w:sz w:val="24"/>
          <w:szCs w:val="24"/>
        </w:rPr>
        <w:lastRenderedPageBreak/>
        <w:tab/>
      </w:r>
      <w:r w:rsidRPr="004430C8">
        <w:rPr>
          <w:rStyle w:val="Brak"/>
          <w:rFonts w:ascii="Times New Roman" w:eastAsia="Times New Roman" w:hAnsi="Times New Roman" w:cs="Times New Roman"/>
          <w:sz w:val="24"/>
          <w:szCs w:val="24"/>
        </w:rPr>
        <w:tab/>
      </w:r>
      <w:r w:rsidRPr="004430C8">
        <w:rPr>
          <w:rStyle w:val="Brak"/>
          <w:rFonts w:ascii="Times New Roman" w:hAnsi="Times New Roman" w:cs="Times New Roman"/>
          <w:b/>
          <w:bCs/>
          <w:sz w:val="24"/>
          <w:szCs w:val="24"/>
        </w:rPr>
        <w:t>Przepis art. 328</w:t>
      </w:r>
      <w:r w:rsidRPr="004430C8">
        <w:rPr>
          <w:rStyle w:val="Brak"/>
          <w:rFonts w:ascii="Times New Roman" w:hAnsi="Times New Roman" w:cs="Times New Roman"/>
          <w:b/>
          <w:bCs/>
          <w:sz w:val="24"/>
          <w:szCs w:val="24"/>
          <w:vertAlign w:val="superscript"/>
        </w:rPr>
        <w:t>1</w:t>
      </w:r>
      <w:r w:rsidRPr="004430C8">
        <w:rPr>
          <w:rStyle w:val="Brak"/>
          <w:rFonts w:ascii="Times New Roman" w:hAnsi="Times New Roman" w:cs="Times New Roman"/>
          <w:b/>
          <w:bCs/>
          <w:sz w:val="24"/>
          <w:szCs w:val="24"/>
        </w:rPr>
        <w:t xml:space="preserve"> § </w:t>
      </w:r>
      <w:r w:rsidR="003F7D36">
        <w:rPr>
          <w:rStyle w:val="Brak"/>
          <w:rFonts w:ascii="Times New Roman" w:hAnsi="Times New Roman" w:cs="Times New Roman"/>
          <w:b/>
          <w:bCs/>
          <w:sz w:val="24"/>
          <w:szCs w:val="24"/>
        </w:rPr>
        <w:t>4</w:t>
      </w:r>
      <w:r w:rsidRPr="004430C8">
        <w:rPr>
          <w:rStyle w:val="Brak"/>
          <w:rFonts w:ascii="Times New Roman" w:hAnsi="Times New Roman" w:cs="Times New Roman"/>
          <w:sz w:val="24"/>
          <w:szCs w:val="24"/>
        </w:rPr>
        <w:t xml:space="preserve"> wprowadza zasadę prowadzenia rejestru akcjonariuszy przez tylko jeden podmiot wybrany przez walne zgromadzenie, lub –</w:t>
      </w:r>
      <w:r w:rsidR="00AC1866" w:rsidRPr="004430C8">
        <w:rPr>
          <w:rStyle w:val="Brak"/>
          <w:rFonts w:ascii="Times New Roman" w:hAnsi="Times New Roman" w:cs="Times New Roman"/>
          <w:sz w:val="24"/>
          <w:szCs w:val="24"/>
        </w:rPr>
        <w:t xml:space="preserve"> na etapie zawiązania spółki </w:t>
      </w:r>
      <w:r w:rsidR="00AC1866" w:rsidRPr="004430C8">
        <w:rPr>
          <w:rFonts w:ascii="Times New Roman" w:hAnsi="Times New Roman" w:cs="Times New Roman"/>
          <w:sz w:val="24"/>
          <w:szCs w:val="24"/>
        </w:rPr>
        <w:t>–</w:t>
      </w:r>
      <w:r w:rsidRPr="004430C8">
        <w:rPr>
          <w:rStyle w:val="Brak"/>
          <w:rFonts w:ascii="Times New Roman" w:hAnsi="Times New Roman" w:cs="Times New Roman"/>
          <w:sz w:val="24"/>
          <w:szCs w:val="24"/>
        </w:rPr>
        <w:t>przez jej założycieli. Rejestr akcjonariuszy powinien bowiem być rejestrem prowadzonym dla spółki, nie powinien być zaś zbiorem rachunków akcji zdematerializowanych dla poszczególnych akcjonariuszy prowadzonych przez podmioty pośredniczące. Rozwiązanie takie podyktowane jest względami pewności obrotu. Gdyby system rejestrowania akcji zdematerializowanych spółki akcyjnej składał się z sumy rachunków prowadzonych dla poszczególnych akcjonariuszy w wybranych przez nich podmiotach pośredniczących, to dla należytej obsługi obrotu akcjami konieczne byłoby stworzenie „nadrejestru” prowadzonego przez podmiot wybrany przez spółkę dla poszczególnych podmiotów pośredniczących. Rozwiązanie takie prowadziłoby finalnie do powstania dwustopniowego systemu depozytowego, co byłoby bardziej skomplikowane, a także bardziej kosztowne, przy braku przeciwnych argumentów uzasadniających jego przyjęcie. Należy również zwrócić uwagę, że opowiedzenie się za modelem jednostopniowym – rejestru prowadzonego dla spółki, nie zaś sumy rachunków prowadzonych dla akcjonariuszy – pozwala odpowiednio ukształtować skutki ustanawiania na akcjach rzeczowych praw ograniczonych (w szczególności zastawu). Przyjęcie modelu „rejestru prowadzonego dla spółki” pozwala uznać, że ustanowienie zastawu na akcjach nie będzie prowadziło do ograniczenia ich zbywalności – prawo zastawu zgodnie z konstrukcją zabezpieczenia rzeczowego zachowa skuteczność względem każdego uprawnionego z akcji. Wymaga to jednak, aby ustanowienie prawa rzeczowego na akcji (zastaw albo użytkowanie) było odnotowywane w rejestrze oraz ujawniane w świadectwie rejestrowym wystawianym w</w:t>
      </w:r>
      <w:r w:rsidR="00AC1866" w:rsidRPr="004430C8">
        <w:rPr>
          <w:rStyle w:val="Brak"/>
          <w:rFonts w:ascii="Times New Roman" w:hAnsi="Times New Roman" w:cs="Times New Roman"/>
          <w:sz w:val="24"/>
          <w:szCs w:val="24"/>
        </w:rPr>
        <w:t xml:space="preserve"> związku z obciążonymi akcjami. </w:t>
      </w:r>
      <w:r w:rsidRPr="004430C8">
        <w:rPr>
          <w:rStyle w:val="Brak"/>
          <w:rFonts w:ascii="Times New Roman" w:hAnsi="Times New Roman" w:cs="Times New Roman"/>
          <w:sz w:val="24"/>
          <w:szCs w:val="24"/>
        </w:rPr>
        <w:t>Zasada dwustopniowego rejestru będzie natomiast</w:t>
      </w:r>
      <w:r w:rsidR="004B65FF" w:rsidRPr="004430C8">
        <w:rPr>
          <w:rStyle w:val="Brak"/>
          <w:rFonts w:ascii="Times New Roman" w:hAnsi="Times New Roman" w:cs="Times New Roman"/>
          <w:sz w:val="24"/>
          <w:szCs w:val="24"/>
        </w:rPr>
        <w:t>,</w:t>
      </w:r>
      <w:r w:rsidRPr="004430C8">
        <w:rPr>
          <w:rStyle w:val="Brak"/>
          <w:rFonts w:ascii="Times New Roman" w:hAnsi="Times New Roman" w:cs="Times New Roman"/>
          <w:sz w:val="24"/>
          <w:szCs w:val="24"/>
        </w:rPr>
        <w:t xml:space="preserve"> na zasadach dotychczasowych</w:t>
      </w:r>
      <w:r w:rsidR="004B65FF" w:rsidRPr="004430C8">
        <w:rPr>
          <w:rStyle w:val="Brak"/>
          <w:rFonts w:ascii="Times New Roman" w:hAnsi="Times New Roman" w:cs="Times New Roman"/>
          <w:sz w:val="24"/>
          <w:szCs w:val="24"/>
        </w:rPr>
        <w:t>,</w:t>
      </w:r>
      <w:r w:rsidRPr="004430C8">
        <w:rPr>
          <w:rStyle w:val="Brak"/>
          <w:rFonts w:ascii="Times New Roman" w:hAnsi="Times New Roman" w:cs="Times New Roman"/>
          <w:sz w:val="24"/>
          <w:szCs w:val="24"/>
        </w:rPr>
        <w:t xml:space="preserve"> obowiązywała w przypadku spółek publicznych i spółek nie</w:t>
      </w:r>
      <w:r w:rsidR="00C541BC">
        <w:rPr>
          <w:rStyle w:val="Brak"/>
          <w:rFonts w:ascii="Times New Roman" w:hAnsi="Times New Roman" w:cs="Times New Roman"/>
          <w:sz w:val="24"/>
          <w:szCs w:val="24"/>
        </w:rPr>
        <w:t xml:space="preserve">będących spółkami </w:t>
      </w:r>
      <w:r w:rsidRPr="004430C8">
        <w:rPr>
          <w:rStyle w:val="Brak"/>
          <w:rFonts w:ascii="Times New Roman" w:hAnsi="Times New Roman" w:cs="Times New Roman"/>
          <w:sz w:val="24"/>
          <w:szCs w:val="24"/>
        </w:rPr>
        <w:t>publiczny</w:t>
      </w:r>
      <w:r w:rsidR="00C541BC">
        <w:rPr>
          <w:rStyle w:val="Brak"/>
          <w:rFonts w:ascii="Times New Roman" w:hAnsi="Times New Roman" w:cs="Times New Roman"/>
          <w:sz w:val="24"/>
          <w:szCs w:val="24"/>
        </w:rPr>
        <w:t>mi</w:t>
      </w:r>
      <w:r w:rsidRPr="004430C8">
        <w:rPr>
          <w:rStyle w:val="Brak"/>
          <w:rFonts w:ascii="Times New Roman" w:hAnsi="Times New Roman" w:cs="Times New Roman"/>
          <w:sz w:val="24"/>
          <w:szCs w:val="24"/>
        </w:rPr>
        <w:t xml:space="preserve">, które skorzystają z prawa dokonania dematerializacji w ramach depozytu papierów wartościowych prowadzonego zgodnie z przepisami o obrocie instrumentami finansowymi. Jest to uzasadnione specyfiką i organizacją tego depozytu dostosowanego do wymagań masowego obrotu akcjami oraz jego anonimowym charakterem. </w:t>
      </w:r>
      <w:r w:rsidR="00AC1866" w:rsidRPr="004430C8">
        <w:rPr>
          <w:rStyle w:val="Brak"/>
          <w:rFonts w:ascii="Times New Roman" w:hAnsi="Times New Roman" w:cs="Times New Roman"/>
          <w:sz w:val="24"/>
          <w:szCs w:val="24"/>
        </w:rPr>
        <w:tab/>
      </w:r>
      <w:r w:rsidR="00AC1866" w:rsidRPr="004430C8">
        <w:rPr>
          <w:rStyle w:val="Brak"/>
          <w:rFonts w:ascii="Times New Roman" w:hAnsi="Times New Roman" w:cs="Times New Roman"/>
          <w:sz w:val="24"/>
          <w:szCs w:val="24"/>
        </w:rPr>
        <w:tab/>
      </w:r>
      <w:r w:rsidRPr="004430C8">
        <w:rPr>
          <w:rStyle w:val="Brak"/>
          <w:rFonts w:ascii="Times New Roman" w:hAnsi="Times New Roman" w:cs="Times New Roman"/>
          <w:sz w:val="24"/>
          <w:szCs w:val="24"/>
        </w:rPr>
        <w:t xml:space="preserve">Wybór podmiotu prowadzącego rejestr akcjonariuszy wymaga uchwały walnego zgromadzenia – podobnie jak w przypadku spółek publicznych – co uzasadnia znaczenie rejestru akcjonariuszy dla ochrony ich praw. </w:t>
      </w:r>
      <w:r w:rsidR="006F7844" w:rsidRPr="004430C8">
        <w:rPr>
          <w:rStyle w:val="Brak"/>
          <w:rFonts w:ascii="Times New Roman" w:hAnsi="Times New Roman" w:cs="Times New Roman"/>
          <w:sz w:val="24"/>
          <w:szCs w:val="24"/>
        </w:rPr>
        <w:t xml:space="preserve">Na etapie zawiązania spółki </w:t>
      </w:r>
      <w:r w:rsidRPr="004430C8">
        <w:rPr>
          <w:rStyle w:val="Brak"/>
          <w:rFonts w:ascii="Times New Roman" w:hAnsi="Times New Roman" w:cs="Times New Roman"/>
          <w:sz w:val="24"/>
          <w:szCs w:val="24"/>
        </w:rPr>
        <w:t xml:space="preserve">wyboru </w:t>
      </w:r>
      <w:r w:rsidR="006F7844" w:rsidRPr="004430C8">
        <w:rPr>
          <w:rStyle w:val="Brak"/>
          <w:rFonts w:ascii="Times New Roman" w:hAnsi="Times New Roman" w:cs="Times New Roman"/>
          <w:sz w:val="24"/>
          <w:szCs w:val="24"/>
        </w:rPr>
        <w:t>tego dokonują założyciele. Oczywiście nic nie stoi na przeszkodzie</w:t>
      </w:r>
      <w:r w:rsidR="00405519" w:rsidRPr="004430C8">
        <w:rPr>
          <w:rStyle w:val="Brak"/>
          <w:rFonts w:ascii="Times New Roman" w:hAnsi="Times New Roman" w:cs="Times New Roman"/>
          <w:sz w:val="24"/>
          <w:szCs w:val="24"/>
        </w:rPr>
        <w:t>, aby w toku funkcjonowania spółki walne zgromadzenie zweryfikowało ten wybór i podejmując odpowiednią uchwałę dokonało wyboru innego podmiotu.</w:t>
      </w:r>
      <w:r w:rsidR="006F7844" w:rsidRPr="004430C8">
        <w:rPr>
          <w:rStyle w:val="Brak"/>
          <w:rFonts w:ascii="Times New Roman" w:hAnsi="Times New Roman" w:cs="Times New Roman"/>
          <w:sz w:val="24"/>
          <w:szCs w:val="24"/>
        </w:rPr>
        <w:t xml:space="preserve">  </w:t>
      </w:r>
    </w:p>
    <w:p w:rsidR="00821914" w:rsidRDefault="003B38D6">
      <w:pPr>
        <w:tabs>
          <w:tab w:val="left" w:pos="142"/>
        </w:tabs>
        <w:jc w:val="both"/>
        <w:rPr>
          <w:rStyle w:val="Brak"/>
          <w:rFonts w:ascii="Times New Roman" w:hAnsi="Times New Roman" w:cs="Times New Roman"/>
          <w:sz w:val="24"/>
          <w:szCs w:val="24"/>
        </w:rPr>
      </w:pPr>
      <w:r w:rsidRPr="004430C8">
        <w:rPr>
          <w:rStyle w:val="Brak"/>
          <w:rFonts w:ascii="Times New Roman" w:eastAsia="Times New Roman" w:hAnsi="Times New Roman" w:cs="Times New Roman"/>
          <w:sz w:val="24"/>
          <w:szCs w:val="24"/>
        </w:rPr>
        <w:tab/>
      </w:r>
      <w:r w:rsidRPr="004430C8">
        <w:rPr>
          <w:rStyle w:val="Brak"/>
          <w:rFonts w:ascii="Times New Roman" w:eastAsia="Times New Roman" w:hAnsi="Times New Roman" w:cs="Times New Roman"/>
          <w:sz w:val="24"/>
          <w:szCs w:val="24"/>
        </w:rPr>
        <w:tab/>
      </w:r>
      <w:r w:rsidRPr="004430C8">
        <w:rPr>
          <w:rStyle w:val="Brak"/>
          <w:rFonts w:ascii="Times New Roman" w:hAnsi="Times New Roman" w:cs="Times New Roman"/>
          <w:b/>
          <w:bCs/>
          <w:sz w:val="24"/>
          <w:szCs w:val="24"/>
        </w:rPr>
        <w:t>Przepis art. 328</w:t>
      </w:r>
      <w:r w:rsidRPr="004430C8">
        <w:rPr>
          <w:rStyle w:val="Brak"/>
          <w:rFonts w:ascii="Times New Roman" w:hAnsi="Times New Roman" w:cs="Times New Roman"/>
          <w:b/>
          <w:bCs/>
          <w:sz w:val="24"/>
          <w:szCs w:val="24"/>
          <w:vertAlign w:val="superscript"/>
        </w:rPr>
        <w:t>2</w:t>
      </w:r>
      <w:r w:rsidRPr="004430C8">
        <w:rPr>
          <w:rStyle w:val="Brak"/>
          <w:rFonts w:ascii="Times New Roman" w:hAnsi="Times New Roman" w:cs="Times New Roman"/>
          <w:b/>
          <w:bCs/>
          <w:sz w:val="24"/>
          <w:szCs w:val="24"/>
        </w:rPr>
        <w:t xml:space="preserve"> § 1</w:t>
      </w:r>
      <w:r w:rsidRPr="004430C8">
        <w:rPr>
          <w:rStyle w:val="Brak"/>
          <w:rFonts w:ascii="Times New Roman" w:hAnsi="Times New Roman" w:cs="Times New Roman"/>
          <w:sz w:val="24"/>
          <w:szCs w:val="24"/>
        </w:rPr>
        <w:t xml:space="preserve"> nakazuje spółce zawarcie umowy o prowadzenie rejestru akcjonariuszy z podmiotem wybranym przez walne zgromadzenie lub przez założycieli zawiązywanej spółki</w:t>
      </w:r>
      <w:r w:rsidR="004043A4" w:rsidRPr="004430C8">
        <w:rPr>
          <w:rStyle w:val="Brak"/>
          <w:rFonts w:ascii="Times New Roman" w:hAnsi="Times New Roman" w:cs="Times New Roman"/>
          <w:sz w:val="24"/>
          <w:szCs w:val="24"/>
        </w:rPr>
        <w:t>.</w:t>
      </w:r>
      <w:r w:rsidRPr="004430C8">
        <w:rPr>
          <w:rStyle w:val="Brak"/>
          <w:rFonts w:ascii="Times New Roman" w:hAnsi="Times New Roman" w:cs="Times New Roman"/>
          <w:sz w:val="24"/>
          <w:szCs w:val="24"/>
        </w:rPr>
        <w:t xml:space="preserve"> Podobne rozwiązanie obowiązuje w odniesieniu do obowiązku zawarcia umowy z Krajowym Depozytem Papierów Wartościowych przez spółkę publiczną oraz było przewidywane w odniesieniu do możliwości powierzenia przez spółkę prowadzenia księgi akcyjnej firmie inwestycyjnej lub bankowi. Przyjęty model dematerializacji zakłada, że koszty prowadzenia rejestru akcjonariuszy – podobnie ja</w:t>
      </w:r>
      <w:r w:rsidR="004043A4" w:rsidRPr="004430C8">
        <w:rPr>
          <w:rStyle w:val="Brak"/>
          <w:rFonts w:ascii="Times New Roman" w:hAnsi="Times New Roman" w:cs="Times New Roman"/>
          <w:sz w:val="24"/>
          <w:szCs w:val="24"/>
        </w:rPr>
        <w:t>k</w:t>
      </w:r>
      <w:r w:rsidRPr="004430C8">
        <w:rPr>
          <w:rStyle w:val="Brak"/>
          <w:rFonts w:ascii="Times New Roman" w:hAnsi="Times New Roman" w:cs="Times New Roman"/>
          <w:sz w:val="24"/>
          <w:szCs w:val="24"/>
        </w:rPr>
        <w:t xml:space="preserve"> księgi akcyjnej czy rejestracji akcji spółki publicznej w Krajowym Depozycie Papierów Wartościowych – powinna ponosić spółka. </w:t>
      </w:r>
    </w:p>
    <w:p w:rsidR="00E45FA0" w:rsidRPr="004430C8" w:rsidRDefault="00E45FA0">
      <w:pPr>
        <w:tabs>
          <w:tab w:val="left" w:pos="142"/>
        </w:tabs>
        <w:jc w:val="both"/>
        <w:rPr>
          <w:rStyle w:val="Brak"/>
          <w:rFonts w:ascii="Times New Roman" w:eastAsia="Times New Roman" w:hAnsi="Times New Roman" w:cs="Times New Roman"/>
          <w:sz w:val="24"/>
          <w:szCs w:val="24"/>
        </w:rPr>
      </w:pPr>
      <w:r>
        <w:rPr>
          <w:rStyle w:val="Brak"/>
          <w:rFonts w:ascii="Times New Roman" w:hAnsi="Times New Roman" w:cs="Times New Roman"/>
          <w:sz w:val="24"/>
          <w:szCs w:val="24"/>
        </w:rPr>
        <w:lastRenderedPageBreak/>
        <w:tab/>
      </w:r>
      <w:r>
        <w:rPr>
          <w:rStyle w:val="Brak"/>
          <w:rFonts w:ascii="Times New Roman" w:hAnsi="Times New Roman" w:cs="Times New Roman"/>
          <w:sz w:val="24"/>
          <w:szCs w:val="24"/>
        </w:rPr>
        <w:tab/>
        <w:t xml:space="preserve">Umowa o prowadzenie rejestru akcjonariuszyb powinna być zawarta przez spółkę niezwłocznie po jej wpisie do KRS. Przepis zobowiązuje w tym zakresie do niezwłocznego podjęcia działań zmierzających do ujawnienia praw udziałowych przysługujących akcjonariuszom w rejestrze akcjonariuszy, co w założeniu ma zapobiec ewentualnej zwłoce zarządu w realizacji uchwały założycieli w tym zakresie. Zwłoka zarządu mogłaby doprowadzić do uniemożliwienia wykonywania przez akcjonariuszy swoich praw oraz możliwości obrotu akcjami. </w:t>
      </w:r>
    </w:p>
    <w:p w:rsidR="00E129E3" w:rsidRPr="00E129E3" w:rsidRDefault="00E129E3" w:rsidP="000C0B2F">
      <w:pPr>
        <w:tabs>
          <w:tab w:val="left" w:pos="142"/>
        </w:tabs>
        <w:jc w:val="both"/>
        <w:rPr>
          <w:rStyle w:val="Brak"/>
          <w:rFonts w:ascii="Times New Roman" w:hAnsi="Times New Roman" w:cs="Times New Roman"/>
          <w:sz w:val="24"/>
          <w:szCs w:val="24"/>
        </w:rPr>
      </w:pPr>
      <w:r>
        <w:rPr>
          <w:rStyle w:val="Brak"/>
          <w:rFonts w:ascii="Times New Roman" w:hAnsi="Times New Roman" w:cs="Times New Roman"/>
          <w:sz w:val="24"/>
          <w:szCs w:val="24"/>
        </w:rPr>
        <w:tab/>
      </w:r>
      <w:r>
        <w:rPr>
          <w:rStyle w:val="Brak"/>
          <w:rFonts w:ascii="Times New Roman" w:hAnsi="Times New Roman" w:cs="Times New Roman"/>
          <w:sz w:val="24"/>
          <w:szCs w:val="24"/>
        </w:rPr>
        <w:tab/>
        <w:t xml:space="preserve">W celu zapewnienia ciągłości prowadzenia rejestru akcjonariuszy oraz jako uzupełnienie przepisów określających obowiązek zawarcia umowy o prowadzenie w </w:t>
      </w:r>
      <w:r w:rsidRPr="00534AAC">
        <w:rPr>
          <w:rStyle w:val="Brak"/>
          <w:rFonts w:ascii="Times New Roman" w:hAnsi="Times New Roman" w:cs="Times New Roman"/>
          <w:b/>
          <w:sz w:val="24"/>
          <w:szCs w:val="24"/>
        </w:rPr>
        <w:t>przepisie art. 328</w:t>
      </w:r>
      <w:r w:rsidRPr="00534AAC">
        <w:rPr>
          <w:rStyle w:val="Brak"/>
          <w:rFonts w:ascii="Times New Roman" w:hAnsi="Times New Roman" w:cs="Times New Roman"/>
          <w:b/>
          <w:sz w:val="24"/>
          <w:szCs w:val="24"/>
          <w:vertAlign w:val="superscript"/>
        </w:rPr>
        <w:t>2</w:t>
      </w:r>
      <w:r w:rsidRPr="00534AAC">
        <w:rPr>
          <w:rStyle w:val="Brak"/>
          <w:rFonts w:ascii="Times New Roman" w:hAnsi="Times New Roman" w:cs="Times New Roman"/>
          <w:b/>
          <w:sz w:val="24"/>
          <w:szCs w:val="24"/>
        </w:rPr>
        <w:t xml:space="preserve"> §</w:t>
      </w:r>
      <w:r w:rsidR="00534AAC">
        <w:rPr>
          <w:rStyle w:val="Brak"/>
          <w:rFonts w:ascii="Times New Roman" w:hAnsi="Times New Roman" w:cs="Times New Roman"/>
          <w:b/>
          <w:sz w:val="24"/>
          <w:szCs w:val="24"/>
        </w:rPr>
        <w:t xml:space="preserve"> 2 </w:t>
      </w:r>
      <w:r>
        <w:rPr>
          <w:rStyle w:val="Brak"/>
          <w:rFonts w:ascii="Times New Roman" w:hAnsi="Times New Roman" w:cs="Times New Roman"/>
          <w:sz w:val="24"/>
          <w:szCs w:val="24"/>
        </w:rPr>
        <w:t>o</w:t>
      </w:r>
      <w:r w:rsidR="00534AAC">
        <w:rPr>
          <w:rStyle w:val="Brak"/>
          <w:rFonts w:ascii="Times New Roman" w:hAnsi="Times New Roman" w:cs="Times New Roman"/>
          <w:sz w:val="24"/>
          <w:szCs w:val="24"/>
        </w:rPr>
        <w:t xml:space="preserve">graniczono </w:t>
      </w:r>
      <w:r>
        <w:rPr>
          <w:rStyle w:val="Brak"/>
          <w:rFonts w:ascii="Times New Roman" w:hAnsi="Times New Roman" w:cs="Times New Roman"/>
          <w:sz w:val="24"/>
          <w:szCs w:val="24"/>
        </w:rPr>
        <w:t xml:space="preserve">przesłanki rozwiązania umowy o prowadzenie rejestru oraz określono minimalne terminy wypowiedzenia. Celem tego przepisu jest m. in. zapewnienie, że od dnia wypowiedzenia umowy o prowadzenie rejestru do dnia zawarcia nowej umowy nie powstanie stan, w którym prawa akcjonariuszy, zastawników i użytkowników nie będą rejestrowane z uwagi na brak </w:t>
      </w:r>
      <w:r w:rsidR="00534AAC">
        <w:rPr>
          <w:rStyle w:val="Brak"/>
          <w:rFonts w:ascii="Times New Roman" w:hAnsi="Times New Roman" w:cs="Times New Roman"/>
          <w:sz w:val="24"/>
          <w:szCs w:val="24"/>
        </w:rPr>
        <w:t xml:space="preserve">umowy z podmiotem </w:t>
      </w:r>
      <w:r>
        <w:rPr>
          <w:rStyle w:val="Brak"/>
          <w:rFonts w:ascii="Times New Roman" w:hAnsi="Times New Roman" w:cs="Times New Roman"/>
          <w:sz w:val="24"/>
          <w:szCs w:val="24"/>
        </w:rPr>
        <w:t>prowadząc</w:t>
      </w:r>
      <w:r w:rsidR="00534AAC">
        <w:rPr>
          <w:rStyle w:val="Brak"/>
          <w:rFonts w:ascii="Times New Roman" w:hAnsi="Times New Roman" w:cs="Times New Roman"/>
          <w:sz w:val="24"/>
          <w:szCs w:val="24"/>
        </w:rPr>
        <w:t xml:space="preserve">ym </w:t>
      </w:r>
      <w:r>
        <w:rPr>
          <w:rStyle w:val="Brak"/>
          <w:rFonts w:ascii="Times New Roman" w:hAnsi="Times New Roman" w:cs="Times New Roman"/>
          <w:sz w:val="24"/>
          <w:szCs w:val="24"/>
        </w:rPr>
        <w:t xml:space="preserve">rejestr. Zastrzeżony minimalny trzymiesięczny termin wypowiedzenia pozwoli zarządowi spółki dokonać wszelkich czynności niezbędnych do podpisania umowy z nowym podmiotem prowadzącym rejestr. Jednocześnie ograniczono przesłanki rozwiązania umowy przez podmiot prowadzący rejestr do ważnych powodów, co obejmuje w szczególności nieuiszczanie przez spółkę opłat związanych z prowadzeniem rejestru.      </w:t>
      </w:r>
    </w:p>
    <w:p w:rsidR="00821914" w:rsidRDefault="003B38D6" w:rsidP="000C0B2F">
      <w:pPr>
        <w:tabs>
          <w:tab w:val="left" w:pos="142"/>
        </w:tabs>
        <w:jc w:val="both"/>
        <w:rPr>
          <w:rStyle w:val="Brak"/>
          <w:rFonts w:ascii="Times New Roman" w:hAnsi="Times New Roman"/>
          <w:sz w:val="24"/>
          <w:szCs w:val="24"/>
        </w:rPr>
      </w:pPr>
      <w:r w:rsidRPr="004430C8">
        <w:rPr>
          <w:rStyle w:val="Brak"/>
          <w:rFonts w:ascii="Times New Roman" w:eastAsia="Times New Roman" w:hAnsi="Times New Roman" w:cs="Times New Roman"/>
          <w:b/>
          <w:bCs/>
          <w:sz w:val="24"/>
          <w:szCs w:val="24"/>
        </w:rPr>
        <w:tab/>
      </w:r>
      <w:r w:rsidRPr="004430C8">
        <w:rPr>
          <w:rStyle w:val="Brak"/>
          <w:rFonts w:ascii="Times New Roman" w:eastAsia="Times New Roman" w:hAnsi="Times New Roman" w:cs="Times New Roman"/>
          <w:b/>
          <w:bCs/>
          <w:sz w:val="24"/>
          <w:szCs w:val="24"/>
        </w:rPr>
        <w:tab/>
        <w:t>Przepis art. 328</w:t>
      </w:r>
      <w:r w:rsidRPr="004430C8">
        <w:rPr>
          <w:rStyle w:val="Brak"/>
          <w:rFonts w:ascii="Times New Roman" w:hAnsi="Times New Roman" w:cs="Times New Roman"/>
          <w:b/>
          <w:bCs/>
          <w:sz w:val="24"/>
          <w:szCs w:val="24"/>
          <w:vertAlign w:val="superscript"/>
        </w:rPr>
        <w:t>2</w:t>
      </w:r>
      <w:r w:rsidRPr="004430C8">
        <w:rPr>
          <w:rStyle w:val="Brak"/>
          <w:rFonts w:ascii="Times New Roman" w:hAnsi="Times New Roman" w:cs="Times New Roman"/>
          <w:b/>
          <w:bCs/>
          <w:sz w:val="24"/>
          <w:szCs w:val="24"/>
        </w:rPr>
        <w:t xml:space="preserve"> § </w:t>
      </w:r>
      <w:r w:rsidR="00E129E3">
        <w:rPr>
          <w:rStyle w:val="Brak"/>
          <w:rFonts w:ascii="Times New Roman" w:hAnsi="Times New Roman" w:cs="Times New Roman"/>
          <w:b/>
          <w:bCs/>
          <w:sz w:val="24"/>
          <w:szCs w:val="24"/>
        </w:rPr>
        <w:t>3</w:t>
      </w:r>
      <w:r w:rsidRPr="004430C8">
        <w:rPr>
          <w:rStyle w:val="Brak"/>
          <w:rFonts w:ascii="Times New Roman" w:hAnsi="Times New Roman" w:cs="Times New Roman"/>
          <w:b/>
          <w:bCs/>
          <w:sz w:val="24"/>
          <w:szCs w:val="24"/>
        </w:rPr>
        <w:t xml:space="preserve"> </w:t>
      </w:r>
      <w:r w:rsidRPr="004430C8">
        <w:rPr>
          <w:rStyle w:val="Brak"/>
          <w:rFonts w:ascii="Times New Roman" w:hAnsi="Times New Roman" w:cs="Times New Roman"/>
          <w:sz w:val="24"/>
          <w:szCs w:val="24"/>
        </w:rPr>
        <w:t>wprowadza zasadę, stosownie do której</w:t>
      </w:r>
      <w:r w:rsidR="00780ED6" w:rsidRPr="004430C8">
        <w:rPr>
          <w:rStyle w:val="Brak"/>
          <w:rFonts w:ascii="Times New Roman" w:hAnsi="Times New Roman" w:cs="Times New Roman"/>
          <w:sz w:val="24"/>
          <w:szCs w:val="24"/>
        </w:rPr>
        <w:t xml:space="preserve">, </w:t>
      </w:r>
      <w:r w:rsidRPr="004430C8">
        <w:rPr>
          <w:rStyle w:val="Brak"/>
          <w:rFonts w:ascii="Times New Roman" w:hAnsi="Times New Roman" w:cs="Times New Roman"/>
          <w:sz w:val="24"/>
          <w:szCs w:val="24"/>
        </w:rPr>
        <w:t xml:space="preserve"> umowa o prowadzenie rejestru akcjonariuszy stanowi podstawę do rejestrowania także praw poboru z akcji oraz </w:t>
      </w:r>
      <w:r w:rsidR="00780ED6" w:rsidRPr="004430C8">
        <w:rPr>
          <w:rStyle w:val="Brak"/>
          <w:rFonts w:ascii="Times New Roman" w:hAnsi="Times New Roman" w:cs="Times New Roman"/>
          <w:sz w:val="24"/>
          <w:szCs w:val="24"/>
        </w:rPr>
        <w:t xml:space="preserve">– w </w:t>
      </w:r>
      <w:r w:rsidR="000842CD" w:rsidRPr="004430C8">
        <w:rPr>
          <w:rStyle w:val="Brak"/>
          <w:rFonts w:ascii="Times New Roman" w:hAnsi="Times New Roman" w:cs="Times New Roman"/>
          <w:sz w:val="24"/>
          <w:szCs w:val="24"/>
        </w:rPr>
        <w:t xml:space="preserve">przypadku </w:t>
      </w:r>
      <w:r w:rsidR="00780ED6" w:rsidRPr="004430C8">
        <w:rPr>
          <w:rStyle w:val="Brak"/>
          <w:rFonts w:ascii="Times New Roman" w:hAnsi="Times New Roman" w:cs="Times New Roman"/>
          <w:sz w:val="24"/>
          <w:szCs w:val="24"/>
        </w:rPr>
        <w:t xml:space="preserve">braku wyłączenia takiej </w:t>
      </w:r>
      <w:r w:rsidR="008978A2" w:rsidRPr="004430C8">
        <w:rPr>
          <w:rStyle w:val="Brak"/>
          <w:rFonts w:ascii="Times New Roman" w:hAnsi="Times New Roman" w:cs="Times New Roman"/>
          <w:sz w:val="24"/>
          <w:szCs w:val="24"/>
        </w:rPr>
        <w:t>funkcji rejestru</w:t>
      </w:r>
      <w:r w:rsidR="00780ED6" w:rsidRPr="004430C8">
        <w:rPr>
          <w:rStyle w:val="Brak"/>
          <w:rFonts w:ascii="Times New Roman" w:hAnsi="Times New Roman" w:cs="Times New Roman"/>
          <w:sz w:val="24"/>
          <w:szCs w:val="24"/>
        </w:rPr>
        <w:t xml:space="preserve"> w statucie</w:t>
      </w:r>
      <w:r w:rsidR="008978A2" w:rsidRPr="004430C8">
        <w:rPr>
          <w:rStyle w:val="Brak"/>
          <w:rFonts w:ascii="Times New Roman" w:hAnsi="Times New Roman" w:cs="Times New Roman"/>
          <w:sz w:val="24"/>
          <w:szCs w:val="24"/>
        </w:rPr>
        <w:t xml:space="preserve"> spółki</w:t>
      </w:r>
      <w:r w:rsidR="00780ED6" w:rsidRPr="004430C8">
        <w:rPr>
          <w:rStyle w:val="Brak"/>
          <w:rFonts w:ascii="Times New Roman" w:hAnsi="Times New Roman" w:cs="Times New Roman"/>
          <w:sz w:val="24"/>
          <w:szCs w:val="24"/>
        </w:rPr>
        <w:t xml:space="preserve"> </w:t>
      </w:r>
      <w:r w:rsidR="008978A2" w:rsidRPr="004430C8">
        <w:rPr>
          <w:rFonts w:ascii="Times New Roman" w:hAnsi="Times New Roman" w:cs="Times New Roman"/>
          <w:sz w:val="24"/>
          <w:szCs w:val="24"/>
        </w:rPr>
        <w:t xml:space="preserve">– </w:t>
      </w:r>
      <w:r w:rsidRPr="004430C8">
        <w:rPr>
          <w:rStyle w:val="Brak"/>
          <w:rFonts w:ascii="Times New Roman" w:hAnsi="Times New Roman" w:cs="Times New Roman"/>
          <w:sz w:val="24"/>
          <w:szCs w:val="24"/>
        </w:rPr>
        <w:t xml:space="preserve">powierzenia podmiotowi prowadzącemu ten rejestr pośredniczenia w wykonywaniu zobowiązań pieniężnych spółki wobec akcjonariuszy z tytułu </w:t>
      </w:r>
      <w:r w:rsidR="008978A2" w:rsidRPr="004430C8">
        <w:rPr>
          <w:rStyle w:val="Brak"/>
          <w:rFonts w:ascii="Times New Roman" w:hAnsi="Times New Roman" w:cs="Times New Roman"/>
          <w:sz w:val="24"/>
          <w:szCs w:val="24"/>
        </w:rPr>
        <w:t>przysługujących im praw z akcji. Takie</w:t>
      </w:r>
      <w:r w:rsidR="008978A2">
        <w:rPr>
          <w:rStyle w:val="Brak"/>
          <w:rFonts w:ascii="Times New Roman" w:hAnsi="Times New Roman"/>
          <w:sz w:val="24"/>
          <w:szCs w:val="24"/>
        </w:rPr>
        <w:t xml:space="preserve"> rozwiązanie</w:t>
      </w:r>
      <w:r w:rsidR="00996EF5">
        <w:rPr>
          <w:rStyle w:val="Brak"/>
          <w:rFonts w:ascii="Times New Roman" w:hAnsi="Times New Roman"/>
          <w:sz w:val="24"/>
          <w:szCs w:val="24"/>
        </w:rPr>
        <w:t>, które stanowi konsekwencję rozwiązania zaproponowanego</w:t>
      </w:r>
      <w:r>
        <w:rPr>
          <w:rStyle w:val="Brak"/>
          <w:rFonts w:ascii="Times New Roman" w:hAnsi="Times New Roman"/>
          <w:sz w:val="24"/>
          <w:szCs w:val="24"/>
        </w:rPr>
        <w:t xml:space="preserve"> </w:t>
      </w:r>
      <w:r w:rsidR="00996EF5">
        <w:rPr>
          <w:rStyle w:val="Brak"/>
          <w:rFonts w:ascii="Times New Roman" w:hAnsi="Times New Roman"/>
          <w:sz w:val="24"/>
          <w:szCs w:val="24"/>
        </w:rPr>
        <w:t>w art. 328</w:t>
      </w:r>
      <w:r w:rsidR="00996EF5">
        <w:rPr>
          <w:rStyle w:val="Brak"/>
          <w:rFonts w:ascii="Times New Roman" w:hAnsi="Times New Roman"/>
          <w:sz w:val="24"/>
          <w:szCs w:val="24"/>
          <w:vertAlign w:val="superscript"/>
        </w:rPr>
        <w:t>10</w:t>
      </w:r>
      <w:r w:rsidR="00996EF5">
        <w:rPr>
          <w:rStyle w:val="Brak"/>
          <w:rFonts w:ascii="Times New Roman" w:hAnsi="Times New Roman"/>
          <w:sz w:val="24"/>
          <w:szCs w:val="24"/>
        </w:rPr>
        <w:t>,</w:t>
      </w:r>
      <w:r>
        <w:rPr>
          <w:rStyle w:val="Brak"/>
          <w:rFonts w:ascii="Times New Roman" w:hAnsi="Times New Roman"/>
          <w:sz w:val="24"/>
          <w:szCs w:val="24"/>
        </w:rPr>
        <w:t xml:space="preserve"> istotnie upraszcza i zwiększa pewność akcjonariuszy w kontekście realizacji przysługujących z akcji praw udziałowych i inwestycyjnych</w:t>
      </w:r>
      <w:r w:rsidR="000C0B2F">
        <w:rPr>
          <w:rStyle w:val="Brak"/>
          <w:rFonts w:ascii="Times New Roman" w:hAnsi="Times New Roman"/>
          <w:sz w:val="24"/>
          <w:szCs w:val="24"/>
        </w:rPr>
        <w:t>.</w:t>
      </w:r>
    </w:p>
    <w:p w:rsidR="00821914" w:rsidRPr="00D83330" w:rsidRDefault="003B38D6" w:rsidP="000C0B2F">
      <w:pPr>
        <w:tabs>
          <w:tab w:val="left" w:pos="142"/>
        </w:tabs>
        <w:jc w:val="both"/>
        <w:rPr>
          <w:rStyle w:val="Brak"/>
          <w:rFonts w:ascii="Times New Roman" w:hAnsi="Times New Roman"/>
          <w:sz w:val="24"/>
          <w:szCs w:val="24"/>
        </w:rPr>
      </w:pPr>
      <w:r>
        <w:rPr>
          <w:rStyle w:val="Brak"/>
          <w:rFonts w:ascii="Times" w:eastAsia="Times" w:hAnsi="Times" w:cs="Times"/>
          <w:b/>
          <w:bCs/>
          <w:sz w:val="24"/>
          <w:szCs w:val="24"/>
        </w:rPr>
        <w:tab/>
      </w:r>
      <w:r>
        <w:rPr>
          <w:rStyle w:val="Brak"/>
          <w:rFonts w:ascii="Times" w:eastAsia="Times" w:hAnsi="Times" w:cs="Times"/>
          <w:b/>
          <w:bCs/>
          <w:sz w:val="24"/>
          <w:szCs w:val="24"/>
        </w:rPr>
        <w:tab/>
        <w:t xml:space="preserve">Przepis </w:t>
      </w:r>
      <w:r>
        <w:rPr>
          <w:rStyle w:val="Brak"/>
          <w:rFonts w:ascii="Times New Roman" w:hAnsi="Times New Roman"/>
          <w:b/>
          <w:bCs/>
          <w:sz w:val="24"/>
          <w:szCs w:val="24"/>
        </w:rPr>
        <w:t>art. 328</w:t>
      </w:r>
      <w:r>
        <w:rPr>
          <w:rStyle w:val="Brak"/>
          <w:rFonts w:ascii="Times New Roman" w:hAnsi="Times New Roman"/>
          <w:b/>
          <w:bCs/>
          <w:sz w:val="24"/>
          <w:szCs w:val="24"/>
          <w:vertAlign w:val="superscript"/>
        </w:rPr>
        <w:t>3</w:t>
      </w:r>
      <w:r>
        <w:rPr>
          <w:rStyle w:val="Brak"/>
          <w:rFonts w:ascii="Times New Roman" w:hAnsi="Times New Roman"/>
          <w:b/>
          <w:bCs/>
          <w:sz w:val="24"/>
          <w:szCs w:val="24"/>
        </w:rPr>
        <w:t xml:space="preserve"> § 1</w:t>
      </w:r>
      <w:r>
        <w:rPr>
          <w:rStyle w:val="Brak"/>
          <w:rFonts w:ascii="Times New Roman" w:hAnsi="Times New Roman"/>
          <w:sz w:val="24"/>
          <w:szCs w:val="24"/>
        </w:rPr>
        <w:t xml:space="preserve"> określa obligatoryjną treść rejestru akcjonariuszy</w:t>
      </w:r>
      <w:r w:rsidR="000C0B2F">
        <w:rPr>
          <w:rStyle w:val="Brak"/>
          <w:rFonts w:ascii="Times New Roman" w:hAnsi="Times New Roman"/>
          <w:sz w:val="24"/>
          <w:szCs w:val="24"/>
        </w:rPr>
        <w:t>,</w:t>
      </w:r>
      <w:r>
        <w:rPr>
          <w:rStyle w:val="Brak"/>
          <w:rFonts w:ascii="Times New Roman" w:hAnsi="Times New Roman"/>
          <w:sz w:val="24"/>
          <w:szCs w:val="24"/>
        </w:rPr>
        <w:t xml:space="preserve"> będąc </w:t>
      </w:r>
      <w:r>
        <w:rPr>
          <w:rStyle w:val="Brak"/>
          <w:rFonts w:ascii="Arial Unicode MS" w:eastAsia="Arial Unicode MS" w:hAnsi="Arial Unicode MS" w:cs="Arial Unicode MS"/>
          <w:sz w:val="24"/>
          <w:szCs w:val="24"/>
        </w:rPr>
        <w:br/>
      </w:r>
      <w:r>
        <w:rPr>
          <w:rStyle w:val="Brak"/>
          <w:rFonts w:ascii="Times New Roman" w:hAnsi="Times New Roman"/>
          <w:sz w:val="24"/>
          <w:szCs w:val="24"/>
        </w:rPr>
        <w:t>w tym zakresie do pewnego stopnia odpowiednikiem treści dokumentu akcji. Zakres informacji, które mają być ujawniane w rejestrze akcjonariuszy jest niezbędny z punktu widzenia pewności i bezpieczeństwa obrotu, a także dla potrzeb wystawienia świadectwa rejestrowego (projektowany art. 328</w:t>
      </w:r>
      <w:r>
        <w:rPr>
          <w:rStyle w:val="Brak"/>
          <w:rFonts w:ascii="Times New Roman" w:hAnsi="Times New Roman"/>
          <w:sz w:val="24"/>
          <w:szCs w:val="24"/>
          <w:vertAlign w:val="superscript"/>
        </w:rPr>
        <w:t>5</w:t>
      </w:r>
      <w:r>
        <w:rPr>
          <w:rStyle w:val="Brak"/>
          <w:rFonts w:ascii="Times New Roman" w:hAnsi="Times New Roman"/>
          <w:sz w:val="24"/>
          <w:szCs w:val="24"/>
        </w:rPr>
        <w:t xml:space="preserve"> k.s.h.). Dodatkowo, wprowadzono możliwość zamieszczania w rejestrze adresu poczty elektronicznej akcjonariusza, co ma ułatwić, przyspieszyć, zmniejszyć koszty oraz zwiększyć pewność w myśl zasady „pchania” informacji do akcjonariusza, komunikacji spółki z akcjonariuszem przy jednoczesnej eliminacji sytuacji pozornego informowania akcjonariusza (a więc w taki sposób, aby go „nie poinformować”). Istotne znaczenie ma także wprowadzenie, na żądanie osoby mającej interes prawny, obowiązku dokonywania wpisu o przejściu akcji lub praw zastawniczych na inną osobę lub o ustanowieniu na akcji ograniczonego prawa rzeczowego wraz z datą wpisu oraz wskazaniem nabywcy albo zastawnika lub użytkownika oraz liczby, rodzaju i serii nabytych albo obciążonych akcji, a także, na żądanie zastawnika lub użytkownika, wpisu, że przysługuje mu prawo wykonywania prawa głosu z obciążonej akcji. Umożliwia to </w:t>
      </w:r>
      <w:r>
        <w:rPr>
          <w:rStyle w:val="Brak"/>
          <w:rFonts w:ascii="Times New Roman" w:hAnsi="Times New Roman"/>
          <w:sz w:val="24"/>
          <w:szCs w:val="24"/>
        </w:rPr>
        <w:lastRenderedPageBreak/>
        <w:t xml:space="preserve">identyfikację osoby materialnie uprawnionej do wykonywania praw z akcji. Dodatkowo, w celu pewności stosunków spółki wprowadzono obowiązek dokonywania, na żądanie akcjonariusza, wpisu o wykreśleniu obciążenia jego akcji ograniczonym prawem rzeczowym. </w:t>
      </w:r>
      <w:r w:rsidR="00D83330">
        <w:rPr>
          <w:rStyle w:val="Brak"/>
          <w:rFonts w:ascii="Times New Roman" w:hAnsi="Times New Roman"/>
          <w:sz w:val="24"/>
          <w:szCs w:val="24"/>
        </w:rPr>
        <w:tab/>
      </w:r>
      <w:r w:rsidR="00D83330">
        <w:rPr>
          <w:rStyle w:val="Brak"/>
          <w:rFonts w:ascii="Times New Roman" w:hAnsi="Times New Roman"/>
          <w:sz w:val="24"/>
          <w:szCs w:val="24"/>
        </w:rPr>
        <w:tab/>
      </w:r>
      <w:r w:rsidR="00280D0D">
        <w:rPr>
          <w:rStyle w:val="Brak"/>
          <w:rFonts w:ascii="Times New Roman" w:hAnsi="Times New Roman"/>
          <w:sz w:val="24"/>
          <w:szCs w:val="24"/>
        </w:rPr>
        <w:t>Informacje po raz pierwszy wpisywane do rejestru akcjonariuszy będą pochodziły od spółki</w:t>
      </w:r>
      <w:r>
        <w:rPr>
          <w:rStyle w:val="Brak"/>
          <w:rFonts w:ascii="Times New Roman" w:hAnsi="Times New Roman"/>
          <w:sz w:val="24"/>
          <w:szCs w:val="24"/>
        </w:rPr>
        <w:t xml:space="preserve"> (podobnie jak to ma obecnie miejsce w przypadku zlecenia prowadzenia księgi akcyjnej bankowi lub firmie inwestycyjnej na podstawie art. 342 k.s.h.). W przypadku dalszych wpisów, źródłem informacji </w:t>
      </w:r>
      <w:r w:rsidR="00B515CB">
        <w:rPr>
          <w:rStyle w:val="Brak"/>
          <w:rFonts w:ascii="Times New Roman" w:hAnsi="Times New Roman"/>
          <w:sz w:val="24"/>
          <w:szCs w:val="24"/>
        </w:rPr>
        <w:t xml:space="preserve">wpisywanych do rejestru </w:t>
      </w:r>
      <w:r w:rsidR="00D83330">
        <w:rPr>
          <w:rStyle w:val="Brak"/>
          <w:rFonts w:ascii="Times New Roman" w:hAnsi="Times New Roman"/>
          <w:sz w:val="24"/>
          <w:szCs w:val="24"/>
        </w:rPr>
        <w:t>będą</w:t>
      </w:r>
      <w:r>
        <w:rPr>
          <w:rStyle w:val="Brak"/>
          <w:rFonts w:ascii="Times New Roman" w:hAnsi="Times New Roman"/>
          <w:sz w:val="24"/>
          <w:szCs w:val="24"/>
        </w:rPr>
        <w:t xml:space="preserve"> </w:t>
      </w:r>
      <w:r w:rsidR="00B515CB">
        <w:rPr>
          <w:rStyle w:val="Brak"/>
          <w:rFonts w:ascii="Times New Roman" w:hAnsi="Times New Roman"/>
          <w:sz w:val="24"/>
          <w:szCs w:val="24"/>
        </w:rPr>
        <w:t>podmiot</w:t>
      </w:r>
      <w:r w:rsidR="00D83330">
        <w:rPr>
          <w:rStyle w:val="Brak"/>
          <w:rFonts w:ascii="Times New Roman" w:hAnsi="Times New Roman"/>
          <w:sz w:val="24"/>
          <w:szCs w:val="24"/>
        </w:rPr>
        <w:t>y</w:t>
      </w:r>
      <w:r w:rsidR="00B515CB">
        <w:rPr>
          <w:rStyle w:val="Brak"/>
          <w:rFonts w:ascii="Times New Roman" w:hAnsi="Times New Roman"/>
          <w:sz w:val="24"/>
          <w:szCs w:val="24"/>
        </w:rPr>
        <w:t xml:space="preserve"> </w:t>
      </w:r>
      <w:r w:rsidR="00D83330">
        <w:rPr>
          <w:rStyle w:val="Brak"/>
          <w:rFonts w:ascii="Times New Roman" w:hAnsi="Times New Roman"/>
          <w:sz w:val="24"/>
          <w:szCs w:val="24"/>
        </w:rPr>
        <w:t>uprawnione</w:t>
      </w:r>
      <w:r w:rsidR="002C185A">
        <w:rPr>
          <w:rStyle w:val="Brak"/>
          <w:rFonts w:ascii="Times New Roman" w:hAnsi="Times New Roman"/>
          <w:sz w:val="24"/>
          <w:szCs w:val="24"/>
        </w:rPr>
        <w:t xml:space="preserve"> do żą</w:t>
      </w:r>
      <w:r w:rsidR="00D83330">
        <w:rPr>
          <w:rStyle w:val="Brak"/>
          <w:rFonts w:ascii="Times New Roman" w:hAnsi="Times New Roman"/>
          <w:sz w:val="24"/>
          <w:szCs w:val="24"/>
        </w:rPr>
        <w:t>dania  dokonania wpisu, o których</w:t>
      </w:r>
      <w:r w:rsidR="002C185A">
        <w:rPr>
          <w:rStyle w:val="Brak"/>
          <w:rFonts w:ascii="Times New Roman" w:hAnsi="Times New Roman"/>
          <w:sz w:val="24"/>
          <w:szCs w:val="24"/>
        </w:rPr>
        <w:t xml:space="preserve"> mowa w projektowanym art. 328</w:t>
      </w:r>
      <w:r w:rsidR="002C185A">
        <w:rPr>
          <w:rStyle w:val="Brak"/>
          <w:rFonts w:ascii="Times New Roman" w:hAnsi="Times New Roman"/>
          <w:sz w:val="24"/>
          <w:szCs w:val="24"/>
          <w:vertAlign w:val="superscript"/>
        </w:rPr>
        <w:t>4</w:t>
      </w:r>
      <w:r w:rsidR="002C185A">
        <w:rPr>
          <w:rStyle w:val="Brak"/>
          <w:rFonts w:ascii="Times New Roman" w:hAnsi="Times New Roman"/>
          <w:sz w:val="24"/>
          <w:szCs w:val="24"/>
        </w:rPr>
        <w:t>.</w:t>
      </w:r>
    </w:p>
    <w:p w:rsidR="00821914" w:rsidRDefault="003B38D6">
      <w:pPr>
        <w:ind w:firstLine="708"/>
        <w:jc w:val="both"/>
        <w:rPr>
          <w:rStyle w:val="Brak"/>
          <w:rFonts w:ascii="Times New Roman" w:eastAsia="Times New Roman" w:hAnsi="Times New Roman" w:cs="Times New Roman"/>
          <w:sz w:val="24"/>
          <w:szCs w:val="24"/>
        </w:rPr>
      </w:pPr>
      <w:r>
        <w:rPr>
          <w:rStyle w:val="Brak"/>
          <w:rFonts w:ascii="Times" w:hAnsi="Times"/>
          <w:b/>
          <w:bCs/>
          <w:sz w:val="24"/>
          <w:szCs w:val="24"/>
        </w:rPr>
        <w:t xml:space="preserve">Przepis </w:t>
      </w:r>
      <w:r>
        <w:rPr>
          <w:rStyle w:val="Brak"/>
          <w:rFonts w:ascii="Times New Roman" w:hAnsi="Times New Roman"/>
          <w:b/>
          <w:bCs/>
          <w:sz w:val="24"/>
          <w:szCs w:val="24"/>
        </w:rPr>
        <w:t>art. 328</w:t>
      </w:r>
      <w:r>
        <w:rPr>
          <w:rStyle w:val="Brak"/>
          <w:rFonts w:ascii="Times New Roman" w:hAnsi="Times New Roman"/>
          <w:b/>
          <w:bCs/>
          <w:sz w:val="24"/>
          <w:szCs w:val="24"/>
          <w:vertAlign w:val="superscript"/>
        </w:rPr>
        <w:t>3</w:t>
      </w:r>
      <w:r>
        <w:rPr>
          <w:rStyle w:val="Brak"/>
          <w:rFonts w:ascii="Times New Roman" w:hAnsi="Times New Roman"/>
          <w:b/>
          <w:bCs/>
          <w:sz w:val="24"/>
          <w:szCs w:val="24"/>
        </w:rPr>
        <w:t xml:space="preserve"> § 2 </w:t>
      </w:r>
      <w:r>
        <w:rPr>
          <w:rStyle w:val="Brak"/>
          <w:rFonts w:ascii="Times New Roman" w:hAnsi="Times New Roman"/>
          <w:sz w:val="24"/>
          <w:szCs w:val="24"/>
        </w:rPr>
        <w:t>stanowi, że statut może zawierać dodatkowe postanowienia dotyczące rejestru akcjonariuszy, co umożliwia adaptację modelu ustawowego do stosunków spółki „szytych na miarę” konkretnej spółki i jej akcjonariuszy.</w:t>
      </w:r>
      <w:r w:rsidR="00B8363F">
        <w:rPr>
          <w:rStyle w:val="Brak"/>
          <w:rFonts w:ascii="Times New Roman" w:hAnsi="Times New Roman"/>
          <w:sz w:val="24"/>
          <w:szCs w:val="24"/>
        </w:rPr>
        <w:t xml:space="preserve"> </w:t>
      </w:r>
      <w:r w:rsidR="0047276D">
        <w:rPr>
          <w:rStyle w:val="Brak"/>
          <w:rFonts w:ascii="Times New Roman" w:hAnsi="Times New Roman"/>
          <w:sz w:val="24"/>
          <w:szCs w:val="24"/>
        </w:rPr>
        <w:t xml:space="preserve">W takich przypadkach spółka w umowie z podmiotem prowadzącym rejestr musi uzgodnić, że </w:t>
      </w:r>
      <w:r w:rsidR="00A009DD">
        <w:rPr>
          <w:rStyle w:val="Brak"/>
          <w:rFonts w:ascii="Times New Roman" w:hAnsi="Times New Roman"/>
          <w:sz w:val="24"/>
          <w:szCs w:val="24"/>
        </w:rPr>
        <w:t>system teleinformatyczny wykorzystywany przez podmiot do prowadzenia rej</w:t>
      </w:r>
      <w:r w:rsidR="004458E8">
        <w:rPr>
          <w:rStyle w:val="Brak"/>
          <w:rFonts w:ascii="Times New Roman" w:hAnsi="Times New Roman"/>
          <w:sz w:val="24"/>
          <w:szCs w:val="24"/>
        </w:rPr>
        <w:t>e</w:t>
      </w:r>
      <w:r w:rsidR="00A009DD">
        <w:rPr>
          <w:rStyle w:val="Brak"/>
          <w:rFonts w:ascii="Times New Roman" w:hAnsi="Times New Roman"/>
          <w:sz w:val="24"/>
          <w:szCs w:val="24"/>
        </w:rPr>
        <w:t>stru zapewni możliwość ujawniania takich dodatkowych informacji.</w:t>
      </w:r>
      <w:r w:rsidR="00475945">
        <w:rPr>
          <w:rStyle w:val="Brak"/>
          <w:rFonts w:ascii="Times New Roman" w:hAnsi="Times New Roman"/>
          <w:sz w:val="24"/>
          <w:szCs w:val="24"/>
        </w:rPr>
        <w:t xml:space="preserve"> </w:t>
      </w:r>
    </w:p>
    <w:p w:rsidR="00821914" w:rsidRDefault="003B38D6">
      <w:pPr>
        <w:ind w:firstLine="708"/>
        <w:jc w:val="both"/>
        <w:rPr>
          <w:rStyle w:val="Brak"/>
          <w:rFonts w:ascii="Times New Roman" w:eastAsia="Times New Roman" w:hAnsi="Times New Roman" w:cs="Times New Roman"/>
          <w:sz w:val="24"/>
          <w:szCs w:val="24"/>
        </w:rPr>
      </w:pPr>
      <w:r>
        <w:rPr>
          <w:rStyle w:val="Brak"/>
          <w:rFonts w:ascii="Times" w:hAnsi="Times"/>
          <w:b/>
          <w:bCs/>
          <w:sz w:val="24"/>
          <w:szCs w:val="24"/>
        </w:rPr>
        <w:t xml:space="preserve">Przepis </w:t>
      </w:r>
      <w:r>
        <w:rPr>
          <w:rStyle w:val="Brak"/>
          <w:rFonts w:ascii="Times New Roman" w:hAnsi="Times New Roman"/>
          <w:b/>
          <w:bCs/>
          <w:sz w:val="24"/>
          <w:szCs w:val="24"/>
        </w:rPr>
        <w:t>art. 328</w:t>
      </w:r>
      <w:r>
        <w:rPr>
          <w:rStyle w:val="Brak"/>
          <w:rFonts w:ascii="Times New Roman" w:hAnsi="Times New Roman"/>
          <w:b/>
          <w:bCs/>
          <w:sz w:val="24"/>
          <w:szCs w:val="24"/>
          <w:vertAlign w:val="superscript"/>
        </w:rPr>
        <w:t>3</w:t>
      </w:r>
      <w:r>
        <w:rPr>
          <w:rStyle w:val="Brak"/>
          <w:rFonts w:ascii="Times New Roman" w:hAnsi="Times New Roman"/>
          <w:b/>
          <w:bCs/>
          <w:sz w:val="24"/>
          <w:szCs w:val="24"/>
        </w:rPr>
        <w:t xml:space="preserve"> § 3 </w:t>
      </w:r>
      <w:r>
        <w:rPr>
          <w:rStyle w:val="Brak"/>
          <w:rFonts w:ascii="Times New Roman" w:hAnsi="Times New Roman"/>
          <w:sz w:val="24"/>
          <w:szCs w:val="24"/>
        </w:rPr>
        <w:t xml:space="preserve">wprowadza możliwość, w oparciu o umowę o prowadzenie rejestru akcjonariuszy, </w:t>
      </w:r>
      <w:r w:rsidR="00612580">
        <w:rPr>
          <w:rStyle w:val="Brak"/>
          <w:rFonts w:ascii="Times New Roman" w:hAnsi="Times New Roman"/>
          <w:sz w:val="24"/>
          <w:szCs w:val="24"/>
        </w:rPr>
        <w:t>wpisywania do rejestru</w:t>
      </w:r>
      <w:r>
        <w:rPr>
          <w:rStyle w:val="Brak"/>
          <w:rFonts w:ascii="Times New Roman" w:hAnsi="Times New Roman"/>
          <w:sz w:val="24"/>
          <w:szCs w:val="24"/>
        </w:rPr>
        <w:t xml:space="preserve"> określonych w tym przepisie danych za pomocą kodu określonego w art. 55 ustawy z dnia 29 lipca 2005 r. </w:t>
      </w:r>
      <w:r>
        <w:rPr>
          <w:rStyle w:val="Brak"/>
          <w:rFonts w:ascii="Times New Roman" w:hAnsi="Times New Roman"/>
          <w:i/>
          <w:iCs/>
          <w:sz w:val="24"/>
          <w:szCs w:val="24"/>
        </w:rPr>
        <w:t>o obrocie instrumentami finansowymi.</w:t>
      </w:r>
      <w:r>
        <w:rPr>
          <w:rStyle w:val="Brak"/>
          <w:rFonts w:ascii="Times New Roman" w:hAnsi="Times New Roman"/>
          <w:sz w:val="24"/>
          <w:szCs w:val="24"/>
        </w:rPr>
        <w:t xml:space="preserve"> </w:t>
      </w:r>
      <w:r w:rsidR="00612580">
        <w:rPr>
          <w:rStyle w:val="Brak"/>
          <w:rFonts w:ascii="Times New Roman" w:hAnsi="Times New Roman"/>
          <w:sz w:val="24"/>
          <w:szCs w:val="24"/>
        </w:rPr>
        <w:t>Możliwość posługiwania się w</w:t>
      </w:r>
      <w:r>
        <w:rPr>
          <w:rStyle w:val="Brak"/>
          <w:rFonts w:ascii="Times New Roman" w:hAnsi="Times New Roman"/>
          <w:sz w:val="24"/>
          <w:szCs w:val="24"/>
        </w:rPr>
        <w:t>skazany</w:t>
      </w:r>
      <w:r w:rsidR="00612580">
        <w:rPr>
          <w:rStyle w:val="Brak"/>
          <w:rFonts w:ascii="Times New Roman" w:hAnsi="Times New Roman"/>
          <w:sz w:val="24"/>
          <w:szCs w:val="24"/>
        </w:rPr>
        <w:t>m</w:t>
      </w:r>
      <w:r>
        <w:rPr>
          <w:rStyle w:val="Brak"/>
          <w:rFonts w:ascii="Times New Roman" w:hAnsi="Times New Roman"/>
          <w:sz w:val="24"/>
          <w:szCs w:val="24"/>
        </w:rPr>
        <w:t xml:space="preserve"> kod</w:t>
      </w:r>
      <w:r w:rsidR="00612580">
        <w:rPr>
          <w:rStyle w:val="Brak"/>
          <w:rFonts w:ascii="Times New Roman" w:hAnsi="Times New Roman"/>
          <w:sz w:val="24"/>
          <w:szCs w:val="24"/>
        </w:rPr>
        <w:t>em przy ujawnianiu niektórych informacji w rejestrze akcjonariuszy</w:t>
      </w:r>
      <w:r w:rsidR="002935E9">
        <w:rPr>
          <w:rStyle w:val="Brak"/>
          <w:rFonts w:ascii="Times New Roman" w:hAnsi="Times New Roman"/>
          <w:sz w:val="24"/>
          <w:szCs w:val="24"/>
        </w:rPr>
        <w:t xml:space="preserve"> ma ułatwić wykorzystywanie</w:t>
      </w:r>
      <w:r w:rsidR="003C6E75">
        <w:rPr>
          <w:rStyle w:val="Brak"/>
          <w:rFonts w:ascii="Times New Roman" w:hAnsi="Times New Roman"/>
          <w:sz w:val="24"/>
          <w:szCs w:val="24"/>
        </w:rPr>
        <w:t xml:space="preserve"> </w:t>
      </w:r>
      <w:r w:rsidR="002935E9">
        <w:rPr>
          <w:rStyle w:val="Brak"/>
          <w:rFonts w:ascii="Times New Roman" w:hAnsi="Times New Roman"/>
          <w:sz w:val="24"/>
          <w:szCs w:val="24"/>
        </w:rPr>
        <w:t xml:space="preserve">już istniejących </w:t>
      </w:r>
      <w:r w:rsidR="00A9182C">
        <w:rPr>
          <w:rStyle w:val="Brak"/>
          <w:rFonts w:ascii="Times New Roman" w:hAnsi="Times New Roman"/>
          <w:sz w:val="24"/>
          <w:szCs w:val="24"/>
        </w:rPr>
        <w:t xml:space="preserve">narzędzi </w:t>
      </w:r>
      <w:r w:rsidR="003C6E75">
        <w:rPr>
          <w:rStyle w:val="Brak"/>
          <w:rFonts w:ascii="Times New Roman" w:hAnsi="Times New Roman"/>
          <w:sz w:val="24"/>
          <w:szCs w:val="24"/>
        </w:rPr>
        <w:t>informatycznych</w:t>
      </w:r>
      <w:r w:rsidR="00A9182C">
        <w:rPr>
          <w:rStyle w:val="Brak"/>
          <w:rFonts w:ascii="Times New Roman" w:hAnsi="Times New Roman"/>
          <w:sz w:val="24"/>
          <w:szCs w:val="24"/>
        </w:rPr>
        <w:t>,</w:t>
      </w:r>
      <w:r w:rsidR="003C6E75">
        <w:rPr>
          <w:rStyle w:val="Brak"/>
          <w:rFonts w:ascii="Times New Roman" w:hAnsi="Times New Roman"/>
          <w:sz w:val="24"/>
          <w:szCs w:val="24"/>
        </w:rPr>
        <w:t xml:space="preserve"> jakimi dysponują obecnie podmioty uprawnione.</w:t>
      </w:r>
      <w:r>
        <w:rPr>
          <w:rStyle w:val="Brak"/>
          <w:rFonts w:ascii="Times New Roman" w:hAnsi="Times New Roman"/>
          <w:sz w:val="24"/>
          <w:szCs w:val="24"/>
        </w:rPr>
        <w:t xml:space="preserve"> </w:t>
      </w:r>
    </w:p>
    <w:p w:rsidR="005404FF" w:rsidRDefault="003B38D6" w:rsidP="00CF11F5">
      <w:pPr>
        <w:spacing w:after="0"/>
        <w:ind w:firstLine="708"/>
        <w:jc w:val="both"/>
        <w:rPr>
          <w:rStyle w:val="Brak"/>
          <w:rFonts w:ascii="Times New Roman" w:hAnsi="Times New Roman"/>
          <w:sz w:val="24"/>
          <w:szCs w:val="24"/>
        </w:rPr>
      </w:pPr>
      <w:r>
        <w:rPr>
          <w:rStyle w:val="Brak"/>
          <w:rFonts w:ascii="Times" w:hAnsi="Times"/>
          <w:b/>
          <w:bCs/>
          <w:sz w:val="24"/>
          <w:szCs w:val="24"/>
        </w:rPr>
        <w:t xml:space="preserve">Przepis </w:t>
      </w:r>
      <w:r>
        <w:rPr>
          <w:rStyle w:val="Brak"/>
          <w:rFonts w:ascii="Times New Roman" w:hAnsi="Times New Roman"/>
          <w:b/>
          <w:bCs/>
          <w:sz w:val="24"/>
          <w:szCs w:val="24"/>
        </w:rPr>
        <w:t>art. 328</w:t>
      </w:r>
      <w:r>
        <w:rPr>
          <w:rStyle w:val="Brak"/>
          <w:rFonts w:ascii="Times New Roman" w:hAnsi="Times New Roman"/>
          <w:b/>
          <w:bCs/>
          <w:sz w:val="24"/>
          <w:szCs w:val="24"/>
          <w:vertAlign w:val="superscript"/>
        </w:rPr>
        <w:t>4</w:t>
      </w:r>
      <w:r>
        <w:rPr>
          <w:rStyle w:val="Brak"/>
          <w:rFonts w:ascii="Times New Roman" w:hAnsi="Times New Roman"/>
          <w:b/>
          <w:bCs/>
          <w:sz w:val="24"/>
          <w:szCs w:val="24"/>
        </w:rPr>
        <w:t xml:space="preserve"> </w:t>
      </w:r>
      <w:r>
        <w:rPr>
          <w:rStyle w:val="Brak"/>
          <w:rFonts w:ascii="Times New Roman" w:hAnsi="Times New Roman"/>
          <w:sz w:val="24"/>
          <w:szCs w:val="24"/>
        </w:rPr>
        <w:t>określa tryb i podstawy dokonywania wpisu</w:t>
      </w:r>
      <w:r w:rsidR="005404FF">
        <w:rPr>
          <w:rStyle w:val="Brak"/>
          <w:rFonts w:ascii="Times New Roman" w:hAnsi="Times New Roman"/>
          <w:sz w:val="24"/>
          <w:szCs w:val="24"/>
        </w:rPr>
        <w:t xml:space="preserve"> do rejestru akcjonariuszy</w:t>
      </w:r>
      <w:r>
        <w:rPr>
          <w:rStyle w:val="Brak"/>
          <w:rFonts w:ascii="Times New Roman" w:hAnsi="Times New Roman"/>
          <w:sz w:val="24"/>
          <w:szCs w:val="24"/>
        </w:rPr>
        <w:t xml:space="preserve">, co leży w interesie akcjonariusza i spółki. Podmiot prowadzący rejestr akcjonariuszy dokonuje wpisu niezwłocznie, ale nie później niż w terminie siedmiu dni od otrzymania żądania spółki lub innej osoby mającej interes prawny w dokonaniu wpisu. Przed dokonaniem wpisu w rejestrze podmiot prowadzący rejestr powiadamia o swoim zamiarze osobę, której uprawnienia mają być wykreślone, zmienione lub obciążone przez wpis. </w:t>
      </w:r>
    </w:p>
    <w:p w:rsidR="00F6274D" w:rsidRDefault="003B38D6" w:rsidP="00CF11F5">
      <w:pPr>
        <w:spacing w:after="0"/>
        <w:ind w:firstLine="708"/>
        <w:jc w:val="both"/>
        <w:rPr>
          <w:rStyle w:val="Brak"/>
          <w:rFonts w:ascii="Times New Roman" w:hAnsi="Times New Roman"/>
          <w:sz w:val="24"/>
          <w:szCs w:val="24"/>
        </w:rPr>
      </w:pPr>
      <w:r>
        <w:rPr>
          <w:rStyle w:val="Brak"/>
          <w:rFonts w:ascii="Times New Roman" w:hAnsi="Times New Roman"/>
          <w:sz w:val="24"/>
          <w:szCs w:val="24"/>
        </w:rPr>
        <w:t xml:space="preserve">Wpis jest dokonywany na żądanie spółki lub osoby, której sytuacja prawna jest lub może być ukształtowana przez wpis. Do grona takich osób należy zaliczyć w szczególności osoby i organy uprawnione do skarżenia uchwał walnego zgromadzenia, a także zastawnika i użytkownika, zbywcę i nabywcę akcji. Przez wpis należy rozumieć także wykreślenie. </w:t>
      </w:r>
      <w:r w:rsidR="003614C8">
        <w:rPr>
          <w:rStyle w:val="Brak"/>
          <w:rFonts w:ascii="Times New Roman" w:hAnsi="Times New Roman"/>
          <w:sz w:val="24"/>
          <w:szCs w:val="24"/>
        </w:rPr>
        <w:br/>
      </w:r>
      <w:r w:rsidR="003614C8">
        <w:rPr>
          <w:rStyle w:val="Brak"/>
          <w:rFonts w:ascii="Times New Roman" w:hAnsi="Times New Roman"/>
          <w:sz w:val="24"/>
          <w:szCs w:val="24"/>
        </w:rPr>
        <w:tab/>
      </w:r>
      <w:r>
        <w:rPr>
          <w:rStyle w:val="Brak"/>
          <w:rFonts w:ascii="Times" w:hAnsi="Times"/>
          <w:sz w:val="24"/>
          <w:szCs w:val="24"/>
        </w:rPr>
        <w:t>C</w:t>
      </w:r>
      <w:r>
        <w:rPr>
          <w:rStyle w:val="Brak"/>
          <w:rFonts w:ascii="Times New Roman" w:hAnsi="Times New Roman"/>
          <w:sz w:val="24"/>
          <w:szCs w:val="24"/>
        </w:rPr>
        <w:t xml:space="preserve">o do zasady, podmiot prowadzący rejestr nie ma obowiązku badania zgodności </w:t>
      </w:r>
      <w:r w:rsidR="003614C8">
        <w:rPr>
          <w:rStyle w:val="Brak"/>
          <w:rFonts w:ascii="Times New Roman" w:hAnsi="Times New Roman"/>
          <w:sz w:val="24"/>
          <w:szCs w:val="24"/>
        </w:rPr>
        <w:br/>
      </w:r>
      <w:r>
        <w:rPr>
          <w:rStyle w:val="Brak"/>
          <w:rFonts w:ascii="Times New Roman" w:hAnsi="Times New Roman"/>
          <w:sz w:val="24"/>
          <w:szCs w:val="24"/>
        </w:rPr>
        <w:t>z prawem oraz prawdziwości dokumentów</w:t>
      </w:r>
      <w:r w:rsidR="003B2842">
        <w:rPr>
          <w:rStyle w:val="Brak"/>
          <w:rFonts w:ascii="Times New Roman" w:hAnsi="Times New Roman"/>
          <w:sz w:val="24"/>
          <w:szCs w:val="24"/>
        </w:rPr>
        <w:t xml:space="preserve"> przedłożonych jako podstawa wpisu,</w:t>
      </w:r>
      <w:r>
        <w:rPr>
          <w:rStyle w:val="Brak"/>
          <w:rFonts w:ascii="Times New Roman" w:hAnsi="Times New Roman"/>
          <w:sz w:val="24"/>
          <w:szCs w:val="24"/>
        </w:rPr>
        <w:t xml:space="preserve"> ponieważ nie m</w:t>
      </w:r>
      <w:r w:rsidR="003B2842">
        <w:rPr>
          <w:rStyle w:val="Brak"/>
          <w:rFonts w:ascii="Times New Roman" w:hAnsi="Times New Roman"/>
          <w:sz w:val="24"/>
          <w:szCs w:val="24"/>
        </w:rPr>
        <w:t>a on takich kompetencji jak sąd.</w:t>
      </w:r>
      <w:r w:rsidR="00534AAC">
        <w:rPr>
          <w:rStyle w:val="Brak"/>
          <w:rFonts w:ascii="Times New Roman" w:hAnsi="Times New Roman"/>
          <w:sz w:val="24"/>
          <w:szCs w:val="24"/>
        </w:rPr>
        <w:t xml:space="preserve"> Aktualny pozostaje jednak obowiązania badania treści i formy dokumentów uzasadniających żądanie wpi</w:t>
      </w:r>
      <w:r w:rsidR="00AD2F11">
        <w:rPr>
          <w:rStyle w:val="Brak"/>
          <w:rFonts w:ascii="Times New Roman" w:hAnsi="Times New Roman"/>
          <w:sz w:val="24"/>
          <w:szCs w:val="24"/>
        </w:rPr>
        <w:t>su.</w:t>
      </w:r>
      <w:r w:rsidR="003B2842">
        <w:rPr>
          <w:rStyle w:val="Brak"/>
          <w:rFonts w:ascii="Times New Roman" w:hAnsi="Times New Roman"/>
          <w:sz w:val="24"/>
          <w:szCs w:val="24"/>
        </w:rPr>
        <w:t xml:space="preserve"> </w:t>
      </w:r>
      <w:r>
        <w:rPr>
          <w:rStyle w:val="Brak"/>
          <w:rFonts w:ascii="Times New Roman" w:hAnsi="Times New Roman"/>
          <w:sz w:val="24"/>
          <w:szCs w:val="24"/>
        </w:rPr>
        <w:t>Standard należytej staranności wymaga uwzględnienia oczekiwanego poziomu profesjonalizmu i doświadczenia od podmiotu prowadzącego rejestr oraz przysługujących mu kompetencji</w:t>
      </w:r>
      <w:r w:rsidR="00AD2F11">
        <w:rPr>
          <w:rStyle w:val="Brak"/>
          <w:rFonts w:ascii="Times New Roman" w:hAnsi="Times New Roman"/>
          <w:sz w:val="24"/>
          <w:szCs w:val="24"/>
        </w:rPr>
        <w:t xml:space="preserve"> związanych z badaniem dokumentów</w:t>
      </w:r>
      <w:r>
        <w:rPr>
          <w:rStyle w:val="Brak"/>
          <w:rFonts w:ascii="Times New Roman" w:hAnsi="Times New Roman"/>
          <w:sz w:val="24"/>
          <w:szCs w:val="24"/>
        </w:rPr>
        <w:t xml:space="preserve">. </w:t>
      </w:r>
      <w:r w:rsidR="00135E74">
        <w:rPr>
          <w:rStyle w:val="Brak"/>
          <w:rFonts w:ascii="Times New Roman" w:hAnsi="Times New Roman"/>
          <w:sz w:val="24"/>
          <w:szCs w:val="24"/>
        </w:rPr>
        <w:t>Oznacza to, przykładowo, że jeżeli podmiot</w:t>
      </w:r>
      <w:r w:rsidR="00CE42B0">
        <w:rPr>
          <w:rStyle w:val="Brak"/>
          <w:rFonts w:ascii="Times New Roman" w:hAnsi="Times New Roman"/>
          <w:sz w:val="24"/>
          <w:szCs w:val="24"/>
        </w:rPr>
        <w:t xml:space="preserve"> prowadzący rejestr poweźmie uzasadnione wątpliwości co do prawdziwości przedłożonych dokumentów</w:t>
      </w:r>
      <w:r w:rsidR="00893477">
        <w:rPr>
          <w:rStyle w:val="Brak"/>
          <w:rFonts w:ascii="Times New Roman" w:hAnsi="Times New Roman"/>
          <w:sz w:val="24"/>
          <w:szCs w:val="24"/>
        </w:rPr>
        <w:t>, to ma obowiązek zbadać</w:t>
      </w:r>
      <w:r w:rsidR="00E8303C">
        <w:rPr>
          <w:rStyle w:val="Brak"/>
          <w:rFonts w:ascii="Times New Roman" w:hAnsi="Times New Roman"/>
          <w:sz w:val="24"/>
          <w:szCs w:val="24"/>
        </w:rPr>
        <w:t>,</w:t>
      </w:r>
      <w:r w:rsidR="00893477">
        <w:rPr>
          <w:rStyle w:val="Brak"/>
          <w:rFonts w:ascii="Times New Roman" w:hAnsi="Times New Roman"/>
          <w:sz w:val="24"/>
          <w:szCs w:val="24"/>
        </w:rPr>
        <w:t xml:space="preserve"> czy dokument </w:t>
      </w:r>
      <w:r w:rsidR="00C051D7">
        <w:rPr>
          <w:rStyle w:val="Brak"/>
          <w:rFonts w:ascii="Times New Roman" w:hAnsi="Times New Roman"/>
          <w:sz w:val="24"/>
          <w:szCs w:val="24"/>
        </w:rPr>
        <w:t xml:space="preserve">przedstawiony </w:t>
      </w:r>
      <w:r w:rsidR="00893477">
        <w:rPr>
          <w:rStyle w:val="Brak"/>
          <w:rFonts w:ascii="Times New Roman" w:hAnsi="Times New Roman"/>
          <w:sz w:val="24"/>
          <w:szCs w:val="24"/>
        </w:rPr>
        <w:t>jako podstawa wpisu nie jest sfałszowany.</w:t>
      </w:r>
      <w:r w:rsidR="00405B3E">
        <w:rPr>
          <w:rStyle w:val="Brak"/>
          <w:rFonts w:ascii="Times New Roman" w:hAnsi="Times New Roman"/>
          <w:sz w:val="24"/>
          <w:szCs w:val="24"/>
        </w:rPr>
        <w:t xml:space="preserve"> </w:t>
      </w:r>
      <w:r w:rsidR="001B1373">
        <w:rPr>
          <w:rStyle w:val="Brak"/>
          <w:rFonts w:ascii="Times New Roman" w:hAnsi="Times New Roman"/>
          <w:sz w:val="24"/>
          <w:szCs w:val="24"/>
        </w:rPr>
        <w:t xml:space="preserve">W takiej sytuacji </w:t>
      </w:r>
      <w:r w:rsidR="000E6E74">
        <w:rPr>
          <w:rStyle w:val="Brak"/>
          <w:rFonts w:ascii="Times New Roman" w:hAnsi="Times New Roman"/>
          <w:sz w:val="24"/>
          <w:szCs w:val="24"/>
        </w:rPr>
        <w:t>d</w:t>
      </w:r>
      <w:r>
        <w:rPr>
          <w:rStyle w:val="Brak"/>
          <w:rFonts w:ascii="Times New Roman" w:hAnsi="Times New Roman"/>
          <w:sz w:val="24"/>
          <w:szCs w:val="24"/>
        </w:rPr>
        <w:t xml:space="preserve">ecyzja o dokonaniu wpisu </w:t>
      </w:r>
      <w:r w:rsidR="009C3932">
        <w:rPr>
          <w:rStyle w:val="Brak"/>
          <w:rFonts w:ascii="Times New Roman" w:hAnsi="Times New Roman"/>
          <w:sz w:val="24"/>
          <w:szCs w:val="24"/>
        </w:rPr>
        <w:t xml:space="preserve">bądź jego niedokonanie </w:t>
      </w:r>
      <w:r>
        <w:rPr>
          <w:rStyle w:val="Brak"/>
          <w:rFonts w:ascii="Times New Roman" w:hAnsi="Times New Roman"/>
          <w:sz w:val="24"/>
          <w:szCs w:val="24"/>
        </w:rPr>
        <w:t xml:space="preserve">wymaga starannego rozważenia przez podmiot prowadzący rejestr akcjonariuszy, z uwzględnieniem okoliczności konkretnego przypadku. </w:t>
      </w:r>
      <w:r w:rsidR="00C051D7">
        <w:rPr>
          <w:rStyle w:val="Brak"/>
          <w:rFonts w:ascii="Times New Roman" w:hAnsi="Times New Roman"/>
          <w:sz w:val="24"/>
          <w:szCs w:val="24"/>
        </w:rPr>
        <w:t>Pomocne może być</w:t>
      </w:r>
      <w:r>
        <w:rPr>
          <w:rStyle w:val="Brak"/>
          <w:rFonts w:ascii="Times New Roman" w:hAnsi="Times New Roman"/>
          <w:sz w:val="24"/>
          <w:szCs w:val="24"/>
        </w:rPr>
        <w:t xml:space="preserve"> uzyskanie przez </w:t>
      </w:r>
      <w:r w:rsidR="00C051D7">
        <w:rPr>
          <w:rStyle w:val="Brak"/>
          <w:rFonts w:ascii="Times New Roman" w:hAnsi="Times New Roman"/>
          <w:sz w:val="24"/>
          <w:szCs w:val="24"/>
        </w:rPr>
        <w:t>podmiot</w:t>
      </w:r>
      <w:r>
        <w:rPr>
          <w:rStyle w:val="Brak"/>
          <w:rFonts w:ascii="Times New Roman" w:hAnsi="Times New Roman"/>
          <w:sz w:val="24"/>
          <w:szCs w:val="24"/>
        </w:rPr>
        <w:t xml:space="preserve"> stanowiska spółki, co jest wskazane </w:t>
      </w:r>
      <w:r>
        <w:rPr>
          <w:rStyle w:val="Brak"/>
          <w:rFonts w:ascii="Times New Roman" w:hAnsi="Times New Roman"/>
          <w:sz w:val="24"/>
          <w:szCs w:val="24"/>
        </w:rPr>
        <w:lastRenderedPageBreak/>
        <w:t>w każdym wątpliwym przypadku. W każdym razie</w:t>
      </w:r>
      <w:r w:rsidR="00EE3DDD">
        <w:rPr>
          <w:rStyle w:val="Brak"/>
          <w:rFonts w:ascii="Times New Roman" w:hAnsi="Times New Roman"/>
          <w:sz w:val="24"/>
          <w:szCs w:val="24"/>
        </w:rPr>
        <w:t>,</w:t>
      </w:r>
      <w:r>
        <w:rPr>
          <w:rStyle w:val="Brak"/>
          <w:rFonts w:ascii="Times New Roman" w:hAnsi="Times New Roman"/>
          <w:sz w:val="24"/>
          <w:szCs w:val="24"/>
        </w:rPr>
        <w:t xml:space="preserve"> przy ocenie zachowania podmiotu prowadzącego rejestr akcjonariuszy</w:t>
      </w:r>
      <w:r w:rsidR="00EE3DDD">
        <w:rPr>
          <w:rStyle w:val="Brak"/>
          <w:rFonts w:ascii="Times New Roman" w:hAnsi="Times New Roman"/>
          <w:sz w:val="24"/>
          <w:szCs w:val="24"/>
        </w:rPr>
        <w:t>,</w:t>
      </w:r>
      <w:r>
        <w:rPr>
          <w:rStyle w:val="Brak"/>
          <w:rFonts w:ascii="Times New Roman" w:hAnsi="Times New Roman"/>
          <w:sz w:val="24"/>
          <w:szCs w:val="24"/>
        </w:rPr>
        <w:t xml:space="preserve"> w razie wątpliwości</w:t>
      </w:r>
      <w:r w:rsidR="00EE3DDD">
        <w:rPr>
          <w:rStyle w:val="Brak"/>
          <w:rFonts w:ascii="Times New Roman" w:hAnsi="Times New Roman"/>
          <w:sz w:val="24"/>
          <w:szCs w:val="24"/>
        </w:rPr>
        <w:t>,</w:t>
      </w:r>
      <w:r>
        <w:rPr>
          <w:rStyle w:val="Brak"/>
          <w:rFonts w:ascii="Times New Roman" w:hAnsi="Times New Roman"/>
          <w:sz w:val="24"/>
          <w:szCs w:val="24"/>
        </w:rPr>
        <w:t xml:space="preserve"> kryterium rozstrzygającym jest jego funkcja ewidencyjna i techniczna </w:t>
      </w:r>
      <w:r w:rsidR="003E7C93">
        <w:rPr>
          <w:rStyle w:val="Brak"/>
          <w:rFonts w:ascii="Times New Roman" w:hAnsi="Times New Roman"/>
          <w:sz w:val="24"/>
          <w:szCs w:val="24"/>
        </w:rPr>
        <w:t xml:space="preserve">- </w:t>
      </w:r>
      <w:r>
        <w:rPr>
          <w:rStyle w:val="Brak"/>
          <w:rFonts w:ascii="Times New Roman" w:hAnsi="Times New Roman"/>
          <w:sz w:val="24"/>
          <w:szCs w:val="24"/>
        </w:rPr>
        <w:t xml:space="preserve">jako podmiotu prowadzącego na zlecenie spółki rejestr </w:t>
      </w:r>
      <w:r w:rsidR="003E7C93">
        <w:rPr>
          <w:rStyle w:val="Brak"/>
          <w:rFonts w:ascii="Times New Roman" w:hAnsi="Times New Roman"/>
          <w:sz w:val="24"/>
          <w:szCs w:val="24"/>
        </w:rPr>
        <w:t xml:space="preserve">jej </w:t>
      </w:r>
      <w:r>
        <w:rPr>
          <w:rStyle w:val="Brak"/>
          <w:rFonts w:ascii="Times New Roman" w:hAnsi="Times New Roman"/>
          <w:sz w:val="24"/>
          <w:szCs w:val="24"/>
        </w:rPr>
        <w:t>akcjonariuszy. Funkcja podmiotu prowadzącego rejestr akcjonariuszy w żadnym przypadku nie powinna być postrzegana przez pryzmat analogii do funkcji sądu rejestrowego, ale raczej przez pryzmat podmiotu realizującego dyspozycje spółki w granicach wymaganego przez ustawę i zwyczaje standardu należytej s</w:t>
      </w:r>
      <w:r w:rsidR="003F286C">
        <w:rPr>
          <w:rStyle w:val="Brak"/>
          <w:rFonts w:ascii="Times New Roman" w:hAnsi="Times New Roman"/>
          <w:sz w:val="24"/>
          <w:szCs w:val="24"/>
        </w:rPr>
        <w:t xml:space="preserve">taranności.  </w:t>
      </w:r>
    </w:p>
    <w:p w:rsidR="000E6E74" w:rsidRDefault="002F511D" w:rsidP="00CF11F5">
      <w:pPr>
        <w:spacing w:after="0"/>
        <w:ind w:firstLine="708"/>
        <w:jc w:val="both"/>
        <w:rPr>
          <w:rFonts w:ascii="Times New Roman" w:hAnsi="Times New Roman"/>
          <w:sz w:val="24"/>
          <w:szCs w:val="24"/>
        </w:rPr>
      </w:pPr>
      <w:r>
        <w:rPr>
          <w:rStyle w:val="Brak"/>
          <w:rFonts w:ascii="Times New Roman" w:hAnsi="Times New Roman"/>
          <w:sz w:val="24"/>
          <w:szCs w:val="24"/>
        </w:rPr>
        <w:t>W</w:t>
      </w:r>
      <w:r w:rsidR="003B38D6">
        <w:rPr>
          <w:rStyle w:val="Brak"/>
          <w:rFonts w:ascii="Times New Roman" w:hAnsi="Times New Roman"/>
          <w:sz w:val="24"/>
          <w:szCs w:val="24"/>
        </w:rPr>
        <w:t xml:space="preserve"> projekcie nie przewidziano rozwiązania, na wzór obowiązującego w reżimie księgi akcyjnej art. 341 § 4 k.s.h. tj. dotyczącego możliwości wniesienia sprzeciwu osoby zainteresowanej wpisem. Regulacja ta wydaje się być zbyt restrykcyjna dla reżimu rejestrowego. W obowiązującym stanie prawnym instytucja sprzeciwu pełni rolę veta wobec zmian w księdze akcyjnej, które nie tylko nie wymaga żadnego merytorycznego uzasadnienia, ale które dodatkowo blokuje spółkę aż do momentu uzyskania prawomocnego orzeczenia sądowego</w:t>
      </w:r>
      <w:r w:rsidR="00BC0325">
        <w:rPr>
          <w:rStyle w:val="Brak"/>
          <w:rFonts w:ascii="Times New Roman" w:hAnsi="Times New Roman"/>
          <w:sz w:val="24"/>
          <w:szCs w:val="24"/>
        </w:rPr>
        <w:t>,</w:t>
      </w:r>
      <w:r w:rsidR="003B38D6">
        <w:rPr>
          <w:rStyle w:val="Brak"/>
          <w:rFonts w:ascii="Times New Roman" w:hAnsi="Times New Roman"/>
          <w:sz w:val="24"/>
          <w:szCs w:val="24"/>
        </w:rPr>
        <w:t xml:space="preserve"> wydanego na podstawie art. 189 k.p.c. Zaimplementowanie tej instytucji do projektowanych rozwiązań nie wydaje się uzasadnione, zwłaszcza ze względu na doświadczenia związane z praktycznym stosowaniem obowiązujących</w:t>
      </w:r>
      <w:r w:rsidR="00E07A55">
        <w:rPr>
          <w:rStyle w:val="Brak"/>
          <w:rFonts w:ascii="Times New Roman" w:hAnsi="Times New Roman"/>
          <w:sz w:val="24"/>
          <w:szCs w:val="24"/>
        </w:rPr>
        <w:t xml:space="preserve"> przepisów</w:t>
      </w:r>
      <w:r w:rsidR="003B38D6">
        <w:rPr>
          <w:rStyle w:val="Brak"/>
          <w:rFonts w:ascii="Times New Roman" w:hAnsi="Times New Roman"/>
          <w:sz w:val="24"/>
          <w:szCs w:val="24"/>
        </w:rPr>
        <w:t>, które rodzą nie tylko ryzyko instrumentalnego blokowania zmian w treści księgi akcyjnej, ale także (przy wykorzystaniu legitymacji formalnej) przejęcia kontroli nad spółką, pozbawienie jej wartościowych aktywów lub przekierowanie jej aktywów do innych podmiotów.</w:t>
      </w:r>
      <w:r w:rsidR="000E6E74" w:rsidRPr="000E6E74">
        <w:rPr>
          <w:rFonts w:ascii="Times New Roman" w:hAnsi="Times New Roman"/>
          <w:sz w:val="24"/>
          <w:szCs w:val="24"/>
        </w:rPr>
        <w:t xml:space="preserve"> </w:t>
      </w:r>
    </w:p>
    <w:p w:rsidR="00821914" w:rsidRPr="00AD2F11" w:rsidRDefault="000E6E74" w:rsidP="00CF11F5">
      <w:pPr>
        <w:spacing w:after="0"/>
        <w:ind w:firstLine="708"/>
        <w:jc w:val="both"/>
        <w:rPr>
          <w:rStyle w:val="Brak"/>
          <w:rFonts w:ascii="Times New Roman" w:hAnsi="Times New Roman" w:cs="Times New Roman"/>
          <w:sz w:val="24"/>
          <w:szCs w:val="24"/>
          <w:vertAlign w:val="superscript"/>
        </w:rPr>
      </w:pPr>
      <w:r w:rsidRPr="000E6E74">
        <w:rPr>
          <w:rFonts w:ascii="Times New Roman" w:hAnsi="Times New Roman"/>
          <w:sz w:val="24"/>
          <w:szCs w:val="24"/>
        </w:rPr>
        <w:t xml:space="preserve">Należy </w:t>
      </w:r>
      <w:r w:rsidR="00E8303C">
        <w:rPr>
          <w:rFonts w:ascii="Times New Roman" w:hAnsi="Times New Roman"/>
          <w:sz w:val="24"/>
          <w:szCs w:val="24"/>
        </w:rPr>
        <w:t xml:space="preserve">przy tym </w:t>
      </w:r>
      <w:r w:rsidRPr="000E6E74">
        <w:rPr>
          <w:rFonts w:ascii="Times New Roman" w:hAnsi="Times New Roman"/>
          <w:sz w:val="24"/>
          <w:szCs w:val="24"/>
        </w:rPr>
        <w:t xml:space="preserve">wyraźnie podkreślić, że podmiot prowadzący rejestr nie rozstrzyga kwestii spornych między osobami, które mają sprzeczne interesy prawne w dokonaniu wpisu. W razie konfliktu między osobami mającymi interes prawny w dokonaniu wpisu, w tym z udziałem spółki (często w takich konfliktach bierze udział zarząd, opowiadając się po jednej ze stron konfliktu) wiążące dla podmiotu prowadzącego rejestr jest wyłącznie rozstrzygnięcie sądu (wydane np. w związku z powództwem o ustalenie na podstawie art. 189 k.p.c. lub w związku z </w:t>
      </w:r>
      <w:r w:rsidRPr="004B07FC">
        <w:rPr>
          <w:rFonts w:ascii="Times New Roman" w:hAnsi="Times New Roman"/>
          <w:sz w:val="24"/>
          <w:szCs w:val="24"/>
        </w:rPr>
        <w:t xml:space="preserve">zaskarżeniem uchwał walnego zgromadzenia, w sytuacji, w której żądanie stwierdzenia nieważności podjętych na walnym zgromadzeniu uchwał oparte jest na zarzucie wadliwości </w:t>
      </w:r>
      <w:r w:rsidRPr="00692AD8">
        <w:rPr>
          <w:rFonts w:ascii="Times New Roman" w:hAnsi="Times New Roman" w:cs="Times New Roman"/>
          <w:sz w:val="24"/>
          <w:szCs w:val="24"/>
        </w:rPr>
        <w:t>wpisów w rejestrze).</w:t>
      </w:r>
      <w:r w:rsidR="00AD2F11">
        <w:rPr>
          <w:rFonts w:ascii="Times New Roman" w:hAnsi="Times New Roman" w:cs="Times New Roman"/>
          <w:sz w:val="24"/>
          <w:szCs w:val="24"/>
        </w:rPr>
        <w:t xml:space="preserve"> W tym zakresie przewidziano w treści § 7 rozszerzoną prawomocność wyroku wydanego w tego typu sprawie. Ustalenia wyroku będą wiązał nie tylko strony procesu, ale również wszystkich akcjonariuszy oraz organy spółki.  </w:t>
      </w:r>
    </w:p>
    <w:p w:rsidR="00BC0325" w:rsidRPr="00692AD8" w:rsidRDefault="003B2259" w:rsidP="006C419A">
      <w:pPr>
        <w:ind w:firstLine="708"/>
        <w:jc w:val="both"/>
        <w:rPr>
          <w:rFonts w:ascii="Times New Roman" w:hAnsi="Times New Roman" w:cs="Times New Roman"/>
          <w:sz w:val="24"/>
          <w:szCs w:val="24"/>
        </w:rPr>
      </w:pPr>
      <w:r w:rsidRPr="00692AD8">
        <w:rPr>
          <w:rFonts w:ascii="Times New Roman" w:hAnsi="Times New Roman" w:cs="Times New Roman"/>
          <w:sz w:val="24"/>
          <w:szCs w:val="24"/>
        </w:rPr>
        <w:t>Ze względu na znaczenie wpisu nakłada się na podmiot prowadzący rejestr obowiązek inform</w:t>
      </w:r>
      <w:r w:rsidR="002F511D">
        <w:rPr>
          <w:rFonts w:ascii="Times New Roman" w:hAnsi="Times New Roman" w:cs="Times New Roman"/>
          <w:sz w:val="24"/>
          <w:szCs w:val="24"/>
        </w:rPr>
        <w:t>owania</w:t>
      </w:r>
      <w:r w:rsidRPr="00692AD8">
        <w:rPr>
          <w:rFonts w:ascii="Times New Roman" w:hAnsi="Times New Roman" w:cs="Times New Roman"/>
          <w:sz w:val="24"/>
          <w:szCs w:val="24"/>
        </w:rPr>
        <w:t xml:space="preserve"> o dokonanym wpisie spółki oraz osoby żądającej wpisu. Umożliwia to szybką reakcję spółki i osoby zainteresowanej w przypadkach próby „wyłudzenia” wpisu</w:t>
      </w:r>
      <w:r w:rsidR="006C419A" w:rsidRPr="009E1DA9">
        <w:rPr>
          <w:rFonts w:ascii="Times New Roman" w:hAnsi="Times New Roman" w:cs="Times New Roman"/>
          <w:sz w:val="24"/>
          <w:szCs w:val="24"/>
        </w:rPr>
        <w:t>.</w:t>
      </w:r>
      <w:r w:rsidR="00777B73">
        <w:rPr>
          <w:rFonts w:ascii="Times New Roman" w:hAnsi="Times New Roman" w:cs="Times New Roman"/>
          <w:sz w:val="24"/>
          <w:szCs w:val="24"/>
        </w:rPr>
        <w:t xml:space="preserve"> Ponadto, </w:t>
      </w:r>
      <w:r w:rsidR="002F511D">
        <w:rPr>
          <w:rFonts w:ascii="Times New Roman" w:hAnsi="Times New Roman" w:cs="Times New Roman"/>
          <w:sz w:val="24"/>
          <w:szCs w:val="24"/>
        </w:rPr>
        <w:t xml:space="preserve">podmiot ma </w:t>
      </w:r>
      <w:r w:rsidR="00777B73">
        <w:rPr>
          <w:rFonts w:ascii="Times New Roman" w:hAnsi="Times New Roman" w:cs="Times New Roman"/>
          <w:sz w:val="24"/>
          <w:szCs w:val="24"/>
        </w:rPr>
        <w:t xml:space="preserve">obowiązek </w:t>
      </w:r>
      <w:r w:rsidR="008D2247">
        <w:rPr>
          <w:rFonts w:ascii="Times New Roman" w:hAnsi="Times New Roman" w:cs="Times New Roman"/>
          <w:sz w:val="24"/>
          <w:szCs w:val="24"/>
        </w:rPr>
        <w:t>informowania</w:t>
      </w:r>
      <w:r w:rsidR="00777B73">
        <w:rPr>
          <w:rFonts w:ascii="Times New Roman" w:hAnsi="Times New Roman" w:cs="Times New Roman"/>
          <w:sz w:val="24"/>
          <w:szCs w:val="24"/>
        </w:rPr>
        <w:t xml:space="preserve"> o</w:t>
      </w:r>
      <w:r w:rsidR="008D2247">
        <w:rPr>
          <w:rFonts w:ascii="Times New Roman" w:hAnsi="Times New Roman" w:cs="Times New Roman"/>
          <w:sz w:val="24"/>
          <w:szCs w:val="24"/>
        </w:rPr>
        <w:t xml:space="preserve"> niedokonaniu</w:t>
      </w:r>
      <w:r w:rsidR="00777B73">
        <w:rPr>
          <w:rFonts w:ascii="Times New Roman" w:hAnsi="Times New Roman" w:cs="Times New Roman"/>
          <w:sz w:val="24"/>
          <w:szCs w:val="24"/>
        </w:rPr>
        <w:t xml:space="preserve"> wpisu - w takim przypadku podmiot prowadzący </w:t>
      </w:r>
      <w:r w:rsidR="0008547B">
        <w:rPr>
          <w:rFonts w:ascii="Times New Roman" w:hAnsi="Times New Roman" w:cs="Times New Roman"/>
          <w:sz w:val="24"/>
          <w:szCs w:val="24"/>
        </w:rPr>
        <w:t>rejestr</w:t>
      </w:r>
      <w:r w:rsidR="00777B73">
        <w:rPr>
          <w:rFonts w:ascii="Times New Roman" w:hAnsi="Times New Roman" w:cs="Times New Roman"/>
          <w:sz w:val="24"/>
          <w:szCs w:val="24"/>
        </w:rPr>
        <w:t xml:space="preserve"> akcjonariuszy niezwłocznie powiadamia osobę </w:t>
      </w:r>
      <w:r w:rsidR="0008547B">
        <w:rPr>
          <w:rFonts w:ascii="Times New Roman" w:hAnsi="Times New Roman" w:cs="Times New Roman"/>
          <w:sz w:val="24"/>
          <w:szCs w:val="24"/>
        </w:rPr>
        <w:t>żądającą</w:t>
      </w:r>
      <w:r w:rsidR="00777B73">
        <w:rPr>
          <w:rFonts w:ascii="Times New Roman" w:hAnsi="Times New Roman" w:cs="Times New Roman"/>
          <w:sz w:val="24"/>
          <w:szCs w:val="24"/>
        </w:rPr>
        <w:t xml:space="preserve"> wpisu</w:t>
      </w:r>
      <w:r w:rsidR="008D2247">
        <w:rPr>
          <w:rFonts w:ascii="Times New Roman" w:hAnsi="Times New Roman" w:cs="Times New Roman"/>
          <w:sz w:val="24"/>
          <w:szCs w:val="24"/>
        </w:rPr>
        <w:t>,</w:t>
      </w:r>
      <w:r w:rsidR="00777B73">
        <w:rPr>
          <w:rFonts w:ascii="Times New Roman" w:hAnsi="Times New Roman" w:cs="Times New Roman"/>
          <w:sz w:val="24"/>
          <w:szCs w:val="24"/>
        </w:rPr>
        <w:t xml:space="preserve"> podając przyczyny, z powodu których wpisu nie dokonał. </w:t>
      </w:r>
    </w:p>
    <w:p w:rsidR="001A1E6B" w:rsidRPr="00692AD8" w:rsidRDefault="003B38D6" w:rsidP="001A1E6B">
      <w:pPr>
        <w:spacing w:after="0"/>
        <w:ind w:firstLine="708"/>
        <w:jc w:val="both"/>
        <w:rPr>
          <w:rStyle w:val="Brak"/>
          <w:rFonts w:ascii="Times New Roman" w:hAnsi="Times New Roman" w:cs="Times New Roman"/>
          <w:sz w:val="24"/>
          <w:szCs w:val="24"/>
        </w:rPr>
      </w:pPr>
      <w:r w:rsidRPr="00692AD8">
        <w:rPr>
          <w:rStyle w:val="Brak"/>
          <w:rFonts w:ascii="Times New Roman" w:hAnsi="Times New Roman" w:cs="Times New Roman"/>
          <w:b/>
          <w:bCs/>
          <w:sz w:val="24"/>
          <w:szCs w:val="24"/>
        </w:rPr>
        <w:t>Przepis art. 328</w:t>
      </w:r>
      <w:r w:rsidRPr="00692AD8">
        <w:rPr>
          <w:rStyle w:val="Brak"/>
          <w:rFonts w:ascii="Times New Roman" w:hAnsi="Times New Roman" w:cs="Times New Roman"/>
          <w:b/>
          <w:bCs/>
          <w:sz w:val="24"/>
          <w:szCs w:val="24"/>
          <w:vertAlign w:val="superscript"/>
        </w:rPr>
        <w:t>5</w:t>
      </w:r>
      <w:r w:rsidRPr="00692AD8">
        <w:rPr>
          <w:rStyle w:val="Brak"/>
          <w:rFonts w:ascii="Times New Roman" w:hAnsi="Times New Roman" w:cs="Times New Roman"/>
          <w:b/>
          <w:bCs/>
          <w:sz w:val="24"/>
          <w:szCs w:val="24"/>
        </w:rPr>
        <w:t xml:space="preserve"> </w:t>
      </w:r>
      <w:r w:rsidRPr="00692AD8">
        <w:rPr>
          <w:rStyle w:val="Brak"/>
          <w:rFonts w:ascii="Times New Roman" w:hAnsi="Times New Roman" w:cs="Times New Roman"/>
          <w:sz w:val="24"/>
          <w:szCs w:val="24"/>
        </w:rPr>
        <w:t>wprowadza instytucję imiennego świadectwa rejestrowego w celu wyraźnego odróżnienia go od świadectwa depozytowego</w:t>
      </w:r>
      <w:r w:rsidR="00B12E02" w:rsidRPr="00692AD8">
        <w:rPr>
          <w:rStyle w:val="Brak"/>
          <w:rFonts w:ascii="Times New Roman" w:hAnsi="Times New Roman" w:cs="Times New Roman"/>
          <w:sz w:val="24"/>
          <w:szCs w:val="24"/>
        </w:rPr>
        <w:t>,</w:t>
      </w:r>
      <w:r w:rsidRPr="00692AD8">
        <w:rPr>
          <w:rStyle w:val="Brak"/>
          <w:rFonts w:ascii="Times New Roman" w:hAnsi="Times New Roman" w:cs="Times New Roman"/>
          <w:sz w:val="24"/>
          <w:szCs w:val="24"/>
        </w:rPr>
        <w:t xml:space="preserve"> wystawianego na podstawie przepisów </w:t>
      </w:r>
      <w:r w:rsidRPr="00692AD8">
        <w:rPr>
          <w:rStyle w:val="Brak"/>
          <w:rFonts w:ascii="Times New Roman" w:hAnsi="Times New Roman" w:cs="Times New Roman"/>
          <w:i/>
          <w:sz w:val="24"/>
          <w:szCs w:val="24"/>
        </w:rPr>
        <w:t>ustawy o obrocie instrumentami finansowymi</w:t>
      </w:r>
      <w:r w:rsidRPr="00692AD8">
        <w:rPr>
          <w:rStyle w:val="Brak"/>
          <w:rFonts w:ascii="Times New Roman" w:hAnsi="Times New Roman" w:cs="Times New Roman"/>
          <w:sz w:val="24"/>
          <w:szCs w:val="24"/>
        </w:rPr>
        <w:t xml:space="preserve">. Ma to znaczenie dla ułatwienia prowadzenia rejestru akcjonariuszy i rachunków papierów wartościowych w systemach informatycznych przez domy maklerskie, a także stanowi wskazówkę czy podstawą dematerializacji akcji jest k.s.h., czy ustawa o obrocie instrumentami finansowymi. </w:t>
      </w:r>
    </w:p>
    <w:p w:rsidR="00821914" w:rsidRPr="00692AD8" w:rsidRDefault="001A1E6B" w:rsidP="00692AD8">
      <w:pPr>
        <w:ind w:firstLine="708"/>
        <w:jc w:val="both"/>
        <w:rPr>
          <w:rStyle w:val="Brak"/>
          <w:rFonts w:ascii="Times New Roman" w:eastAsia="Times" w:hAnsi="Times New Roman" w:cs="Times New Roman"/>
          <w:b/>
          <w:bCs/>
          <w:sz w:val="24"/>
          <w:szCs w:val="24"/>
        </w:rPr>
      </w:pPr>
      <w:r w:rsidRPr="00692AD8">
        <w:rPr>
          <w:rStyle w:val="Brak"/>
          <w:rFonts w:ascii="Times New Roman" w:hAnsi="Times New Roman" w:cs="Times New Roman"/>
          <w:sz w:val="24"/>
          <w:szCs w:val="24"/>
        </w:rPr>
        <w:lastRenderedPageBreak/>
        <w:t>Omawiany przepis</w:t>
      </w:r>
      <w:r w:rsidR="00113660" w:rsidRPr="00692AD8">
        <w:rPr>
          <w:rStyle w:val="Brak"/>
          <w:rFonts w:ascii="Times New Roman" w:hAnsi="Times New Roman" w:cs="Times New Roman"/>
          <w:sz w:val="24"/>
          <w:szCs w:val="24"/>
        </w:rPr>
        <w:t xml:space="preserve"> określa również dane, które powinno zawierać świadectwo</w:t>
      </w:r>
      <w:r w:rsidR="003B38D6" w:rsidRPr="00692AD8">
        <w:rPr>
          <w:rStyle w:val="Brak"/>
          <w:rFonts w:ascii="Times New Roman" w:hAnsi="Times New Roman" w:cs="Times New Roman"/>
          <w:sz w:val="24"/>
          <w:szCs w:val="24"/>
        </w:rPr>
        <w:t xml:space="preserve"> </w:t>
      </w:r>
      <w:r w:rsidR="00113660" w:rsidRPr="00692AD8">
        <w:rPr>
          <w:rStyle w:val="Brak"/>
          <w:rFonts w:ascii="Times New Roman" w:hAnsi="Times New Roman" w:cs="Times New Roman"/>
          <w:sz w:val="24"/>
          <w:szCs w:val="24"/>
        </w:rPr>
        <w:t>rejestrowe,</w:t>
      </w:r>
      <w:r w:rsidR="003B38D6" w:rsidRPr="00692AD8">
        <w:rPr>
          <w:rStyle w:val="Brak"/>
          <w:rFonts w:ascii="Times New Roman" w:hAnsi="Times New Roman" w:cs="Times New Roman"/>
          <w:sz w:val="24"/>
          <w:szCs w:val="24"/>
        </w:rPr>
        <w:t xml:space="preserve"> aby mogło ono w sposób należyty pełnić swoją funkcję legitymacyjną w obrocie (tj. aby było ono ważne). Należy podkreślić, że zarówno świadectwo rejestrowe, jak i imienne zaświadczenie o prawie uczestnictwa w walnym zgromadzeniu mogą być wystawione zarówno w postaci p</w:t>
      </w:r>
      <w:r w:rsidR="003A42B0" w:rsidRPr="00692AD8">
        <w:rPr>
          <w:rStyle w:val="Brak"/>
          <w:rFonts w:ascii="Times New Roman" w:hAnsi="Times New Roman" w:cs="Times New Roman"/>
          <w:sz w:val="24"/>
          <w:szCs w:val="24"/>
        </w:rPr>
        <w:t xml:space="preserve">apierowej, jak i elektronicznej, co wynika z ogólnych przepisów prawa </w:t>
      </w:r>
      <w:r w:rsidR="00692AD8" w:rsidRPr="00692AD8">
        <w:rPr>
          <w:rStyle w:val="Brak"/>
          <w:rFonts w:ascii="Times New Roman" w:hAnsi="Times New Roman" w:cs="Times New Roman"/>
          <w:sz w:val="24"/>
          <w:szCs w:val="24"/>
        </w:rPr>
        <w:br/>
      </w:r>
      <w:r w:rsidR="003A42B0" w:rsidRPr="00692AD8">
        <w:rPr>
          <w:rStyle w:val="Brak"/>
          <w:rFonts w:ascii="Times New Roman" w:hAnsi="Times New Roman" w:cs="Times New Roman"/>
          <w:sz w:val="24"/>
          <w:szCs w:val="24"/>
        </w:rPr>
        <w:t>o czynnościach prawnych (por. art. 78</w:t>
      </w:r>
      <w:r w:rsidR="003A42B0" w:rsidRPr="00692AD8">
        <w:rPr>
          <w:rStyle w:val="Brak"/>
          <w:rFonts w:ascii="Times New Roman" w:hAnsi="Times New Roman" w:cs="Times New Roman"/>
          <w:sz w:val="24"/>
          <w:szCs w:val="24"/>
          <w:vertAlign w:val="superscript"/>
        </w:rPr>
        <w:t>1</w:t>
      </w:r>
      <w:r w:rsidR="003A42B0" w:rsidRPr="00692AD8">
        <w:rPr>
          <w:rStyle w:val="Brak"/>
          <w:rFonts w:ascii="Times New Roman" w:hAnsi="Times New Roman" w:cs="Times New Roman"/>
          <w:sz w:val="24"/>
          <w:szCs w:val="24"/>
        </w:rPr>
        <w:t xml:space="preserve"> k.c.).</w:t>
      </w:r>
      <w:r w:rsidR="003B38D6" w:rsidRPr="00692AD8">
        <w:rPr>
          <w:rStyle w:val="Brak"/>
          <w:rFonts w:ascii="Times New Roman" w:hAnsi="Times New Roman" w:cs="Times New Roman"/>
          <w:sz w:val="24"/>
          <w:szCs w:val="24"/>
        </w:rPr>
        <w:t xml:space="preserve"> </w:t>
      </w:r>
      <w:r w:rsidR="00692AD8" w:rsidRPr="00692AD8">
        <w:rPr>
          <w:rStyle w:val="Brak"/>
          <w:rFonts w:ascii="Times New Roman" w:hAnsi="Times New Roman" w:cs="Times New Roman"/>
          <w:sz w:val="24"/>
          <w:szCs w:val="24"/>
        </w:rPr>
        <w:t>Świadectwo</w:t>
      </w:r>
      <w:r w:rsidR="003B38D6" w:rsidRPr="00692AD8">
        <w:rPr>
          <w:rStyle w:val="Brak"/>
          <w:rFonts w:ascii="Times New Roman" w:hAnsi="Times New Roman" w:cs="Times New Roman"/>
          <w:sz w:val="24"/>
          <w:szCs w:val="24"/>
        </w:rPr>
        <w:t xml:space="preserve"> wystawiane będzie na żądanie akcjonariusza albo zastawnika lub użytkownika uprawnionego do wykonywania prawa głosu z akcji. Projekt zobowiązuje podmiot prowadzący rejestr akcjonariuszy do wydania dokumentu świadectwa niezwłocznie, nie później niż w terminie tygodnia od wystąpienia </w:t>
      </w:r>
      <w:r w:rsidR="00692AD8" w:rsidRPr="00692AD8">
        <w:rPr>
          <w:rStyle w:val="Brak"/>
          <w:rFonts w:ascii="Times New Roman" w:hAnsi="Times New Roman" w:cs="Times New Roman"/>
          <w:sz w:val="24"/>
          <w:szCs w:val="24"/>
        </w:rPr>
        <w:br/>
      </w:r>
      <w:r w:rsidR="003B38D6" w:rsidRPr="00692AD8">
        <w:rPr>
          <w:rStyle w:val="Brak"/>
          <w:rFonts w:ascii="Times New Roman" w:hAnsi="Times New Roman" w:cs="Times New Roman"/>
          <w:sz w:val="24"/>
          <w:szCs w:val="24"/>
        </w:rPr>
        <w:t xml:space="preserve">z żądaniem, przy czym na każdy rodzaj akcji należy wystawić </w:t>
      </w:r>
      <w:r w:rsidR="00DD35D1" w:rsidRPr="00692AD8">
        <w:rPr>
          <w:rStyle w:val="Brak"/>
          <w:rFonts w:ascii="Times New Roman" w:hAnsi="Times New Roman" w:cs="Times New Roman"/>
          <w:sz w:val="24"/>
          <w:szCs w:val="24"/>
        </w:rPr>
        <w:t xml:space="preserve">odrębne świadectwo rejestrowe. </w:t>
      </w:r>
    </w:p>
    <w:p w:rsidR="00821914" w:rsidRPr="00E05BC3" w:rsidRDefault="003B38D6" w:rsidP="00692AD8">
      <w:pPr>
        <w:ind w:firstLine="708"/>
        <w:jc w:val="both"/>
        <w:rPr>
          <w:rStyle w:val="Brak"/>
          <w:rFonts w:ascii="Times New Roman" w:eastAsia="Times New Roman" w:hAnsi="Times New Roman" w:cs="Times New Roman"/>
          <w:sz w:val="24"/>
          <w:szCs w:val="24"/>
        </w:rPr>
      </w:pPr>
      <w:r w:rsidRPr="00E05BC3">
        <w:rPr>
          <w:rStyle w:val="Brak"/>
          <w:rFonts w:ascii="Times New Roman" w:hAnsi="Times New Roman" w:cs="Times New Roman"/>
          <w:b/>
          <w:bCs/>
          <w:sz w:val="24"/>
          <w:szCs w:val="24"/>
        </w:rPr>
        <w:t>Przepis art. 328</w:t>
      </w:r>
      <w:r w:rsidRPr="00E05BC3">
        <w:rPr>
          <w:rStyle w:val="Brak"/>
          <w:rFonts w:ascii="Times New Roman" w:hAnsi="Times New Roman" w:cs="Times New Roman"/>
          <w:b/>
          <w:bCs/>
          <w:sz w:val="24"/>
          <w:szCs w:val="24"/>
          <w:vertAlign w:val="superscript"/>
        </w:rPr>
        <w:t>6</w:t>
      </w:r>
      <w:r w:rsidRPr="00E05BC3">
        <w:rPr>
          <w:rStyle w:val="Brak"/>
          <w:rFonts w:ascii="Times New Roman" w:hAnsi="Times New Roman" w:cs="Times New Roman"/>
          <w:b/>
          <w:bCs/>
          <w:sz w:val="24"/>
          <w:szCs w:val="24"/>
        </w:rPr>
        <w:t xml:space="preserve"> </w:t>
      </w:r>
      <w:r w:rsidRPr="00E05BC3">
        <w:rPr>
          <w:rStyle w:val="Brak"/>
          <w:rFonts w:ascii="Times New Roman" w:hAnsi="Times New Roman" w:cs="Times New Roman"/>
          <w:sz w:val="24"/>
          <w:szCs w:val="24"/>
        </w:rPr>
        <w:t>ustanawia jawność rejestru akcjonariuszy dla spółki nie</w:t>
      </w:r>
      <w:r w:rsidR="00AD2F11">
        <w:rPr>
          <w:rStyle w:val="Brak"/>
          <w:rFonts w:ascii="Times New Roman" w:hAnsi="Times New Roman" w:cs="Times New Roman"/>
          <w:sz w:val="24"/>
          <w:szCs w:val="24"/>
        </w:rPr>
        <w:t xml:space="preserve">będącej spółką publiczną </w:t>
      </w:r>
      <w:r w:rsidRPr="00E05BC3">
        <w:rPr>
          <w:rStyle w:val="Brak"/>
          <w:rFonts w:ascii="Times New Roman" w:hAnsi="Times New Roman" w:cs="Times New Roman"/>
          <w:sz w:val="24"/>
          <w:szCs w:val="24"/>
        </w:rPr>
        <w:t>i każdego jej akcjonariusza, za pośrednictwem podmiotu prowadzącego rejestr, co jest konsekwencją przyjęcia konstrukcji akcji rejestrowej</w:t>
      </w:r>
      <w:r w:rsidR="0047572A" w:rsidRPr="00E05BC3">
        <w:rPr>
          <w:rStyle w:val="Brak"/>
          <w:rFonts w:ascii="Times New Roman" w:hAnsi="Times New Roman" w:cs="Times New Roman"/>
          <w:sz w:val="24"/>
          <w:szCs w:val="24"/>
        </w:rPr>
        <w:t>,</w:t>
      </w:r>
      <w:r w:rsidRPr="00E05BC3">
        <w:rPr>
          <w:rStyle w:val="Brak"/>
          <w:rFonts w:ascii="Times New Roman" w:hAnsi="Times New Roman" w:cs="Times New Roman"/>
          <w:sz w:val="24"/>
          <w:szCs w:val="24"/>
        </w:rPr>
        <w:t xml:space="preserve"> z przyczyn omówionych szczegółowo w czę</w:t>
      </w:r>
      <w:r w:rsidR="008D2247">
        <w:rPr>
          <w:rStyle w:val="Brak"/>
          <w:rFonts w:ascii="Times New Roman" w:hAnsi="Times New Roman" w:cs="Times New Roman"/>
          <w:sz w:val="24"/>
          <w:szCs w:val="24"/>
        </w:rPr>
        <w:t>ści ogólnej uzasadnienia. D</w:t>
      </w:r>
      <w:r w:rsidRPr="00E05BC3">
        <w:rPr>
          <w:rStyle w:val="Brak"/>
          <w:rFonts w:ascii="Times New Roman" w:hAnsi="Times New Roman" w:cs="Times New Roman"/>
          <w:sz w:val="24"/>
          <w:szCs w:val="24"/>
        </w:rPr>
        <w:t xml:space="preserve">ostęp </w:t>
      </w:r>
      <w:r w:rsidR="008D2247">
        <w:rPr>
          <w:rStyle w:val="Brak"/>
          <w:rFonts w:ascii="Times New Roman" w:hAnsi="Times New Roman" w:cs="Times New Roman"/>
          <w:sz w:val="24"/>
          <w:szCs w:val="24"/>
        </w:rPr>
        <w:t>do danych z rejestru</w:t>
      </w:r>
      <w:r w:rsidR="008479E4">
        <w:rPr>
          <w:rStyle w:val="Brak"/>
          <w:rFonts w:ascii="Times New Roman" w:hAnsi="Times New Roman" w:cs="Times New Roman"/>
          <w:sz w:val="24"/>
          <w:szCs w:val="24"/>
        </w:rPr>
        <w:t xml:space="preserve"> </w:t>
      </w:r>
      <w:r w:rsidRPr="008479E4">
        <w:rPr>
          <w:rStyle w:val="Brak"/>
          <w:rFonts w:ascii="Times New Roman" w:hAnsi="Times New Roman" w:cs="Times New Roman"/>
          <w:b/>
          <w:sz w:val="24"/>
          <w:szCs w:val="24"/>
        </w:rPr>
        <w:t>-</w:t>
      </w:r>
      <w:r w:rsidRPr="00E05BC3">
        <w:rPr>
          <w:rStyle w:val="Brak"/>
          <w:rFonts w:ascii="Times New Roman" w:hAnsi="Times New Roman" w:cs="Times New Roman"/>
          <w:sz w:val="24"/>
          <w:szCs w:val="24"/>
        </w:rPr>
        <w:t xml:space="preserve"> na podstawie przepisów </w:t>
      </w:r>
      <w:r w:rsidR="008479E4">
        <w:rPr>
          <w:rStyle w:val="Brak"/>
          <w:rFonts w:ascii="Times New Roman" w:hAnsi="Times New Roman" w:cs="Times New Roman"/>
          <w:sz w:val="24"/>
          <w:szCs w:val="24"/>
        </w:rPr>
        <w:t>O</w:t>
      </w:r>
      <w:r w:rsidRPr="00E05BC3">
        <w:rPr>
          <w:rStyle w:val="Brak"/>
          <w:rFonts w:ascii="Times New Roman" w:hAnsi="Times New Roman" w:cs="Times New Roman"/>
          <w:sz w:val="24"/>
          <w:szCs w:val="24"/>
        </w:rPr>
        <w:t>rdynacji podatkowej i o kontroli skarbowej - mogą mieć</w:t>
      </w:r>
      <w:r w:rsidR="00B47791">
        <w:rPr>
          <w:rStyle w:val="Brak"/>
          <w:rFonts w:ascii="Times New Roman" w:hAnsi="Times New Roman" w:cs="Times New Roman"/>
          <w:sz w:val="24"/>
          <w:szCs w:val="24"/>
        </w:rPr>
        <w:t xml:space="preserve"> także</w:t>
      </w:r>
      <w:r w:rsidR="0047572A" w:rsidRPr="00E05BC3">
        <w:rPr>
          <w:rStyle w:val="Brak"/>
          <w:rFonts w:ascii="Times New Roman" w:hAnsi="Times New Roman" w:cs="Times New Roman"/>
          <w:sz w:val="24"/>
          <w:szCs w:val="24"/>
        </w:rPr>
        <w:t>,</w:t>
      </w:r>
      <w:r w:rsidRPr="00E05BC3">
        <w:rPr>
          <w:rStyle w:val="Brak"/>
          <w:rFonts w:ascii="Times New Roman" w:hAnsi="Times New Roman" w:cs="Times New Roman"/>
          <w:sz w:val="24"/>
          <w:szCs w:val="24"/>
        </w:rPr>
        <w:t xml:space="preserve"> w przypadkach określonych w tych ustawach</w:t>
      </w:r>
      <w:r w:rsidR="0047572A" w:rsidRPr="00E05BC3">
        <w:rPr>
          <w:rStyle w:val="Brak"/>
          <w:rFonts w:ascii="Times New Roman" w:hAnsi="Times New Roman" w:cs="Times New Roman"/>
          <w:sz w:val="24"/>
          <w:szCs w:val="24"/>
        </w:rPr>
        <w:t>,</w:t>
      </w:r>
      <w:r w:rsidRPr="00E05BC3">
        <w:rPr>
          <w:rStyle w:val="Brak"/>
          <w:rFonts w:ascii="Times New Roman" w:hAnsi="Times New Roman" w:cs="Times New Roman"/>
          <w:sz w:val="24"/>
          <w:szCs w:val="24"/>
        </w:rPr>
        <w:t xml:space="preserve"> właściwe organy państwa na zasadach takich, jak przy dostępie do tajemnicy bankowej i maklerskiej. Jest to konsekwencją powierzenia prowadzenia rejestru podmiotom licencjonowanym. Należy zauważyć, że w zakresie jawności danych zawartych w rejestrze, proponowane rozwiązania wzorowane są na obowiązujących przepisach dotyczących księgi akcyjnej (art. 341 § 1 i § 7 k.s.h.). </w:t>
      </w:r>
      <w:r w:rsidR="00287ACE">
        <w:rPr>
          <w:rStyle w:val="Brak"/>
          <w:rFonts w:ascii="Times New Roman" w:hAnsi="Times New Roman" w:cs="Times New Roman"/>
          <w:sz w:val="24"/>
          <w:szCs w:val="24"/>
        </w:rPr>
        <w:t>Z myślą o ochronie prywatności akcjonariusza i jego danych osobowych wprowadzono</w:t>
      </w:r>
      <w:r w:rsidR="00697772">
        <w:rPr>
          <w:rStyle w:val="Brak"/>
          <w:rFonts w:ascii="Times New Roman" w:hAnsi="Times New Roman" w:cs="Times New Roman"/>
          <w:sz w:val="24"/>
          <w:szCs w:val="24"/>
        </w:rPr>
        <w:t xml:space="preserve"> </w:t>
      </w:r>
      <w:r w:rsidR="00697772" w:rsidRPr="00BA7378">
        <w:rPr>
          <w:rStyle w:val="Brak"/>
          <w:rFonts w:ascii="Times New Roman" w:hAnsi="Times New Roman" w:cs="Times New Roman"/>
          <w:b/>
          <w:sz w:val="24"/>
          <w:szCs w:val="24"/>
        </w:rPr>
        <w:t>w art. 328</w:t>
      </w:r>
      <w:r w:rsidR="00697772" w:rsidRPr="00BA7378">
        <w:rPr>
          <w:rStyle w:val="Brak"/>
          <w:rFonts w:ascii="Times New Roman" w:hAnsi="Times New Roman" w:cs="Times New Roman"/>
          <w:b/>
          <w:sz w:val="24"/>
          <w:szCs w:val="24"/>
          <w:vertAlign w:val="superscript"/>
        </w:rPr>
        <w:t>5</w:t>
      </w:r>
      <w:r w:rsidR="00697772" w:rsidRPr="00BA7378">
        <w:rPr>
          <w:rStyle w:val="Brak"/>
          <w:rFonts w:ascii="Times New Roman" w:hAnsi="Times New Roman" w:cs="Times New Roman"/>
          <w:b/>
          <w:sz w:val="24"/>
          <w:szCs w:val="24"/>
        </w:rPr>
        <w:t xml:space="preserve"> § 5 pkt 6</w:t>
      </w:r>
      <w:r w:rsidR="00287ACE">
        <w:rPr>
          <w:rStyle w:val="Brak"/>
          <w:rFonts w:ascii="Times New Roman" w:hAnsi="Times New Roman" w:cs="Times New Roman"/>
          <w:sz w:val="24"/>
          <w:szCs w:val="24"/>
        </w:rPr>
        <w:t xml:space="preserve"> rozwiązanie, </w:t>
      </w:r>
      <w:r w:rsidR="00607D44">
        <w:rPr>
          <w:rStyle w:val="Brak"/>
          <w:rFonts w:ascii="Times New Roman" w:hAnsi="Times New Roman" w:cs="Times New Roman"/>
          <w:sz w:val="24"/>
          <w:szCs w:val="24"/>
        </w:rPr>
        <w:t>zgodnie z którym</w:t>
      </w:r>
      <w:r w:rsidR="00287ACE">
        <w:rPr>
          <w:rStyle w:val="Brak"/>
          <w:rFonts w:ascii="Times New Roman" w:hAnsi="Times New Roman" w:cs="Times New Roman"/>
          <w:sz w:val="24"/>
          <w:szCs w:val="24"/>
        </w:rPr>
        <w:t xml:space="preserve"> akcjonariusz nie musi podawać adresu zamieszkania tylko adres do doręczeń</w:t>
      </w:r>
      <w:r w:rsidR="00607D44">
        <w:rPr>
          <w:rStyle w:val="Brak"/>
          <w:rFonts w:ascii="Times New Roman" w:hAnsi="Times New Roman" w:cs="Times New Roman"/>
          <w:sz w:val="24"/>
          <w:szCs w:val="24"/>
        </w:rPr>
        <w:t xml:space="preserve"> (wybór należy do akcjonariusza)</w:t>
      </w:r>
      <w:r w:rsidR="00287ACE">
        <w:rPr>
          <w:rStyle w:val="Brak"/>
          <w:rFonts w:ascii="Times New Roman" w:hAnsi="Times New Roman" w:cs="Times New Roman"/>
          <w:sz w:val="24"/>
          <w:szCs w:val="24"/>
        </w:rPr>
        <w:t>.</w:t>
      </w:r>
    </w:p>
    <w:p w:rsidR="00821914" w:rsidRPr="00E05BC3" w:rsidRDefault="003B38D6">
      <w:pPr>
        <w:ind w:firstLine="804"/>
        <w:jc w:val="both"/>
        <w:rPr>
          <w:rStyle w:val="Brak"/>
          <w:rFonts w:ascii="Times New Roman" w:eastAsia="Times New Roman" w:hAnsi="Times New Roman" w:cs="Times New Roman"/>
          <w:sz w:val="24"/>
          <w:szCs w:val="24"/>
        </w:rPr>
      </w:pPr>
      <w:r w:rsidRPr="00E05BC3">
        <w:rPr>
          <w:rStyle w:val="Brak"/>
          <w:rFonts w:ascii="Times New Roman" w:hAnsi="Times New Roman" w:cs="Times New Roman"/>
          <w:b/>
          <w:bCs/>
          <w:sz w:val="24"/>
          <w:szCs w:val="24"/>
        </w:rPr>
        <w:t>Przepis art. 328</w:t>
      </w:r>
      <w:r w:rsidRPr="00E05BC3">
        <w:rPr>
          <w:rStyle w:val="Brak"/>
          <w:rFonts w:ascii="Times New Roman" w:hAnsi="Times New Roman" w:cs="Times New Roman"/>
          <w:b/>
          <w:bCs/>
          <w:sz w:val="24"/>
          <w:szCs w:val="24"/>
          <w:vertAlign w:val="superscript"/>
        </w:rPr>
        <w:t>7</w:t>
      </w:r>
      <w:r w:rsidRPr="00E05BC3">
        <w:rPr>
          <w:rStyle w:val="Brak"/>
          <w:rFonts w:ascii="Times New Roman" w:hAnsi="Times New Roman" w:cs="Times New Roman"/>
          <w:sz w:val="24"/>
          <w:szCs w:val="24"/>
        </w:rPr>
        <w:t xml:space="preserve"> w</w:t>
      </w:r>
      <w:r w:rsidRPr="00E05BC3">
        <w:rPr>
          <w:rStyle w:val="Brak"/>
          <w:rFonts w:ascii="Times New Roman" w:hAnsi="Times New Roman" w:cs="Times New Roman"/>
          <w:sz w:val="24"/>
          <w:szCs w:val="24"/>
          <w:vertAlign w:val="superscript"/>
        </w:rPr>
        <w:t xml:space="preserve"> </w:t>
      </w:r>
      <w:r w:rsidRPr="00E05BC3">
        <w:rPr>
          <w:rStyle w:val="Brak"/>
          <w:rFonts w:ascii="Times New Roman" w:hAnsi="Times New Roman" w:cs="Times New Roman"/>
          <w:sz w:val="24"/>
          <w:szCs w:val="24"/>
        </w:rPr>
        <w:t xml:space="preserve">§ 1 ustanawia zakaz przenoszenia akcji w liczbie wskazanej </w:t>
      </w:r>
      <w:r w:rsidRPr="00E05BC3">
        <w:rPr>
          <w:rStyle w:val="Brak"/>
          <w:rFonts w:ascii="Times New Roman" w:eastAsia="Arial Unicode MS" w:hAnsi="Times New Roman" w:cs="Times New Roman"/>
          <w:sz w:val="24"/>
          <w:szCs w:val="24"/>
        </w:rPr>
        <w:br/>
      </w:r>
      <w:r w:rsidRPr="00E05BC3">
        <w:rPr>
          <w:rStyle w:val="Brak"/>
          <w:rFonts w:ascii="Times New Roman" w:hAnsi="Times New Roman" w:cs="Times New Roman"/>
          <w:sz w:val="24"/>
          <w:szCs w:val="24"/>
        </w:rPr>
        <w:t xml:space="preserve">w treści świadectwa rejestrowego od chwili jego wystawienia do chwili utraty jego ważności </w:t>
      </w:r>
      <w:r w:rsidRPr="00E05BC3">
        <w:rPr>
          <w:rStyle w:val="Brak"/>
          <w:rFonts w:ascii="Times New Roman" w:eastAsia="Arial Unicode MS" w:hAnsi="Times New Roman" w:cs="Times New Roman"/>
          <w:sz w:val="24"/>
          <w:szCs w:val="24"/>
        </w:rPr>
        <w:br/>
      </w:r>
      <w:r w:rsidRPr="00E05BC3">
        <w:rPr>
          <w:rStyle w:val="Brak"/>
          <w:rFonts w:ascii="Times New Roman" w:hAnsi="Times New Roman" w:cs="Times New Roman"/>
          <w:sz w:val="24"/>
          <w:szCs w:val="24"/>
        </w:rPr>
        <w:t xml:space="preserve">i obowiązek blokady odpowiedniej liczby akcji w rejestrze akcjonariuszy. Jest to naturalna konsekwencja funkcji legitymacyjnej świadectwa rejestrowego. Brak takiego zakazu rodziłby ryzyko rozejścia się legitymacji formalnej i materialnej akcji wobec faktu, że cechą obrotu zdematerializowanego jest brak wymogu wydania lub przeniesienia dokumentu akcji </w:t>
      </w:r>
      <w:r w:rsidRPr="00E05BC3">
        <w:rPr>
          <w:rStyle w:val="Brak"/>
          <w:rFonts w:ascii="Times New Roman" w:eastAsia="Arial Unicode MS" w:hAnsi="Times New Roman" w:cs="Times New Roman"/>
          <w:sz w:val="24"/>
          <w:szCs w:val="24"/>
        </w:rPr>
        <w:br/>
      </w:r>
      <w:r w:rsidRPr="00E05BC3">
        <w:rPr>
          <w:rStyle w:val="Brak"/>
          <w:rFonts w:ascii="Times New Roman" w:hAnsi="Times New Roman" w:cs="Times New Roman"/>
          <w:sz w:val="24"/>
          <w:szCs w:val="24"/>
        </w:rPr>
        <w:t xml:space="preserve">z powodu jego braku. </w:t>
      </w:r>
      <w:r w:rsidR="00B80EC6">
        <w:rPr>
          <w:rStyle w:val="Brak"/>
          <w:rFonts w:ascii="Times New Roman" w:hAnsi="Times New Roman" w:cs="Times New Roman"/>
          <w:sz w:val="24"/>
          <w:szCs w:val="24"/>
        </w:rPr>
        <w:t>Paragraf</w:t>
      </w:r>
      <w:r w:rsidRPr="00E05BC3">
        <w:rPr>
          <w:rStyle w:val="Brak"/>
          <w:rFonts w:ascii="Times New Roman" w:hAnsi="Times New Roman" w:cs="Times New Roman"/>
          <w:sz w:val="24"/>
          <w:szCs w:val="24"/>
        </w:rPr>
        <w:t xml:space="preserve"> 2 umożliwia wydawanie więcej niż jednego świadectwa </w:t>
      </w:r>
      <w:r w:rsidRPr="00E05BC3">
        <w:rPr>
          <w:rStyle w:val="Brak"/>
          <w:rFonts w:ascii="Times New Roman" w:eastAsia="Arial Unicode MS" w:hAnsi="Times New Roman" w:cs="Times New Roman"/>
          <w:sz w:val="24"/>
          <w:szCs w:val="24"/>
        </w:rPr>
        <w:br/>
      </w:r>
      <w:r w:rsidRPr="00E05BC3">
        <w:rPr>
          <w:rStyle w:val="Brak"/>
          <w:rFonts w:ascii="Times New Roman" w:hAnsi="Times New Roman" w:cs="Times New Roman"/>
          <w:sz w:val="24"/>
          <w:szCs w:val="24"/>
        </w:rPr>
        <w:t xml:space="preserve">na te same akcje, jeżeli uzasadniają to odmienne cele jego wystawienia. </w:t>
      </w:r>
      <w:r w:rsidR="0027268D" w:rsidRPr="00E05BC3">
        <w:rPr>
          <w:rStyle w:val="Brak"/>
          <w:rFonts w:ascii="Times New Roman" w:hAnsi="Times New Roman" w:cs="Times New Roman"/>
          <w:sz w:val="24"/>
          <w:szCs w:val="24"/>
        </w:rPr>
        <w:t xml:space="preserve"> Omawian</w:t>
      </w:r>
      <w:r w:rsidR="00B80EC6">
        <w:rPr>
          <w:rStyle w:val="Brak"/>
          <w:rFonts w:ascii="Times New Roman" w:hAnsi="Times New Roman" w:cs="Times New Roman"/>
          <w:sz w:val="24"/>
          <w:szCs w:val="24"/>
        </w:rPr>
        <w:t xml:space="preserve">a regulacja jest wzorowana </w:t>
      </w:r>
      <w:r w:rsidR="0027268D" w:rsidRPr="00E05BC3">
        <w:rPr>
          <w:rStyle w:val="Brak"/>
          <w:rFonts w:ascii="Times New Roman" w:hAnsi="Times New Roman" w:cs="Times New Roman"/>
          <w:sz w:val="24"/>
          <w:szCs w:val="24"/>
        </w:rPr>
        <w:t xml:space="preserve">na sprawdzonym rozwiązaniu dotyczącym świadectwa depozytowego, przewidzianym w art. 11 ust. 1 </w:t>
      </w:r>
      <w:r w:rsidR="0027268D" w:rsidRPr="00E05BC3">
        <w:rPr>
          <w:rStyle w:val="Brak"/>
          <w:rFonts w:ascii="Times New Roman" w:hAnsi="Times New Roman" w:cs="Times New Roman"/>
          <w:i/>
          <w:sz w:val="24"/>
          <w:szCs w:val="24"/>
        </w:rPr>
        <w:t>ustawy o obrocie instrumentami finansowymi</w:t>
      </w:r>
      <w:r w:rsidR="0027268D" w:rsidRPr="00E05BC3">
        <w:rPr>
          <w:rStyle w:val="Brak"/>
          <w:rFonts w:ascii="Times New Roman" w:hAnsi="Times New Roman" w:cs="Times New Roman"/>
          <w:sz w:val="24"/>
          <w:szCs w:val="24"/>
        </w:rPr>
        <w:t xml:space="preserve">. </w:t>
      </w:r>
      <w:r w:rsidR="001E3AC2" w:rsidRPr="00E05BC3">
        <w:rPr>
          <w:rStyle w:val="Brak"/>
          <w:rFonts w:ascii="Times New Roman" w:hAnsi="Times New Roman" w:cs="Times New Roman"/>
          <w:sz w:val="24"/>
          <w:szCs w:val="24"/>
        </w:rPr>
        <w:t>Służy</w:t>
      </w:r>
      <w:r w:rsidR="0027268D" w:rsidRPr="00E05BC3">
        <w:rPr>
          <w:rStyle w:val="Brak"/>
          <w:rFonts w:ascii="Times New Roman" w:hAnsi="Times New Roman" w:cs="Times New Roman"/>
          <w:sz w:val="24"/>
          <w:szCs w:val="24"/>
        </w:rPr>
        <w:t xml:space="preserve"> wzmocnieniu bezpieczeństwa</w:t>
      </w:r>
      <w:r w:rsidR="001E3AC2" w:rsidRPr="00E05BC3">
        <w:rPr>
          <w:rStyle w:val="Brak"/>
          <w:rFonts w:ascii="Times New Roman" w:hAnsi="Times New Roman" w:cs="Times New Roman"/>
          <w:sz w:val="24"/>
          <w:szCs w:val="24"/>
        </w:rPr>
        <w:t xml:space="preserve"> i poziomu ochrony obrotu gospodarczego, w tym kontrahentów akcjonariusza.</w:t>
      </w:r>
    </w:p>
    <w:p w:rsidR="0040215E" w:rsidRPr="00E05BC3" w:rsidRDefault="003B38D6">
      <w:pPr>
        <w:ind w:firstLine="708"/>
        <w:jc w:val="both"/>
        <w:rPr>
          <w:rStyle w:val="Brak"/>
          <w:rFonts w:ascii="Times New Roman" w:hAnsi="Times New Roman" w:cs="Times New Roman"/>
          <w:sz w:val="24"/>
          <w:szCs w:val="24"/>
        </w:rPr>
      </w:pPr>
      <w:r w:rsidRPr="00E05BC3">
        <w:rPr>
          <w:rStyle w:val="Brak"/>
          <w:rFonts w:ascii="Times New Roman" w:hAnsi="Times New Roman" w:cs="Times New Roman"/>
          <w:b/>
          <w:bCs/>
          <w:sz w:val="24"/>
          <w:szCs w:val="24"/>
        </w:rPr>
        <w:t>Przepis art. 328</w:t>
      </w:r>
      <w:r w:rsidRPr="00E05BC3">
        <w:rPr>
          <w:rStyle w:val="Brak"/>
          <w:rFonts w:ascii="Times New Roman" w:hAnsi="Times New Roman" w:cs="Times New Roman"/>
          <w:b/>
          <w:bCs/>
          <w:sz w:val="24"/>
          <w:szCs w:val="24"/>
          <w:vertAlign w:val="superscript"/>
        </w:rPr>
        <w:t xml:space="preserve">8 </w:t>
      </w:r>
      <w:r w:rsidRPr="00E05BC3">
        <w:rPr>
          <w:rStyle w:val="Brak"/>
          <w:rFonts w:ascii="Times New Roman" w:hAnsi="Times New Roman" w:cs="Times New Roman"/>
          <w:sz w:val="24"/>
          <w:szCs w:val="24"/>
        </w:rPr>
        <w:t xml:space="preserve"> reguluje </w:t>
      </w:r>
      <w:r w:rsidR="00AB66BF" w:rsidRPr="00E05BC3">
        <w:rPr>
          <w:rStyle w:val="Brak"/>
          <w:rFonts w:ascii="Times New Roman" w:hAnsi="Times New Roman" w:cs="Times New Roman"/>
          <w:sz w:val="24"/>
          <w:szCs w:val="24"/>
        </w:rPr>
        <w:t>sytuacje</w:t>
      </w:r>
      <w:r w:rsidRPr="00E05BC3">
        <w:rPr>
          <w:rStyle w:val="Brak"/>
          <w:rFonts w:ascii="Times New Roman" w:hAnsi="Times New Roman" w:cs="Times New Roman"/>
          <w:sz w:val="24"/>
          <w:szCs w:val="24"/>
        </w:rPr>
        <w:t xml:space="preserve"> utraty ważności świadectwa rejestrowego wedle sprawdzonego wzorca</w:t>
      </w:r>
      <w:r w:rsidR="007A4270" w:rsidRPr="00E05BC3">
        <w:rPr>
          <w:rStyle w:val="Brak"/>
          <w:rFonts w:ascii="Times New Roman" w:hAnsi="Times New Roman" w:cs="Times New Roman"/>
          <w:sz w:val="24"/>
          <w:szCs w:val="24"/>
        </w:rPr>
        <w:t>,</w:t>
      </w:r>
      <w:r w:rsidRPr="00E05BC3">
        <w:rPr>
          <w:rStyle w:val="Brak"/>
          <w:rFonts w:ascii="Times New Roman" w:hAnsi="Times New Roman" w:cs="Times New Roman"/>
          <w:sz w:val="24"/>
          <w:szCs w:val="24"/>
        </w:rPr>
        <w:t xml:space="preserve"> obowiązującego od lat w </w:t>
      </w:r>
      <w:r w:rsidR="00AB66BF" w:rsidRPr="00E05BC3">
        <w:rPr>
          <w:rStyle w:val="Brak"/>
          <w:rFonts w:ascii="Times New Roman" w:hAnsi="Times New Roman" w:cs="Times New Roman"/>
          <w:sz w:val="24"/>
          <w:szCs w:val="24"/>
        </w:rPr>
        <w:t xml:space="preserve">przypadku </w:t>
      </w:r>
      <w:r w:rsidRPr="00E05BC3">
        <w:rPr>
          <w:rStyle w:val="Brak"/>
          <w:rFonts w:ascii="Times New Roman" w:hAnsi="Times New Roman" w:cs="Times New Roman"/>
          <w:sz w:val="24"/>
          <w:szCs w:val="24"/>
        </w:rPr>
        <w:t xml:space="preserve">świadectwa depozytowego wydawanego w podobnych celach w odniesieniu do akcji spółek publicznych. Przewiduje </w:t>
      </w:r>
      <w:r w:rsidRPr="00E05BC3">
        <w:rPr>
          <w:rStyle w:val="Brak"/>
          <w:rFonts w:ascii="Times New Roman" w:eastAsia="Arial Unicode MS" w:hAnsi="Times New Roman" w:cs="Times New Roman"/>
          <w:sz w:val="24"/>
          <w:szCs w:val="24"/>
        </w:rPr>
        <w:br/>
      </w:r>
      <w:r w:rsidRPr="00E05BC3">
        <w:rPr>
          <w:rStyle w:val="Brak"/>
          <w:rFonts w:ascii="Times New Roman" w:hAnsi="Times New Roman" w:cs="Times New Roman"/>
          <w:sz w:val="24"/>
          <w:szCs w:val="24"/>
        </w:rPr>
        <w:t xml:space="preserve">się, że imienne świadectwo rejestrowe będzie dokumentem o czasowej ważności w obrocie, co, jak wskazano wcześniej, powiązane jest z jego funkcją, jaką jest zapewnienie prawidłowej realizacji celu, dla jakiego świadectwo zostało wystawione. Przewiduje się ogólny obowiązek </w:t>
      </w:r>
      <w:r w:rsidRPr="00E05BC3">
        <w:rPr>
          <w:rStyle w:val="Brak"/>
          <w:rFonts w:ascii="Times New Roman" w:hAnsi="Times New Roman" w:cs="Times New Roman"/>
          <w:sz w:val="24"/>
          <w:szCs w:val="24"/>
        </w:rPr>
        <w:lastRenderedPageBreak/>
        <w:t xml:space="preserve">podmiotu wystawiającego świadectwo rejestrowe dbałości o prawidłowość wystawienia </w:t>
      </w:r>
      <w:r w:rsidRPr="00E05BC3">
        <w:rPr>
          <w:rStyle w:val="Brak"/>
          <w:rFonts w:ascii="Times New Roman" w:eastAsia="Arial Unicode MS" w:hAnsi="Times New Roman" w:cs="Times New Roman"/>
          <w:sz w:val="24"/>
          <w:szCs w:val="24"/>
        </w:rPr>
        <w:br/>
      </w:r>
      <w:r w:rsidRPr="00E05BC3">
        <w:rPr>
          <w:rStyle w:val="Brak"/>
          <w:rFonts w:ascii="Times New Roman" w:hAnsi="Times New Roman" w:cs="Times New Roman"/>
          <w:sz w:val="24"/>
          <w:szCs w:val="24"/>
        </w:rPr>
        <w:t xml:space="preserve">i treści samego świadectwa. Jeśli zostało ono – zgodnie z żądaniem </w:t>
      </w:r>
      <w:r w:rsidR="00171322" w:rsidRPr="00E05BC3">
        <w:rPr>
          <w:rStyle w:val="Brak"/>
          <w:rFonts w:ascii="Times New Roman" w:hAnsi="Times New Roman" w:cs="Times New Roman"/>
          <w:sz w:val="24"/>
          <w:szCs w:val="24"/>
        </w:rPr>
        <w:t xml:space="preserve">osoby uprawnionej </w:t>
      </w:r>
      <w:r w:rsidRPr="00E05BC3">
        <w:rPr>
          <w:rStyle w:val="Brak"/>
          <w:rFonts w:ascii="Times New Roman" w:hAnsi="Times New Roman" w:cs="Times New Roman"/>
          <w:sz w:val="24"/>
          <w:szCs w:val="24"/>
        </w:rPr>
        <w:t xml:space="preserve">- wystawione w celu uczestnictwa w walnym zgromadzeniu spółki, </w:t>
      </w:r>
      <w:r w:rsidR="006A1C02" w:rsidRPr="00E05BC3">
        <w:rPr>
          <w:rStyle w:val="Brak"/>
          <w:rFonts w:ascii="Times New Roman" w:hAnsi="Times New Roman" w:cs="Times New Roman"/>
          <w:sz w:val="24"/>
          <w:szCs w:val="24"/>
        </w:rPr>
        <w:t xml:space="preserve">w przypadkach określonych w § 1 pkt 2, 3 i 4 omawianego przepisu, </w:t>
      </w:r>
      <w:r w:rsidRPr="00E05BC3">
        <w:rPr>
          <w:rStyle w:val="Brak"/>
          <w:rFonts w:ascii="Times New Roman" w:hAnsi="Times New Roman" w:cs="Times New Roman"/>
          <w:sz w:val="24"/>
          <w:szCs w:val="24"/>
        </w:rPr>
        <w:t>wystawiający jest obowiązany niezwłocznie zawiadomić spółkę o utracie jego</w:t>
      </w:r>
      <w:r w:rsidR="006A1C02" w:rsidRPr="00E05BC3">
        <w:rPr>
          <w:rStyle w:val="Brak"/>
          <w:rFonts w:ascii="Times New Roman" w:hAnsi="Times New Roman" w:cs="Times New Roman"/>
          <w:sz w:val="24"/>
          <w:szCs w:val="24"/>
        </w:rPr>
        <w:t xml:space="preserve"> ważności</w:t>
      </w:r>
      <w:r w:rsidR="00251458" w:rsidRPr="00E05BC3">
        <w:rPr>
          <w:rStyle w:val="Brak"/>
          <w:rFonts w:ascii="Times New Roman" w:hAnsi="Times New Roman" w:cs="Times New Roman"/>
          <w:sz w:val="24"/>
          <w:szCs w:val="24"/>
        </w:rPr>
        <w:t>, przy</w:t>
      </w:r>
      <w:r w:rsidR="00DE0555" w:rsidRPr="00E05BC3">
        <w:rPr>
          <w:rStyle w:val="Brak"/>
          <w:rFonts w:ascii="Times New Roman" w:hAnsi="Times New Roman" w:cs="Times New Roman"/>
          <w:sz w:val="24"/>
          <w:szCs w:val="24"/>
        </w:rPr>
        <w:t xml:space="preserve"> czym projekt nie kreuje obowiązku zachowania ściśle określonej formy zawiadomienia </w:t>
      </w:r>
      <w:r w:rsidR="001219B3" w:rsidRPr="00E05BC3">
        <w:rPr>
          <w:rStyle w:val="Brak"/>
          <w:rFonts w:ascii="Times New Roman" w:hAnsi="Times New Roman" w:cs="Times New Roman"/>
          <w:sz w:val="24"/>
          <w:szCs w:val="24"/>
        </w:rPr>
        <w:t xml:space="preserve"> spółki przez wystawiającego (analogiczny przepis art. 12 ust. 3 ustawy o obrocie nie zawiera w tym zakresie żadnych ograniczeń). </w:t>
      </w:r>
      <w:r w:rsidR="00DE0555" w:rsidRPr="00E05BC3">
        <w:rPr>
          <w:rStyle w:val="Brak"/>
          <w:rFonts w:ascii="Times New Roman" w:hAnsi="Times New Roman" w:cs="Times New Roman"/>
          <w:sz w:val="24"/>
          <w:szCs w:val="24"/>
        </w:rPr>
        <w:t xml:space="preserve"> </w:t>
      </w:r>
      <w:r w:rsidRPr="00E05BC3">
        <w:rPr>
          <w:rStyle w:val="Brak"/>
          <w:rFonts w:ascii="Times New Roman" w:hAnsi="Times New Roman" w:cs="Times New Roman"/>
          <w:sz w:val="24"/>
          <w:szCs w:val="24"/>
        </w:rPr>
        <w:t xml:space="preserve">Z drugiej strony, na akcjonariusza nałożony zostaje obowiązek wystąpienia z ponownym żądaniem wystawienia dokumentu świadectwa rejestrowego – w razie utraty lub zniszczenia świadectwa wcześniej wystawionego i przed upływem terminu, na jaki wcześniejsze świadectwo zostało wystawione. </w:t>
      </w:r>
    </w:p>
    <w:p w:rsidR="002512C2" w:rsidRDefault="003B38D6" w:rsidP="00A26E89">
      <w:pPr>
        <w:spacing w:after="0"/>
        <w:ind w:firstLine="720"/>
        <w:jc w:val="both"/>
        <w:rPr>
          <w:rStyle w:val="Brak"/>
          <w:rFonts w:ascii="Times New Roman" w:hAnsi="Times New Roman" w:cs="Times New Roman"/>
          <w:sz w:val="24"/>
          <w:szCs w:val="24"/>
        </w:rPr>
      </w:pPr>
      <w:r w:rsidRPr="00E05BC3">
        <w:rPr>
          <w:rStyle w:val="Brak"/>
          <w:rFonts w:ascii="Times New Roman" w:hAnsi="Times New Roman" w:cs="Times New Roman"/>
          <w:b/>
          <w:bCs/>
          <w:sz w:val="24"/>
          <w:szCs w:val="24"/>
        </w:rPr>
        <w:t>Przepis art. 328</w:t>
      </w:r>
      <w:r w:rsidRPr="00E05BC3">
        <w:rPr>
          <w:rStyle w:val="Brak"/>
          <w:rFonts w:ascii="Times New Roman" w:hAnsi="Times New Roman" w:cs="Times New Roman"/>
          <w:b/>
          <w:bCs/>
          <w:sz w:val="24"/>
          <w:szCs w:val="24"/>
          <w:vertAlign w:val="superscript"/>
        </w:rPr>
        <w:t>9</w:t>
      </w:r>
      <w:r w:rsidRPr="00E05BC3">
        <w:rPr>
          <w:rStyle w:val="Brak"/>
          <w:rFonts w:ascii="Times New Roman" w:hAnsi="Times New Roman" w:cs="Times New Roman"/>
          <w:sz w:val="24"/>
          <w:szCs w:val="24"/>
        </w:rPr>
        <w:t xml:space="preserve"> wprowadza w §</w:t>
      </w:r>
      <w:r w:rsidR="00B128BD" w:rsidRPr="00E05BC3">
        <w:rPr>
          <w:rStyle w:val="Brak"/>
          <w:rFonts w:ascii="Times New Roman" w:hAnsi="Times New Roman" w:cs="Times New Roman"/>
          <w:sz w:val="24"/>
          <w:szCs w:val="24"/>
        </w:rPr>
        <w:t xml:space="preserve"> </w:t>
      </w:r>
      <w:r w:rsidRPr="00E05BC3">
        <w:rPr>
          <w:rStyle w:val="Brak"/>
          <w:rFonts w:ascii="Times New Roman" w:hAnsi="Times New Roman" w:cs="Times New Roman"/>
          <w:sz w:val="24"/>
          <w:szCs w:val="24"/>
        </w:rPr>
        <w:t xml:space="preserve">1 ogólną zasadę, stosownie do której </w:t>
      </w:r>
      <w:r w:rsidR="00A2558B" w:rsidRPr="00E05BC3">
        <w:rPr>
          <w:rStyle w:val="Brak"/>
          <w:rFonts w:ascii="Times New Roman" w:hAnsi="Times New Roman" w:cs="Times New Roman"/>
          <w:sz w:val="24"/>
          <w:szCs w:val="24"/>
        </w:rPr>
        <w:t xml:space="preserve">nabycie </w:t>
      </w:r>
      <w:r w:rsidRPr="00E05BC3">
        <w:rPr>
          <w:rStyle w:val="Brak"/>
          <w:rFonts w:ascii="Times New Roman" w:hAnsi="Times New Roman" w:cs="Times New Roman"/>
          <w:sz w:val="24"/>
          <w:szCs w:val="24"/>
        </w:rPr>
        <w:t xml:space="preserve">akcji </w:t>
      </w:r>
      <w:r w:rsidR="00A2558B" w:rsidRPr="00E05BC3">
        <w:rPr>
          <w:rStyle w:val="Brak"/>
          <w:rFonts w:ascii="Times New Roman" w:hAnsi="Times New Roman" w:cs="Times New Roman"/>
          <w:sz w:val="24"/>
          <w:szCs w:val="24"/>
        </w:rPr>
        <w:t>rejestrowej</w:t>
      </w:r>
      <w:r w:rsidRPr="00E05BC3">
        <w:rPr>
          <w:rStyle w:val="Brak"/>
          <w:rFonts w:ascii="Times New Roman" w:hAnsi="Times New Roman" w:cs="Times New Roman"/>
          <w:sz w:val="24"/>
          <w:szCs w:val="24"/>
        </w:rPr>
        <w:t xml:space="preserve"> lub ustanowienie na niej ograniczonego prawa rzeczowego następuje z chwilą dokonania w rejestrze akcjonariuszy wpisu wskazującego nabywcę albo zastawnika lub użytkownika oraz liczbę, rodzaj i serię albo kod, o którym mowa w art. 55 ustawy z dnia 29 lipca 2005 r. </w:t>
      </w:r>
      <w:r w:rsidRPr="00E05BC3">
        <w:rPr>
          <w:rStyle w:val="Brak"/>
          <w:rFonts w:ascii="Times New Roman" w:hAnsi="Times New Roman" w:cs="Times New Roman"/>
          <w:i/>
          <w:sz w:val="24"/>
          <w:szCs w:val="24"/>
        </w:rPr>
        <w:t>o obrocie instrumentami finansowymi</w:t>
      </w:r>
      <w:r w:rsidRPr="00E05BC3">
        <w:rPr>
          <w:rStyle w:val="Brak"/>
          <w:rFonts w:ascii="Times New Roman" w:hAnsi="Times New Roman" w:cs="Times New Roman"/>
          <w:sz w:val="24"/>
          <w:szCs w:val="24"/>
        </w:rPr>
        <w:t xml:space="preserve">, nabytych albo obciążonych akcji. </w:t>
      </w:r>
      <w:r w:rsidRPr="00E05BC3">
        <w:rPr>
          <w:rStyle w:val="Brak"/>
          <w:rFonts w:ascii="Times New Roman" w:hAnsi="Times New Roman" w:cs="Times New Roman"/>
          <w:b/>
          <w:bCs/>
          <w:sz w:val="24"/>
          <w:szCs w:val="24"/>
        </w:rPr>
        <w:t xml:space="preserve"> </w:t>
      </w:r>
      <w:r w:rsidRPr="00E05BC3">
        <w:rPr>
          <w:rStyle w:val="Brak"/>
          <w:rFonts w:ascii="Times New Roman" w:hAnsi="Times New Roman" w:cs="Times New Roman"/>
          <w:sz w:val="24"/>
          <w:szCs w:val="24"/>
        </w:rPr>
        <w:t>Dematerializacja akcji spółek nie</w:t>
      </w:r>
      <w:r w:rsidR="00C541BC">
        <w:rPr>
          <w:rStyle w:val="Brak"/>
          <w:rFonts w:ascii="Times New Roman" w:hAnsi="Times New Roman" w:cs="Times New Roman"/>
          <w:sz w:val="24"/>
          <w:szCs w:val="24"/>
        </w:rPr>
        <w:t xml:space="preserve">będących spółkami </w:t>
      </w:r>
      <w:r w:rsidRPr="00E05BC3">
        <w:rPr>
          <w:rStyle w:val="Brak"/>
          <w:rFonts w:ascii="Times New Roman" w:hAnsi="Times New Roman" w:cs="Times New Roman"/>
          <w:sz w:val="24"/>
          <w:szCs w:val="24"/>
        </w:rPr>
        <w:t>publiczny</w:t>
      </w:r>
      <w:r w:rsidR="00C541BC">
        <w:rPr>
          <w:rStyle w:val="Brak"/>
          <w:rFonts w:ascii="Times New Roman" w:hAnsi="Times New Roman" w:cs="Times New Roman"/>
          <w:sz w:val="24"/>
          <w:szCs w:val="24"/>
        </w:rPr>
        <w:t>mi</w:t>
      </w:r>
      <w:r w:rsidRPr="00E05BC3">
        <w:rPr>
          <w:rStyle w:val="Brak"/>
          <w:rFonts w:ascii="Times New Roman" w:hAnsi="Times New Roman" w:cs="Times New Roman"/>
          <w:sz w:val="24"/>
          <w:szCs w:val="24"/>
        </w:rPr>
        <w:t>, jak wskazano wcześniej, opiera się na instytucji rejestru, z którego funkcjonowaniem wiążą się istotne skutki materialnoprawne. Reżim przenoszenia praw z akcji zdematerializowanych nie jest oparty na reżimie przelewu, lecz stanowi samodzielny, autonomiczny reżim przenoszenia praw podmiotowych, właściwy papierom wartościowym „rejestrowym”. Reżim ten ukształtowany jest istnieniem rejestru. Funkcjonowanie rejestru determinuje więc i kształtuje reżim alienacji praw z papierów wartościowych. Zwiększenie pewności obrotu i ochrony praw inwestorów wymaga</w:t>
      </w:r>
      <w:r w:rsidR="00501CFB">
        <w:rPr>
          <w:rStyle w:val="Brak"/>
          <w:rFonts w:ascii="Times New Roman" w:hAnsi="Times New Roman" w:cs="Times New Roman"/>
          <w:sz w:val="24"/>
          <w:szCs w:val="24"/>
        </w:rPr>
        <w:t>, aby co do zasady wpis</w:t>
      </w:r>
      <w:r w:rsidRPr="00E05BC3">
        <w:rPr>
          <w:rStyle w:val="Brak"/>
          <w:rFonts w:ascii="Times New Roman" w:hAnsi="Times New Roman" w:cs="Times New Roman"/>
          <w:sz w:val="24"/>
          <w:szCs w:val="24"/>
        </w:rPr>
        <w:t xml:space="preserve"> w rejestrze</w:t>
      </w:r>
      <w:r w:rsidR="00501CFB">
        <w:rPr>
          <w:rStyle w:val="Brak"/>
          <w:rFonts w:ascii="Times New Roman" w:hAnsi="Times New Roman" w:cs="Times New Roman"/>
          <w:sz w:val="24"/>
          <w:szCs w:val="24"/>
        </w:rPr>
        <w:t xml:space="preserve"> był</w:t>
      </w:r>
      <w:r w:rsidRPr="00E05BC3">
        <w:rPr>
          <w:rStyle w:val="Brak"/>
          <w:rFonts w:ascii="Times New Roman" w:hAnsi="Times New Roman" w:cs="Times New Roman"/>
          <w:sz w:val="24"/>
          <w:szCs w:val="24"/>
        </w:rPr>
        <w:t xml:space="preserve"> przesłanką skutecznego przeniesienia praw. Kwestia konstruowania reżimu przeniesienia praw z papierów zdematerializowanych jako </w:t>
      </w:r>
      <w:r w:rsidRPr="00E05BC3">
        <w:rPr>
          <w:rStyle w:val="Brak"/>
          <w:rFonts w:ascii="Times New Roman" w:hAnsi="Times New Roman" w:cs="Times New Roman"/>
          <w:i/>
          <w:iCs/>
          <w:sz w:val="24"/>
          <w:szCs w:val="24"/>
        </w:rPr>
        <w:t>quasi</w:t>
      </w:r>
      <w:r w:rsidRPr="00E05BC3">
        <w:rPr>
          <w:rStyle w:val="Brak"/>
          <w:rFonts w:ascii="Times New Roman" w:hAnsi="Times New Roman" w:cs="Times New Roman"/>
          <w:sz w:val="24"/>
          <w:szCs w:val="24"/>
        </w:rPr>
        <w:t>-realnego jest wynikiem przyjętego obecnie modelu przenoszenia praw z papierów wartościowych zde</w:t>
      </w:r>
      <w:r w:rsidR="00501CFB">
        <w:rPr>
          <w:rStyle w:val="Brak"/>
          <w:rFonts w:ascii="Times New Roman" w:hAnsi="Times New Roman" w:cs="Times New Roman"/>
          <w:sz w:val="24"/>
          <w:szCs w:val="24"/>
        </w:rPr>
        <w:t>materializowanych</w:t>
      </w:r>
      <w:r w:rsidRPr="00E05BC3">
        <w:rPr>
          <w:rStyle w:val="Brak"/>
          <w:rFonts w:ascii="Times New Roman" w:hAnsi="Times New Roman" w:cs="Times New Roman"/>
          <w:sz w:val="24"/>
          <w:szCs w:val="24"/>
        </w:rPr>
        <w:t xml:space="preserve">. Wymaga podkreślenia, że także w takim ujęciu przedmiotem obrotu w przypadku papierów zdematerializowanych nie jest roszczenie do podmiotu pośredniczącego (prowadzącego rachunek lub rejestr), lecz bezpośrednio samo uprawnienie z papieru wartościowego (tu: prawo akcyjne). Kwestia ta może mieć znaczenie przy konstruowaniu ochrony praw inwestorów na wypadek niewypłacalności podmiotu pośredniczącego. Dlatego też, proponowane regulacje ponadnarodowe – w szczególności modelowa konwencja UNIDROIT – zmierzające przede wszystkim do ochrony praw inwestorów, akceptują </w:t>
      </w:r>
      <w:r w:rsidRPr="00E05BC3">
        <w:rPr>
          <w:rStyle w:val="Brak"/>
          <w:rFonts w:ascii="Times New Roman" w:hAnsi="Times New Roman" w:cs="Times New Roman"/>
          <w:i/>
          <w:iCs/>
          <w:sz w:val="24"/>
          <w:szCs w:val="24"/>
        </w:rPr>
        <w:t>quasi</w:t>
      </w:r>
      <w:r w:rsidRPr="00E05BC3">
        <w:rPr>
          <w:rStyle w:val="Brak"/>
          <w:rFonts w:ascii="Times New Roman" w:hAnsi="Times New Roman" w:cs="Times New Roman"/>
          <w:sz w:val="24"/>
          <w:szCs w:val="24"/>
        </w:rPr>
        <w:t>-realny mechanizm przeniesienia, uznając zapis na rachunku (</w:t>
      </w:r>
      <w:r w:rsidRPr="00E05BC3">
        <w:rPr>
          <w:rStyle w:val="Brak"/>
          <w:rFonts w:ascii="Times New Roman" w:hAnsi="Times New Roman" w:cs="Times New Roman"/>
          <w:i/>
          <w:iCs/>
          <w:sz w:val="24"/>
          <w:szCs w:val="24"/>
        </w:rPr>
        <w:t>book-entry</w:t>
      </w:r>
      <w:r w:rsidRPr="00E05BC3">
        <w:rPr>
          <w:rStyle w:val="Brak"/>
          <w:rFonts w:ascii="Times New Roman" w:hAnsi="Times New Roman" w:cs="Times New Roman"/>
          <w:sz w:val="24"/>
          <w:szCs w:val="24"/>
        </w:rPr>
        <w:t xml:space="preserve">) za przesłankę przeniesienia praw. </w:t>
      </w:r>
    </w:p>
    <w:p w:rsidR="00F470EF" w:rsidRDefault="003B38D6" w:rsidP="00A22CE0">
      <w:pPr>
        <w:ind w:firstLine="720"/>
        <w:jc w:val="both"/>
        <w:rPr>
          <w:rStyle w:val="Brak"/>
          <w:rFonts w:ascii="Times New Roman" w:hAnsi="Times New Roman" w:cs="Times New Roman"/>
          <w:sz w:val="24"/>
          <w:szCs w:val="24"/>
        </w:rPr>
      </w:pPr>
      <w:r w:rsidRPr="00E05BC3">
        <w:rPr>
          <w:rStyle w:val="Brak"/>
          <w:rFonts w:ascii="Times New Roman" w:hAnsi="Times New Roman" w:cs="Times New Roman"/>
          <w:sz w:val="24"/>
          <w:szCs w:val="24"/>
        </w:rPr>
        <w:t>Ogólna zasada wyrażona w § 1 komentowanego przepisu nie znajdzie jednak zastosowania w sytuacjach określonych w § 2 komentowanego przepisu</w:t>
      </w:r>
      <w:r w:rsidR="00E94740">
        <w:rPr>
          <w:rStyle w:val="Brak"/>
          <w:rFonts w:ascii="Times New Roman" w:hAnsi="Times New Roman" w:cs="Times New Roman"/>
          <w:sz w:val="24"/>
          <w:szCs w:val="24"/>
        </w:rPr>
        <w:t>. Obejmuje on przypadki</w:t>
      </w:r>
      <w:r w:rsidR="002512C2">
        <w:rPr>
          <w:rStyle w:val="Brak"/>
          <w:rFonts w:ascii="Times New Roman" w:hAnsi="Times New Roman" w:cs="Times New Roman"/>
          <w:sz w:val="24"/>
          <w:szCs w:val="24"/>
        </w:rPr>
        <w:t xml:space="preserve">, w których wpis do rejestru nie jest przesłanką nabycia prawa. Dotyczy to przede wszystkim </w:t>
      </w:r>
      <w:r w:rsidR="00056407">
        <w:rPr>
          <w:rStyle w:val="Brak"/>
          <w:rFonts w:ascii="Times New Roman" w:hAnsi="Times New Roman" w:cs="Times New Roman"/>
          <w:sz w:val="24"/>
          <w:szCs w:val="24"/>
        </w:rPr>
        <w:t>wszelkich</w:t>
      </w:r>
      <w:r w:rsidR="002512C2">
        <w:rPr>
          <w:rStyle w:val="Brak"/>
          <w:rFonts w:ascii="Times New Roman" w:hAnsi="Times New Roman" w:cs="Times New Roman"/>
          <w:sz w:val="24"/>
          <w:szCs w:val="24"/>
        </w:rPr>
        <w:t xml:space="preserve"> zdarzeń prawnych</w:t>
      </w:r>
      <w:r w:rsidR="00DB0970">
        <w:rPr>
          <w:rStyle w:val="Brak"/>
          <w:rFonts w:ascii="Times New Roman" w:hAnsi="Times New Roman" w:cs="Times New Roman"/>
          <w:sz w:val="24"/>
          <w:szCs w:val="24"/>
        </w:rPr>
        <w:t xml:space="preserve">, przy których – na podstawie szczególnego przepisu </w:t>
      </w:r>
      <w:r w:rsidR="006C119B">
        <w:rPr>
          <w:rStyle w:val="Brak"/>
          <w:rFonts w:ascii="Times New Roman" w:hAnsi="Times New Roman" w:cs="Times New Roman"/>
          <w:sz w:val="24"/>
          <w:szCs w:val="24"/>
        </w:rPr>
        <w:t>–</w:t>
      </w:r>
      <w:r w:rsidR="00DB0970">
        <w:rPr>
          <w:rStyle w:val="Brak"/>
          <w:rFonts w:ascii="Times New Roman" w:hAnsi="Times New Roman" w:cs="Times New Roman"/>
          <w:sz w:val="24"/>
          <w:szCs w:val="24"/>
        </w:rPr>
        <w:t xml:space="preserve"> </w:t>
      </w:r>
      <w:r w:rsidR="006C119B">
        <w:rPr>
          <w:rStyle w:val="Brak"/>
          <w:rFonts w:ascii="Times New Roman" w:hAnsi="Times New Roman" w:cs="Times New Roman"/>
          <w:sz w:val="24"/>
          <w:szCs w:val="24"/>
        </w:rPr>
        <w:t xml:space="preserve">przejście akcji czy też ustanowionego na niej prawa rzeczowego następuje </w:t>
      </w:r>
      <w:r w:rsidR="006C119B" w:rsidRPr="00A22CE0">
        <w:rPr>
          <w:rStyle w:val="Brak"/>
          <w:rFonts w:ascii="Times New Roman" w:hAnsi="Times New Roman" w:cs="Times New Roman"/>
          <w:i/>
          <w:sz w:val="24"/>
          <w:szCs w:val="24"/>
        </w:rPr>
        <w:t xml:space="preserve">ex lege </w:t>
      </w:r>
      <w:r w:rsidR="00A22CE0">
        <w:rPr>
          <w:rStyle w:val="Brak"/>
          <w:rFonts w:ascii="Times New Roman" w:hAnsi="Times New Roman" w:cs="Times New Roman"/>
          <w:sz w:val="24"/>
          <w:szCs w:val="24"/>
        </w:rPr>
        <w:t xml:space="preserve">z chwilą </w:t>
      </w:r>
      <w:r w:rsidR="006C119B">
        <w:rPr>
          <w:rStyle w:val="Brak"/>
          <w:rFonts w:ascii="Times New Roman" w:hAnsi="Times New Roman" w:cs="Times New Roman"/>
          <w:sz w:val="24"/>
          <w:szCs w:val="24"/>
        </w:rPr>
        <w:t>zajścia danego zdarzenia (np. powołanie do spadku</w:t>
      </w:r>
      <w:r w:rsidR="00056407">
        <w:rPr>
          <w:rStyle w:val="Brak"/>
          <w:rFonts w:ascii="Times New Roman" w:hAnsi="Times New Roman" w:cs="Times New Roman"/>
          <w:sz w:val="24"/>
          <w:szCs w:val="24"/>
        </w:rPr>
        <w:t>), a także objęcia akcji (</w:t>
      </w:r>
      <w:r w:rsidR="00A22CE0">
        <w:rPr>
          <w:rStyle w:val="Brak"/>
          <w:rFonts w:ascii="Times New Roman" w:hAnsi="Times New Roman" w:cs="Times New Roman"/>
          <w:sz w:val="24"/>
          <w:szCs w:val="24"/>
        </w:rPr>
        <w:t>za wyjątkiem</w:t>
      </w:r>
      <w:r w:rsidR="00BD49BF">
        <w:rPr>
          <w:rStyle w:val="Brak"/>
          <w:rFonts w:ascii="Times New Roman" w:hAnsi="Times New Roman" w:cs="Times New Roman"/>
          <w:sz w:val="24"/>
          <w:szCs w:val="24"/>
        </w:rPr>
        <w:t xml:space="preserve"> objęcia akcji w przypadku warunkowego podwyższenia kapitału zakładowego, por.</w:t>
      </w:r>
      <w:r w:rsidR="00FF1220">
        <w:rPr>
          <w:rStyle w:val="Brak"/>
          <w:rFonts w:ascii="Times New Roman" w:hAnsi="Times New Roman" w:cs="Times New Roman"/>
          <w:sz w:val="24"/>
          <w:szCs w:val="24"/>
        </w:rPr>
        <w:t xml:space="preserve"> zmieniane</w:t>
      </w:r>
      <w:r w:rsidR="00BD49BF">
        <w:rPr>
          <w:rStyle w:val="Brak"/>
          <w:rFonts w:ascii="Times New Roman" w:hAnsi="Times New Roman" w:cs="Times New Roman"/>
          <w:sz w:val="24"/>
          <w:szCs w:val="24"/>
        </w:rPr>
        <w:t xml:space="preserve"> art. </w:t>
      </w:r>
      <w:r w:rsidR="00FF1220">
        <w:rPr>
          <w:rStyle w:val="Brak"/>
          <w:rFonts w:ascii="Times New Roman" w:hAnsi="Times New Roman" w:cs="Times New Roman"/>
          <w:sz w:val="24"/>
          <w:szCs w:val="24"/>
        </w:rPr>
        <w:t>451  i 452 k.s.h.</w:t>
      </w:r>
      <w:r w:rsidR="006C119B">
        <w:rPr>
          <w:rStyle w:val="Brak"/>
          <w:rFonts w:ascii="Times New Roman" w:hAnsi="Times New Roman" w:cs="Times New Roman"/>
          <w:sz w:val="24"/>
          <w:szCs w:val="24"/>
        </w:rPr>
        <w:t>)</w:t>
      </w:r>
      <w:r w:rsidR="0053513C">
        <w:rPr>
          <w:rStyle w:val="Brak"/>
          <w:rFonts w:ascii="Times New Roman" w:hAnsi="Times New Roman" w:cs="Times New Roman"/>
          <w:sz w:val="24"/>
          <w:szCs w:val="24"/>
        </w:rPr>
        <w:t>.</w:t>
      </w:r>
      <w:r w:rsidRPr="00E05BC3">
        <w:rPr>
          <w:rStyle w:val="Brak"/>
          <w:rFonts w:ascii="Times New Roman" w:hAnsi="Times New Roman" w:cs="Times New Roman"/>
          <w:sz w:val="24"/>
          <w:szCs w:val="24"/>
        </w:rPr>
        <w:t xml:space="preserve"> </w:t>
      </w:r>
    </w:p>
    <w:p w:rsidR="00DE0BAA" w:rsidRDefault="00DE0BAA" w:rsidP="00DE0BAA">
      <w:pPr>
        <w:ind w:firstLine="720"/>
        <w:jc w:val="both"/>
        <w:rPr>
          <w:rStyle w:val="Brak"/>
          <w:rFonts w:ascii="Times New Roman" w:hAnsi="Times New Roman" w:cs="Times New Roman"/>
          <w:sz w:val="24"/>
          <w:szCs w:val="24"/>
        </w:rPr>
      </w:pPr>
      <w:r>
        <w:rPr>
          <w:rStyle w:val="Brak"/>
          <w:rFonts w:ascii="Times New Roman" w:hAnsi="Times New Roman" w:cs="Times New Roman"/>
          <w:sz w:val="24"/>
          <w:szCs w:val="24"/>
        </w:rPr>
        <w:lastRenderedPageBreak/>
        <w:t>W § 3 przepisu przewidziano ważną regułę kolizyjną w zakresie wpisu do rejestru akcjonariuszy i wpisu do KRS. Zgodnie z treścią tego przepisu w</w:t>
      </w:r>
      <w:r w:rsidRPr="00DE0BAA">
        <w:rPr>
          <w:rStyle w:val="Brak"/>
          <w:rFonts w:ascii="Times New Roman" w:hAnsi="Times New Roman" w:cs="Times New Roman"/>
          <w:sz w:val="24"/>
          <w:szCs w:val="24"/>
        </w:rPr>
        <w:t xml:space="preserve"> przypadku objęcia akcji wpis do rejestru akcjonariuszy następuje po wpisie spółki do rejestru albo po wpisie do rejestru podwyższenia kapitału zakładowego. </w:t>
      </w:r>
      <w:r>
        <w:rPr>
          <w:rStyle w:val="Brak"/>
          <w:rFonts w:ascii="Times New Roman" w:hAnsi="Times New Roman" w:cs="Times New Roman"/>
          <w:sz w:val="24"/>
          <w:szCs w:val="24"/>
        </w:rPr>
        <w:t>Przepis ten znajdzie zastosowanie na etapie powstania spółki oraz podwyższenia jej kapitału zakładowego. Przesądza on, że wpisu informacji o nowo objętych przez akcjonariusza akcjach</w:t>
      </w:r>
      <w:r w:rsidRPr="00DE0BAA">
        <w:rPr>
          <w:rStyle w:val="Brak"/>
          <w:rFonts w:ascii="Times New Roman" w:hAnsi="Times New Roman" w:cs="Times New Roman"/>
          <w:sz w:val="24"/>
          <w:szCs w:val="24"/>
        </w:rPr>
        <w:t xml:space="preserve"> </w:t>
      </w:r>
      <w:r>
        <w:rPr>
          <w:rStyle w:val="Brak"/>
          <w:rFonts w:ascii="Times New Roman" w:hAnsi="Times New Roman" w:cs="Times New Roman"/>
          <w:sz w:val="24"/>
          <w:szCs w:val="24"/>
        </w:rPr>
        <w:t>do rejestru akcjonariuszy, w związku z powstaniem spółki albo podwyższeniem jej kapitału zakładowego, można dokonać dopiero po wpisie spółki albo po wpisie podwyższenia kapitału do KRS. Wpis do rejestru akcjonariusz</w:t>
      </w:r>
      <w:r w:rsidR="00D01424">
        <w:rPr>
          <w:rStyle w:val="Brak"/>
          <w:rFonts w:ascii="Times New Roman" w:hAnsi="Times New Roman" w:cs="Times New Roman"/>
          <w:sz w:val="24"/>
          <w:szCs w:val="24"/>
        </w:rPr>
        <w:t xml:space="preserve">y legitymuje akcjonariusza w stosunkach zewnętrznych, jak i wewnętrznych spółki. Skoro w § 2 przyjęto zasadę, że w przypadku objęcia akcji do ich nabycia przez akcjonariusza nie dochodzi z chwilą wpisu (wpis deklaratoryjny), powstaje pytanie, z jaką chwilą można dokonać wpisu objęcia udziałów do rejestru akcjonariuszy, a w szczególności, czy wpis ten może nastąpić przed dokonaniem właściwego wpisu do KRS. W przepisie przesądzono, że wpis do KRS poprzedza wpis do rejestru akcjonariuszy.  </w:t>
      </w:r>
    </w:p>
    <w:p w:rsidR="00DE0BAA" w:rsidRPr="00E05BC3" w:rsidRDefault="00D01424" w:rsidP="00A22CE0">
      <w:pPr>
        <w:ind w:firstLine="720"/>
        <w:jc w:val="both"/>
        <w:rPr>
          <w:rStyle w:val="Brak"/>
          <w:rFonts w:ascii="Times New Roman" w:hAnsi="Times New Roman" w:cs="Times New Roman"/>
          <w:sz w:val="20"/>
          <w:szCs w:val="24"/>
        </w:rPr>
      </w:pPr>
      <w:r>
        <w:rPr>
          <w:rStyle w:val="Brak"/>
          <w:rFonts w:ascii="Times New Roman" w:hAnsi="Times New Roman" w:cs="Times New Roman"/>
          <w:sz w:val="24"/>
          <w:szCs w:val="24"/>
        </w:rPr>
        <w:t>Przepis § 3 nawiązuje się uchylanego art. 322. Z treści art. 322 wynikał zakaz wydawania dokumentów imiennych i na okaziciela m. in. na akcje spółki w organizacji, a zatem przed wpisem do KRS. Przepis ten znajdował odpowiednie zastosowanie do podwyższenia kapitału zakładowego (art. 431 § 7). Artykuł 322 przesądzał, że warunkiem wydania dokumentów akcji jest wpis spółki do KRS albo wpis podwyższenia kapitału zakładowego. Konsekwencją dematerializacji akcji jest zakaz dokonywania legitymującego akcjonariusza wpisu  do rejestru akcjonariuszy przed odpowiednim  wpisem do KRS.</w:t>
      </w:r>
    </w:p>
    <w:p w:rsidR="00821914" w:rsidRPr="00E05BC3" w:rsidRDefault="003B38D6" w:rsidP="00A22CE0">
      <w:pPr>
        <w:ind w:firstLine="720"/>
        <w:jc w:val="both"/>
        <w:rPr>
          <w:rStyle w:val="Brak"/>
          <w:rFonts w:ascii="Times New Roman" w:eastAsia="Times" w:hAnsi="Times New Roman" w:cs="Times New Roman"/>
          <w:b/>
          <w:bCs/>
          <w:sz w:val="24"/>
          <w:szCs w:val="24"/>
        </w:rPr>
      </w:pPr>
      <w:r w:rsidRPr="00E05BC3">
        <w:rPr>
          <w:rStyle w:val="Brak"/>
          <w:rFonts w:ascii="Times New Roman" w:hAnsi="Times New Roman" w:cs="Times New Roman"/>
          <w:b/>
          <w:bCs/>
          <w:sz w:val="24"/>
          <w:szCs w:val="24"/>
        </w:rPr>
        <w:t>Przepis art. 328</w:t>
      </w:r>
      <w:r w:rsidRPr="00E05BC3">
        <w:rPr>
          <w:rStyle w:val="Brak"/>
          <w:rFonts w:ascii="Times New Roman" w:hAnsi="Times New Roman" w:cs="Times New Roman"/>
          <w:b/>
          <w:bCs/>
          <w:sz w:val="24"/>
          <w:szCs w:val="24"/>
          <w:vertAlign w:val="superscript"/>
        </w:rPr>
        <w:t>10</w:t>
      </w:r>
      <w:r w:rsidRPr="00E05BC3">
        <w:rPr>
          <w:rStyle w:val="Brak"/>
          <w:rFonts w:ascii="Times New Roman" w:hAnsi="Times New Roman" w:cs="Times New Roman"/>
          <w:sz w:val="24"/>
          <w:szCs w:val="24"/>
        </w:rPr>
        <w:t xml:space="preserve"> przesądza, że w przypadku akcji zdematerializowanych zobowiązania pieniężne spółki wobec akcjonariuszy z przysługujących im praw z tych akcji wykonuje się za pośrednictwem podmiotu prowadzącego rejestr</w:t>
      </w:r>
      <w:r w:rsidRPr="00E05BC3">
        <w:rPr>
          <w:rStyle w:val="Brak"/>
          <w:rFonts w:ascii="Times New Roman" w:hAnsi="Times New Roman" w:cs="Times New Roman"/>
          <w:b/>
          <w:bCs/>
          <w:sz w:val="24"/>
          <w:szCs w:val="24"/>
        </w:rPr>
        <w:t xml:space="preserve">, </w:t>
      </w:r>
      <w:r w:rsidRPr="00E05BC3">
        <w:rPr>
          <w:rStyle w:val="Brak"/>
          <w:rFonts w:ascii="Times New Roman" w:hAnsi="Times New Roman" w:cs="Times New Roman"/>
          <w:sz w:val="24"/>
          <w:szCs w:val="24"/>
        </w:rPr>
        <w:t>chyba, że w statucie spółki</w:t>
      </w:r>
      <w:r w:rsidRPr="00E05BC3">
        <w:rPr>
          <w:rStyle w:val="Brak"/>
          <w:rFonts w:ascii="Times New Roman" w:hAnsi="Times New Roman" w:cs="Times New Roman"/>
          <w:b/>
          <w:bCs/>
          <w:sz w:val="24"/>
          <w:szCs w:val="24"/>
        </w:rPr>
        <w:t xml:space="preserve"> </w:t>
      </w:r>
      <w:r w:rsidRPr="00E05BC3">
        <w:rPr>
          <w:rStyle w:val="Brak"/>
          <w:rFonts w:ascii="Times New Roman" w:hAnsi="Times New Roman" w:cs="Times New Roman"/>
          <w:sz w:val="24"/>
          <w:szCs w:val="24"/>
        </w:rPr>
        <w:t>przewidziane zostaną odmienne postanowienia.</w:t>
      </w:r>
    </w:p>
    <w:p w:rsidR="00821914" w:rsidRPr="00E05BC3" w:rsidRDefault="003B38D6">
      <w:pPr>
        <w:ind w:firstLine="708"/>
        <w:jc w:val="both"/>
        <w:rPr>
          <w:rStyle w:val="Brak"/>
          <w:rFonts w:ascii="Times New Roman" w:eastAsia="Times" w:hAnsi="Times New Roman" w:cs="Times New Roman"/>
          <w:sz w:val="24"/>
          <w:szCs w:val="24"/>
        </w:rPr>
      </w:pPr>
      <w:r w:rsidRPr="00E05BC3">
        <w:rPr>
          <w:rStyle w:val="Brak"/>
          <w:rFonts w:ascii="Times New Roman" w:hAnsi="Times New Roman" w:cs="Times New Roman"/>
          <w:b/>
          <w:bCs/>
          <w:sz w:val="24"/>
          <w:szCs w:val="24"/>
        </w:rPr>
        <w:t>Przepis art. 328</w:t>
      </w:r>
      <w:r w:rsidRPr="00E05BC3">
        <w:rPr>
          <w:rStyle w:val="Brak"/>
          <w:rFonts w:ascii="Times New Roman" w:hAnsi="Times New Roman" w:cs="Times New Roman"/>
          <w:b/>
          <w:bCs/>
          <w:sz w:val="24"/>
          <w:szCs w:val="24"/>
          <w:vertAlign w:val="superscript"/>
        </w:rPr>
        <w:t>11</w:t>
      </w:r>
      <w:r w:rsidRPr="00E05BC3">
        <w:rPr>
          <w:rStyle w:val="Brak"/>
          <w:rFonts w:ascii="Times New Roman" w:hAnsi="Times New Roman" w:cs="Times New Roman"/>
          <w:sz w:val="24"/>
          <w:szCs w:val="24"/>
        </w:rPr>
        <w:t xml:space="preserve"> </w:t>
      </w:r>
      <w:r w:rsidRPr="00E05BC3">
        <w:rPr>
          <w:rStyle w:val="Brak"/>
          <w:rFonts w:ascii="Times New Roman" w:hAnsi="Times New Roman" w:cs="Times New Roman"/>
          <w:b/>
          <w:bCs/>
          <w:sz w:val="24"/>
          <w:szCs w:val="24"/>
        </w:rPr>
        <w:t>§ 1</w:t>
      </w:r>
      <w:r w:rsidRPr="00E05BC3">
        <w:rPr>
          <w:rStyle w:val="Brak"/>
          <w:rFonts w:ascii="Times New Roman" w:hAnsi="Times New Roman" w:cs="Times New Roman"/>
          <w:sz w:val="24"/>
          <w:szCs w:val="24"/>
        </w:rPr>
        <w:t xml:space="preserve"> umożliwia, aby akcje spółki nie</w:t>
      </w:r>
      <w:r w:rsidR="00C541BC">
        <w:rPr>
          <w:rStyle w:val="Brak"/>
          <w:rFonts w:ascii="Times New Roman" w:hAnsi="Times New Roman" w:cs="Times New Roman"/>
          <w:sz w:val="24"/>
          <w:szCs w:val="24"/>
        </w:rPr>
        <w:t xml:space="preserve">będącej spółką </w:t>
      </w:r>
      <w:r w:rsidRPr="00E05BC3">
        <w:rPr>
          <w:rStyle w:val="Brak"/>
          <w:rFonts w:ascii="Times New Roman" w:hAnsi="Times New Roman" w:cs="Times New Roman"/>
          <w:sz w:val="24"/>
          <w:szCs w:val="24"/>
        </w:rPr>
        <w:t>publiczn</w:t>
      </w:r>
      <w:r w:rsidR="00C541BC">
        <w:rPr>
          <w:rStyle w:val="Brak"/>
          <w:rFonts w:ascii="Times New Roman" w:hAnsi="Times New Roman" w:cs="Times New Roman"/>
          <w:sz w:val="24"/>
          <w:szCs w:val="24"/>
        </w:rPr>
        <w:t>ą</w:t>
      </w:r>
      <w:r w:rsidRPr="00E05BC3">
        <w:rPr>
          <w:rStyle w:val="Brak"/>
          <w:rFonts w:ascii="Times New Roman" w:hAnsi="Times New Roman" w:cs="Times New Roman"/>
          <w:sz w:val="24"/>
          <w:szCs w:val="24"/>
        </w:rPr>
        <w:t xml:space="preserve"> mogły być zarejestrowane (zdematerializowane) w depozycie papierów wartościowych w rozumieniu przepisów o obrocie instrumentami finansowymi. Systemowo potrzebny jest przepis w k.s.h. określający, jaka ustawa reguluje dematerializację akcji spółki publicznej. Jest to też dobre miejsce, aby umożliwić dematerializację akcji spółek akcyjnych nie</w:t>
      </w:r>
      <w:r w:rsidR="00BA7378">
        <w:rPr>
          <w:rStyle w:val="Brak"/>
          <w:rFonts w:ascii="Times New Roman" w:hAnsi="Times New Roman" w:cs="Times New Roman"/>
          <w:sz w:val="24"/>
          <w:szCs w:val="24"/>
        </w:rPr>
        <w:t xml:space="preserve">będących spółkami </w:t>
      </w:r>
      <w:r w:rsidRPr="00E05BC3">
        <w:rPr>
          <w:rStyle w:val="Brak"/>
          <w:rFonts w:ascii="Times New Roman" w:hAnsi="Times New Roman" w:cs="Times New Roman"/>
          <w:sz w:val="24"/>
          <w:szCs w:val="24"/>
        </w:rPr>
        <w:t>publiczny</w:t>
      </w:r>
      <w:r w:rsidR="00BA7378">
        <w:rPr>
          <w:rStyle w:val="Brak"/>
          <w:rFonts w:ascii="Times New Roman" w:hAnsi="Times New Roman" w:cs="Times New Roman"/>
          <w:sz w:val="24"/>
          <w:szCs w:val="24"/>
        </w:rPr>
        <w:t>mi</w:t>
      </w:r>
      <w:r w:rsidRPr="00E05BC3">
        <w:rPr>
          <w:rStyle w:val="Brak"/>
          <w:rFonts w:ascii="Times New Roman" w:hAnsi="Times New Roman" w:cs="Times New Roman"/>
          <w:sz w:val="24"/>
          <w:szCs w:val="24"/>
        </w:rPr>
        <w:t xml:space="preserve"> zgodnie </w:t>
      </w:r>
      <w:r w:rsidRPr="00E05BC3">
        <w:rPr>
          <w:rStyle w:val="Brak"/>
          <w:rFonts w:ascii="Times New Roman" w:eastAsia="Arial Unicode MS" w:hAnsi="Times New Roman" w:cs="Times New Roman"/>
          <w:sz w:val="24"/>
          <w:szCs w:val="24"/>
        </w:rPr>
        <w:br/>
      </w:r>
      <w:r w:rsidRPr="00E05BC3">
        <w:rPr>
          <w:rStyle w:val="Brak"/>
          <w:rFonts w:ascii="Times New Roman" w:hAnsi="Times New Roman" w:cs="Times New Roman"/>
          <w:sz w:val="24"/>
          <w:szCs w:val="24"/>
        </w:rPr>
        <w:t xml:space="preserve">z ustawą o obrocie instrumentami finansowymi oraz zobowiązanie spółek publicznych do dokonania dematerializacji wszystkich akcji zgodnie z ustawą o obrocie instrumentami finansowymi. Jest to kierowane w szczególności do spółek, które podejmując decyzję </w:t>
      </w:r>
      <w:r w:rsidRPr="00E05BC3">
        <w:rPr>
          <w:rStyle w:val="Brak"/>
          <w:rFonts w:ascii="Times New Roman" w:eastAsia="Arial Unicode MS" w:hAnsi="Times New Roman" w:cs="Times New Roman"/>
          <w:sz w:val="24"/>
          <w:szCs w:val="24"/>
        </w:rPr>
        <w:br/>
      </w:r>
      <w:r w:rsidRPr="00E05BC3">
        <w:rPr>
          <w:rStyle w:val="Brak"/>
          <w:rFonts w:ascii="Times New Roman" w:hAnsi="Times New Roman" w:cs="Times New Roman"/>
          <w:sz w:val="24"/>
          <w:szCs w:val="24"/>
        </w:rPr>
        <w:t xml:space="preserve">o dematerializacji przygotowują się w ten sposób do ubiegania się w przyszłości o notowanie ich akcji na rynku zorganizowanym, w tym regulowanym i w alternatywnym systemie obrotu (ASO). Aby uniknąć wątpliwości co do różnych podstaw dematerializacji trzeba wyraźnie wskazać, że wyłączną w takim przypadku podstawą prawną staje się ustawa o obrocie instrumentami finansowymi. Pozwoli to także uniknąć wątpliwości, które mogą rodzić się przy redakcji art. 5a ustawy o obrocie instrumentami finansowymi, a dotyczących tego, czy umowa z KDPW wyłącza stosowanie k.s.h. w zakresie dematerializacji. </w:t>
      </w:r>
    </w:p>
    <w:p w:rsidR="00821914" w:rsidRPr="00E05BC3" w:rsidRDefault="003B38D6">
      <w:pPr>
        <w:ind w:firstLine="708"/>
        <w:jc w:val="both"/>
        <w:rPr>
          <w:rStyle w:val="Brak"/>
          <w:rFonts w:ascii="Times New Roman" w:eastAsia="Times New Roman" w:hAnsi="Times New Roman" w:cs="Times New Roman"/>
          <w:sz w:val="24"/>
          <w:szCs w:val="24"/>
        </w:rPr>
      </w:pPr>
      <w:r w:rsidRPr="00E05BC3">
        <w:rPr>
          <w:rStyle w:val="Brak"/>
          <w:rFonts w:ascii="Times New Roman" w:hAnsi="Times New Roman" w:cs="Times New Roman"/>
          <w:sz w:val="24"/>
          <w:szCs w:val="24"/>
        </w:rPr>
        <w:lastRenderedPageBreak/>
        <w:t xml:space="preserve">Przepis </w:t>
      </w:r>
      <w:r w:rsidRPr="00E05BC3">
        <w:rPr>
          <w:rStyle w:val="Brak"/>
          <w:rFonts w:ascii="Times New Roman" w:hAnsi="Times New Roman" w:cs="Times New Roman"/>
          <w:b/>
          <w:bCs/>
          <w:sz w:val="24"/>
          <w:szCs w:val="24"/>
        </w:rPr>
        <w:t>art. 328</w:t>
      </w:r>
      <w:r w:rsidRPr="00E05BC3">
        <w:rPr>
          <w:rStyle w:val="Brak"/>
          <w:rFonts w:ascii="Times New Roman" w:hAnsi="Times New Roman" w:cs="Times New Roman"/>
          <w:b/>
          <w:bCs/>
          <w:sz w:val="24"/>
          <w:szCs w:val="24"/>
          <w:vertAlign w:val="superscript"/>
        </w:rPr>
        <w:t>11</w:t>
      </w:r>
      <w:r w:rsidRPr="00E05BC3">
        <w:rPr>
          <w:rStyle w:val="Brak"/>
          <w:rFonts w:ascii="Times New Roman" w:hAnsi="Times New Roman" w:cs="Times New Roman"/>
          <w:b/>
          <w:bCs/>
          <w:sz w:val="24"/>
          <w:szCs w:val="24"/>
        </w:rPr>
        <w:t xml:space="preserve"> § 2</w:t>
      </w:r>
      <w:r w:rsidRPr="00E05BC3">
        <w:rPr>
          <w:rStyle w:val="Brak"/>
          <w:rFonts w:ascii="Times New Roman" w:hAnsi="Times New Roman" w:cs="Times New Roman"/>
          <w:sz w:val="24"/>
          <w:szCs w:val="24"/>
        </w:rPr>
        <w:t xml:space="preserve"> przesądza, że dematerializację akcji spółki nie</w:t>
      </w:r>
      <w:r w:rsidR="00C541BC">
        <w:rPr>
          <w:rStyle w:val="Brak"/>
          <w:rFonts w:ascii="Times New Roman" w:hAnsi="Times New Roman" w:cs="Times New Roman"/>
          <w:sz w:val="24"/>
          <w:szCs w:val="24"/>
        </w:rPr>
        <w:t xml:space="preserve">będącej spółką </w:t>
      </w:r>
      <w:r w:rsidRPr="00E05BC3">
        <w:rPr>
          <w:rStyle w:val="Brak"/>
          <w:rFonts w:ascii="Times New Roman" w:hAnsi="Times New Roman" w:cs="Times New Roman"/>
          <w:sz w:val="24"/>
          <w:szCs w:val="24"/>
        </w:rPr>
        <w:t>publiczn</w:t>
      </w:r>
      <w:r w:rsidR="00C541BC">
        <w:rPr>
          <w:rStyle w:val="Brak"/>
          <w:rFonts w:ascii="Times New Roman" w:hAnsi="Times New Roman" w:cs="Times New Roman"/>
          <w:sz w:val="24"/>
          <w:szCs w:val="24"/>
        </w:rPr>
        <w:t>ą</w:t>
      </w:r>
      <w:r w:rsidRPr="00E05BC3">
        <w:rPr>
          <w:rStyle w:val="Brak"/>
          <w:rFonts w:ascii="Times New Roman" w:hAnsi="Times New Roman" w:cs="Times New Roman"/>
          <w:sz w:val="24"/>
          <w:szCs w:val="24"/>
        </w:rPr>
        <w:t>, które mają być zarejestrowane w d</w:t>
      </w:r>
      <w:r w:rsidR="009052F5" w:rsidRPr="00E05BC3">
        <w:rPr>
          <w:rStyle w:val="Brak"/>
          <w:rFonts w:ascii="Times New Roman" w:hAnsi="Times New Roman" w:cs="Times New Roman"/>
          <w:sz w:val="24"/>
          <w:szCs w:val="24"/>
        </w:rPr>
        <w:t>epozycie papierów wartościowych</w:t>
      </w:r>
      <w:r w:rsidRPr="00E05BC3">
        <w:rPr>
          <w:rStyle w:val="Brak"/>
          <w:rFonts w:ascii="Times New Roman" w:hAnsi="Times New Roman" w:cs="Times New Roman"/>
          <w:sz w:val="24"/>
          <w:szCs w:val="24"/>
        </w:rPr>
        <w:t xml:space="preserve"> oraz spółki publicznej, </w:t>
      </w:r>
      <w:r w:rsidRPr="00E05BC3">
        <w:rPr>
          <w:rStyle w:val="Brak"/>
          <w:rFonts w:ascii="Times New Roman" w:eastAsia="Arial Unicode MS" w:hAnsi="Times New Roman" w:cs="Times New Roman"/>
          <w:sz w:val="24"/>
          <w:szCs w:val="24"/>
        </w:rPr>
        <w:br/>
      </w:r>
      <w:r w:rsidRPr="00E05BC3">
        <w:rPr>
          <w:rStyle w:val="Brak"/>
          <w:rFonts w:ascii="Times New Roman" w:hAnsi="Times New Roman" w:cs="Times New Roman"/>
          <w:sz w:val="24"/>
          <w:szCs w:val="24"/>
        </w:rPr>
        <w:t>a także wynikające stąd skutki prawne dla spółki i akcjonariusza, regulują przepisy o obrocie instrumentami finansowymi. Oznacza to, że w odniesieniu do akcji spółek zarejestrowanych w depozycie papierów wartościowych w rozumieniu przepisów o obrocie instrumentami finansowymi zasady dematerializacji, przenoszenia praw z takich akcji, prowadzenia rejestru itp. są poddane</w:t>
      </w:r>
      <w:r w:rsidR="002A349E" w:rsidRPr="00E05BC3">
        <w:rPr>
          <w:rStyle w:val="Brak"/>
          <w:rFonts w:ascii="Times New Roman" w:hAnsi="Times New Roman" w:cs="Times New Roman"/>
          <w:sz w:val="24"/>
          <w:szCs w:val="24"/>
        </w:rPr>
        <w:t xml:space="preserve"> jednolitemu reżimowi prawnemu, wynikającemu z tej ustawy.</w:t>
      </w:r>
    </w:p>
    <w:p w:rsidR="00FF5D24" w:rsidRPr="00E05BC3" w:rsidRDefault="003B38D6">
      <w:pPr>
        <w:ind w:firstLine="708"/>
        <w:jc w:val="both"/>
        <w:rPr>
          <w:rStyle w:val="Brak"/>
          <w:rFonts w:ascii="Times New Roman" w:hAnsi="Times New Roman" w:cs="Times New Roman"/>
          <w:b/>
          <w:bCs/>
          <w:sz w:val="2"/>
          <w:szCs w:val="24"/>
        </w:rPr>
      </w:pPr>
      <w:r w:rsidRPr="00E05BC3">
        <w:rPr>
          <w:rStyle w:val="Brak"/>
          <w:rFonts w:ascii="Times New Roman" w:hAnsi="Times New Roman" w:cs="Times New Roman"/>
          <w:b/>
          <w:bCs/>
          <w:sz w:val="24"/>
          <w:szCs w:val="24"/>
        </w:rPr>
        <w:t>Przepis art. 328</w:t>
      </w:r>
      <w:r w:rsidRPr="00E05BC3">
        <w:rPr>
          <w:rStyle w:val="Brak"/>
          <w:rFonts w:ascii="Times New Roman" w:hAnsi="Times New Roman" w:cs="Times New Roman"/>
          <w:b/>
          <w:bCs/>
          <w:sz w:val="24"/>
          <w:szCs w:val="24"/>
          <w:vertAlign w:val="superscript"/>
        </w:rPr>
        <w:t>12</w:t>
      </w:r>
      <w:r w:rsidRPr="00E05BC3">
        <w:rPr>
          <w:rStyle w:val="Brak"/>
          <w:rFonts w:ascii="Times New Roman" w:hAnsi="Times New Roman" w:cs="Times New Roman"/>
          <w:sz w:val="24"/>
          <w:szCs w:val="24"/>
        </w:rPr>
        <w:t xml:space="preserve"> wprowadza zasadę jednego reżimu rejestrowego w odniesieniu do akcji</w:t>
      </w:r>
      <w:r w:rsidR="006F7658" w:rsidRPr="00E05BC3">
        <w:rPr>
          <w:rStyle w:val="Brak"/>
          <w:rFonts w:ascii="Times New Roman" w:hAnsi="Times New Roman" w:cs="Times New Roman"/>
          <w:sz w:val="24"/>
          <w:szCs w:val="24"/>
        </w:rPr>
        <w:t xml:space="preserve"> w postaci zdematerializowanej</w:t>
      </w:r>
      <w:r w:rsidRPr="00E05BC3">
        <w:rPr>
          <w:rStyle w:val="Brak"/>
          <w:rFonts w:ascii="Times New Roman" w:hAnsi="Times New Roman" w:cs="Times New Roman"/>
          <w:sz w:val="24"/>
          <w:szCs w:val="24"/>
        </w:rPr>
        <w:t>. Akcje ten samej spółki nie mogą być jednocześnie rejestrowane w rejestrze akcjonariuszy (a więc w reżimie spółki nie</w:t>
      </w:r>
      <w:r w:rsidR="00C541BC">
        <w:rPr>
          <w:rStyle w:val="Brak"/>
          <w:rFonts w:ascii="Times New Roman" w:hAnsi="Times New Roman" w:cs="Times New Roman"/>
          <w:sz w:val="24"/>
          <w:szCs w:val="24"/>
        </w:rPr>
        <w:t xml:space="preserve">będącej spółką </w:t>
      </w:r>
      <w:r w:rsidRPr="00E05BC3">
        <w:rPr>
          <w:rStyle w:val="Brak"/>
          <w:rFonts w:ascii="Times New Roman" w:hAnsi="Times New Roman" w:cs="Times New Roman"/>
          <w:sz w:val="24"/>
          <w:szCs w:val="24"/>
        </w:rPr>
        <w:t>publiczn</w:t>
      </w:r>
      <w:r w:rsidR="00C541BC">
        <w:rPr>
          <w:rStyle w:val="Brak"/>
          <w:rFonts w:ascii="Times New Roman" w:hAnsi="Times New Roman" w:cs="Times New Roman"/>
          <w:sz w:val="24"/>
          <w:szCs w:val="24"/>
        </w:rPr>
        <w:t>ą</w:t>
      </w:r>
      <w:r w:rsidRPr="00E05BC3">
        <w:rPr>
          <w:rStyle w:val="Brak"/>
          <w:rFonts w:ascii="Times New Roman" w:hAnsi="Times New Roman" w:cs="Times New Roman"/>
          <w:sz w:val="24"/>
          <w:szCs w:val="24"/>
        </w:rPr>
        <w:t xml:space="preserve"> z k.s.h.) i w depozycie papierów wartościowych (czyli w reżimie właściwym dla spółek publicznych).</w:t>
      </w:r>
      <w:r w:rsidRPr="00E05BC3">
        <w:rPr>
          <w:rStyle w:val="Brak"/>
          <w:rFonts w:ascii="Times New Roman" w:hAnsi="Times New Roman" w:cs="Times New Roman"/>
          <w:sz w:val="24"/>
          <w:szCs w:val="24"/>
        </w:rPr>
        <w:br/>
      </w:r>
    </w:p>
    <w:p w:rsidR="00B12F6F" w:rsidRDefault="003B38D6" w:rsidP="008E6E46">
      <w:pPr>
        <w:spacing w:after="0"/>
        <w:ind w:firstLine="708"/>
        <w:jc w:val="both"/>
        <w:rPr>
          <w:rStyle w:val="Brak"/>
          <w:rFonts w:ascii="Times New Roman" w:hAnsi="Times New Roman" w:cs="Times New Roman"/>
          <w:sz w:val="24"/>
          <w:szCs w:val="24"/>
        </w:rPr>
      </w:pPr>
      <w:r w:rsidRPr="00E05BC3">
        <w:rPr>
          <w:rStyle w:val="Brak"/>
          <w:rFonts w:ascii="Times New Roman" w:hAnsi="Times New Roman" w:cs="Times New Roman"/>
          <w:b/>
          <w:bCs/>
          <w:sz w:val="24"/>
          <w:szCs w:val="24"/>
        </w:rPr>
        <w:t>Przepis art. 328</w:t>
      </w:r>
      <w:r w:rsidRPr="00E05BC3">
        <w:rPr>
          <w:rStyle w:val="Brak"/>
          <w:rFonts w:ascii="Times New Roman" w:hAnsi="Times New Roman" w:cs="Times New Roman"/>
          <w:b/>
          <w:bCs/>
          <w:sz w:val="24"/>
          <w:szCs w:val="24"/>
          <w:vertAlign w:val="superscript"/>
        </w:rPr>
        <w:t>13</w:t>
      </w:r>
      <w:r w:rsidRPr="00E05BC3">
        <w:rPr>
          <w:rStyle w:val="Brak"/>
          <w:rFonts w:ascii="Times New Roman" w:hAnsi="Times New Roman" w:cs="Times New Roman"/>
          <w:b/>
          <w:bCs/>
          <w:sz w:val="24"/>
          <w:szCs w:val="24"/>
        </w:rPr>
        <w:t xml:space="preserve"> </w:t>
      </w:r>
      <w:r w:rsidRPr="00E05BC3">
        <w:rPr>
          <w:rStyle w:val="Brak"/>
          <w:rFonts w:ascii="Times New Roman" w:hAnsi="Times New Roman" w:cs="Times New Roman"/>
          <w:sz w:val="24"/>
          <w:szCs w:val="24"/>
        </w:rPr>
        <w:t>wprowadza zasadę, stosownie do której spółka nie</w:t>
      </w:r>
      <w:r w:rsidR="00BA7378">
        <w:rPr>
          <w:rStyle w:val="Brak"/>
          <w:rFonts w:ascii="Times New Roman" w:hAnsi="Times New Roman" w:cs="Times New Roman"/>
          <w:sz w:val="24"/>
          <w:szCs w:val="24"/>
        </w:rPr>
        <w:t xml:space="preserve">będąca spółką </w:t>
      </w:r>
      <w:r w:rsidRPr="00E05BC3">
        <w:rPr>
          <w:rStyle w:val="Brak"/>
          <w:rFonts w:ascii="Times New Roman" w:hAnsi="Times New Roman" w:cs="Times New Roman"/>
          <w:sz w:val="24"/>
          <w:szCs w:val="24"/>
        </w:rPr>
        <w:t>publiczn</w:t>
      </w:r>
      <w:r w:rsidR="00BA7378">
        <w:rPr>
          <w:rStyle w:val="Brak"/>
          <w:rFonts w:ascii="Times New Roman" w:hAnsi="Times New Roman" w:cs="Times New Roman"/>
          <w:sz w:val="24"/>
          <w:szCs w:val="24"/>
        </w:rPr>
        <w:t>ą</w:t>
      </w:r>
      <w:r w:rsidRPr="00E05BC3">
        <w:rPr>
          <w:rStyle w:val="Brak"/>
          <w:rFonts w:ascii="Times New Roman" w:hAnsi="Times New Roman" w:cs="Times New Roman"/>
          <w:sz w:val="24"/>
          <w:szCs w:val="24"/>
        </w:rPr>
        <w:t>, której akcje są zarejestrowane w depozycie papierów wartościowych</w:t>
      </w:r>
      <w:r w:rsidR="00B377A1">
        <w:rPr>
          <w:rStyle w:val="Brak"/>
          <w:rFonts w:ascii="Times New Roman" w:hAnsi="Times New Roman" w:cs="Times New Roman"/>
          <w:sz w:val="24"/>
          <w:szCs w:val="24"/>
        </w:rPr>
        <w:t xml:space="preserve"> oraz akcjonariusz</w:t>
      </w:r>
      <w:r w:rsidR="008F3FDB">
        <w:rPr>
          <w:rStyle w:val="Brak"/>
          <w:rFonts w:ascii="Times New Roman" w:hAnsi="Times New Roman" w:cs="Times New Roman"/>
          <w:sz w:val="24"/>
          <w:szCs w:val="24"/>
        </w:rPr>
        <w:t>e</w:t>
      </w:r>
      <w:r w:rsidR="00B377A1">
        <w:rPr>
          <w:rStyle w:val="Brak"/>
          <w:rFonts w:ascii="Times New Roman" w:hAnsi="Times New Roman" w:cs="Times New Roman"/>
          <w:sz w:val="24"/>
          <w:szCs w:val="24"/>
        </w:rPr>
        <w:t xml:space="preserve"> takiej spółki</w:t>
      </w:r>
      <w:r w:rsidRPr="00E05BC3">
        <w:rPr>
          <w:rStyle w:val="Brak"/>
          <w:rFonts w:ascii="Times New Roman" w:hAnsi="Times New Roman" w:cs="Times New Roman"/>
          <w:sz w:val="24"/>
          <w:szCs w:val="24"/>
        </w:rPr>
        <w:t>, ma</w:t>
      </w:r>
      <w:r w:rsidR="00BA7378">
        <w:rPr>
          <w:rStyle w:val="Brak"/>
          <w:rFonts w:ascii="Times New Roman" w:hAnsi="Times New Roman" w:cs="Times New Roman"/>
          <w:sz w:val="24"/>
          <w:szCs w:val="24"/>
        </w:rPr>
        <w:t>ją</w:t>
      </w:r>
      <w:r w:rsidRPr="00E05BC3">
        <w:rPr>
          <w:rStyle w:val="Brak"/>
          <w:rFonts w:ascii="Times New Roman" w:hAnsi="Times New Roman" w:cs="Times New Roman"/>
          <w:sz w:val="24"/>
          <w:szCs w:val="24"/>
        </w:rPr>
        <w:t xml:space="preserve"> prawo dostępu do informacji o tym</w:t>
      </w:r>
      <w:r w:rsidR="00955706" w:rsidRPr="00E05BC3">
        <w:rPr>
          <w:rStyle w:val="Brak"/>
          <w:rFonts w:ascii="Times New Roman" w:hAnsi="Times New Roman" w:cs="Times New Roman"/>
          <w:sz w:val="24"/>
          <w:szCs w:val="24"/>
        </w:rPr>
        <w:t>,</w:t>
      </w:r>
      <w:r w:rsidRPr="00E05BC3">
        <w:rPr>
          <w:rStyle w:val="Brak"/>
          <w:rFonts w:ascii="Times New Roman" w:hAnsi="Times New Roman" w:cs="Times New Roman"/>
          <w:sz w:val="24"/>
          <w:szCs w:val="24"/>
        </w:rPr>
        <w:t xml:space="preserve"> kto jest akcjonariuszem oraz zastawnikiem lub użytkownikiem akcji uprawnionym do wykonywania prawa głosu</w:t>
      </w:r>
      <w:r w:rsidR="00B90137">
        <w:rPr>
          <w:rStyle w:val="Brak"/>
          <w:rFonts w:ascii="Times New Roman" w:hAnsi="Times New Roman" w:cs="Times New Roman"/>
          <w:sz w:val="24"/>
          <w:szCs w:val="24"/>
        </w:rPr>
        <w:t xml:space="preserve"> w podobnym zakresie</w:t>
      </w:r>
      <w:r w:rsidR="00C949B3">
        <w:rPr>
          <w:rStyle w:val="Brak"/>
          <w:rFonts w:ascii="Times New Roman" w:hAnsi="Times New Roman" w:cs="Times New Roman"/>
          <w:sz w:val="24"/>
          <w:szCs w:val="24"/>
        </w:rPr>
        <w:t>,</w:t>
      </w:r>
      <w:r w:rsidR="00B90137">
        <w:rPr>
          <w:rStyle w:val="Brak"/>
          <w:rFonts w:ascii="Times New Roman" w:hAnsi="Times New Roman" w:cs="Times New Roman"/>
          <w:sz w:val="24"/>
          <w:szCs w:val="24"/>
        </w:rPr>
        <w:t xml:space="preserve"> jak w przypadku spółek nie</w:t>
      </w:r>
      <w:r w:rsidR="00BA7378">
        <w:rPr>
          <w:rStyle w:val="Brak"/>
          <w:rFonts w:ascii="Times New Roman" w:hAnsi="Times New Roman" w:cs="Times New Roman"/>
          <w:sz w:val="24"/>
          <w:szCs w:val="24"/>
        </w:rPr>
        <w:t xml:space="preserve">będących spółkami </w:t>
      </w:r>
      <w:r w:rsidR="00B90137">
        <w:rPr>
          <w:rStyle w:val="Brak"/>
          <w:rFonts w:ascii="Times New Roman" w:hAnsi="Times New Roman" w:cs="Times New Roman"/>
          <w:sz w:val="24"/>
          <w:szCs w:val="24"/>
        </w:rPr>
        <w:t>publiczny</w:t>
      </w:r>
      <w:r w:rsidR="00BA7378">
        <w:rPr>
          <w:rStyle w:val="Brak"/>
          <w:rFonts w:ascii="Times New Roman" w:hAnsi="Times New Roman" w:cs="Times New Roman"/>
          <w:sz w:val="24"/>
          <w:szCs w:val="24"/>
        </w:rPr>
        <w:t>mi</w:t>
      </w:r>
      <w:r w:rsidR="00B90137">
        <w:rPr>
          <w:rStyle w:val="Brak"/>
          <w:rFonts w:ascii="Times New Roman" w:hAnsi="Times New Roman" w:cs="Times New Roman"/>
          <w:sz w:val="24"/>
          <w:szCs w:val="24"/>
        </w:rPr>
        <w:t>, których akcje są zarejestrowane w rejestrze akcjonariuszy</w:t>
      </w:r>
      <w:r w:rsidRPr="00E05BC3">
        <w:rPr>
          <w:rStyle w:val="Brak"/>
          <w:rFonts w:ascii="Times New Roman" w:hAnsi="Times New Roman" w:cs="Times New Roman"/>
          <w:sz w:val="24"/>
          <w:szCs w:val="24"/>
        </w:rPr>
        <w:t>. Nie ma bowiem uzasadnienia aksjologicznego, aby różnicować w tym zakresie sytuację spółek nie</w:t>
      </w:r>
      <w:r w:rsidR="00BA7378">
        <w:rPr>
          <w:rStyle w:val="Brak"/>
          <w:rFonts w:ascii="Times New Roman" w:hAnsi="Times New Roman" w:cs="Times New Roman"/>
          <w:sz w:val="24"/>
          <w:szCs w:val="24"/>
        </w:rPr>
        <w:t>będących spółkami publicznymi</w:t>
      </w:r>
      <w:r w:rsidRPr="00E05BC3">
        <w:rPr>
          <w:rStyle w:val="Brak"/>
          <w:rFonts w:ascii="Times New Roman" w:hAnsi="Times New Roman" w:cs="Times New Roman"/>
          <w:sz w:val="24"/>
          <w:szCs w:val="24"/>
        </w:rPr>
        <w:t>, które rejestrują akcje zgodnie z przepisami Kodeksu spółek handlowych i spółek</w:t>
      </w:r>
      <w:r w:rsidR="00DB3F20" w:rsidRPr="00DB3F20">
        <w:rPr>
          <w:rFonts w:ascii="Times New Roman" w:hAnsi="Times New Roman" w:cs="Times New Roman"/>
          <w:sz w:val="24"/>
          <w:szCs w:val="24"/>
        </w:rPr>
        <w:t xml:space="preserve"> </w:t>
      </w:r>
      <w:r w:rsidR="00BA7378" w:rsidRPr="00E05BC3">
        <w:rPr>
          <w:rStyle w:val="Brak"/>
          <w:rFonts w:ascii="Times New Roman" w:hAnsi="Times New Roman" w:cs="Times New Roman"/>
          <w:sz w:val="24"/>
          <w:szCs w:val="24"/>
        </w:rPr>
        <w:t>nie</w:t>
      </w:r>
      <w:r w:rsidR="00BA7378">
        <w:rPr>
          <w:rStyle w:val="Brak"/>
          <w:rFonts w:ascii="Times New Roman" w:hAnsi="Times New Roman" w:cs="Times New Roman"/>
          <w:sz w:val="24"/>
          <w:szCs w:val="24"/>
        </w:rPr>
        <w:t>będących spółkami publicznymi</w:t>
      </w:r>
      <w:r w:rsidRPr="00E05BC3">
        <w:rPr>
          <w:rStyle w:val="Brak"/>
          <w:rFonts w:ascii="Times New Roman" w:hAnsi="Times New Roman" w:cs="Times New Roman"/>
          <w:sz w:val="24"/>
          <w:szCs w:val="24"/>
        </w:rPr>
        <w:t xml:space="preserve">, które wybierają system dematerializacji regulowany ustawą o obrocie instrumentami finansowymi. Jak była mowa w części ogólnej </w:t>
      </w:r>
      <w:r w:rsidR="008F3FDB">
        <w:rPr>
          <w:rStyle w:val="Brak"/>
          <w:rFonts w:ascii="Times New Roman" w:hAnsi="Times New Roman" w:cs="Times New Roman"/>
          <w:sz w:val="24"/>
          <w:szCs w:val="24"/>
        </w:rPr>
        <w:t xml:space="preserve">uzasadnienia, </w:t>
      </w:r>
      <w:r w:rsidRPr="00E05BC3">
        <w:rPr>
          <w:rStyle w:val="Brak"/>
          <w:rFonts w:ascii="Times New Roman" w:hAnsi="Times New Roman" w:cs="Times New Roman"/>
          <w:sz w:val="24"/>
          <w:szCs w:val="24"/>
        </w:rPr>
        <w:t>aksjologia, która legła u podstaw konstrukcji akcji na okaziciela</w:t>
      </w:r>
      <w:r w:rsidR="008F3FDB">
        <w:rPr>
          <w:rStyle w:val="Brak"/>
          <w:rFonts w:ascii="Times New Roman" w:hAnsi="Times New Roman" w:cs="Times New Roman"/>
          <w:sz w:val="24"/>
          <w:szCs w:val="24"/>
        </w:rPr>
        <w:t>,</w:t>
      </w:r>
      <w:r w:rsidRPr="00E05BC3">
        <w:rPr>
          <w:rStyle w:val="Brak"/>
          <w:rFonts w:ascii="Times New Roman" w:hAnsi="Times New Roman" w:cs="Times New Roman"/>
          <w:sz w:val="24"/>
          <w:szCs w:val="24"/>
        </w:rPr>
        <w:t xml:space="preserve"> nie zmierzała do wprowadzenia jako zasady anonimowości a</w:t>
      </w:r>
      <w:r w:rsidR="00904343">
        <w:rPr>
          <w:rStyle w:val="Brak"/>
          <w:rFonts w:ascii="Times New Roman" w:hAnsi="Times New Roman" w:cs="Times New Roman"/>
          <w:sz w:val="24"/>
          <w:szCs w:val="24"/>
        </w:rPr>
        <w:t xml:space="preserve">kcjonariuszy wobec spółki, ale </w:t>
      </w:r>
      <w:r w:rsidRPr="00E05BC3">
        <w:rPr>
          <w:rStyle w:val="Brak"/>
          <w:rFonts w:ascii="Times New Roman" w:hAnsi="Times New Roman" w:cs="Times New Roman"/>
          <w:sz w:val="24"/>
          <w:szCs w:val="24"/>
        </w:rPr>
        <w:t xml:space="preserve">chodziło </w:t>
      </w:r>
      <w:r w:rsidR="004C6994">
        <w:rPr>
          <w:rStyle w:val="Brak"/>
          <w:rFonts w:ascii="Times New Roman" w:hAnsi="Times New Roman" w:cs="Times New Roman"/>
          <w:sz w:val="24"/>
          <w:szCs w:val="24"/>
        </w:rPr>
        <w:br/>
      </w:r>
      <w:r w:rsidRPr="00E05BC3">
        <w:rPr>
          <w:rStyle w:val="Brak"/>
          <w:rFonts w:ascii="Times New Roman" w:hAnsi="Times New Roman" w:cs="Times New Roman"/>
          <w:sz w:val="24"/>
          <w:szCs w:val="24"/>
        </w:rPr>
        <w:t>o ułatwienie masowego obrotu</w:t>
      </w:r>
      <w:r w:rsidR="00955706" w:rsidRPr="00E05BC3">
        <w:rPr>
          <w:rStyle w:val="Brak"/>
          <w:rFonts w:ascii="Times New Roman" w:hAnsi="Times New Roman" w:cs="Times New Roman"/>
          <w:sz w:val="24"/>
          <w:szCs w:val="24"/>
        </w:rPr>
        <w:t xml:space="preserve"> akcjami zgodnie z</w:t>
      </w:r>
      <w:r w:rsidRPr="00E05BC3">
        <w:rPr>
          <w:rStyle w:val="Brak"/>
          <w:rFonts w:ascii="Times New Roman" w:hAnsi="Times New Roman" w:cs="Times New Roman"/>
          <w:sz w:val="24"/>
          <w:szCs w:val="24"/>
        </w:rPr>
        <w:t xml:space="preserve"> założeniami konstrukcji spółki akcyjnej </w:t>
      </w:r>
      <w:r w:rsidR="004C6994">
        <w:rPr>
          <w:rStyle w:val="Brak"/>
          <w:rFonts w:ascii="Times New Roman" w:hAnsi="Times New Roman" w:cs="Times New Roman"/>
          <w:sz w:val="24"/>
          <w:szCs w:val="24"/>
        </w:rPr>
        <w:br/>
      </w:r>
      <w:r w:rsidRPr="00E05BC3">
        <w:rPr>
          <w:rStyle w:val="Brak"/>
          <w:rFonts w:ascii="Times New Roman" w:hAnsi="Times New Roman" w:cs="Times New Roman"/>
          <w:sz w:val="24"/>
          <w:szCs w:val="24"/>
        </w:rPr>
        <w:t xml:space="preserve">i emitowanych przez nią akcji (spółka akcyjna jako narzędzie do pozyskiwania kapitału </w:t>
      </w:r>
      <w:r w:rsidR="004C6994">
        <w:rPr>
          <w:rStyle w:val="Brak"/>
          <w:rFonts w:ascii="Times New Roman" w:hAnsi="Times New Roman" w:cs="Times New Roman"/>
          <w:sz w:val="24"/>
          <w:szCs w:val="24"/>
        </w:rPr>
        <w:br/>
      </w:r>
      <w:r w:rsidRPr="00E05BC3">
        <w:rPr>
          <w:rStyle w:val="Brak"/>
          <w:rFonts w:ascii="Times New Roman" w:hAnsi="Times New Roman" w:cs="Times New Roman"/>
          <w:sz w:val="24"/>
          <w:szCs w:val="24"/>
        </w:rPr>
        <w:t xml:space="preserve">w drodze oferty publicznej jako alternatywna do długu bankowego). </w:t>
      </w:r>
    </w:p>
    <w:p w:rsidR="00964B2F" w:rsidRDefault="00B12F6F" w:rsidP="008E6E46">
      <w:pPr>
        <w:spacing w:after="0"/>
        <w:ind w:firstLine="708"/>
        <w:jc w:val="both"/>
        <w:rPr>
          <w:rStyle w:val="Brak"/>
          <w:rFonts w:ascii="Times New Roman" w:hAnsi="Times New Roman" w:cs="Times New Roman"/>
          <w:sz w:val="24"/>
          <w:szCs w:val="24"/>
        </w:rPr>
      </w:pPr>
      <w:r>
        <w:rPr>
          <w:rStyle w:val="Brak"/>
          <w:rFonts w:ascii="Times New Roman" w:hAnsi="Times New Roman" w:cs="Times New Roman"/>
          <w:sz w:val="24"/>
          <w:szCs w:val="24"/>
        </w:rPr>
        <w:t>Informacje zobowiązane będą udostępniać p</w:t>
      </w:r>
      <w:r w:rsidR="003B38D6" w:rsidRPr="00E05BC3">
        <w:rPr>
          <w:rStyle w:val="Brak"/>
          <w:rFonts w:ascii="Times New Roman" w:hAnsi="Times New Roman" w:cs="Times New Roman"/>
          <w:sz w:val="24"/>
          <w:szCs w:val="24"/>
        </w:rPr>
        <w:t>odmioty prowadzące rachunki papierów wartościowych</w:t>
      </w:r>
      <w:r w:rsidR="00904343">
        <w:rPr>
          <w:rStyle w:val="Brak"/>
          <w:rFonts w:ascii="Times New Roman" w:hAnsi="Times New Roman" w:cs="Times New Roman"/>
          <w:sz w:val="24"/>
          <w:szCs w:val="24"/>
        </w:rPr>
        <w:t>, przy czym w celu ich uzyskania spółka będzie kierować swoje żądanie do KDPW, a akcjonariusz do podmiotu prowadzącego dla niego rachunek papierów wartościowych.</w:t>
      </w:r>
      <w:r w:rsidR="003B38D6" w:rsidRPr="00E05BC3">
        <w:rPr>
          <w:rStyle w:val="Brak"/>
          <w:rFonts w:ascii="Times New Roman" w:hAnsi="Times New Roman" w:cs="Times New Roman"/>
          <w:sz w:val="24"/>
          <w:szCs w:val="24"/>
        </w:rPr>
        <w:t xml:space="preserve"> </w:t>
      </w:r>
    </w:p>
    <w:p w:rsidR="00BA7378" w:rsidRDefault="00BA7378" w:rsidP="008E6E46">
      <w:pPr>
        <w:spacing w:after="0"/>
        <w:ind w:firstLine="708"/>
        <w:jc w:val="both"/>
        <w:rPr>
          <w:rStyle w:val="Brak"/>
          <w:rFonts w:ascii="Times New Roman" w:hAnsi="Times New Roman" w:cs="Times New Roman"/>
          <w:sz w:val="24"/>
          <w:szCs w:val="24"/>
        </w:rPr>
      </w:pPr>
      <w:r>
        <w:rPr>
          <w:rStyle w:val="Brak"/>
          <w:rFonts w:ascii="Times New Roman" w:hAnsi="Times New Roman" w:cs="Times New Roman"/>
          <w:sz w:val="24"/>
          <w:szCs w:val="24"/>
        </w:rPr>
        <w:t xml:space="preserve">Regulacja § 2 i 4 dotyczy akcji zapisanych na rachunkach zbiorczych. Konieczność jej wprowadzenia wynika z faktu, że podmiot prowadzący rachunek papierów wartościowych akcjonariusza nie ma dostępu do pełnej informacji, której mógłby żądać akcjonariusz. Informacja ta będzie się znajdowała w posiadaniu podmiotu prowadzącego rachunek zbiorczy, który udzieli informacji na wniosek złożony przez akcjonariusza do podmiotu prowadzącego dla niego rachunek papierów wartościowych. </w:t>
      </w:r>
    </w:p>
    <w:p w:rsidR="00821914" w:rsidRPr="00E05BC3" w:rsidRDefault="00723F29" w:rsidP="004208FA">
      <w:pPr>
        <w:ind w:firstLine="708"/>
        <w:jc w:val="both"/>
        <w:rPr>
          <w:rStyle w:val="Brak"/>
          <w:rFonts w:ascii="Times New Roman" w:eastAsia="Times New Roman" w:hAnsi="Times New Roman" w:cs="Times New Roman"/>
          <w:sz w:val="24"/>
          <w:szCs w:val="24"/>
        </w:rPr>
      </w:pPr>
      <w:r>
        <w:rPr>
          <w:rStyle w:val="Brak"/>
          <w:rFonts w:ascii="Times New Roman" w:hAnsi="Times New Roman" w:cs="Times New Roman"/>
          <w:sz w:val="24"/>
          <w:szCs w:val="24"/>
        </w:rPr>
        <w:t>Jednocześnie n</w:t>
      </w:r>
      <w:r w:rsidR="00964B2F">
        <w:rPr>
          <w:rStyle w:val="Brak"/>
          <w:rFonts w:ascii="Times New Roman" w:hAnsi="Times New Roman" w:cs="Times New Roman"/>
          <w:sz w:val="24"/>
          <w:szCs w:val="24"/>
        </w:rPr>
        <w:t xml:space="preserve">ależy zauważyć, że kwestia określenia zasad i zakresu dostępu </w:t>
      </w:r>
      <w:r w:rsidR="007924D4">
        <w:rPr>
          <w:rStyle w:val="Brak"/>
          <w:rFonts w:ascii="Times New Roman" w:hAnsi="Times New Roman" w:cs="Times New Roman"/>
          <w:sz w:val="24"/>
          <w:szCs w:val="24"/>
        </w:rPr>
        <w:t xml:space="preserve">do danych o akcjonariuszach w spółkach publicznych </w:t>
      </w:r>
      <w:r>
        <w:rPr>
          <w:rStyle w:val="Brak"/>
          <w:rFonts w:ascii="Times New Roman" w:hAnsi="Times New Roman" w:cs="Times New Roman"/>
          <w:sz w:val="24"/>
          <w:szCs w:val="24"/>
        </w:rPr>
        <w:t>została pozostawiona</w:t>
      </w:r>
      <w:r w:rsidR="007924D4">
        <w:rPr>
          <w:rStyle w:val="Brak"/>
          <w:rFonts w:ascii="Times New Roman" w:hAnsi="Times New Roman" w:cs="Times New Roman"/>
          <w:sz w:val="24"/>
          <w:szCs w:val="24"/>
        </w:rPr>
        <w:t xml:space="preserve"> do uregulowania w ramach </w:t>
      </w:r>
      <w:r w:rsidR="003B38D6" w:rsidRPr="00E05BC3">
        <w:rPr>
          <w:rStyle w:val="Brak"/>
          <w:rFonts w:ascii="Times New Roman" w:hAnsi="Times New Roman" w:cs="Times New Roman"/>
          <w:sz w:val="24"/>
          <w:szCs w:val="24"/>
        </w:rPr>
        <w:t xml:space="preserve">implementacji dyrektywy (UE) 2017/828 Parlamentu Europejskiego i Rady (UE) zmieniającej dyrektywę 2007/36/WE w zakresie zachęcania akcjonariuszy do </w:t>
      </w:r>
      <w:r w:rsidR="003B38D6" w:rsidRPr="00E05BC3">
        <w:rPr>
          <w:rStyle w:val="Brak"/>
          <w:rFonts w:ascii="Times New Roman" w:hAnsi="Times New Roman" w:cs="Times New Roman"/>
          <w:sz w:val="24"/>
          <w:szCs w:val="24"/>
        </w:rPr>
        <w:lastRenderedPageBreak/>
        <w:t>długoterminowego zaangażowania (co powinno nastąpić do dnia 1</w:t>
      </w:r>
      <w:r w:rsidR="0077378A">
        <w:rPr>
          <w:rStyle w:val="Brak"/>
          <w:rFonts w:ascii="Times New Roman" w:hAnsi="Times New Roman" w:cs="Times New Roman"/>
          <w:sz w:val="24"/>
          <w:szCs w:val="24"/>
        </w:rPr>
        <w:t>0</w:t>
      </w:r>
      <w:r w:rsidR="003B38D6" w:rsidRPr="00E05BC3">
        <w:rPr>
          <w:rStyle w:val="Brak"/>
          <w:rFonts w:ascii="Times New Roman" w:hAnsi="Times New Roman" w:cs="Times New Roman"/>
          <w:sz w:val="24"/>
          <w:szCs w:val="24"/>
        </w:rPr>
        <w:t xml:space="preserve"> czerwca 2019 r., a więc przed wejściem w życie niniejszej ustawy). Zmiany wprowadzone ww. dyrektywą mają zachęcić akcjonariuszy do długoterminowego angażowania </w:t>
      </w:r>
      <w:r w:rsidR="008E6E46">
        <w:rPr>
          <w:rStyle w:val="Brak"/>
          <w:rFonts w:ascii="Times New Roman" w:hAnsi="Times New Roman" w:cs="Times New Roman"/>
          <w:sz w:val="24"/>
          <w:szCs w:val="24"/>
        </w:rPr>
        <w:t xml:space="preserve">w akcjonariat spółek notowanych </w:t>
      </w:r>
      <w:r w:rsidR="003B38D6" w:rsidRPr="00E05BC3">
        <w:rPr>
          <w:rStyle w:val="Brak"/>
          <w:rFonts w:ascii="Times New Roman" w:hAnsi="Times New Roman" w:cs="Times New Roman"/>
          <w:sz w:val="24"/>
          <w:szCs w:val="24"/>
        </w:rPr>
        <w:t>na rynku regulowanym, a także zwiększyć przejrzystość stosunków pomiędzy takimi spółkami</w:t>
      </w:r>
      <w:r w:rsidR="003A4CA0" w:rsidRPr="00E05BC3">
        <w:rPr>
          <w:rStyle w:val="Brak"/>
          <w:rFonts w:ascii="Times New Roman" w:hAnsi="Times New Roman" w:cs="Times New Roman"/>
          <w:sz w:val="24"/>
          <w:szCs w:val="24"/>
        </w:rPr>
        <w:t>,</w:t>
      </w:r>
      <w:r w:rsidR="003B38D6" w:rsidRPr="00E05BC3">
        <w:rPr>
          <w:rStyle w:val="Brak"/>
          <w:rFonts w:ascii="Times New Roman" w:hAnsi="Times New Roman" w:cs="Times New Roman"/>
          <w:sz w:val="24"/>
          <w:szCs w:val="24"/>
        </w:rPr>
        <w:t xml:space="preserve"> a ich akcjonariuszami. Jednym ze środków pozwalających na osiągnięte tego celu jest także przyznanie spółkom notowanym na rynku regulowanym prawa do identyfikowania ich akcjonariuszy w celu ułatwienia im wykonywania praw z akcji, bezpośredniej komunikacji z nimi oraz zwiększania ich zaangażowania w sprawy spółki. Rozwiązania przyjęte na forum UE oznaczają, że analogiczne zasady będą musiały być zapewnione we wszystkich państwach członkowskich UE. </w:t>
      </w:r>
      <w:r w:rsidR="008E6E46">
        <w:rPr>
          <w:rStyle w:val="Brak"/>
          <w:rFonts w:ascii="Times New Roman" w:hAnsi="Times New Roman" w:cs="Times New Roman"/>
          <w:sz w:val="24"/>
          <w:szCs w:val="24"/>
        </w:rPr>
        <w:t>W ramach implementacji</w:t>
      </w:r>
      <w:r w:rsidR="00C949B3">
        <w:rPr>
          <w:rStyle w:val="Brak"/>
          <w:rFonts w:ascii="Times New Roman" w:hAnsi="Times New Roman" w:cs="Times New Roman"/>
          <w:sz w:val="24"/>
          <w:szCs w:val="24"/>
        </w:rPr>
        <w:t xml:space="preserve"> dyrektywy,</w:t>
      </w:r>
      <w:r w:rsidR="003B38D6" w:rsidRPr="00E05BC3">
        <w:rPr>
          <w:rStyle w:val="Brak"/>
          <w:rFonts w:ascii="Times New Roman" w:hAnsi="Times New Roman" w:cs="Times New Roman"/>
          <w:sz w:val="24"/>
          <w:szCs w:val="24"/>
        </w:rPr>
        <w:t xml:space="preserve"> w odniesieniu do spółek publicznych</w:t>
      </w:r>
      <w:r w:rsidR="00C949B3">
        <w:rPr>
          <w:rStyle w:val="Brak"/>
          <w:rFonts w:ascii="Times New Roman" w:hAnsi="Times New Roman" w:cs="Times New Roman"/>
          <w:sz w:val="24"/>
          <w:szCs w:val="24"/>
        </w:rPr>
        <w:t>,</w:t>
      </w:r>
      <w:r w:rsidR="004208FA" w:rsidRPr="00E05BC3">
        <w:rPr>
          <w:rStyle w:val="Brak"/>
          <w:rFonts w:ascii="Times New Roman" w:hAnsi="Times New Roman" w:cs="Times New Roman"/>
          <w:sz w:val="24"/>
          <w:szCs w:val="24"/>
        </w:rPr>
        <w:t xml:space="preserve"> </w:t>
      </w:r>
      <w:r w:rsidR="003B38D6" w:rsidRPr="00E05BC3">
        <w:rPr>
          <w:rStyle w:val="Brak"/>
          <w:rFonts w:ascii="Times New Roman" w:hAnsi="Times New Roman" w:cs="Times New Roman"/>
          <w:sz w:val="24"/>
          <w:szCs w:val="24"/>
        </w:rPr>
        <w:t xml:space="preserve">mogą być zatem przyjęte </w:t>
      </w:r>
      <w:r w:rsidR="00C949B3">
        <w:rPr>
          <w:rStyle w:val="Brak"/>
          <w:rFonts w:ascii="Times New Roman" w:hAnsi="Times New Roman" w:cs="Times New Roman"/>
          <w:sz w:val="24"/>
          <w:szCs w:val="24"/>
        </w:rPr>
        <w:t>w</w:t>
      </w:r>
      <w:r w:rsidR="00C949B3" w:rsidRPr="00E05BC3">
        <w:rPr>
          <w:rStyle w:val="Brak"/>
          <w:rFonts w:ascii="Times New Roman" w:hAnsi="Times New Roman" w:cs="Times New Roman"/>
          <w:sz w:val="24"/>
          <w:szCs w:val="24"/>
        </w:rPr>
        <w:t xml:space="preserve"> omawianym zakresie </w:t>
      </w:r>
      <w:r w:rsidR="003B38D6" w:rsidRPr="00E05BC3">
        <w:rPr>
          <w:rStyle w:val="Brak"/>
          <w:rFonts w:ascii="Times New Roman" w:hAnsi="Times New Roman" w:cs="Times New Roman"/>
          <w:sz w:val="24"/>
          <w:szCs w:val="24"/>
        </w:rPr>
        <w:t>nieco odmienne zasady, niż te, które będą się odnosiły do spółek nie</w:t>
      </w:r>
      <w:r w:rsidR="00C541BC">
        <w:rPr>
          <w:rStyle w:val="Brak"/>
          <w:rFonts w:ascii="Times New Roman" w:hAnsi="Times New Roman" w:cs="Times New Roman"/>
          <w:sz w:val="24"/>
          <w:szCs w:val="24"/>
        </w:rPr>
        <w:t xml:space="preserve">będących spółkami </w:t>
      </w:r>
      <w:r w:rsidR="003B38D6" w:rsidRPr="00E05BC3">
        <w:rPr>
          <w:rStyle w:val="Brak"/>
          <w:rFonts w:ascii="Times New Roman" w:hAnsi="Times New Roman" w:cs="Times New Roman"/>
          <w:sz w:val="24"/>
          <w:szCs w:val="24"/>
        </w:rPr>
        <w:t>publiczny</w:t>
      </w:r>
      <w:r w:rsidR="00C541BC">
        <w:rPr>
          <w:rStyle w:val="Brak"/>
          <w:rFonts w:ascii="Times New Roman" w:hAnsi="Times New Roman" w:cs="Times New Roman"/>
          <w:sz w:val="24"/>
          <w:szCs w:val="24"/>
        </w:rPr>
        <w:t>mi</w:t>
      </w:r>
      <w:r w:rsidR="003B38D6" w:rsidRPr="00E05BC3">
        <w:rPr>
          <w:rStyle w:val="Brak"/>
          <w:rFonts w:ascii="Times New Roman" w:hAnsi="Times New Roman" w:cs="Times New Roman"/>
          <w:sz w:val="24"/>
          <w:szCs w:val="24"/>
        </w:rPr>
        <w:t xml:space="preserve">. </w:t>
      </w:r>
    </w:p>
    <w:p w:rsidR="00821914" w:rsidRPr="00E05BC3" w:rsidRDefault="003B38D6" w:rsidP="004208FA">
      <w:pPr>
        <w:ind w:firstLine="708"/>
        <w:jc w:val="both"/>
        <w:rPr>
          <w:rStyle w:val="Brak"/>
          <w:rFonts w:ascii="Times New Roman" w:eastAsia="Times" w:hAnsi="Times New Roman" w:cs="Times New Roman"/>
          <w:sz w:val="24"/>
          <w:szCs w:val="24"/>
        </w:rPr>
      </w:pPr>
      <w:r w:rsidRPr="00E05BC3">
        <w:rPr>
          <w:rStyle w:val="Brak"/>
          <w:rFonts w:ascii="Times New Roman" w:hAnsi="Times New Roman" w:cs="Times New Roman"/>
          <w:b/>
          <w:bCs/>
          <w:sz w:val="24"/>
          <w:szCs w:val="24"/>
        </w:rPr>
        <w:t>Przepis art. 328</w:t>
      </w:r>
      <w:r w:rsidRPr="00E05BC3">
        <w:rPr>
          <w:rStyle w:val="Brak"/>
          <w:rFonts w:ascii="Times New Roman" w:hAnsi="Times New Roman" w:cs="Times New Roman"/>
          <w:b/>
          <w:bCs/>
          <w:sz w:val="24"/>
          <w:szCs w:val="24"/>
          <w:vertAlign w:val="superscript"/>
        </w:rPr>
        <w:t>14</w:t>
      </w:r>
      <w:r w:rsidRPr="00E05BC3">
        <w:rPr>
          <w:rStyle w:val="Brak"/>
          <w:rFonts w:ascii="Times New Roman" w:hAnsi="Times New Roman" w:cs="Times New Roman"/>
          <w:sz w:val="24"/>
          <w:szCs w:val="24"/>
        </w:rPr>
        <w:t xml:space="preserve"> wprowadza zasadę,</w:t>
      </w:r>
      <w:r w:rsidR="00F07F7C">
        <w:rPr>
          <w:rStyle w:val="Brak"/>
          <w:rFonts w:ascii="Times New Roman" w:hAnsi="Times New Roman" w:cs="Times New Roman"/>
          <w:sz w:val="24"/>
          <w:szCs w:val="24"/>
        </w:rPr>
        <w:t xml:space="preserve"> zgodnie z którą</w:t>
      </w:r>
      <w:r w:rsidRPr="00E05BC3">
        <w:rPr>
          <w:rStyle w:val="Brak"/>
          <w:rFonts w:ascii="Times New Roman" w:hAnsi="Times New Roman" w:cs="Times New Roman"/>
          <w:sz w:val="24"/>
          <w:szCs w:val="24"/>
        </w:rPr>
        <w:t xml:space="preserve"> spółki nie</w:t>
      </w:r>
      <w:r w:rsidR="00FF554C">
        <w:rPr>
          <w:rStyle w:val="Brak"/>
          <w:rFonts w:ascii="Times New Roman" w:hAnsi="Times New Roman" w:cs="Times New Roman"/>
          <w:sz w:val="24"/>
          <w:szCs w:val="24"/>
        </w:rPr>
        <w:t xml:space="preserve">będące spółkami </w:t>
      </w:r>
      <w:r w:rsidRPr="00E05BC3">
        <w:rPr>
          <w:rStyle w:val="Brak"/>
          <w:rFonts w:ascii="Times New Roman" w:hAnsi="Times New Roman" w:cs="Times New Roman"/>
          <w:sz w:val="24"/>
          <w:szCs w:val="24"/>
        </w:rPr>
        <w:t>publiczn</w:t>
      </w:r>
      <w:r w:rsidR="00FF554C">
        <w:rPr>
          <w:rStyle w:val="Brak"/>
          <w:rFonts w:ascii="Times New Roman" w:hAnsi="Times New Roman" w:cs="Times New Roman"/>
          <w:sz w:val="24"/>
          <w:szCs w:val="24"/>
        </w:rPr>
        <w:t>ymi</w:t>
      </w:r>
      <w:r w:rsidRPr="00E05BC3">
        <w:rPr>
          <w:rStyle w:val="Brak"/>
          <w:rFonts w:ascii="Times New Roman" w:hAnsi="Times New Roman" w:cs="Times New Roman"/>
          <w:sz w:val="24"/>
          <w:szCs w:val="24"/>
        </w:rPr>
        <w:t>, których wszystkie akcje są zdematerializowane zgodnie z przepisami ustawy o obrocie instrumentami finansowymi</w:t>
      </w:r>
      <w:r w:rsidR="001D0B78">
        <w:rPr>
          <w:rStyle w:val="Brak"/>
          <w:rFonts w:ascii="Times New Roman" w:hAnsi="Times New Roman" w:cs="Times New Roman"/>
          <w:sz w:val="24"/>
          <w:szCs w:val="24"/>
        </w:rPr>
        <w:t xml:space="preserve">, stosują </w:t>
      </w:r>
      <w:r w:rsidRPr="00E05BC3">
        <w:rPr>
          <w:rStyle w:val="Brak"/>
          <w:rFonts w:ascii="Times New Roman" w:hAnsi="Times New Roman" w:cs="Times New Roman"/>
          <w:sz w:val="24"/>
          <w:szCs w:val="24"/>
        </w:rPr>
        <w:t>przepisy o organizacji walnych zgromadzeń spółek publicznych. Stosowanie do spółek nie</w:t>
      </w:r>
      <w:r w:rsidR="00FF554C">
        <w:rPr>
          <w:rStyle w:val="Brak"/>
          <w:rFonts w:ascii="Times New Roman" w:hAnsi="Times New Roman" w:cs="Times New Roman"/>
          <w:sz w:val="24"/>
          <w:szCs w:val="24"/>
        </w:rPr>
        <w:t xml:space="preserve">będących spółkami </w:t>
      </w:r>
      <w:r w:rsidRPr="00E05BC3">
        <w:rPr>
          <w:rStyle w:val="Brak"/>
          <w:rFonts w:ascii="Times New Roman" w:hAnsi="Times New Roman" w:cs="Times New Roman"/>
          <w:sz w:val="24"/>
          <w:szCs w:val="24"/>
        </w:rPr>
        <w:t>publiczny</w:t>
      </w:r>
      <w:r w:rsidR="00FF554C">
        <w:rPr>
          <w:rStyle w:val="Brak"/>
          <w:rFonts w:ascii="Times New Roman" w:hAnsi="Times New Roman" w:cs="Times New Roman"/>
          <w:sz w:val="24"/>
          <w:szCs w:val="24"/>
        </w:rPr>
        <w:t>mi</w:t>
      </w:r>
      <w:r w:rsidRPr="00E05BC3">
        <w:rPr>
          <w:rStyle w:val="Brak"/>
          <w:rFonts w:ascii="Times New Roman" w:hAnsi="Times New Roman" w:cs="Times New Roman"/>
          <w:sz w:val="24"/>
          <w:szCs w:val="24"/>
        </w:rPr>
        <w:t xml:space="preserve"> przepisów o organizacji walnego zgromadzenia spółek publicznych oznacza w szczególności stosowanie do takich spółek przepisów art. 406</w:t>
      </w:r>
      <w:r w:rsidRPr="00E05BC3">
        <w:rPr>
          <w:rStyle w:val="Brak"/>
          <w:rFonts w:ascii="Times New Roman" w:hAnsi="Times New Roman" w:cs="Times New Roman"/>
          <w:sz w:val="24"/>
          <w:szCs w:val="24"/>
          <w:vertAlign w:val="superscript"/>
        </w:rPr>
        <w:t xml:space="preserve"> 1</w:t>
      </w:r>
      <w:r w:rsidRPr="00E05BC3">
        <w:rPr>
          <w:rStyle w:val="Brak"/>
          <w:rFonts w:ascii="Times New Roman" w:hAnsi="Times New Roman" w:cs="Times New Roman"/>
          <w:sz w:val="24"/>
          <w:szCs w:val="24"/>
        </w:rPr>
        <w:t xml:space="preserve"> i 406 </w:t>
      </w:r>
      <w:r w:rsidRPr="00E05BC3">
        <w:rPr>
          <w:rStyle w:val="Brak"/>
          <w:rFonts w:ascii="Times New Roman" w:hAnsi="Times New Roman" w:cs="Times New Roman"/>
          <w:sz w:val="24"/>
          <w:szCs w:val="24"/>
          <w:vertAlign w:val="superscript"/>
        </w:rPr>
        <w:t>2</w:t>
      </w:r>
      <w:r w:rsidRPr="00E05BC3">
        <w:rPr>
          <w:rStyle w:val="Brak"/>
          <w:rFonts w:ascii="Times New Roman" w:hAnsi="Times New Roman" w:cs="Times New Roman"/>
          <w:sz w:val="24"/>
          <w:szCs w:val="24"/>
        </w:rPr>
        <w:t xml:space="preserve"> k.s.h., które określają uprawnionych do uczestnictwa w walnym zgromadzeniu. </w:t>
      </w:r>
    </w:p>
    <w:p w:rsidR="00821914" w:rsidRPr="00E05BC3" w:rsidRDefault="003B38D6">
      <w:pPr>
        <w:ind w:firstLine="708"/>
        <w:jc w:val="both"/>
        <w:rPr>
          <w:rStyle w:val="Brak"/>
          <w:rFonts w:ascii="Times New Roman" w:eastAsia="Times" w:hAnsi="Times New Roman" w:cs="Times New Roman"/>
          <w:sz w:val="24"/>
          <w:szCs w:val="24"/>
        </w:rPr>
      </w:pPr>
      <w:r w:rsidRPr="00E05BC3">
        <w:rPr>
          <w:rStyle w:val="Brak"/>
          <w:rFonts w:ascii="Times New Roman" w:hAnsi="Times New Roman" w:cs="Times New Roman"/>
          <w:b/>
          <w:bCs/>
          <w:sz w:val="24"/>
          <w:szCs w:val="24"/>
        </w:rPr>
        <w:t>Przepis art. 328</w:t>
      </w:r>
      <w:r w:rsidRPr="00E05BC3">
        <w:rPr>
          <w:rStyle w:val="Brak"/>
          <w:rFonts w:ascii="Times New Roman" w:hAnsi="Times New Roman" w:cs="Times New Roman"/>
          <w:b/>
          <w:bCs/>
          <w:sz w:val="24"/>
          <w:szCs w:val="24"/>
          <w:vertAlign w:val="superscript"/>
        </w:rPr>
        <w:t>15</w:t>
      </w:r>
      <w:r w:rsidRPr="00E05BC3">
        <w:rPr>
          <w:rStyle w:val="Brak"/>
          <w:rFonts w:ascii="Times New Roman" w:hAnsi="Times New Roman" w:cs="Times New Roman"/>
          <w:b/>
          <w:bCs/>
          <w:sz w:val="24"/>
          <w:szCs w:val="24"/>
        </w:rPr>
        <w:t xml:space="preserve"> </w:t>
      </w:r>
      <w:r w:rsidRPr="00E05BC3">
        <w:rPr>
          <w:rStyle w:val="Brak"/>
          <w:rFonts w:ascii="Times New Roman" w:hAnsi="Times New Roman" w:cs="Times New Roman"/>
          <w:sz w:val="24"/>
          <w:szCs w:val="24"/>
        </w:rPr>
        <w:t xml:space="preserve">reguluje sytuację spółek, których akcje nie są notowane </w:t>
      </w:r>
      <w:r w:rsidRPr="00E05BC3">
        <w:rPr>
          <w:rStyle w:val="Brak"/>
          <w:rFonts w:ascii="Times New Roman" w:eastAsia="Arial Unicode MS" w:hAnsi="Times New Roman" w:cs="Times New Roman"/>
          <w:sz w:val="24"/>
          <w:szCs w:val="24"/>
        </w:rPr>
        <w:br/>
      </w:r>
      <w:r w:rsidRPr="00E05BC3">
        <w:rPr>
          <w:rStyle w:val="Brak"/>
          <w:rFonts w:ascii="Times New Roman" w:hAnsi="Times New Roman" w:cs="Times New Roman"/>
          <w:sz w:val="24"/>
          <w:szCs w:val="24"/>
        </w:rPr>
        <w:t xml:space="preserve">na terytorium Rzeczypospolitej Polskiej, lecz wyłącznie na innym rynku regulowanym </w:t>
      </w:r>
      <w:r w:rsidRPr="00E05BC3">
        <w:rPr>
          <w:rStyle w:val="Brak"/>
          <w:rFonts w:ascii="Times New Roman" w:eastAsia="Arial Unicode MS" w:hAnsi="Times New Roman" w:cs="Times New Roman"/>
          <w:sz w:val="24"/>
          <w:szCs w:val="24"/>
        </w:rPr>
        <w:br/>
      </w:r>
      <w:r w:rsidRPr="00E05BC3">
        <w:rPr>
          <w:rStyle w:val="Brak"/>
          <w:rFonts w:ascii="Times New Roman" w:hAnsi="Times New Roman" w:cs="Times New Roman"/>
          <w:sz w:val="24"/>
          <w:szCs w:val="24"/>
        </w:rPr>
        <w:t>Unii Europejskiej – dyrektywa 2007/36/WE wymaga, by takie spółki organizowały walne zgromadzenia zgodnie z jej wymogami. Chodzi o wprowadzenie wymagania, aby spółka nie</w:t>
      </w:r>
      <w:r w:rsidR="00FF554C">
        <w:rPr>
          <w:rStyle w:val="Brak"/>
          <w:rFonts w:ascii="Times New Roman" w:hAnsi="Times New Roman" w:cs="Times New Roman"/>
          <w:sz w:val="24"/>
          <w:szCs w:val="24"/>
        </w:rPr>
        <w:t xml:space="preserve">będąca spółką </w:t>
      </w:r>
      <w:r w:rsidRPr="00E05BC3">
        <w:rPr>
          <w:rStyle w:val="Brak"/>
          <w:rFonts w:ascii="Times New Roman" w:hAnsi="Times New Roman" w:cs="Times New Roman"/>
          <w:sz w:val="24"/>
          <w:szCs w:val="24"/>
        </w:rPr>
        <w:t>publiczn</w:t>
      </w:r>
      <w:r w:rsidR="00FF554C">
        <w:rPr>
          <w:rStyle w:val="Brak"/>
          <w:rFonts w:ascii="Times New Roman" w:hAnsi="Times New Roman" w:cs="Times New Roman"/>
          <w:sz w:val="24"/>
          <w:szCs w:val="24"/>
        </w:rPr>
        <w:t>ą</w:t>
      </w:r>
      <w:r w:rsidRPr="00E05BC3">
        <w:rPr>
          <w:rStyle w:val="Brak"/>
          <w:rFonts w:ascii="Times New Roman" w:hAnsi="Times New Roman" w:cs="Times New Roman"/>
          <w:sz w:val="24"/>
          <w:szCs w:val="24"/>
        </w:rPr>
        <w:t xml:space="preserve">, której co najmniej jedna akcja jest dopuszczona do obrotu na rynku regulowanym na terytorium innego niż Rzeczpospolita Polska państwa członkowskiego </w:t>
      </w:r>
      <w:r w:rsidRPr="00E05BC3">
        <w:rPr>
          <w:rStyle w:val="Brak"/>
          <w:rFonts w:ascii="Times New Roman" w:eastAsia="Arial Unicode MS" w:hAnsi="Times New Roman" w:cs="Times New Roman"/>
          <w:sz w:val="24"/>
          <w:szCs w:val="24"/>
        </w:rPr>
        <w:br/>
      </w:r>
      <w:r w:rsidRPr="00E05BC3">
        <w:rPr>
          <w:rStyle w:val="Brak"/>
          <w:rFonts w:ascii="Times New Roman" w:hAnsi="Times New Roman" w:cs="Times New Roman"/>
          <w:sz w:val="24"/>
          <w:szCs w:val="24"/>
        </w:rPr>
        <w:t>Unii Europejskiej lub państwa będącego stroną umowy o Europejskim Obszarze Gospodarczym, miała obowiązek stosować odpowiednio przepisy o organizacji walnego zgromadzenia spółki publicznej.</w:t>
      </w:r>
    </w:p>
    <w:p w:rsidR="00821914" w:rsidRPr="00E05BC3" w:rsidRDefault="003B38D6" w:rsidP="001D0B78">
      <w:pPr>
        <w:jc w:val="both"/>
        <w:rPr>
          <w:rStyle w:val="Brak"/>
          <w:rFonts w:ascii="Times New Roman" w:hAnsi="Times New Roman" w:cs="Times New Roman"/>
          <w:b/>
          <w:bCs/>
          <w:sz w:val="24"/>
          <w:szCs w:val="24"/>
        </w:rPr>
      </w:pPr>
      <w:r w:rsidRPr="00E05BC3">
        <w:rPr>
          <w:rStyle w:val="Brak"/>
          <w:rFonts w:ascii="Times New Roman" w:hAnsi="Times New Roman" w:cs="Times New Roman"/>
          <w:b/>
          <w:bCs/>
          <w:sz w:val="24"/>
          <w:szCs w:val="24"/>
        </w:rPr>
        <w:t xml:space="preserve">6) Art. 1 pkt 6 (zmiana art. 331) </w:t>
      </w:r>
    </w:p>
    <w:p w:rsidR="00821914" w:rsidRPr="00E05BC3" w:rsidRDefault="003B38D6" w:rsidP="001D0B78">
      <w:pPr>
        <w:ind w:firstLine="708"/>
        <w:jc w:val="both"/>
        <w:rPr>
          <w:rStyle w:val="Brak"/>
          <w:rFonts w:ascii="Times New Roman" w:eastAsia="Times" w:hAnsi="Times New Roman" w:cs="Times New Roman"/>
          <w:sz w:val="24"/>
          <w:szCs w:val="24"/>
        </w:rPr>
      </w:pPr>
      <w:r w:rsidRPr="00E05BC3">
        <w:rPr>
          <w:rStyle w:val="Brak"/>
          <w:rFonts w:ascii="Times New Roman" w:hAnsi="Times New Roman" w:cs="Times New Roman"/>
          <w:sz w:val="24"/>
          <w:szCs w:val="24"/>
        </w:rPr>
        <w:t xml:space="preserve">Modyfikacja tego przepisu jest spowodowana rezygnacją z dokumentu akcji. Proponowane zmiany dostosowują ten przepis do akcji zdematerializowanych. W obecnej wersji przepis ten stanowi bowiem o pozbawieniu, z powodu niedokonania przez akcjonariusza w wymaganym terminie wpłat na akcje, praw udziałowych poprzez unieważnienie dokumentów akcji lub świadectw tymczasowych. Z uwagi na fakt, że  dematerializacja akcji oznacza </w:t>
      </w:r>
      <w:r w:rsidRPr="00E05BC3">
        <w:rPr>
          <w:rStyle w:val="Brak"/>
          <w:rFonts w:ascii="Times New Roman" w:hAnsi="Times New Roman" w:cs="Times New Roman"/>
          <w:i/>
          <w:sz w:val="24"/>
          <w:szCs w:val="24"/>
        </w:rPr>
        <w:t>de facto</w:t>
      </w:r>
      <w:r w:rsidRPr="00E05BC3">
        <w:rPr>
          <w:rStyle w:val="Brak"/>
          <w:rFonts w:ascii="Times New Roman" w:hAnsi="Times New Roman" w:cs="Times New Roman"/>
          <w:sz w:val="24"/>
          <w:szCs w:val="24"/>
        </w:rPr>
        <w:t xml:space="preserve"> pozbawienie ich materialnego nośnika, przepis  wymagał odpowiedniego dostosowania. W § 2 wyraźnie przesądza się, że pozbawienie akcjonariusza praw udziałowych wymaga uchwały zarządu oraz, o ile statut tak stanowi</w:t>
      </w:r>
      <w:r w:rsidR="0016446B" w:rsidRPr="00E05BC3">
        <w:rPr>
          <w:rStyle w:val="Brak"/>
          <w:rFonts w:ascii="Times New Roman" w:hAnsi="Times New Roman" w:cs="Times New Roman"/>
          <w:sz w:val="24"/>
          <w:szCs w:val="24"/>
        </w:rPr>
        <w:t>,</w:t>
      </w:r>
      <w:r w:rsidRPr="00E05BC3">
        <w:rPr>
          <w:rStyle w:val="Brak"/>
          <w:rFonts w:ascii="Times New Roman" w:hAnsi="Times New Roman" w:cs="Times New Roman"/>
          <w:sz w:val="24"/>
          <w:szCs w:val="24"/>
        </w:rPr>
        <w:t xml:space="preserve"> zgody rady nadzorczej.</w:t>
      </w:r>
    </w:p>
    <w:p w:rsidR="00821914" w:rsidRPr="00E05BC3" w:rsidRDefault="003B38D6" w:rsidP="00454A5E">
      <w:pPr>
        <w:jc w:val="both"/>
        <w:rPr>
          <w:rStyle w:val="Brak"/>
          <w:rFonts w:ascii="Times New Roman" w:hAnsi="Times New Roman" w:cs="Times New Roman"/>
          <w:b/>
          <w:bCs/>
          <w:sz w:val="24"/>
          <w:szCs w:val="24"/>
        </w:rPr>
      </w:pPr>
      <w:r w:rsidRPr="00E05BC3">
        <w:rPr>
          <w:rStyle w:val="Brak"/>
          <w:rFonts w:ascii="Times New Roman" w:hAnsi="Times New Roman" w:cs="Times New Roman"/>
          <w:b/>
          <w:bCs/>
          <w:sz w:val="24"/>
          <w:szCs w:val="24"/>
        </w:rPr>
        <w:t>7) Art. 1 pkt 7 (dodanie art. 331</w:t>
      </w:r>
      <w:r w:rsidRPr="00E05BC3">
        <w:rPr>
          <w:rStyle w:val="Brak"/>
          <w:rFonts w:ascii="Times New Roman" w:hAnsi="Times New Roman" w:cs="Times New Roman"/>
          <w:b/>
          <w:bCs/>
          <w:sz w:val="24"/>
          <w:szCs w:val="24"/>
          <w:vertAlign w:val="superscript"/>
        </w:rPr>
        <w:t>1</w:t>
      </w:r>
      <w:r w:rsidRPr="00E05BC3">
        <w:rPr>
          <w:rStyle w:val="Brak"/>
          <w:rFonts w:ascii="Times New Roman" w:hAnsi="Times New Roman" w:cs="Times New Roman"/>
          <w:b/>
          <w:bCs/>
          <w:sz w:val="24"/>
          <w:szCs w:val="24"/>
        </w:rPr>
        <w:t>-331</w:t>
      </w:r>
      <w:r w:rsidRPr="00E05BC3">
        <w:rPr>
          <w:rStyle w:val="Brak"/>
          <w:rFonts w:ascii="Times New Roman" w:hAnsi="Times New Roman" w:cs="Times New Roman"/>
          <w:b/>
          <w:bCs/>
          <w:sz w:val="24"/>
          <w:szCs w:val="24"/>
          <w:vertAlign w:val="superscript"/>
        </w:rPr>
        <w:t>2</w:t>
      </w:r>
      <w:r w:rsidRPr="00E05BC3">
        <w:rPr>
          <w:rStyle w:val="Brak"/>
          <w:rFonts w:ascii="Times New Roman" w:hAnsi="Times New Roman" w:cs="Times New Roman"/>
          <w:b/>
          <w:bCs/>
          <w:sz w:val="24"/>
          <w:szCs w:val="24"/>
        </w:rPr>
        <w:t xml:space="preserve">) </w:t>
      </w:r>
    </w:p>
    <w:p w:rsidR="00821914" w:rsidRPr="00E05BC3" w:rsidRDefault="003B38D6" w:rsidP="00454A5E">
      <w:pPr>
        <w:ind w:firstLine="708"/>
        <w:jc w:val="both"/>
        <w:rPr>
          <w:rStyle w:val="Brak"/>
          <w:rFonts w:ascii="Times New Roman" w:eastAsia="Times New Roman" w:hAnsi="Times New Roman" w:cs="Times New Roman"/>
          <w:sz w:val="24"/>
          <w:szCs w:val="24"/>
        </w:rPr>
      </w:pPr>
      <w:r w:rsidRPr="00E05BC3">
        <w:rPr>
          <w:rStyle w:val="Brak"/>
          <w:rFonts w:ascii="Times New Roman" w:hAnsi="Times New Roman" w:cs="Times New Roman"/>
          <w:sz w:val="24"/>
          <w:szCs w:val="24"/>
        </w:rPr>
        <w:lastRenderedPageBreak/>
        <w:t>Przepisy art. 331</w:t>
      </w:r>
      <w:r w:rsidRPr="00E05BC3">
        <w:rPr>
          <w:rStyle w:val="Brak"/>
          <w:rFonts w:ascii="Times New Roman" w:hAnsi="Times New Roman" w:cs="Times New Roman"/>
          <w:sz w:val="24"/>
          <w:szCs w:val="24"/>
          <w:vertAlign w:val="superscript"/>
        </w:rPr>
        <w:t>1</w:t>
      </w:r>
      <w:r w:rsidRPr="00E05BC3">
        <w:rPr>
          <w:rStyle w:val="Brak"/>
          <w:rFonts w:ascii="Times New Roman" w:hAnsi="Times New Roman" w:cs="Times New Roman"/>
          <w:sz w:val="24"/>
          <w:szCs w:val="24"/>
        </w:rPr>
        <w:t>-331</w:t>
      </w:r>
      <w:r w:rsidRPr="00E05BC3">
        <w:rPr>
          <w:rStyle w:val="Brak"/>
          <w:rFonts w:ascii="Times New Roman" w:hAnsi="Times New Roman" w:cs="Times New Roman"/>
          <w:sz w:val="24"/>
          <w:szCs w:val="24"/>
          <w:vertAlign w:val="superscript"/>
        </w:rPr>
        <w:t>2</w:t>
      </w:r>
      <w:r w:rsidRPr="00E05BC3">
        <w:rPr>
          <w:rStyle w:val="Brak"/>
          <w:rFonts w:ascii="Times New Roman" w:hAnsi="Times New Roman" w:cs="Times New Roman"/>
          <w:sz w:val="24"/>
          <w:szCs w:val="24"/>
        </w:rPr>
        <w:t xml:space="preserve"> są konsekwencją zmiany art. 331</w:t>
      </w:r>
      <w:r w:rsidR="00D37837" w:rsidRPr="00E05BC3">
        <w:rPr>
          <w:rStyle w:val="Brak"/>
          <w:rFonts w:ascii="Times New Roman" w:hAnsi="Times New Roman" w:cs="Times New Roman"/>
          <w:sz w:val="24"/>
          <w:szCs w:val="24"/>
        </w:rPr>
        <w:t>,</w:t>
      </w:r>
      <w:r w:rsidRPr="00E05BC3">
        <w:rPr>
          <w:rStyle w:val="Brak"/>
          <w:rFonts w:ascii="Times New Roman" w:hAnsi="Times New Roman" w:cs="Times New Roman"/>
          <w:sz w:val="24"/>
          <w:szCs w:val="24"/>
        </w:rPr>
        <w:t xml:space="preserve"> rozwijając instytucję pozbawienia akcjonariusza praw udziałowych. Zmiany uwzględniają dematerializację</w:t>
      </w:r>
      <w:r w:rsidR="00D37837" w:rsidRPr="00E05BC3">
        <w:rPr>
          <w:rStyle w:val="Brak"/>
          <w:rFonts w:ascii="Times New Roman" w:hAnsi="Times New Roman" w:cs="Times New Roman"/>
          <w:sz w:val="24"/>
          <w:szCs w:val="24"/>
        </w:rPr>
        <w:t xml:space="preserve"> akcji</w:t>
      </w:r>
      <w:r w:rsidRPr="00E05BC3">
        <w:rPr>
          <w:rStyle w:val="Brak"/>
          <w:rFonts w:ascii="Times New Roman" w:hAnsi="Times New Roman" w:cs="Times New Roman"/>
          <w:sz w:val="24"/>
          <w:szCs w:val="24"/>
        </w:rPr>
        <w:t xml:space="preserve">, </w:t>
      </w:r>
      <w:r w:rsidRPr="00E05BC3">
        <w:rPr>
          <w:rStyle w:val="Brak"/>
          <w:rFonts w:ascii="Times New Roman" w:eastAsia="Arial Unicode MS" w:hAnsi="Times New Roman" w:cs="Times New Roman"/>
          <w:sz w:val="24"/>
          <w:szCs w:val="24"/>
        </w:rPr>
        <w:br/>
      </w:r>
      <w:r w:rsidRPr="00E05BC3">
        <w:rPr>
          <w:rStyle w:val="Brak"/>
          <w:rFonts w:ascii="Times New Roman" w:hAnsi="Times New Roman" w:cs="Times New Roman"/>
          <w:sz w:val="24"/>
          <w:szCs w:val="24"/>
        </w:rPr>
        <w:t xml:space="preserve">a w części mają </w:t>
      </w:r>
      <w:r w:rsidR="00D37837" w:rsidRPr="00E05BC3">
        <w:rPr>
          <w:rStyle w:val="Brak"/>
          <w:rFonts w:ascii="Times New Roman" w:hAnsi="Times New Roman" w:cs="Times New Roman"/>
          <w:sz w:val="24"/>
          <w:szCs w:val="24"/>
        </w:rPr>
        <w:t xml:space="preserve">także </w:t>
      </w:r>
      <w:r w:rsidRPr="00E05BC3">
        <w:rPr>
          <w:rStyle w:val="Brak"/>
          <w:rFonts w:ascii="Times New Roman" w:hAnsi="Times New Roman" w:cs="Times New Roman"/>
          <w:sz w:val="24"/>
          <w:szCs w:val="24"/>
        </w:rPr>
        <w:t xml:space="preserve">charakter doprecyzowujący i porządkujący. Wzmacnia się ochronę akcjonariusza przez wykorzystanie komunikacji elektronicznej oraz wprowadzenie wymogu wyznaczenia akcjonariuszowi dodatkowego terminu na spełnienie świadczenia, czego </w:t>
      </w:r>
      <w:r w:rsidRPr="00E05BC3">
        <w:rPr>
          <w:rStyle w:val="Brak"/>
          <w:rFonts w:ascii="Times New Roman" w:eastAsia="Arial Unicode MS" w:hAnsi="Times New Roman" w:cs="Times New Roman"/>
          <w:sz w:val="24"/>
          <w:szCs w:val="24"/>
        </w:rPr>
        <w:br/>
      </w:r>
      <w:r w:rsidRPr="00E05BC3">
        <w:rPr>
          <w:rStyle w:val="Brak"/>
          <w:rFonts w:ascii="Times New Roman" w:hAnsi="Times New Roman" w:cs="Times New Roman"/>
          <w:sz w:val="24"/>
          <w:szCs w:val="24"/>
        </w:rPr>
        <w:t xml:space="preserve">jak dotąd spółka nie musiała czynić. Było to rozwiązanie nadmiernie rygorystyczne, </w:t>
      </w:r>
      <w:r w:rsidRPr="00E05BC3">
        <w:rPr>
          <w:rStyle w:val="Brak"/>
          <w:rFonts w:ascii="Times New Roman" w:eastAsia="Arial Unicode MS" w:hAnsi="Times New Roman" w:cs="Times New Roman"/>
          <w:sz w:val="24"/>
          <w:szCs w:val="24"/>
        </w:rPr>
        <w:br/>
      </w:r>
      <w:r w:rsidR="007D5722" w:rsidRPr="00E05BC3">
        <w:rPr>
          <w:rStyle w:val="Brak"/>
          <w:rFonts w:ascii="Times New Roman" w:hAnsi="Times New Roman" w:cs="Times New Roman"/>
          <w:sz w:val="24"/>
          <w:szCs w:val="24"/>
        </w:rPr>
        <w:t>w szczególności z tego powodu,</w:t>
      </w:r>
      <w:r w:rsidRPr="00E05BC3">
        <w:rPr>
          <w:rStyle w:val="Brak"/>
          <w:rFonts w:ascii="Times New Roman" w:hAnsi="Times New Roman" w:cs="Times New Roman"/>
          <w:sz w:val="24"/>
          <w:szCs w:val="24"/>
        </w:rPr>
        <w:t xml:space="preserve"> że mogło prowadzić do pozbawienia praw członkowskich nawet w razie 1-dniowego opóźnienia. </w:t>
      </w:r>
      <w:r w:rsidR="007D5722" w:rsidRPr="00E05BC3">
        <w:rPr>
          <w:rStyle w:val="Brak"/>
          <w:rFonts w:ascii="Times New Roman" w:hAnsi="Times New Roman" w:cs="Times New Roman"/>
          <w:sz w:val="24"/>
          <w:szCs w:val="24"/>
        </w:rPr>
        <w:t xml:space="preserve">W projekcie przepisu </w:t>
      </w:r>
      <w:r w:rsidRPr="00E05BC3">
        <w:rPr>
          <w:rStyle w:val="Brak"/>
          <w:rFonts w:ascii="Times New Roman" w:hAnsi="Times New Roman" w:cs="Times New Roman"/>
          <w:sz w:val="24"/>
          <w:szCs w:val="24"/>
        </w:rPr>
        <w:t>porządkuje się</w:t>
      </w:r>
      <w:r w:rsidR="007D5722" w:rsidRPr="00E05BC3">
        <w:rPr>
          <w:rStyle w:val="Brak"/>
          <w:rFonts w:ascii="Times New Roman" w:hAnsi="Times New Roman" w:cs="Times New Roman"/>
          <w:sz w:val="24"/>
          <w:szCs w:val="24"/>
        </w:rPr>
        <w:t xml:space="preserve"> także</w:t>
      </w:r>
      <w:r w:rsidRPr="00E05BC3">
        <w:rPr>
          <w:rStyle w:val="Brak"/>
          <w:rFonts w:ascii="Times New Roman" w:hAnsi="Times New Roman" w:cs="Times New Roman"/>
          <w:sz w:val="24"/>
          <w:szCs w:val="24"/>
        </w:rPr>
        <w:t xml:space="preserve"> terminy przedawnienia</w:t>
      </w:r>
      <w:r w:rsidR="007D5722" w:rsidRPr="00E05BC3">
        <w:rPr>
          <w:rStyle w:val="Brak"/>
          <w:rFonts w:ascii="Times New Roman" w:hAnsi="Times New Roman" w:cs="Times New Roman"/>
          <w:sz w:val="24"/>
          <w:szCs w:val="24"/>
        </w:rPr>
        <w:t>,</w:t>
      </w:r>
      <w:r w:rsidRPr="00E05BC3">
        <w:rPr>
          <w:rStyle w:val="Brak"/>
          <w:rFonts w:ascii="Times New Roman" w:hAnsi="Times New Roman" w:cs="Times New Roman"/>
          <w:sz w:val="24"/>
          <w:szCs w:val="24"/>
        </w:rPr>
        <w:t xml:space="preserve"> przyjmując termin 3-letni. </w:t>
      </w:r>
    </w:p>
    <w:p w:rsidR="004F23AD" w:rsidRPr="00E05BC3" w:rsidRDefault="003B38D6" w:rsidP="004F23AD">
      <w:pPr>
        <w:jc w:val="both"/>
        <w:rPr>
          <w:rStyle w:val="Brak"/>
          <w:rFonts w:ascii="Times New Roman" w:hAnsi="Times New Roman" w:cs="Times New Roman"/>
          <w:b/>
          <w:bCs/>
          <w:sz w:val="24"/>
          <w:szCs w:val="24"/>
        </w:rPr>
      </w:pPr>
      <w:r w:rsidRPr="00E05BC3">
        <w:rPr>
          <w:rStyle w:val="Brak"/>
          <w:rFonts w:ascii="Times New Roman" w:hAnsi="Times New Roman" w:cs="Times New Roman"/>
          <w:b/>
          <w:bCs/>
          <w:sz w:val="24"/>
          <w:szCs w:val="24"/>
        </w:rPr>
        <w:t xml:space="preserve">8) Art. 1 pkt 8: </w:t>
      </w:r>
    </w:p>
    <w:p w:rsidR="004F23AD" w:rsidRPr="00E05BC3" w:rsidRDefault="003B38D6" w:rsidP="004F23AD">
      <w:pPr>
        <w:jc w:val="both"/>
        <w:rPr>
          <w:rStyle w:val="Brak"/>
          <w:rFonts w:ascii="Times New Roman" w:hAnsi="Times New Roman" w:cs="Times New Roman"/>
          <w:b/>
          <w:bCs/>
          <w:sz w:val="24"/>
          <w:szCs w:val="24"/>
        </w:rPr>
      </w:pPr>
      <w:r w:rsidRPr="00E05BC3">
        <w:rPr>
          <w:rStyle w:val="Brak"/>
          <w:rFonts w:ascii="Times New Roman" w:hAnsi="Times New Roman" w:cs="Times New Roman"/>
          <w:b/>
          <w:bCs/>
          <w:sz w:val="24"/>
          <w:szCs w:val="24"/>
        </w:rPr>
        <w:t xml:space="preserve">- (uchylenie art. 332) </w:t>
      </w:r>
    </w:p>
    <w:p w:rsidR="00AE2BE8" w:rsidRPr="00E05BC3" w:rsidRDefault="00AE2BE8" w:rsidP="004F23AD">
      <w:pPr>
        <w:jc w:val="both"/>
        <w:rPr>
          <w:rStyle w:val="Brak"/>
          <w:rFonts w:ascii="Times New Roman" w:hAnsi="Times New Roman" w:cs="Times New Roman"/>
          <w:sz w:val="24"/>
          <w:szCs w:val="24"/>
        </w:rPr>
      </w:pPr>
      <w:r w:rsidRPr="00E05BC3">
        <w:rPr>
          <w:rStyle w:val="Brak"/>
          <w:rFonts w:ascii="Times New Roman" w:hAnsi="Times New Roman" w:cs="Times New Roman"/>
          <w:sz w:val="24"/>
          <w:szCs w:val="24"/>
        </w:rPr>
        <w:tab/>
      </w:r>
      <w:r w:rsidR="003B38D6" w:rsidRPr="00E05BC3">
        <w:rPr>
          <w:rStyle w:val="Brak"/>
          <w:rFonts w:ascii="Times New Roman" w:hAnsi="Times New Roman" w:cs="Times New Roman"/>
          <w:sz w:val="24"/>
          <w:szCs w:val="24"/>
        </w:rPr>
        <w:t xml:space="preserve">Uchylenie tego przepisu jest skutkiem zmian w art. 331 i wprowadzenia nowych </w:t>
      </w:r>
      <w:r w:rsidR="003B38D6" w:rsidRPr="00E05BC3">
        <w:rPr>
          <w:rStyle w:val="Brak"/>
          <w:rFonts w:ascii="Times New Roman" w:eastAsia="Arial Unicode MS" w:hAnsi="Times New Roman" w:cs="Times New Roman"/>
          <w:sz w:val="24"/>
          <w:szCs w:val="24"/>
        </w:rPr>
        <w:br/>
      </w:r>
      <w:r w:rsidR="003B38D6" w:rsidRPr="00E05BC3">
        <w:rPr>
          <w:rStyle w:val="Brak"/>
          <w:rFonts w:ascii="Times New Roman" w:hAnsi="Times New Roman" w:cs="Times New Roman"/>
          <w:sz w:val="24"/>
          <w:szCs w:val="24"/>
        </w:rPr>
        <w:t>art. 331</w:t>
      </w:r>
      <w:r w:rsidR="003B38D6" w:rsidRPr="00E05BC3">
        <w:rPr>
          <w:rStyle w:val="Brak"/>
          <w:rFonts w:ascii="Times New Roman" w:hAnsi="Times New Roman" w:cs="Times New Roman"/>
          <w:b/>
          <w:bCs/>
          <w:sz w:val="24"/>
          <w:szCs w:val="24"/>
          <w:vertAlign w:val="superscript"/>
        </w:rPr>
        <w:t xml:space="preserve">1 </w:t>
      </w:r>
      <w:r w:rsidR="003B38D6" w:rsidRPr="00E05BC3">
        <w:rPr>
          <w:rStyle w:val="Brak"/>
          <w:rFonts w:ascii="Times New Roman" w:hAnsi="Times New Roman" w:cs="Times New Roman"/>
          <w:sz w:val="24"/>
          <w:szCs w:val="24"/>
        </w:rPr>
        <w:t>i 331</w:t>
      </w:r>
      <w:r w:rsidR="003B38D6" w:rsidRPr="00E05BC3">
        <w:rPr>
          <w:rStyle w:val="Brak"/>
          <w:rFonts w:ascii="Times New Roman" w:hAnsi="Times New Roman" w:cs="Times New Roman"/>
          <w:sz w:val="24"/>
          <w:szCs w:val="24"/>
          <w:vertAlign w:val="superscript"/>
        </w:rPr>
        <w:t>2</w:t>
      </w:r>
      <w:r w:rsidRPr="00E05BC3">
        <w:rPr>
          <w:rStyle w:val="Brak"/>
          <w:rFonts w:ascii="Times New Roman" w:hAnsi="Times New Roman" w:cs="Times New Roman"/>
          <w:sz w:val="24"/>
          <w:szCs w:val="24"/>
        </w:rPr>
        <w:t>.</w:t>
      </w:r>
    </w:p>
    <w:p w:rsidR="00AE2BE8" w:rsidRPr="00E05BC3" w:rsidRDefault="00AE2BE8" w:rsidP="00AE2BE8">
      <w:pPr>
        <w:jc w:val="both"/>
        <w:rPr>
          <w:rStyle w:val="Brak"/>
          <w:rFonts w:ascii="Times New Roman" w:hAnsi="Times New Roman" w:cs="Times New Roman"/>
          <w:b/>
          <w:bCs/>
          <w:sz w:val="24"/>
          <w:szCs w:val="24"/>
        </w:rPr>
      </w:pPr>
      <w:r w:rsidRPr="00E05BC3">
        <w:rPr>
          <w:rFonts w:ascii="Times New Roman" w:hAnsi="Times New Roman" w:cs="Times New Roman"/>
          <w:b/>
          <w:bCs/>
          <w:sz w:val="24"/>
          <w:szCs w:val="24"/>
        </w:rPr>
        <w:t xml:space="preserve">- </w:t>
      </w:r>
      <w:r w:rsidR="003B38D6" w:rsidRPr="00E05BC3">
        <w:rPr>
          <w:rStyle w:val="Brak"/>
          <w:rFonts w:ascii="Times New Roman" w:hAnsi="Times New Roman" w:cs="Times New Roman"/>
          <w:b/>
          <w:bCs/>
          <w:sz w:val="24"/>
          <w:szCs w:val="24"/>
        </w:rPr>
        <w:t xml:space="preserve"> (uchylenie art. 332</w:t>
      </w:r>
      <w:r w:rsidR="003B38D6" w:rsidRPr="00E05BC3">
        <w:rPr>
          <w:rStyle w:val="Brak"/>
          <w:rFonts w:ascii="Times New Roman" w:hAnsi="Times New Roman" w:cs="Times New Roman"/>
          <w:b/>
          <w:bCs/>
          <w:sz w:val="24"/>
          <w:szCs w:val="24"/>
          <w:vertAlign w:val="superscript"/>
        </w:rPr>
        <w:t>1</w:t>
      </w:r>
      <w:r w:rsidR="003B38D6" w:rsidRPr="00E05BC3">
        <w:rPr>
          <w:rStyle w:val="Brak"/>
          <w:rFonts w:ascii="Times New Roman" w:hAnsi="Times New Roman" w:cs="Times New Roman"/>
          <w:b/>
          <w:bCs/>
          <w:sz w:val="24"/>
          <w:szCs w:val="24"/>
        </w:rPr>
        <w:t>)</w:t>
      </w:r>
      <w:r w:rsidR="003B38D6" w:rsidRPr="00E05BC3">
        <w:rPr>
          <w:rStyle w:val="Brak"/>
          <w:rFonts w:ascii="Times New Roman" w:hAnsi="Times New Roman" w:cs="Times New Roman"/>
          <w:sz w:val="24"/>
          <w:szCs w:val="24"/>
        </w:rPr>
        <w:t xml:space="preserve"> </w:t>
      </w:r>
    </w:p>
    <w:p w:rsidR="00821914" w:rsidRPr="00E05BC3" w:rsidRDefault="00D87D2B" w:rsidP="00AE2BE8">
      <w:pPr>
        <w:jc w:val="both"/>
        <w:rPr>
          <w:rStyle w:val="Brak"/>
          <w:rFonts w:ascii="Times New Roman" w:hAnsi="Times New Roman" w:cs="Times New Roman"/>
          <w:b/>
          <w:bCs/>
          <w:sz w:val="24"/>
          <w:szCs w:val="24"/>
        </w:rPr>
      </w:pPr>
      <w:r w:rsidRPr="00E05BC3">
        <w:rPr>
          <w:rStyle w:val="Brak"/>
          <w:rFonts w:ascii="Times New Roman" w:hAnsi="Times New Roman" w:cs="Times New Roman"/>
          <w:sz w:val="24"/>
          <w:szCs w:val="24"/>
        </w:rPr>
        <w:tab/>
      </w:r>
      <w:r w:rsidR="003B38D6" w:rsidRPr="00E05BC3">
        <w:rPr>
          <w:rStyle w:val="Brak"/>
          <w:rFonts w:ascii="Times New Roman" w:hAnsi="Times New Roman" w:cs="Times New Roman"/>
          <w:sz w:val="24"/>
          <w:szCs w:val="24"/>
        </w:rPr>
        <w:t xml:space="preserve">Uchylenie tego przepisu jest skutkiem dodania § 4 do art. 333. </w:t>
      </w:r>
    </w:p>
    <w:p w:rsidR="00AE2BE8" w:rsidRPr="00E05BC3" w:rsidRDefault="003B38D6" w:rsidP="00D87D2B">
      <w:pPr>
        <w:jc w:val="both"/>
        <w:rPr>
          <w:rStyle w:val="Brak"/>
          <w:rFonts w:ascii="Times New Roman" w:hAnsi="Times New Roman" w:cs="Times New Roman"/>
          <w:b/>
          <w:bCs/>
          <w:sz w:val="24"/>
          <w:szCs w:val="24"/>
        </w:rPr>
      </w:pPr>
      <w:r w:rsidRPr="00E05BC3">
        <w:rPr>
          <w:rStyle w:val="Brak"/>
          <w:rFonts w:ascii="Times New Roman" w:hAnsi="Times New Roman" w:cs="Times New Roman"/>
          <w:b/>
          <w:bCs/>
          <w:sz w:val="24"/>
          <w:szCs w:val="24"/>
        </w:rPr>
        <w:t>9)</w:t>
      </w:r>
      <w:r w:rsidRPr="00E05BC3">
        <w:rPr>
          <w:rStyle w:val="Brak"/>
          <w:rFonts w:ascii="Times New Roman" w:hAnsi="Times New Roman" w:cs="Times New Roman"/>
          <w:sz w:val="24"/>
          <w:szCs w:val="24"/>
        </w:rPr>
        <w:t xml:space="preserve"> </w:t>
      </w:r>
      <w:r w:rsidRPr="00E05BC3">
        <w:rPr>
          <w:rStyle w:val="Brak"/>
          <w:rFonts w:ascii="Times New Roman" w:hAnsi="Times New Roman" w:cs="Times New Roman"/>
          <w:b/>
          <w:bCs/>
          <w:sz w:val="24"/>
          <w:szCs w:val="24"/>
        </w:rPr>
        <w:t xml:space="preserve">Art. 1 pkt 9: </w:t>
      </w:r>
    </w:p>
    <w:p w:rsidR="00AE2BE8" w:rsidRPr="00E05BC3" w:rsidRDefault="003B38D6" w:rsidP="00D87D2B">
      <w:pPr>
        <w:jc w:val="both"/>
        <w:rPr>
          <w:rStyle w:val="Brak"/>
          <w:rFonts w:ascii="Times New Roman" w:hAnsi="Times New Roman" w:cs="Times New Roman"/>
          <w:b/>
          <w:bCs/>
          <w:sz w:val="24"/>
          <w:szCs w:val="24"/>
        </w:rPr>
      </w:pPr>
      <w:r w:rsidRPr="00E05BC3">
        <w:rPr>
          <w:rStyle w:val="Brak"/>
          <w:rFonts w:ascii="Times New Roman" w:hAnsi="Times New Roman" w:cs="Times New Roman"/>
          <w:b/>
          <w:bCs/>
          <w:sz w:val="24"/>
          <w:szCs w:val="24"/>
        </w:rPr>
        <w:t>- (zmiana art. 333 § 1)</w:t>
      </w:r>
      <w:r w:rsidRPr="00E05BC3">
        <w:rPr>
          <w:rStyle w:val="Brak"/>
          <w:rFonts w:ascii="Times New Roman" w:hAnsi="Times New Roman" w:cs="Times New Roman"/>
          <w:sz w:val="24"/>
          <w:szCs w:val="24"/>
        </w:rPr>
        <w:t xml:space="preserve"> </w:t>
      </w:r>
    </w:p>
    <w:p w:rsidR="00AE2BE8" w:rsidRPr="00E05BC3" w:rsidRDefault="00D87D2B" w:rsidP="00D87D2B">
      <w:pPr>
        <w:jc w:val="both"/>
        <w:rPr>
          <w:rStyle w:val="Brak"/>
          <w:rFonts w:ascii="Times New Roman" w:hAnsi="Times New Roman" w:cs="Times New Roman"/>
          <w:b/>
          <w:bCs/>
          <w:sz w:val="24"/>
          <w:szCs w:val="24"/>
        </w:rPr>
      </w:pPr>
      <w:r w:rsidRPr="00E05BC3">
        <w:rPr>
          <w:rStyle w:val="Brak"/>
          <w:rFonts w:ascii="Times New Roman" w:hAnsi="Times New Roman" w:cs="Times New Roman"/>
          <w:sz w:val="24"/>
          <w:szCs w:val="24"/>
        </w:rPr>
        <w:tab/>
      </w:r>
      <w:r w:rsidR="003B38D6" w:rsidRPr="00E05BC3">
        <w:rPr>
          <w:rStyle w:val="Brak"/>
          <w:rFonts w:ascii="Times New Roman" w:hAnsi="Times New Roman" w:cs="Times New Roman"/>
          <w:sz w:val="24"/>
          <w:szCs w:val="24"/>
        </w:rPr>
        <w:t>Odcinek zbiorowy akcji jest dokumentem obejmującym dwie lub większą liczbę akcji o jednakowych uprawnieniach,</w:t>
      </w:r>
      <w:r w:rsidR="003B38D6" w:rsidRPr="00E05BC3">
        <w:rPr>
          <w:rStyle w:val="Brak"/>
          <w:rFonts w:ascii="Times New Roman" w:hAnsi="Times New Roman" w:cs="Times New Roman"/>
          <w:sz w:val="18"/>
          <w:szCs w:val="18"/>
        </w:rPr>
        <w:t xml:space="preserve"> </w:t>
      </w:r>
      <w:r w:rsidR="003B38D6" w:rsidRPr="00E05BC3">
        <w:rPr>
          <w:rStyle w:val="Brak"/>
          <w:rFonts w:ascii="Times New Roman" w:hAnsi="Times New Roman" w:cs="Times New Roman"/>
          <w:sz w:val="24"/>
          <w:szCs w:val="24"/>
        </w:rPr>
        <w:t xml:space="preserve">który inkorporuje większą ilość praw. </w:t>
      </w:r>
      <w:r w:rsidR="007D5722" w:rsidRPr="00E05BC3">
        <w:rPr>
          <w:rStyle w:val="Brak"/>
          <w:rFonts w:ascii="Times New Roman" w:hAnsi="Times New Roman" w:cs="Times New Roman"/>
          <w:sz w:val="24"/>
          <w:szCs w:val="24"/>
        </w:rPr>
        <w:t>Projektowana z</w:t>
      </w:r>
      <w:r w:rsidR="003B38D6" w:rsidRPr="00E05BC3">
        <w:rPr>
          <w:rStyle w:val="Brak"/>
          <w:rFonts w:ascii="Times New Roman" w:hAnsi="Times New Roman" w:cs="Times New Roman"/>
          <w:sz w:val="24"/>
          <w:szCs w:val="24"/>
        </w:rPr>
        <w:t xml:space="preserve">miana, która stanowi bezpośrednią konsekwencję obowiązkowej dematerializacji akcji, polega na wykreśleniu obecnej możliwości wydawania </w:t>
      </w:r>
      <w:r w:rsidR="006238CC" w:rsidRPr="00E05BC3">
        <w:rPr>
          <w:rStyle w:val="Brak"/>
          <w:rFonts w:ascii="Times New Roman" w:hAnsi="Times New Roman" w:cs="Times New Roman"/>
          <w:sz w:val="24"/>
          <w:szCs w:val="24"/>
        </w:rPr>
        <w:t>przez spółkę akcji w odcinkach</w:t>
      </w:r>
      <w:r w:rsidR="003B38D6" w:rsidRPr="00E05BC3">
        <w:rPr>
          <w:rStyle w:val="Brak"/>
          <w:rFonts w:ascii="Times New Roman" w:hAnsi="Times New Roman" w:cs="Times New Roman"/>
          <w:sz w:val="24"/>
          <w:szCs w:val="24"/>
        </w:rPr>
        <w:t xml:space="preserve"> zbiorowych.  </w:t>
      </w:r>
    </w:p>
    <w:p w:rsidR="00AE2BE8" w:rsidRPr="00E05BC3" w:rsidRDefault="00AE2BE8" w:rsidP="00D87D2B">
      <w:pPr>
        <w:jc w:val="both"/>
        <w:rPr>
          <w:rStyle w:val="Brak"/>
          <w:rFonts w:ascii="Times New Roman" w:hAnsi="Times New Roman" w:cs="Times New Roman"/>
          <w:b/>
          <w:bCs/>
          <w:sz w:val="24"/>
          <w:szCs w:val="24"/>
        </w:rPr>
      </w:pPr>
      <w:r w:rsidRPr="00E05BC3">
        <w:rPr>
          <w:rFonts w:ascii="Times New Roman" w:hAnsi="Times New Roman" w:cs="Times New Roman"/>
          <w:b/>
          <w:bCs/>
          <w:sz w:val="24"/>
          <w:szCs w:val="24"/>
        </w:rPr>
        <w:t xml:space="preserve">- </w:t>
      </w:r>
      <w:r w:rsidR="003B38D6" w:rsidRPr="00E05BC3">
        <w:rPr>
          <w:rStyle w:val="Brak"/>
          <w:rFonts w:ascii="Times New Roman" w:hAnsi="Times New Roman" w:cs="Times New Roman"/>
          <w:sz w:val="24"/>
          <w:szCs w:val="24"/>
        </w:rPr>
        <w:t xml:space="preserve"> </w:t>
      </w:r>
      <w:r w:rsidR="003B38D6" w:rsidRPr="00E05BC3">
        <w:rPr>
          <w:rStyle w:val="Brak"/>
          <w:rFonts w:ascii="Times New Roman" w:hAnsi="Times New Roman" w:cs="Times New Roman"/>
          <w:b/>
          <w:bCs/>
          <w:sz w:val="24"/>
          <w:szCs w:val="24"/>
        </w:rPr>
        <w:t>(dodanie § 4 w art. 333</w:t>
      </w:r>
      <w:del w:id="1" w:author="Perczyński Piotr  (DL)" w:date="2019-01-23T14:39:00Z">
        <w:r w:rsidR="003B38D6" w:rsidRPr="00E05BC3" w:rsidDel="00803705">
          <w:rPr>
            <w:rStyle w:val="Brak"/>
            <w:rFonts w:ascii="Times New Roman" w:hAnsi="Times New Roman" w:cs="Times New Roman"/>
            <w:b/>
            <w:bCs/>
            <w:sz w:val="24"/>
            <w:szCs w:val="24"/>
          </w:rPr>
          <w:delText xml:space="preserve"> </w:delText>
        </w:r>
      </w:del>
      <w:r w:rsidR="003B38D6" w:rsidRPr="00E05BC3">
        <w:rPr>
          <w:rStyle w:val="Brak"/>
          <w:rFonts w:ascii="Times New Roman" w:hAnsi="Times New Roman" w:cs="Times New Roman"/>
          <w:b/>
          <w:bCs/>
          <w:sz w:val="24"/>
          <w:szCs w:val="24"/>
        </w:rPr>
        <w:t>)</w:t>
      </w:r>
    </w:p>
    <w:p w:rsidR="00821914" w:rsidRPr="00E05BC3" w:rsidRDefault="00D87D2B" w:rsidP="00D87D2B">
      <w:pPr>
        <w:jc w:val="both"/>
        <w:rPr>
          <w:rStyle w:val="Brak"/>
          <w:rFonts w:ascii="Times New Roman" w:hAnsi="Times New Roman" w:cs="Times New Roman"/>
          <w:b/>
          <w:bCs/>
          <w:sz w:val="24"/>
          <w:szCs w:val="24"/>
        </w:rPr>
      </w:pPr>
      <w:r w:rsidRPr="00E05BC3">
        <w:rPr>
          <w:rStyle w:val="Brak"/>
          <w:rFonts w:ascii="Times New Roman" w:hAnsi="Times New Roman" w:cs="Times New Roman"/>
          <w:sz w:val="24"/>
          <w:szCs w:val="24"/>
        </w:rPr>
        <w:tab/>
      </w:r>
      <w:r w:rsidR="003B38D6" w:rsidRPr="00E05BC3">
        <w:rPr>
          <w:rStyle w:val="Brak"/>
          <w:rFonts w:ascii="Times New Roman" w:hAnsi="Times New Roman" w:cs="Times New Roman"/>
          <w:sz w:val="24"/>
          <w:szCs w:val="24"/>
        </w:rPr>
        <w:t xml:space="preserve">Zmiana polega na uregulowaniu problematyki statusu akcjonariuszy małżonków w odniesieniu do akcji na okaziciela i imiennych, a nie tylko akcji imiennych, ponieważ rejestracja każdej akcji uchyla uzasadnienie dla różnicowania w tym względzie konstrukcji prawnej. Ponadto, chodzi o przesądzenie, że statut może zawierać zakaz obejmowania lub nabywania akcji przez małżonków jako współuprawnionych z akcji, a więc uzyskiwania statusu wspólności na zasadach określonych w art. 333 § 2 i 3. Celem jest wyraźne wskazanie, że o uzyskaniu statusu akcjonariusza decyduje akt objęcia lub nabycia akcji, a nie pozostawania we wspólności majątkowej małżeńskiej. Reguły wspólności majątkowej małżeńskiej nie determinują reguł prawa spółek, gdyż odmienne i niesprzeczne są cele tych reguł. </w:t>
      </w:r>
    </w:p>
    <w:p w:rsidR="00AE2BE8" w:rsidRPr="00E05BC3" w:rsidRDefault="003B38D6" w:rsidP="00D87D2B">
      <w:pPr>
        <w:jc w:val="both"/>
        <w:rPr>
          <w:rStyle w:val="Brak"/>
          <w:rFonts w:ascii="Times New Roman" w:hAnsi="Times New Roman" w:cs="Times New Roman"/>
          <w:b/>
          <w:bCs/>
          <w:sz w:val="24"/>
          <w:szCs w:val="24"/>
        </w:rPr>
      </w:pPr>
      <w:r w:rsidRPr="00E05BC3">
        <w:rPr>
          <w:rStyle w:val="Brak"/>
          <w:rFonts w:ascii="Times New Roman" w:hAnsi="Times New Roman" w:cs="Times New Roman"/>
          <w:b/>
          <w:bCs/>
          <w:sz w:val="24"/>
          <w:szCs w:val="24"/>
        </w:rPr>
        <w:t xml:space="preserve">10) Art. 1 pkt 10: </w:t>
      </w:r>
    </w:p>
    <w:p w:rsidR="00AE2BE8" w:rsidRPr="00E05BC3" w:rsidRDefault="003B38D6" w:rsidP="00D87D2B">
      <w:pPr>
        <w:jc w:val="both"/>
        <w:rPr>
          <w:rStyle w:val="Brak"/>
          <w:rFonts w:ascii="Times New Roman" w:hAnsi="Times New Roman" w:cs="Times New Roman"/>
          <w:b/>
          <w:bCs/>
          <w:sz w:val="24"/>
          <w:szCs w:val="24"/>
        </w:rPr>
      </w:pPr>
      <w:r w:rsidRPr="00E05BC3">
        <w:rPr>
          <w:rStyle w:val="Brak"/>
          <w:rFonts w:ascii="Times New Roman" w:hAnsi="Times New Roman" w:cs="Times New Roman"/>
          <w:b/>
          <w:bCs/>
          <w:sz w:val="24"/>
          <w:szCs w:val="24"/>
        </w:rPr>
        <w:t xml:space="preserve">- (uchylenie art. 335) </w:t>
      </w:r>
    </w:p>
    <w:p w:rsidR="00D87D2B" w:rsidRPr="00E05BC3" w:rsidRDefault="00D87D2B" w:rsidP="00D87D2B">
      <w:pPr>
        <w:jc w:val="both"/>
        <w:rPr>
          <w:rStyle w:val="Brak"/>
          <w:rFonts w:ascii="Times New Roman" w:hAnsi="Times New Roman" w:cs="Times New Roman"/>
          <w:b/>
          <w:bCs/>
          <w:sz w:val="24"/>
          <w:szCs w:val="24"/>
        </w:rPr>
      </w:pPr>
      <w:r w:rsidRPr="00E05BC3">
        <w:rPr>
          <w:rStyle w:val="Brak"/>
          <w:rFonts w:ascii="Times New Roman" w:eastAsia="Times New Roman" w:hAnsi="Times New Roman" w:cs="Times New Roman"/>
          <w:sz w:val="24"/>
          <w:szCs w:val="24"/>
        </w:rPr>
        <w:lastRenderedPageBreak/>
        <w:tab/>
      </w:r>
      <w:r w:rsidR="003B38D6" w:rsidRPr="00E05BC3">
        <w:rPr>
          <w:rStyle w:val="Brak"/>
          <w:rFonts w:ascii="Times New Roman" w:eastAsia="Times New Roman" w:hAnsi="Times New Roman" w:cs="Times New Roman"/>
          <w:sz w:val="24"/>
          <w:szCs w:val="24"/>
        </w:rPr>
        <w:t>Uchylenie tego przepisu jest naturaln</w:t>
      </w:r>
      <w:r w:rsidR="003B38D6" w:rsidRPr="00E05BC3">
        <w:rPr>
          <w:rStyle w:val="Brak"/>
          <w:rFonts w:ascii="Times New Roman" w:hAnsi="Times New Roman" w:cs="Times New Roman"/>
          <w:sz w:val="24"/>
          <w:szCs w:val="24"/>
        </w:rPr>
        <w:t xml:space="preserve">ą konsekwencją dematerializacji. Przepis ten odnosi się bowiem do wydawania dokumentów akcji przed pełną wpłatą </w:t>
      </w:r>
      <w:r w:rsidR="001E79FF">
        <w:rPr>
          <w:rStyle w:val="Brak"/>
          <w:rFonts w:ascii="Times New Roman" w:hAnsi="Times New Roman" w:cs="Times New Roman"/>
          <w:sz w:val="24"/>
          <w:szCs w:val="24"/>
        </w:rPr>
        <w:t>i</w:t>
      </w:r>
      <w:r w:rsidR="003B38D6" w:rsidRPr="00E05BC3">
        <w:rPr>
          <w:rStyle w:val="Brak"/>
          <w:rFonts w:ascii="Times New Roman" w:hAnsi="Times New Roman" w:cs="Times New Roman"/>
          <w:sz w:val="24"/>
          <w:szCs w:val="24"/>
        </w:rPr>
        <w:t xml:space="preserve"> z uwagi na eliminację papierowej postaci akcji traci rację bytu.</w:t>
      </w:r>
    </w:p>
    <w:p w:rsidR="00D87D2B" w:rsidRPr="00E05BC3" w:rsidRDefault="003B38D6" w:rsidP="00D87D2B">
      <w:pPr>
        <w:jc w:val="both"/>
        <w:rPr>
          <w:rStyle w:val="Brak"/>
          <w:rFonts w:ascii="Times New Roman" w:hAnsi="Times New Roman" w:cs="Times New Roman"/>
          <w:b/>
          <w:bCs/>
          <w:sz w:val="24"/>
          <w:szCs w:val="24"/>
        </w:rPr>
      </w:pPr>
      <w:r w:rsidRPr="00E05BC3">
        <w:rPr>
          <w:rStyle w:val="Brak"/>
          <w:rFonts w:ascii="Times New Roman" w:hAnsi="Times New Roman" w:cs="Times New Roman"/>
          <w:b/>
          <w:bCs/>
          <w:sz w:val="24"/>
          <w:szCs w:val="24"/>
        </w:rPr>
        <w:t xml:space="preserve">- (uchylenie art. 336) </w:t>
      </w:r>
    </w:p>
    <w:p w:rsidR="00821914" w:rsidRPr="00E05BC3" w:rsidRDefault="00D87D2B" w:rsidP="00D87D2B">
      <w:pPr>
        <w:jc w:val="both"/>
        <w:rPr>
          <w:rStyle w:val="Brak"/>
          <w:rFonts w:ascii="Times New Roman" w:hAnsi="Times New Roman" w:cs="Times New Roman"/>
          <w:b/>
          <w:bCs/>
          <w:sz w:val="24"/>
          <w:szCs w:val="24"/>
        </w:rPr>
      </w:pPr>
      <w:r w:rsidRPr="00E05BC3">
        <w:rPr>
          <w:rStyle w:val="Brak"/>
          <w:rFonts w:ascii="Times New Roman" w:hAnsi="Times New Roman" w:cs="Times New Roman"/>
          <w:b/>
          <w:bCs/>
          <w:sz w:val="24"/>
          <w:szCs w:val="24"/>
        </w:rPr>
        <w:tab/>
      </w:r>
      <w:r w:rsidR="003B38D6" w:rsidRPr="00E05BC3">
        <w:rPr>
          <w:rStyle w:val="Brak"/>
          <w:rFonts w:ascii="Times New Roman" w:hAnsi="Times New Roman" w:cs="Times New Roman"/>
          <w:sz w:val="24"/>
          <w:szCs w:val="24"/>
        </w:rPr>
        <w:t>Jest to ważna, systemowa zmiana. Prowadzi ona do uchylenia ograniczeń w obrocie akcjami aportowymi oraz wymuszenia ich statusu jako akcji imiennych. Dematerializacja rodzi naturalne pytanie o zasadność zniesienia takiego ograniczenia w odniesieniu do akcji aportowych podlegających dematerializacji w rozumieniu przepisów o obrocie (dotychczasowy § 3 art. 336) w związku z ubieganiem się spółki o ich dopuszczenie do obrotu na rynku regulowanym a pozostawienie w stosunku do inn</w:t>
      </w:r>
      <w:r w:rsidRPr="00E05BC3">
        <w:rPr>
          <w:rStyle w:val="Brak"/>
          <w:rFonts w:ascii="Times New Roman" w:hAnsi="Times New Roman" w:cs="Times New Roman"/>
          <w:sz w:val="24"/>
          <w:szCs w:val="24"/>
        </w:rPr>
        <w:t xml:space="preserve">ych akcji zdematerializowanych, </w:t>
      </w:r>
      <w:r w:rsidR="003B38D6" w:rsidRPr="00E05BC3">
        <w:rPr>
          <w:rStyle w:val="Brak"/>
          <w:rFonts w:ascii="Times New Roman" w:hAnsi="Times New Roman" w:cs="Times New Roman"/>
          <w:sz w:val="24"/>
          <w:szCs w:val="24"/>
        </w:rPr>
        <w:t xml:space="preserve">w tym także </w:t>
      </w:r>
      <w:r w:rsidRPr="00E05BC3">
        <w:rPr>
          <w:rStyle w:val="Brak"/>
          <w:rFonts w:ascii="Times New Roman" w:hAnsi="Times New Roman" w:cs="Times New Roman"/>
          <w:sz w:val="24"/>
          <w:szCs w:val="24"/>
        </w:rPr>
        <w:t>n</w:t>
      </w:r>
      <w:r w:rsidR="003B38D6" w:rsidRPr="00E05BC3">
        <w:rPr>
          <w:rStyle w:val="Brak"/>
          <w:rFonts w:ascii="Times New Roman" w:hAnsi="Times New Roman" w:cs="Times New Roman"/>
          <w:sz w:val="24"/>
          <w:szCs w:val="24"/>
        </w:rPr>
        <w:t xml:space="preserve">a podstawie przepisów o obrocie instrumentami finansowymi. Skoro celem ograniczenia ma być ochrona przed ryzykiem niepełnego pokrycia akcji aportowych w związku z błędną wyceną aportu (bez względu na przyczyny), to ryzyko takie występuje bez względu na fakt dematerializacji akcji oraz zamiar ich wprowadzenia do obrotu na rynku regulowanym. Ponadto, przepis ten był trafnie krytykowany jako dysfunkcyjny z punktu widzenia ochrony realnego pokrycia kapitału, gdyż kreował bliżej nieokreślone prawo zatrzymania niebędące prawem z art. 471 k.c. ani prawem zastawu, </w:t>
      </w:r>
      <w:r w:rsidR="00382E75">
        <w:rPr>
          <w:rStyle w:val="Brak"/>
          <w:rFonts w:ascii="Times New Roman" w:hAnsi="Times New Roman" w:cs="Times New Roman"/>
          <w:sz w:val="24"/>
          <w:szCs w:val="24"/>
        </w:rPr>
        <w:br/>
      </w:r>
      <w:r w:rsidR="003B38D6" w:rsidRPr="00E05BC3">
        <w:rPr>
          <w:rStyle w:val="Brak"/>
          <w:rFonts w:ascii="Times New Roman" w:hAnsi="Times New Roman" w:cs="Times New Roman"/>
          <w:sz w:val="24"/>
          <w:szCs w:val="24"/>
        </w:rPr>
        <w:t xml:space="preserve">a więc wprowadzał pozorną ochronę przy wykreowaniu licznych komplikacji praktycznych.  </w:t>
      </w:r>
    </w:p>
    <w:p w:rsidR="00821914" w:rsidRPr="00E05BC3" w:rsidRDefault="003B38D6" w:rsidP="00E05BC3">
      <w:pPr>
        <w:jc w:val="both"/>
        <w:rPr>
          <w:rStyle w:val="Brak"/>
          <w:rFonts w:ascii="Times New Roman" w:eastAsia="Times New Roman" w:hAnsi="Times New Roman" w:cs="Times New Roman"/>
          <w:b/>
          <w:bCs/>
          <w:sz w:val="24"/>
          <w:szCs w:val="24"/>
        </w:rPr>
      </w:pPr>
      <w:r>
        <w:rPr>
          <w:rStyle w:val="Brak"/>
          <w:rFonts w:ascii="Times New Roman" w:hAnsi="Times New Roman"/>
          <w:b/>
          <w:bCs/>
          <w:sz w:val="24"/>
          <w:szCs w:val="24"/>
        </w:rPr>
        <w:t>11) Art. 1 pkt 11 (</w:t>
      </w:r>
      <w:r w:rsidRPr="00E05BC3">
        <w:rPr>
          <w:rStyle w:val="Brak"/>
          <w:rFonts w:ascii="Times New Roman" w:hAnsi="Times New Roman" w:cs="Times New Roman"/>
          <w:b/>
          <w:bCs/>
          <w:sz w:val="24"/>
          <w:szCs w:val="24"/>
        </w:rPr>
        <w:t>uchylenie art. 339)</w:t>
      </w:r>
    </w:p>
    <w:p w:rsidR="00821914" w:rsidRDefault="003B38D6" w:rsidP="00E05BC3">
      <w:pPr>
        <w:ind w:firstLine="708"/>
        <w:jc w:val="both"/>
        <w:rPr>
          <w:rStyle w:val="Brak"/>
          <w:rFonts w:ascii="Times" w:eastAsia="Times" w:hAnsi="Times" w:cs="Times"/>
          <w:sz w:val="24"/>
          <w:szCs w:val="24"/>
        </w:rPr>
      </w:pPr>
      <w:r w:rsidRPr="00E05BC3">
        <w:rPr>
          <w:rStyle w:val="Brak"/>
          <w:rFonts w:ascii="Times New Roman" w:hAnsi="Times New Roman" w:cs="Times New Roman"/>
          <w:sz w:val="24"/>
          <w:szCs w:val="24"/>
        </w:rPr>
        <w:t>Uchylenie tego przepisu jest konsekwencją dematerializacji akcji imiennych oraz wprowadzenia reżimu przenoszenia</w:t>
      </w:r>
      <w:r>
        <w:rPr>
          <w:rStyle w:val="Brak"/>
          <w:rFonts w:ascii="Times" w:hAnsi="Times"/>
          <w:sz w:val="24"/>
          <w:szCs w:val="24"/>
        </w:rPr>
        <w:t xml:space="preserve"> praw z tych akcji</w:t>
      </w:r>
      <w:r w:rsidR="006238CC">
        <w:rPr>
          <w:rStyle w:val="Brak"/>
          <w:rFonts w:ascii="Times" w:hAnsi="Times"/>
          <w:sz w:val="24"/>
          <w:szCs w:val="24"/>
        </w:rPr>
        <w:t>,</w:t>
      </w:r>
      <w:r>
        <w:rPr>
          <w:rStyle w:val="Brak"/>
          <w:rFonts w:ascii="Times" w:hAnsi="Times"/>
          <w:sz w:val="24"/>
          <w:szCs w:val="24"/>
        </w:rPr>
        <w:t xml:space="preserve"> powiązanego z wpisem w rejestrze akcjonariuszy. Uchylany art. 339 k.s.h. określa bowiem tryb oraz wymogi formalne dla skutecznego przeniesienia akcji imiennej lub świadectwa tymczasowego. W ramach obowiązującej konstrukcji prawnej pisemne oświadczenie złożone albo na samym dokumencie akcji lub świadectwa tymczasowego, albo w osobnym dokumencie pełni rolę elementu niezbędnego i istotnego dla przeniesienia akcji imiennej lub świadectwa tymczasowego, obok przeniesienia posiadania. Dematerializacja akcji imiennych, która zniweczy funkcjonowanie w obrocie papierowej postaci akcji powoduje, że komentowany przepis </w:t>
      </w:r>
      <w:r w:rsidR="00581781">
        <w:rPr>
          <w:rStyle w:val="Brak"/>
          <w:rFonts w:ascii="Times" w:hAnsi="Times"/>
          <w:sz w:val="24"/>
          <w:szCs w:val="24"/>
        </w:rPr>
        <w:t>s</w:t>
      </w:r>
      <w:r>
        <w:rPr>
          <w:rStyle w:val="Brak"/>
          <w:rFonts w:ascii="Times" w:hAnsi="Times"/>
          <w:sz w:val="24"/>
          <w:szCs w:val="24"/>
        </w:rPr>
        <w:t xml:space="preserve">traci swoje uzasadnienie. </w:t>
      </w:r>
    </w:p>
    <w:p w:rsidR="00821914" w:rsidRDefault="003B38D6" w:rsidP="00382E75">
      <w:pPr>
        <w:jc w:val="both"/>
        <w:rPr>
          <w:rStyle w:val="Brak"/>
          <w:rFonts w:ascii="Times New Roman" w:hAnsi="Times New Roman"/>
          <w:b/>
          <w:bCs/>
          <w:sz w:val="24"/>
          <w:szCs w:val="24"/>
        </w:rPr>
      </w:pPr>
      <w:r>
        <w:rPr>
          <w:rStyle w:val="Brak"/>
          <w:rFonts w:ascii="Times New Roman" w:hAnsi="Times New Roman"/>
          <w:b/>
          <w:bCs/>
          <w:sz w:val="24"/>
          <w:szCs w:val="24"/>
        </w:rPr>
        <w:t xml:space="preserve">12) Art. 1 pkt 12: </w:t>
      </w:r>
    </w:p>
    <w:p w:rsidR="00821914" w:rsidRDefault="003B38D6" w:rsidP="00382E75">
      <w:pPr>
        <w:jc w:val="both"/>
        <w:rPr>
          <w:rStyle w:val="Brak"/>
          <w:rFonts w:ascii="Times New Roman" w:eastAsia="Times New Roman" w:hAnsi="Times New Roman" w:cs="Times New Roman"/>
          <w:b/>
          <w:bCs/>
          <w:sz w:val="24"/>
          <w:szCs w:val="24"/>
        </w:rPr>
      </w:pPr>
      <w:r>
        <w:rPr>
          <w:rStyle w:val="Brak"/>
          <w:rFonts w:ascii="Times New Roman" w:hAnsi="Times New Roman"/>
          <w:b/>
          <w:bCs/>
          <w:sz w:val="24"/>
          <w:szCs w:val="24"/>
        </w:rPr>
        <w:t>- (zmiana § 1 w art. 340 )</w:t>
      </w:r>
    </w:p>
    <w:p w:rsidR="00821914" w:rsidRPr="00803705" w:rsidRDefault="003B38D6" w:rsidP="00F77282">
      <w:pPr>
        <w:ind w:firstLine="708"/>
        <w:jc w:val="both"/>
        <w:rPr>
          <w:rStyle w:val="Brak"/>
          <w:rFonts w:ascii="Times" w:hAnsi="Times"/>
          <w:sz w:val="24"/>
          <w:szCs w:val="24"/>
        </w:rPr>
      </w:pPr>
      <w:r>
        <w:rPr>
          <w:rStyle w:val="Brak"/>
          <w:rFonts w:ascii="Times" w:hAnsi="Times"/>
          <w:sz w:val="24"/>
          <w:szCs w:val="24"/>
        </w:rPr>
        <w:t xml:space="preserve">Konieczne jest rozszerzenie zakresu stosowania art. 340 § 1 na zdematerializowane akcje na okaziciela. Nie ma bowiem uzasadnienia, aby inaczej traktować akcje imienne </w:t>
      </w:r>
      <w:r>
        <w:rPr>
          <w:rStyle w:val="Brak"/>
          <w:rFonts w:ascii="Arial Unicode MS" w:eastAsia="Arial Unicode MS" w:hAnsi="Arial Unicode MS" w:cs="Arial Unicode MS"/>
          <w:sz w:val="24"/>
          <w:szCs w:val="24"/>
        </w:rPr>
        <w:br/>
      </w:r>
      <w:r>
        <w:rPr>
          <w:rStyle w:val="Brak"/>
          <w:rFonts w:ascii="Times" w:hAnsi="Times"/>
          <w:sz w:val="24"/>
          <w:szCs w:val="24"/>
        </w:rPr>
        <w:t xml:space="preserve">i zdematerializowane akcje na okaziciela zarejestrowane w rejestrze akcjonariuszy, z punktu widzenia wykonywania prawa głosu w związku z ustanowieniem zastawu lub użytkowania </w:t>
      </w:r>
      <w:r>
        <w:rPr>
          <w:rStyle w:val="Brak"/>
          <w:rFonts w:ascii="Arial Unicode MS" w:eastAsia="Arial Unicode MS" w:hAnsi="Arial Unicode MS" w:cs="Arial Unicode MS"/>
          <w:sz w:val="24"/>
          <w:szCs w:val="24"/>
        </w:rPr>
        <w:br/>
      </w:r>
      <w:r>
        <w:rPr>
          <w:rStyle w:val="Brak"/>
          <w:rFonts w:ascii="Times" w:hAnsi="Times"/>
          <w:sz w:val="24"/>
          <w:szCs w:val="24"/>
        </w:rPr>
        <w:t xml:space="preserve">i wprowadzenia ujawnienia w rejestrze ustanowienia ograniczonego prawa rzeczowego </w:t>
      </w:r>
      <w:r>
        <w:rPr>
          <w:rStyle w:val="Brak"/>
          <w:rFonts w:ascii="Arial Unicode MS" w:eastAsia="Arial Unicode MS" w:hAnsi="Arial Unicode MS" w:cs="Arial Unicode MS"/>
          <w:sz w:val="24"/>
          <w:szCs w:val="24"/>
        </w:rPr>
        <w:br/>
      </w:r>
      <w:r>
        <w:rPr>
          <w:rStyle w:val="Brak"/>
          <w:rFonts w:ascii="Times" w:hAnsi="Times"/>
          <w:sz w:val="24"/>
          <w:szCs w:val="24"/>
        </w:rPr>
        <w:t xml:space="preserve">na akcji na okaziciela i akcji imiennej. Jednocześnie wprowadza się także obowiązek ujawnienia ustanowienia obciążenia akcji na rachunku papierów wartościowych prowadzonym zgodnie z przepisami o obrocie instrumentami finansowymi w celu </w:t>
      </w:r>
      <w:r>
        <w:rPr>
          <w:rStyle w:val="Brak"/>
          <w:rFonts w:ascii="Times" w:hAnsi="Times"/>
          <w:sz w:val="24"/>
          <w:szCs w:val="24"/>
        </w:rPr>
        <w:lastRenderedPageBreak/>
        <w:t>ujednolicenia praw zastawnika i użytkownika bez względu na status spółki jako publicznej lub nie</w:t>
      </w:r>
      <w:r w:rsidR="001448AE">
        <w:rPr>
          <w:rStyle w:val="Brak"/>
          <w:rFonts w:ascii="Times" w:hAnsi="Times"/>
          <w:sz w:val="24"/>
          <w:szCs w:val="24"/>
        </w:rPr>
        <w:t xml:space="preserve">będącej spółką </w:t>
      </w:r>
      <w:r>
        <w:rPr>
          <w:rStyle w:val="Brak"/>
          <w:rFonts w:ascii="Times" w:hAnsi="Times"/>
          <w:sz w:val="24"/>
          <w:szCs w:val="24"/>
        </w:rPr>
        <w:t>publiczn</w:t>
      </w:r>
      <w:r w:rsidR="001448AE">
        <w:rPr>
          <w:rStyle w:val="Brak"/>
          <w:rFonts w:ascii="Times" w:hAnsi="Times"/>
          <w:sz w:val="24"/>
          <w:szCs w:val="24"/>
        </w:rPr>
        <w:t>ą</w:t>
      </w:r>
      <w:r>
        <w:rPr>
          <w:rStyle w:val="Brak"/>
          <w:rFonts w:ascii="Times" w:hAnsi="Times"/>
          <w:sz w:val="24"/>
          <w:szCs w:val="24"/>
        </w:rPr>
        <w:t>. Takie zróżnicowanie w przypadku obligatoryjnej dematerializacji wszystkich akcji bez względu na status spółki jako publicznej lub nie</w:t>
      </w:r>
      <w:r w:rsidR="001448AE">
        <w:rPr>
          <w:rStyle w:val="Brak"/>
          <w:rFonts w:ascii="Times" w:hAnsi="Times"/>
          <w:sz w:val="24"/>
          <w:szCs w:val="24"/>
        </w:rPr>
        <w:t>będącej spółką</w:t>
      </w:r>
      <w:r w:rsidR="00803705">
        <w:rPr>
          <w:rStyle w:val="Brak"/>
          <w:rFonts w:ascii="Times" w:hAnsi="Times"/>
          <w:sz w:val="24"/>
          <w:szCs w:val="24"/>
        </w:rPr>
        <w:t xml:space="preserve"> </w:t>
      </w:r>
      <w:r>
        <w:rPr>
          <w:rStyle w:val="Brak"/>
          <w:rFonts w:ascii="Times" w:hAnsi="Times"/>
          <w:sz w:val="24"/>
          <w:szCs w:val="24"/>
        </w:rPr>
        <w:t>publiczn</w:t>
      </w:r>
      <w:r w:rsidR="001448AE">
        <w:rPr>
          <w:rStyle w:val="Brak"/>
          <w:rFonts w:ascii="Times" w:hAnsi="Times"/>
          <w:sz w:val="24"/>
          <w:szCs w:val="24"/>
        </w:rPr>
        <w:t>ą</w:t>
      </w:r>
      <w:r>
        <w:rPr>
          <w:rStyle w:val="Brak"/>
          <w:rFonts w:ascii="Times" w:hAnsi="Times"/>
          <w:sz w:val="24"/>
          <w:szCs w:val="24"/>
        </w:rPr>
        <w:t>,</w:t>
      </w:r>
      <w:r w:rsidR="00803705">
        <w:rPr>
          <w:rStyle w:val="Brak"/>
          <w:rFonts w:ascii="Times" w:hAnsi="Times"/>
          <w:sz w:val="24"/>
          <w:szCs w:val="24"/>
        </w:rPr>
        <w:t xml:space="preserve"> </w:t>
      </w:r>
      <w:r>
        <w:rPr>
          <w:rStyle w:val="Brak"/>
          <w:rFonts w:ascii="Times" w:hAnsi="Times"/>
          <w:sz w:val="24"/>
          <w:szCs w:val="24"/>
        </w:rPr>
        <w:t>w</w:t>
      </w:r>
      <w:r w:rsidR="00803705">
        <w:rPr>
          <w:rStyle w:val="Brak"/>
          <w:rFonts w:ascii="Times" w:hAnsi="Times"/>
          <w:sz w:val="24"/>
          <w:szCs w:val="24"/>
        </w:rPr>
        <w:t xml:space="preserve"> </w:t>
      </w:r>
      <w:r>
        <w:rPr>
          <w:rStyle w:val="Brak"/>
          <w:rFonts w:ascii="Times" w:hAnsi="Times"/>
          <w:sz w:val="24"/>
          <w:szCs w:val="24"/>
        </w:rPr>
        <w:t>tym</w:t>
      </w:r>
      <w:r w:rsidR="00803705">
        <w:rPr>
          <w:rStyle w:val="Brak"/>
          <w:rFonts w:ascii="Times" w:hAnsi="Times"/>
          <w:sz w:val="24"/>
          <w:szCs w:val="24"/>
        </w:rPr>
        <w:t xml:space="preserve"> </w:t>
      </w:r>
      <w:r>
        <w:rPr>
          <w:rStyle w:val="Brak"/>
          <w:rFonts w:ascii="Times" w:hAnsi="Times"/>
          <w:sz w:val="24"/>
          <w:szCs w:val="24"/>
        </w:rPr>
        <w:t>w sytuacji dopuszczenia dematerializacji akcji spółki nie</w:t>
      </w:r>
      <w:r w:rsidR="001448AE">
        <w:rPr>
          <w:rStyle w:val="Brak"/>
          <w:rFonts w:ascii="Times" w:hAnsi="Times"/>
          <w:sz w:val="24"/>
          <w:szCs w:val="24"/>
        </w:rPr>
        <w:t xml:space="preserve">będącej spółką </w:t>
      </w:r>
      <w:r>
        <w:rPr>
          <w:rStyle w:val="Brak"/>
          <w:rFonts w:ascii="Times" w:hAnsi="Times"/>
          <w:sz w:val="24"/>
          <w:szCs w:val="24"/>
        </w:rPr>
        <w:t>publiczn</w:t>
      </w:r>
      <w:r w:rsidR="001448AE">
        <w:rPr>
          <w:rStyle w:val="Brak"/>
          <w:rFonts w:ascii="Times" w:hAnsi="Times"/>
          <w:sz w:val="24"/>
          <w:szCs w:val="24"/>
        </w:rPr>
        <w:t>ą</w:t>
      </w:r>
      <w:r>
        <w:rPr>
          <w:rStyle w:val="Brak"/>
          <w:rFonts w:ascii="Times" w:hAnsi="Times"/>
          <w:sz w:val="24"/>
          <w:szCs w:val="24"/>
        </w:rPr>
        <w:t xml:space="preserve"> na podstawie</w:t>
      </w:r>
      <w:r w:rsidR="00803705">
        <w:rPr>
          <w:rStyle w:val="Brak"/>
          <w:rFonts w:ascii="Times" w:hAnsi="Times"/>
          <w:sz w:val="24"/>
          <w:szCs w:val="24"/>
        </w:rPr>
        <w:t xml:space="preserve"> </w:t>
      </w:r>
      <w:r>
        <w:rPr>
          <w:rStyle w:val="Brak"/>
          <w:rFonts w:ascii="Times" w:hAnsi="Times"/>
          <w:sz w:val="24"/>
          <w:szCs w:val="24"/>
        </w:rPr>
        <w:t>przepisów</w:t>
      </w:r>
      <w:r w:rsidR="00803705">
        <w:rPr>
          <w:rStyle w:val="Brak"/>
          <w:rFonts w:ascii="Times" w:hAnsi="Times"/>
          <w:sz w:val="24"/>
          <w:szCs w:val="24"/>
        </w:rPr>
        <w:t xml:space="preserve"> </w:t>
      </w:r>
      <w:r>
        <w:rPr>
          <w:rStyle w:val="Brak"/>
          <w:rFonts w:ascii="Times" w:hAnsi="Times"/>
          <w:sz w:val="24"/>
          <w:szCs w:val="24"/>
        </w:rPr>
        <w:t>o obrocie instrumentami finansowym nie ma żadnego uzasadnienia.</w:t>
      </w:r>
    </w:p>
    <w:p w:rsidR="00821914" w:rsidRDefault="003B38D6" w:rsidP="00F77282">
      <w:pPr>
        <w:jc w:val="both"/>
        <w:rPr>
          <w:rStyle w:val="Brak"/>
          <w:rFonts w:ascii="Times New Roman" w:eastAsia="Times New Roman" w:hAnsi="Times New Roman" w:cs="Times New Roman"/>
          <w:b/>
          <w:bCs/>
          <w:sz w:val="24"/>
          <w:szCs w:val="24"/>
        </w:rPr>
      </w:pPr>
      <w:r>
        <w:rPr>
          <w:rStyle w:val="Brak"/>
          <w:rFonts w:ascii="Times New Roman" w:hAnsi="Times New Roman"/>
          <w:b/>
          <w:bCs/>
          <w:sz w:val="24"/>
          <w:szCs w:val="24"/>
        </w:rPr>
        <w:t>- (uchylenie § 3 w art. 340 )</w:t>
      </w:r>
    </w:p>
    <w:p w:rsidR="00821914" w:rsidRDefault="003B38D6" w:rsidP="00F77282">
      <w:pPr>
        <w:ind w:firstLine="708"/>
        <w:jc w:val="both"/>
        <w:rPr>
          <w:rStyle w:val="Brak"/>
          <w:rFonts w:ascii="Times New Roman" w:eastAsia="Times New Roman" w:hAnsi="Times New Roman" w:cs="Times New Roman"/>
          <w:b/>
          <w:bCs/>
          <w:sz w:val="24"/>
          <w:szCs w:val="24"/>
        </w:rPr>
      </w:pPr>
      <w:r>
        <w:rPr>
          <w:rStyle w:val="Brak"/>
          <w:rFonts w:ascii="Times New Roman" w:hAnsi="Times New Roman"/>
          <w:sz w:val="24"/>
          <w:szCs w:val="24"/>
        </w:rPr>
        <w:t>Zmiana jest konsekwencją zmiany w dotychczasowym § 1 art. 340 .</w:t>
      </w:r>
    </w:p>
    <w:p w:rsidR="00F77282" w:rsidRDefault="003B38D6" w:rsidP="00F77282">
      <w:pPr>
        <w:jc w:val="both"/>
        <w:rPr>
          <w:rStyle w:val="Brak"/>
          <w:rFonts w:ascii="Times New Roman" w:eastAsia="Times New Roman" w:hAnsi="Times New Roman" w:cs="Times New Roman"/>
          <w:b/>
          <w:bCs/>
          <w:sz w:val="24"/>
          <w:szCs w:val="24"/>
        </w:rPr>
      </w:pPr>
      <w:r>
        <w:rPr>
          <w:rStyle w:val="Brak"/>
          <w:rFonts w:ascii="Times New Roman" w:hAnsi="Times New Roman"/>
          <w:b/>
          <w:bCs/>
          <w:sz w:val="24"/>
          <w:szCs w:val="24"/>
        </w:rPr>
        <w:t xml:space="preserve">13) Art. 1 pkt 13: </w:t>
      </w:r>
    </w:p>
    <w:p w:rsidR="00821914" w:rsidRDefault="003B38D6" w:rsidP="00F77282">
      <w:pPr>
        <w:jc w:val="both"/>
        <w:rPr>
          <w:rStyle w:val="Brak"/>
          <w:rFonts w:ascii="Times New Roman" w:eastAsia="Times New Roman" w:hAnsi="Times New Roman" w:cs="Times New Roman"/>
          <w:b/>
          <w:bCs/>
          <w:sz w:val="24"/>
          <w:szCs w:val="24"/>
        </w:rPr>
      </w:pPr>
      <w:r>
        <w:rPr>
          <w:rStyle w:val="Brak"/>
          <w:rFonts w:ascii="Times New Roman" w:hAnsi="Times New Roman"/>
          <w:b/>
          <w:bCs/>
          <w:sz w:val="24"/>
          <w:szCs w:val="24"/>
        </w:rPr>
        <w:t>- (uchylenie art. 341)</w:t>
      </w:r>
    </w:p>
    <w:p w:rsidR="00F77282" w:rsidRDefault="003B38D6" w:rsidP="00F77282">
      <w:pPr>
        <w:jc w:val="both"/>
        <w:rPr>
          <w:rStyle w:val="Brak"/>
          <w:rFonts w:ascii="Times New Roman" w:eastAsia="Times New Roman" w:hAnsi="Times New Roman" w:cs="Times New Roman"/>
          <w:sz w:val="24"/>
          <w:szCs w:val="24"/>
        </w:rPr>
      </w:pPr>
      <w:r>
        <w:rPr>
          <w:rStyle w:val="Brak"/>
          <w:rFonts w:ascii="Times New Roman" w:eastAsia="Times New Roman" w:hAnsi="Times New Roman" w:cs="Times New Roman"/>
          <w:sz w:val="24"/>
          <w:szCs w:val="24"/>
        </w:rPr>
        <w:tab/>
        <w:t>Zmiana jest konsekwencj</w:t>
      </w:r>
      <w:r>
        <w:rPr>
          <w:rStyle w:val="Brak"/>
          <w:rFonts w:ascii="Times New Roman" w:hAnsi="Times New Roman"/>
          <w:sz w:val="24"/>
          <w:szCs w:val="24"/>
        </w:rPr>
        <w:t>ą zniesienia księgi akcyjnej. Rolę księgi akcyjnej prowadzo</w:t>
      </w:r>
      <w:r w:rsidR="002034AB">
        <w:rPr>
          <w:rStyle w:val="Brak"/>
          <w:rFonts w:ascii="Times New Roman" w:hAnsi="Times New Roman"/>
          <w:sz w:val="24"/>
          <w:szCs w:val="24"/>
        </w:rPr>
        <w:t>nej obecnie dla akcji imiennych</w:t>
      </w:r>
      <w:r>
        <w:rPr>
          <w:rStyle w:val="Brak"/>
          <w:rFonts w:ascii="Times New Roman" w:hAnsi="Times New Roman"/>
          <w:sz w:val="24"/>
          <w:szCs w:val="24"/>
        </w:rPr>
        <w:t xml:space="preserve"> przejmuje rejestr akcjonariuszy.  </w:t>
      </w:r>
    </w:p>
    <w:p w:rsidR="00821914" w:rsidRDefault="003B38D6" w:rsidP="00F77282">
      <w:pPr>
        <w:jc w:val="both"/>
        <w:rPr>
          <w:rStyle w:val="Brak"/>
          <w:rFonts w:ascii="Times New Roman" w:eastAsia="Times New Roman" w:hAnsi="Times New Roman" w:cs="Times New Roman"/>
          <w:sz w:val="24"/>
          <w:szCs w:val="24"/>
        </w:rPr>
      </w:pPr>
      <w:r>
        <w:rPr>
          <w:rStyle w:val="Brak"/>
          <w:rFonts w:ascii="Times New Roman" w:hAnsi="Times New Roman"/>
          <w:b/>
          <w:bCs/>
          <w:sz w:val="24"/>
          <w:szCs w:val="24"/>
        </w:rPr>
        <w:t>- (uchylenie art. 342)</w:t>
      </w:r>
      <w:r>
        <w:rPr>
          <w:rStyle w:val="Brak"/>
          <w:rFonts w:ascii="Times New Roman" w:hAnsi="Times New Roman"/>
          <w:sz w:val="24"/>
          <w:szCs w:val="24"/>
        </w:rPr>
        <w:t xml:space="preserve"> </w:t>
      </w:r>
    </w:p>
    <w:p w:rsidR="00821914" w:rsidRDefault="003B38D6" w:rsidP="00F77282">
      <w:pPr>
        <w:jc w:val="both"/>
        <w:rPr>
          <w:rStyle w:val="Brak"/>
          <w:rFonts w:ascii="Times New Roman" w:eastAsia="Times New Roman" w:hAnsi="Times New Roman" w:cs="Times New Roman"/>
          <w:sz w:val="24"/>
          <w:szCs w:val="24"/>
        </w:rPr>
      </w:pPr>
      <w:r>
        <w:rPr>
          <w:rStyle w:val="Brak"/>
          <w:rFonts w:ascii="Times New Roman" w:eastAsia="Times New Roman" w:hAnsi="Times New Roman" w:cs="Times New Roman"/>
          <w:sz w:val="24"/>
          <w:szCs w:val="24"/>
        </w:rPr>
        <w:tab/>
        <w:t xml:space="preserve">Zmiana pozostaje w </w:t>
      </w:r>
      <w:r>
        <w:rPr>
          <w:rStyle w:val="Brak"/>
          <w:rFonts w:ascii="Times New Roman" w:hAnsi="Times New Roman"/>
          <w:sz w:val="24"/>
          <w:szCs w:val="24"/>
        </w:rPr>
        <w:t>ścisłym związku z uchyleniem przepisów dotyczących księgi akcyjnej.</w:t>
      </w:r>
    </w:p>
    <w:p w:rsidR="00821914" w:rsidRDefault="003B38D6" w:rsidP="00F77282">
      <w:pPr>
        <w:jc w:val="both"/>
        <w:rPr>
          <w:rStyle w:val="Brak"/>
          <w:rFonts w:ascii="Times New Roman" w:eastAsia="Times New Roman" w:hAnsi="Times New Roman" w:cs="Times New Roman"/>
          <w:b/>
          <w:bCs/>
          <w:sz w:val="24"/>
          <w:szCs w:val="24"/>
        </w:rPr>
      </w:pPr>
      <w:r>
        <w:rPr>
          <w:rStyle w:val="Brak"/>
          <w:rFonts w:ascii="Times New Roman" w:hAnsi="Times New Roman"/>
          <w:b/>
          <w:bCs/>
          <w:sz w:val="24"/>
          <w:szCs w:val="24"/>
        </w:rPr>
        <w:t xml:space="preserve">14) Art. 1 pkt 14 (zmiana § 1 w art. 343) </w:t>
      </w:r>
    </w:p>
    <w:p w:rsidR="00821914" w:rsidRDefault="003B38D6" w:rsidP="00F77282">
      <w:pPr>
        <w:ind w:firstLine="708"/>
        <w:jc w:val="both"/>
        <w:rPr>
          <w:rStyle w:val="Brak"/>
          <w:rFonts w:ascii="Times New Roman" w:eastAsia="Times New Roman" w:hAnsi="Times New Roman" w:cs="Times New Roman"/>
          <w:sz w:val="24"/>
          <w:szCs w:val="24"/>
        </w:rPr>
      </w:pPr>
      <w:r>
        <w:rPr>
          <w:rStyle w:val="Brak"/>
          <w:rFonts w:ascii="Times New Roman" w:hAnsi="Times New Roman"/>
          <w:sz w:val="24"/>
          <w:szCs w:val="24"/>
        </w:rPr>
        <w:t>Zmiana jest konsekwencją zniesienia księgi akcyjnej i wprowadzenia rejestru akcjonariuszy</w:t>
      </w:r>
      <w:r w:rsidR="002034AB">
        <w:rPr>
          <w:rStyle w:val="Brak"/>
          <w:rFonts w:ascii="Times New Roman" w:hAnsi="Times New Roman"/>
          <w:sz w:val="24"/>
          <w:szCs w:val="24"/>
        </w:rPr>
        <w:t xml:space="preserve"> obejmującego zarówno akcje na okaziciela, jak i akcje imienne.</w:t>
      </w:r>
    </w:p>
    <w:p w:rsidR="00821914" w:rsidRDefault="003B38D6" w:rsidP="00F77282">
      <w:pPr>
        <w:jc w:val="both"/>
        <w:rPr>
          <w:rStyle w:val="Brak"/>
          <w:rFonts w:ascii="Times New Roman" w:eastAsia="Times New Roman" w:hAnsi="Times New Roman" w:cs="Times New Roman"/>
          <w:b/>
          <w:bCs/>
          <w:sz w:val="24"/>
          <w:szCs w:val="24"/>
        </w:rPr>
      </w:pPr>
      <w:r>
        <w:rPr>
          <w:rStyle w:val="Brak"/>
          <w:rFonts w:ascii="Times New Roman" w:hAnsi="Times New Roman"/>
          <w:b/>
          <w:bCs/>
          <w:sz w:val="24"/>
          <w:szCs w:val="24"/>
        </w:rPr>
        <w:t>15) Art. 1 pkt 15 (zmiana § 2-4 oraz dodanie §</w:t>
      </w:r>
      <w:r w:rsidR="002034AB">
        <w:rPr>
          <w:rStyle w:val="Brak"/>
          <w:rFonts w:ascii="Times New Roman" w:hAnsi="Times New Roman"/>
          <w:b/>
          <w:bCs/>
          <w:sz w:val="24"/>
          <w:szCs w:val="24"/>
        </w:rPr>
        <w:t xml:space="preserve"> 5 w art. 348)</w:t>
      </w:r>
    </w:p>
    <w:p w:rsidR="002D096C" w:rsidRDefault="00EB7FD0" w:rsidP="002D096C">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0653A9">
        <w:rPr>
          <w:rFonts w:ascii="Times New Roman" w:eastAsia="Times New Roman" w:hAnsi="Times New Roman" w:cs="Times New Roman"/>
          <w:sz w:val="24"/>
          <w:szCs w:val="24"/>
        </w:rPr>
        <w:t>Celem proponowanych zmian jest uporządkowanie</w:t>
      </w:r>
      <w:r w:rsidR="00D642ED">
        <w:rPr>
          <w:rFonts w:ascii="Times New Roman" w:eastAsia="Times New Roman" w:hAnsi="Times New Roman" w:cs="Times New Roman"/>
          <w:sz w:val="24"/>
          <w:szCs w:val="24"/>
        </w:rPr>
        <w:t xml:space="preserve"> or</w:t>
      </w:r>
      <w:r w:rsidR="00D955B9">
        <w:rPr>
          <w:rFonts w:ascii="Times New Roman" w:eastAsia="Times New Roman" w:hAnsi="Times New Roman" w:cs="Times New Roman"/>
          <w:sz w:val="24"/>
          <w:szCs w:val="24"/>
        </w:rPr>
        <w:t>az zbliżenie zasad dotyczących wy</w:t>
      </w:r>
      <w:r w:rsidR="00D642ED">
        <w:rPr>
          <w:rFonts w:ascii="Times New Roman" w:eastAsia="Times New Roman" w:hAnsi="Times New Roman" w:cs="Times New Roman"/>
          <w:sz w:val="24"/>
          <w:szCs w:val="24"/>
        </w:rPr>
        <w:t>znaczania dnia dywidendy oraz dnia wypłaty dywidendy w spółkach nie</w:t>
      </w:r>
      <w:r w:rsidR="001448AE">
        <w:rPr>
          <w:rFonts w:ascii="Times New Roman" w:eastAsia="Times New Roman" w:hAnsi="Times New Roman" w:cs="Times New Roman"/>
          <w:sz w:val="24"/>
          <w:szCs w:val="24"/>
        </w:rPr>
        <w:t xml:space="preserve">będących spółkami </w:t>
      </w:r>
      <w:r w:rsidR="00D642ED">
        <w:rPr>
          <w:rFonts w:ascii="Times New Roman" w:eastAsia="Times New Roman" w:hAnsi="Times New Roman" w:cs="Times New Roman"/>
          <w:sz w:val="24"/>
          <w:szCs w:val="24"/>
        </w:rPr>
        <w:t>publiczny</w:t>
      </w:r>
      <w:r w:rsidR="001448AE">
        <w:rPr>
          <w:rFonts w:ascii="Times New Roman" w:eastAsia="Times New Roman" w:hAnsi="Times New Roman" w:cs="Times New Roman"/>
          <w:sz w:val="24"/>
          <w:szCs w:val="24"/>
        </w:rPr>
        <w:t>mi</w:t>
      </w:r>
      <w:r>
        <w:rPr>
          <w:rFonts w:ascii="Times New Roman" w:eastAsia="Times New Roman" w:hAnsi="Times New Roman" w:cs="Times New Roman"/>
          <w:sz w:val="24"/>
          <w:szCs w:val="24"/>
        </w:rPr>
        <w:t>, zarówno</w:t>
      </w:r>
      <w:r w:rsidR="004928D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tych,  których akcje będą rejestrowane</w:t>
      </w:r>
      <w:r w:rsidR="00672202">
        <w:rPr>
          <w:rFonts w:ascii="Times New Roman" w:eastAsia="Times New Roman" w:hAnsi="Times New Roman" w:cs="Times New Roman"/>
          <w:sz w:val="24"/>
          <w:szCs w:val="24"/>
        </w:rPr>
        <w:t xml:space="preserve"> w rejestrze akcjonariuszy, jak i tych, których akcje będą zarejestrowane w depozycie papierów wartościowych oraz </w:t>
      </w:r>
      <w:r w:rsidR="00D955B9">
        <w:rPr>
          <w:rFonts w:ascii="Times New Roman" w:eastAsia="Times New Roman" w:hAnsi="Times New Roman" w:cs="Times New Roman"/>
          <w:sz w:val="24"/>
          <w:szCs w:val="24"/>
        </w:rPr>
        <w:t>w spół</w:t>
      </w:r>
      <w:r w:rsidR="00672202">
        <w:rPr>
          <w:rFonts w:ascii="Times New Roman" w:eastAsia="Times New Roman" w:hAnsi="Times New Roman" w:cs="Times New Roman"/>
          <w:sz w:val="24"/>
          <w:szCs w:val="24"/>
        </w:rPr>
        <w:t>k</w:t>
      </w:r>
      <w:r w:rsidR="00D955B9">
        <w:rPr>
          <w:rFonts w:ascii="Times New Roman" w:eastAsia="Times New Roman" w:hAnsi="Times New Roman" w:cs="Times New Roman"/>
          <w:sz w:val="24"/>
          <w:szCs w:val="24"/>
        </w:rPr>
        <w:t>ach</w:t>
      </w:r>
      <w:r w:rsidR="00672202">
        <w:rPr>
          <w:rFonts w:ascii="Times New Roman" w:eastAsia="Times New Roman" w:hAnsi="Times New Roman" w:cs="Times New Roman"/>
          <w:sz w:val="24"/>
          <w:szCs w:val="24"/>
        </w:rPr>
        <w:t xml:space="preserve"> publicznych.</w:t>
      </w:r>
      <w:r w:rsidR="004928DA">
        <w:rPr>
          <w:rFonts w:ascii="Times New Roman" w:eastAsia="Times New Roman" w:hAnsi="Times New Roman" w:cs="Times New Roman"/>
          <w:sz w:val="24"/>
          <w:szCs w:val="24"/>
        </w:rPr>
        <w:t xml:space="preserve"> Proponowane rozwiązania mają zapewnić lepszą ochronę akcjonariuszy.</w:t>
      </w:r>
      <w:r w:rsidR="002D096C">
        <w:rPr>
          <w:rFonts w:ascii="Times New Roman" w:eastAsia="Times New Roman" w:hAnsi="Times New Roman" w:cs="Times New Roman"/>
          <w:sz w:val="24"/>
          <w:szCs w:val="24"/>
        </w:rPr>
        <w:t xml:space="preserve"> </w:t>
      </w:r>
    </w:p>
    <w:p w:rsidR="00821914" w:rsidRPr="00AA7CA3" w:rsidRDefault="002D096C" w:rsidP="002D096C">
      <w:pPr>
        <w:spacing w:after="0"/>
        <w:jc w:val="both"/>
        <w:rPr>
          <w:rStyle w:val="Brak"/>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Przedstawione propozycje </w:t>
      </w:r>
      <w:r w:rsidR="003B38D6">
        <w:rPr>
          <w:rStyle w:val="Brak"/>
          <w:rFonts w:ascii="Times New Roman" w:hAnsi="Times New Roman"/>
          <w:sz w:val="24"/>
          <w:szCs w:val="24"/>
        </w:rPr>
        <w:t xml:space="preserve">uwzględniają również rozwiązania dotyczące wyznaczania dnia </w:t>
      </w:r>
      <w:r w:rsidR="003B38D6" w:rsidRPr="00AA7CA3">
        <w:rPr>
          <w:rStyle w:val="Brak"/>
          <w:rFonts w:ascii="Times New Roman" w:hAnsi="Times New Roman" w:cs="Times New Roman"/>
          <w:sz w:val="24"/>
          <w:szCs w:val="24"/>
        </w:rPr>
        <w:t xml:space="preserve">dywidendy i </w:t>
      </w:r>
      <w:r w:rsidR="00EE103D">
        <w:rPr>
          <w:rStyle w:val="Brak"/>
          <w:rFonts w:ascii="Times New Roman" w:hAnsi="Times New Roman" w:cs="Times New Roman"/>
          <w:sz w:val="24"/>
          <w:szCs w:val="24"/>
        </w:rPr>
        <w:t>dnia</w:t>
      </w:r>
      <w:r w:rsidR="003B38D6" w:rsidRPr="00AA7CA3">
        <w:rPr>
          <w:rStyle w:val="Brak"/>
          <w:rFonts w:ascii="Times New Roman" w:hAnsi="Times New Roman" w:cs="Times New Roman"/>
          <w:sz w:val="24"/>
          <w:szCs w:val="24"/>
        </w:rPr>
        <w:t xml:space="preserve"> wypłaty dywidendy w spółkach publicznych wprowadzone do k.s.h. ustawą z dnia 16 grudnia 2016 r. o zmianie niektórych ustaw w celu poprawy otoczenia prawnego przedsiębiorców </w:t>
      </w:r>
      <w:hyperlink r:id="rId9" w:history="1">
        <w:r w:rsidR="003B38D6" w:rsidRPr="00AA7CA3">
          <w:rPr>
            <w:rStyle w:val="Hyperlink2"/>
            <w:rFonts w:eastAsia="Calibri"/>
            <w:color w:val="auto"/>
            <w:u w:val="none"/>
          </w:rPr>
          <w:t>(Dz.U. z 2016 r. poz. 2255)</w:t>
        </w:r>
      </w:hyperlink>
      <w:r w:rsidR="003B38D6" w:rsidRPr="00AA7CA3">
        <w:rPr>
          <w:rStyle w:val="Brak"/>
          <w:rFonts w:ascii="Times New Roman" w:hAnsi="Times New Roman" w:cs="Times New Roman"/>
          <w:color w:val="auto"/>
          <w:sz w:val="24"/>
          <w:szCs w:val="24"/>
        </w:rPr>
        <w:t>.</w:t>
      </w:r>
    </w:p>
    <w:p w:rsidR="00821914" w:rsidRPr="00AA7CA3" w:rsidRDefault="00821914" w:rsidP="00AA7CA3">
      <w:pPr>
        <w:spacing w:after="0"/>
        <w:ind w:left="720"/>
        <w:jc w:val="both"/>
        <w:rPr>
          <w:rFonts w:ascii="Times New Roman" w:eastAsia="Times" w:hAnsi="Times New Roman" w:cs="Times New Roman"/>
          <w:b/>
          <w:bCs/>
          <w:sz w:val="24"/>
          <w:szCs w:val="24"/>
        </w:rPr>
      </w:pPr>
    </w:p>
    <w:p w:rsidR="00821914" w:rsidRPr="00AA7CA3" w:rsidRDefault="003B38D6" w:rsidP="002D096C">
      <w:pPr>
        <w:jc w:val="both"/>
        <w:rPr>
          <w:rStyle w:val="Brak"/>
          <w:rFonts w:ascii="Times New Roman" w:eastAsia="Times New Roman" w:hAnsi="Times New Roman" w:cs="Times New Roman"/>
          <w:b/>
          <w:bCs/>
          <w:sz w:val="24"/>
          <w:szCs w:val="24"/>
        </w:rPr>
      </w:pPr>
      <w:r w:rsidRPr="00AA7CA3">
        <w:rPr>
          <w:rStyle w:val="Brak"/>
          <w:rFonts w:ascii="Times New Roman" w:hAnsi="Times New Roman" w:cs="Times New Roman"/>
          <w:b/>
          <w:bCs/>
          <w:sz w:val="24"/>
          <w:szCs w:val="24"/>
        </w:rPr>
        <w:t>16) Art. 1 pkt 16 (zmiana § 1 w art. 351 )</w:t>
      </w:r>
    </w:p>
    <w:p w:rsidR="00AA7CA3" w:rsidRPr="00AA7CA3" w:rsidRDefault="003B38D6" w:rsidP="002D096C">
      <w:pPr>
        <w:jc w:val="both"/>
        <w:rPr>
          <w:rStyle w:val="Brak"/>
          <w:rFonts w:ascii="Times New Roman" w:hAnsi="Times New Roman" w:cs="Times New Roman"/>
          <w:sz w:val="24"/>
          <w:szCs w:val="24"/>
        </w:rPr>
      </w:pPr>
      <w:r w:rsidRPr="00AA7CA3">
        <w:rPr>
          <w:rStyle w:val="Brak"/>
          <w:rFonts w:ascii="Times New Roman" w:eastAsia="Times New Roman" w:hAnsi="Times New Roman" w:cs="Times New Roman"/>
          <w:sz w:val="24"/>
          <w:szCs w:val="24"/>
        </w:rPr>
        <w:tab/>
        <w:t>Zmiana terminologiczna zwi</w:t>
      </w:r>
      <w:r w:rsidRPr="00AA7CA3">
        <w:rPr>
          <w:rStyle w:val="Brak"/>
          <w:rFonts w:ascii="Times New Roman" w:hAnsi="Times New Roman" w:cs="Times New Roman"/>
          <w:sz w:val="24"/>
          <w:szCs w:val="24"/>
        </w:rPr>
        <w:t>ązana z dematerializacją.</w:t>
      </w:r>
    </w:p>
    <w:p w:rsidR="00821914" w:rsidRPr="00AA7CA3" w:rsidRDefault="003B38D6" w:rsidP="002D096C">
      <w:pPr>
        <w:jc w:val="both"/>
        <w:rPr>
          <w:rStyle w:val="Brak"/>
          <w:rFonts w:ascii="Times New Roman" w:eastAsia="Times New Roman" w:hAnsi="Times New Roman" w:cs="Times New Roman"/>
          <w:b/>
          <w:bCs/>
          <w:sz w:val="24"/>
          <w:szCs w:val="24"/>
        </w:rPr>
      </w:pPr>
      <w:r w:rsidRPr="00AA7CA3">
        <w:rPr>
          <w:rStyle w:val="Brak"/>
          <w:rFonts w:ascii="Times New Roman" w:hAnsi="Times New Roman" w:cs="Times New Roman"/>
          <w:sz w:val="24"/>
          <w:szCs w:val="24"/>
        </w:rPr>
        <w:t xml:space="preserve"> </w:t>
      </w:r>
      <w:r w:rsidRPr="00AA7CA3">
        <w:rPr>
          <w:rStyle w:val="Brak"/>
          <w:rFonts w:ascii="Times New Roman" w:hAnsi="Times New Roman" w:cs="Times New Roman"/>
          <w:b/>
          <w:bCs/>
          <w:sz w:val="24"/>
          <w:szCs w:val="24"/>
        </w:rPr>
        <w:t>17) Art. 1 pkt 17 (zmiana w § 1 i 2 art. 355)</w:t>
      </w:r>
    </w:p>
    <w:p w:rsidR="00821914" w:rsidRPr="00AA7CA3" w:rsidRDefault="00DD5332" w:rsidP="001524A3">
      <w:pPr>
        <w:jc w:val="both"/>
        <w:rPr>
          <w:rStyle w:val="Brak"/>
          <w:rFonts w:ascii="Times New Roman" w:eastAsia="Times New Roman" w:hAnsi="Times New Roman" w:cs="Times New Roman"/>
          <w:sz w:val="24"/>
          <w:szCs w:val="24"/>
        </w:rPr>
      </w:pPr>
      <w:r w:rsidRPr="00AA7CA3">
        <w:rPr>
          <w:rStyle w:val="Brak"/>
          <w:rFonts w:ascii="Times New Roman" w:hAnsi="Times New Roman" w:cs="Times New Roman"/>
          <w:sz w:val="24"/>
          <w:szCs w:val="24"/>
        </w:rPr>
        <w:tab/>
      </w:r>
      <w:r w:rsidR="003B38D6" w:rsidRPr="00AA7CA3">
        <w:rPr>
          <w:rStyle w:val="Brak"/>
          <w:rFonts w:ascii="Times New Roman" w:hAnsi="Times New Roman" w:cs="Times New Roman"/>
          <w:sz w:val="24"/>
          <w:szCs w:val="24"/>
        </w:rPr>
        <w:t>Zmiana terminologiczna podyktowana dematerializacją.</w:t>
      </w:r>
    </w:p>
    <w:p w:rsidR="00821914" w:rsidRPr="00AA7CA3" w:rsidRDefault="003B38D6" w:rsidP="001524A3">
      <w:pPr>
        <w:jc w:val="both"/>
        <w:rPr>
          <w:rStyle w:val="Brak"/>
          <w:rFonts w:ascii="Times New Roman" w:eastAsia="Times New Roman" w:hAnsi="Times New Roman" w:cs="Times New Roman"/>
          <w:b/>
          <w:bCs/>
          <w:sz w:val="24"/>
          <w:szCs w:val="24"/>
        </w:rPr>
      </w:pPr>
      <w:r w:rsidRPr="00AA7CA3">
        <w:rPr>
          <w:rStyle w:val="Brak"/>
          <w:rFonts w:ascii="Times New Roman" w:hAnsi="Times New Roman" w:cs="Times New Roman"/>
          <w:b/>
          <w:bCs/>
          <w:sz w:val="24"/>
          <w:szCs w:val="24"/>
        </w:rPr>
        <w:lastRenderedPageBreak/>
        <w:t>18)   Art. 1 pkt 18 (uchylenie art. 357 i art. 358)</w:t>
      </w:r>
    </w:p>
    <w:p w:rsidR="00821914" w:rsidRPr="00AA7CA3" w:rsidRDefault="003B38D6" w:rsidP="00AA7CA3">
      <w:pPr>
        <w:jc w:val="both"/>
        <w:rPr>
          <w:rStyle w:val="Brak"/>
          <w:rFonts w:ascii="Times New Roman" w:eastAsia="Times New Roman" w:hAnsi="Times New Roman" w:cs="Times New Roman"/>
          <w:sz w:val="24"/>
          <w:szCs w:val="24"/>
        </w:rPr>
      </w:pPr>
      <w:r w:rsidRPr="00AA7CA3">
        <w:rPr>
          <w:rStyle w:val="Brak"/>
          <w:rFonts w:ascii="Times New Roman" w:eastAsia="Times New Roman" w:hAnsi="Times New Roman" w:cs="Times New Roman"/>
          <w:sz w:val="24"/>
          <w:szCs w:val="24"/>
        </w:rPr>
        <w:tab/>
        <w:t>Eliminacja tych przepis</w:t>
      </w:r>
      <w:r w:rsidRPr="00AA7CA3">
        <w:rPr>
          <w:rStyle w:val="Brak"/>
          <w:rFonts w:ascii="Times New Roman" w:hAnsi="Times New Roman" w:cs="Times New Roman"/>
          <w:sz w:val="24"/>
          <w:szCs w:val="24"/>
        </w:rPr>
        <w:t>ów jest konsekwencją dematerializacji.</w:t>
      </w:r>
    </w:p>
    <w:p w:rsidR="00821914" w:rsidRPr="00AA7CA3" w:rsidRDefault="003B38D6" w:rsidP="001524A3">
      <w:pPr>
        <w:jc w:val="both"/>
        <w:rPr>
          <w:rStyle w:val="Brak"/>
          <w:rFonts w:ascii="Times New Roman" w:eastAsia="Times New Roman" w:hAnsi="Times New Roman" w:cs="Times New Roman"/>
          <w:b/>
          <w:bCs/>
          <w:sz w:val="24"/>
          <w:szCs w:val="24"/>
        </w:rPr>
      </w:pPr>
      <w:r w:rsidRPr="00AA7CA3">
        <w:rPr>
          <w:rStyle w:val="Brak"/>
          <w:rFonts w:ascii="Times New Roman" w:hAnsi="Times New Roman" w:cs="Times New Roman"/>
          <w:b/>
          <w:bCs/>
          <w:sz w:val="24"/>
          <w:szCs w:val="24"/>
        </w:rPr>
        <w:t>19) Art. 1 pkt19 (zmiana § 1 w art. 361)</w:t>
      </w:r>
    </w:p>
    <w:p w:rsidR="00821914" w:rsidRPr="00AA7CA3" w:rsidRDefault="003B38D6" w:rsidP="001524A3">
      <w:pPr>
        <w:ind w:firstLine="708"/>
        <w:jc w:val="both"/>
        <w:rPr>
          <w:rStyle w:val="Brak"/>
          <w:rFonts w:ascii="Times New Roman" w:eastAsia="Times New Roman" w:hAnsi="Times New Roman" w:cs="Times New Roman"/>
          <w:sz w:val="24"/>
          <w:szCs w:val="24"/>
        </w:rPr>
      </w:pPr>
      <w:r w:rsidRPr="00AA7CA3">
        <w:rPr>
          <w:rStyle w:val="Brak"/>
          <w:rFonts w:ascii="Times New Roman" w:hAnsi="Times New Roman" w:cs="Times New Roman"/>
          <w:sz w:val="24"/>
          <w:szCs w:val="24"/>
        </w:rPr>
        <w:t xml:space="preserve">Zmiana terminologiczna związana z dematerializacją. </w:t>
      </w:r>
    </w:p>
    <w:p w:rsidR="00821914" w:rsidRDefault="003B38D6" w:rsidP="00A526CF">
      <w:pPr>
        <w:jc w:val="both"/>
        <w:rPr>
          <w:rStyle w:val="Brak"/>
          <w:rFonts w:ascii="Times New Roman" w:eastAsia="Times New Roman" w:hAnsi="Times New Roman" w:cs="Times New Roman"/>
          <w:b/>
          <w:bCs/>
          <w:sz w:val="24"/>
          <w:szCs w:val="24"/>
        </w:rPr>
      </w:pPr>
      <w:r>
        <w:rPr>
          <w:rStyle w:val="Brak"/>
          <w:rFonts w:ascii="Times New Roman" w:hAnsi="Times New Roman"/>
          <w:b/>
          <w:bCs/>
          <w:sz w:val="24"/>
          <w:szCs w:val="24"/>
        </w:rPr>
        <w:t>20) Art. 1 pkt 20 (zmiana § 3 w art. 402)</w:t>
      </w:r>
    </w:p>
    <w:p w:rsidR="00821914" w:rsidRDefault="00F73BA4" w:rsidP="00A526CF">
      <w:pPr>
        <w:ind w:firstLine="708"/>
        <w:jc w:val="both"/>
        <w:rPr>
          <w:rStyle w:val="Brak"/>
          <w:rFonts w:ascii="Times New Roman" w:eastAsia="Times New Roman" w:hAnsi="Times New Roman" w:cs="Times New Roman"/>
          <w:sz w:val="24"/>
          <w:szCs w:val="24"/>
        </w:rPr>
      </w:pPr>
      <w:r>
        <w:rPr>
          <w:rStyle w:val="Brak"/>
          <w:rFonts w:ascii="Times New Roman" w:hAnsi="Times New Roman"/>
          <w:sz w:val="24"/>
          <w:szCs w:val="24"/>
        </w:rPr>
        <w:t>Proponowana zmiana ma na celu u</w:t>
      </w:r>
      <w:r w:rsidR="003B38D6">
        <w:rPr>
          <w:rStyle w:val="Brak"/>
          <w:rFonts w:ascii="Times New Roman" w:hAnsi="Times New Roman"/>
          <w:sz w:val="24"/>
          <w:szCs w:val="24"/>
        </w:rPr>
        <w:t>proszczenie i zmniejszenie kosztów zwołania walnego zgromadzenia</w:t>
      </w:r>
      <w:r>
        <w:rPr>
          <w:rStyle w:val="Brak"/>
          <w:rFonts w:ascii="Times New Roman" w:hAnsi="Times New Roman"/>
          <w:sz w:val="24"/>
          <w:szCs w:val="24"/>
        </w:rPr>
        <w:t xml:space="preserve"> dzięki możliwości posłużenia się pocztą elektroniczną i wys</w:t>
      </w:r>
      <w:r w:rsidR="00EE103D">
        <w:rPr>
          <w:rStyle w:val="Brak"/>
          <w:rFonts w:ascii="Times New Roman" w:hAnsi="Times New Roman"/>
          <w:sz w:val="24"/>
          <w:szCs w:val="24"/>
        </w:rPr>
        <w:t>yłania</w:t>
      </w:r>
      <w:r>
        <w:rPr>
          <w:rStyle w:val="Brak"/>
          <w:rFonts w:ascii="Times New Roman" w:hAnsi="Times New Roman"/>
          <w:sz w:val="24"/>
          <w:szCs w:val="24"/>
        </w:rPr>
        <w:t xml:space="preserve"> zawiadomie</w:t>
      </w:r>
      <w:r w:rsidR="00EE103D">
        <w:rPr>
          <w:rStyle w:val="Brak"/>
          <w:rFonts w:ascii="Times New Roman" w:hAnsi="Times New Roman"/>
          <w:sz w:val="24"/>
          <w:szCs w:val="24"/>
        </w:rPr>
        <w:t>ń</w:t>
      </w:r>
      <w:r w:rsidR="003B38D6">
        <w:rPr>
          <w:rStyle w:val="Brak"/>
          <w:rFonts w:ascii="Times New Roman" w:hAnsi="Times New Roman"/>
          <w:sz w:val="24"/>
          <w:szCs w:val="24"/>
        </w:rPr>
        <w:t xml:space="preserve"> na adres poczty elektronicznej akcjonariusza ujawniony w rejestrze akcjonariuszy lub inny przez</w:t>
      </w:r>
      <w:r w:rsidR="0038672B">
        <w:rPr>
          <w:rStyle w:val="Brak"/>
          <w:rFonts w:ascii="Times New Roman" w:hAnsi="Times New Roman"/>
          <w:sz w:val="24"/>
          <w:szCs w:val="24"/>
        </w:rPr>
        <w:t xml:space="preserve"> niego</w:t>
      </w:r>
      <w:r w:rsidR="0038672B" w:rsidRPr="0038672B">
        <w:rPr>
          <w:rStyle w:val="Brak"/>
          <w:rFonts w:ascii="Times New Roman" w:hAnsi="Times New Roman"/>
          <w:sz w:val="24"/>
          <w:szCs w:val="24"/>
        </w:rPr>
        <w:t xml:space="preserve"> </w:t>
      </w:r>
      <w:r w:rsidR="0038672B">
        <w:rPr>
          <w:rStyle w:val="Brak"/>
          <w:rFonts w:ascii="Times New Roman" w:hAnsi="Times New Roman"/>
          <w:sz w:val="24"/>
          <w:szCs w:val="24"/>
        </w:rPr>
        <w:t>wskazany</w:t>
      </w:r>
      <w:r w:rsidR="003B38D6">
        <w:rPr>
          <w:rStyle w:val="Brak"/>
          <w:rFonts w:ascii="Times New Roman" w:hAnsi="Times New Roman"/>
          <w:sz w:val="24"/>
          <w:szCs w:val="24"/>
        </w:rPr>
        <w:t xml:space="preserve">.  </w:t>
      </w:r>
    </w:p>
    <w:p w:rsidR="00821914" w:rsidRDefault="003B38D6" w:rsidP="00A526CF">
      <w:pPr>
        <w:jc w:val="both"/>
        <w:rPr>
          <w:rStyle w:val="Brak"/>
          <w:rFonts w:ascii="Times New Roman" w:eastAsia="Times New Roman" w:hAnsi="Times New Roman" w:cs="Times New Roman"/>
          <w:b/>
          <w:bCs/>
          <w:sz w:val="24"/>
          <w:szCs w:val="24"/>
        </w:rPr>
      </w:pPr>
      <w:r>
        <w:rPr>
          <w:rStyle w:val="Brak"/>
          <w:rFonts w:ascii="Times New Roman" w:hAnsi="Times New Roman"/>
          <w:b/>
          <w:bCs/>
          <w:sz w:val="24"/>
          <w:szCs w:val="24"/>
        </w:rPr>
        <w:t>21) Art. 1 pkt 21 (dodanie lit. h w pkt 2 w art. 402</w:t>
      </w:r>
      <w:r>
        <w:rPr>
          <w:rStyle w:val="Brak"/>
          <w:rFonts w:ascii="Times New Roman" w:hAnsi="Times New Roman"/>
          <w:b/>
          <w:bCs/>
          <w:sz w:val="24"/>
          <w:szCs w:val="24"/>
          <w:vertAlign w:val="superscript"/>
        </w:rPr>
        <w:t>2</w:t>
      </w:r>
      <w:r>
        <w:rPr>
          <w:rStyle w:val="Brak"/>
          <w:rFonts w:ascii="Times New Roman" w:hAnsi="Times New Roman"/>
          <w:b/>
          <w:bCs/>
          <w:sz w:val="24"/>
          <w:szCs w:val="24"/>
        </w:rPr>
        <w:t>)</w:t>
      </w:r>
    </w:p>
    <w:p w:rsidR="00821914" w:rsidRDefault="003B38D6" w:rsidP="00A526CF">
      <w:pPr>
        <w:ind w:firstLine="708"/>
        <w:jc w:val="both"/>
        <w:rPr>
          <w:rStyle w:val="Brak"/>
          <w:rFonts w:ascii="Times New Roman" w:eastAsia="Times New Roman" w:hAnsi="Times New Roman" w:cs="Times New Roman"/>
          <w:sz w:val="24"/>
          <w:szCs w:val="24"/>
        </w:rPr>
      </w:pPr>
      <w:r>
        <w:rPr>
          <w:rStyle w:val="Brak"/>
          <w:rFonts w:ascii="Times New Roman" w:hAnsi="Times New Roman"/>
          <w:sz w:val="24"/>
          <w:szCs w:val="24"/>
        </w:rPr>
        <w:t>Zmiana ma na celu dostosowanie przepisów k.s.h</w:t>
      </w:r>
      <w:r w:rsidR="00A526CF">
        <w:rPr>
          <w:rStyle w:val="Brak"/>
          <w:rFonts w:ascii="Times New Roman" w:hAnsi="Times New Roman"/>
          <w:sz w:val="24"/>
          <w:szCs w:val="24"/>
        </w:rPr>
        <w:t>.</w:t>
      </w:r>
      <w:r>
        <w:rPr>
          <w:rStyle w:val="Brak"/>
          <w:rFonts w:ascii="Times New Roman" w:hAnsi="Times New Roman"/>
          <w:sz w:val="24"/>
          <w:szCs w:val="24"/>
        </w:rPr>
        <w:t xml:space="preserve"> do regulacji przepisów o ofercie publicznej. </w:t>
      </w:r>
    </w:p>
    <w:p w:rsidR="00821914" w:rsidRDefault="003B38D6" w:rsidP="00A526CF">
      <w:pPr>
        <w:jc w:val="both"/>
        <w:rPr>
          <w:rStyle w:val="Brak"/>
          <w:rFonts w:ascii="Times New Roman" w:eastAsia="Times New Roman" w:hAnsi="Times New Roman" w:cs="Times New Roman"/>
          <w:b/>
          <w:bCs/>
          <w:sz w:val="24"/>
          <w:szCs w:val="24"/>
        </w:rPr>
      </w:pPr>
      <w:r>
        <w:rPr>
          <w:rStyle w:val="Brak"/>
          <w:rFonts w:ascii="Times New Roman" w:hAnsi="Times New Roman"/>
          <w:b/>
          <w:bCs/>
          <w:sz w:val="24"/>
          <w:szCs w:val="24"/>
        </w:rPr>
        <w:t>22) Art. 1 pkt 22 (</w:t>
      </w:r>
      <w:r w:rsidR="00A526CF">
        <w:rPr>
          <w:rStyle w:val="Brak"/>
          <w:rFonts w:ascii="Times New Roman" w:hAnsi="Times New Roman"/>
          <w:b/>
          <w:bCs/>
          <w:sz w:val="24"/>
          <w:szCs w:val="24"/>
        </w:rPr>
        <w:t>zmiana</w:t>
      </w:r>
      <w:r>
        <w:rPr>
          <w:rStyle w:val="Brak"/>
          <w:rFonts w:ascii="Times New Roman" w:hAnsi="Times New Roman"/>
          <w:b/>
          <w:bCs/>
          <w:sz w:val="24"/>
          <w:szCs w:val="24"/>
        </w:rPr>
        <w:t xml:space="preserve"> w § 1 </w:t>
      </w:r>
      <w:r w:rsidR="00A526CF">
        <w:rPr>
          <w:rStyle w:val="Brak"/>
          <w:rFonts w:ascii="Times New Roman" w:hAnsi="Times New Roman"/>
          <w:b/>
          <w:bCs/>
          <w:sz w:val="24"/>
          <w:szCs w:val="24"/>
        </w:rPr>
        <w:t xml:space="preserve">w </w:t>
      </w:r>
      <w:r>
        <w:rPr>
          <w:rStyle w:val="Brak"/>
          <w:rFonts w:ascii="Times New Roman" w:hAnsi="Times New Roman"/>
          <w:b/>
          <w:bCs/>
          <w:sz w:val="24"/>
          <w:szCs w:val="24"/>
        </w:rPr>
        <w:t>art. 402</w:t>
      </w:r>
      <w:r>
        <w:rPr>
          <w:rStyle w:val="Brak"/>
          <w:rFonts w:ascii="Times New Roman" w:hAnsi="Times New Roman"/>
          <w:b/>
          <w:bCs/>
          <w:sz w:val="24"/>
          <w:szCs w:val="24"/>
          <w:vertAlign w:val="superscript"/>
        </w:rPr>
        <w:t>3</w:t>
      </w:r>
      <w:r w:rsidR="008F716D">
        <w:rPr>
          <w:rStyle w:val="Brak"/>
          <w:rFonts w:ascii="Times New Roman" w:hAnsi="Times New Roman"/>
          <w:b/>
          <w:bCs/>
          <w:sz w:val="24"/>
          <w:szCs w:val="24"/>
        </w:rPr>
        <w:t>)</w:t>
      </w:r>
    </w:p>
    <w:p w:rsidR="00821914" w:rsidRDefault="003B38D6" w:rsidP="00571CB8">
      <w:pPr>
        <w:jc w:val="both"/>
        <w:rPr>
          <w:rFonts w:ascii="Times New Roman" w:eastAsia="Times New Roman" w:hAnsi="Times New Roman" w:cs="Times New Roman"/>
          <w:sz w:val="24"/>
          <w:szCs w:val="24"/>
        </w:rPr>
      </w:pPr>
      <w:r>
        <w:rPr>
          <w:rStyle w:val="Brak"/>
          <w:rFonts w:ascii="Times New Roman" w:eastAsia="Times New Roman" w:hAnsi="Times New Roman" w:cs="Times New Roman"/>
          <w:sz w:val="24"/>
          <w:szCs w:val="24"/>
        </w:rPr>
        <w:tab/>
        <w:t xml:space="preserve">Zmiana pozostaje w </w:t>
      </w:r>
      <w:r>
        <w:rPr>
          <w:rStyle w:val="Brak"/>
          <w:rFonts w:ascii="Times New Roman" w:hAnsi="Times New Roman"/>
          <w:sz w:val="24"/>
          <w:szCs w:val="24"/>
        </w:rPr>
        <w:t>ścisłym związku z projektowanym dodaniem § 5 w art. 5 k.s.h.</w:t>
      </w:r>
      <w:r w:rsidR="00E94A5F">
        <w:rPr>
          <w:rStyle w:val="Brak"/>
          <w:rFonts w:ascii="Times New Roman" w:hAnsi="Times New Roman"/>
          <w:sz w:val="24"/>
          <w:szCs w:val="24"/>
        </w:rPr>
        <w:t>, który przewiduje prowadzenie strony internetowej przez każdą spółkę akcyjną.</w:t>
      </w:r>
    </w:p>
    <w:p w:rsidR="00821914" w:rsidRDefault="003B38D6" w:rsidP="00571CB8">
      <w:pPr>
        <w:jc w:val="both"/>
        <w:rPr>
          <w:rStyle w:val="Brak"/>
          <w:rFonts w:ascii="Times New Roman" w:eastAsia="Times New Roman" w:hAnsi="Times New Roman" w:cs="Times New Roman"/>
          <w:sz w:val="24"/>
          <w:szCs w:val="24"/>
        </w:rPr>
      </w:pPr>
      <w:r>
        <w:rPr>
          <w:rStyle w:val="Brak"/>
          <w:rFonts w:ascii="Times New Roman" w:hAnsi="Times New Roman"/>
          <w:b/>
          <w:bCs/>
          <w:sz w:val="24"/>
          <w:szCs w:val="24"/>
        </w:rPr>
        <w:t>23) Art. 1 pkt 23</w:t>
      </w:r>
      <w:r w:rsidR="00E94A5F">
        <w:rPr>
          <w:rStyle w:val="Brak"/>
          <w:rFonts w:ascii="Times New Roman" w:hAnsi="Times New Roman"/>
          <w:b/>
          <w:bCs/>
          <w:sz w:val="24"/>
          <w:szCs w:val="24"/>
        </w:rPr>
        <w:t xml:space="preserve"> </w:t>
      </w:r>
      <w:r>
        <w:rPr>
          <w:rStyle w:val="Brak"/>
          <w:rFonts w:ascii="Times New Roman" w:hAnsi="Times New Roman"/>
          <w:b/>
          <w:bCs/>
          <w:sz w:val="24"/>
          <w:szCs w:val="24"/>
        </w:rPr>
        <w:t>(zmiana art. 406)</w:t>
      </w:r>
    </w:p>
    <w:p w:rsidR="00821914" w:rsidRDefault="00571CB8" w:rsidP="00571CB8">
      <w:pPr>
        <w:ind w:firstLine="708"/>
        <w:jc w:val="both"/>
        <w:rPr>
          <w:rStyle w:val="Brak"/>
          <w:rFonts w:ascii="Times New Roman" w:eastAsia="Times New Roman" w:hAnsi="Times New Roman" w:cs="Times New Roman"/>
          <w:sz w:val="24"/>
          <w:szCs w:val="24"/>
        </w:rPr>
      </w:pPr>
      <w:r>
        <w:rPr>
          <w:rStyle w:val="Brak"/>
          <w:rFonts w:ascii="Times New Roman" w:hAnsi="Times New Roman"/>
          <w:sz w:val="24"/>
          <w:szCs w:val="24"/>
        </w:rPr>
        <w:t>Zmiana ma na celu d</w:t>
      </w:r>
      <w:r w:rsidR="003B38D6">
        <w:rPr>
          <w:rStyle w:val="Brak"/>
          <w:rFonts w:ascii="Times New Roman" w:hAnsi="Times New Roman"/>
          <w:sz w:val="24"/>
          <w:szCs w:val="24"/>
        </w:rPr>
        <w:t xml:space="preserve">ostosowanie </w:t>
      </w:r>
      <w:r>
        <w:rPr>
          <w:rStyle w:val="Brak"/>
          <w:rFonts w:ascii="Times New Roman" w:hAnsi="Times New Roman"/>
          <w:sz w:val="24"/>
          <w:szCs w:val="24"/>
        </w:rPr>
        <w:t xml:space="preserve">dotychczasowej </w:t>
      </w:r>
      <w:r w:rsidR="003B38D6">
        <w:rPr>
          <w:rStyle w:val="Brak"/>
          <w:rFonts w:ascii="Times New Roman" w:hAnsi="Times New Roman"/>
          <w:sz w:val="24"/>
          <w:szCs w:val="24"/>
        </w:rPr>
        <w:t xml:space="preserve">regulacji do zrównania statusu akcji na okaziciela i akcji imiennych z punktu widzenia praw akcjonariuszy oraz zastawników </w:t>
      </w:r>
      <w:r w:rsidR="00457A3E">
        <w:rPr>
          <w:rStyle w:val="Brak"/>
          <w:rFonts w:ascii="Times New Roman" w:hAnsi="Times New Roman"/>
          <w:sz w:val="24"/>
          <w:szCs w:val="24"/>
        </w:rPr>
        <w:br/>
      </w:r>
      <w:r w:rsidR="003B38D6">
        <w:rPr>
          <w:rStyle w:val="Brak"/>
          <w:rFonts w:ascii="Times New Roman" w:hAnsi="Times New Roman"/>
          <w:sz w:val="24"/>
          <w:szCs w:val="24"/>
        </w:rPr>
        <w:t>i użytkowników</w:t>
      </w:r>
      <w:r>
        <w:rPr>
          <w:rStyle w:val="Brak"/>
          <w:rFonts w:ascii="Times New Roman" w:hAnsi="Times New Roman"/>
          <w:sz w:val="24"/>
          <w:szCs w:val="24"/>
        </w:rPr>
        <w:t xml:space="preserve">, będącego konsekwencją </w:t>
      </w:r>
      <w:r w:rsidR="003B38D6">
        <w:rPr>
          <w:rStyle w:val="Brak"/>
          <w:rFonts w:ascii="Times New Roman" w:hAnsi="Times New Roman"/>
          <w:sz w:val="24"/>
          <w:szCs w:val="24"/>
        </w:rPr>
        <w:t>wprowadzenia akcji rejestrowych.</w:t>
      </w:r>
    </w:p>
    <w:p w:rsidR="00821914" w:rsidRDefault="003B38D6" w:rsidP="0062320B">
      <w:pPr>
        <w:jc w:val="both"/>
        <w:rPr>
          <w:rStyle w:val="Brak"/>
          <w:rFonts w:ascii="Times New Roman" w:eastAsia="Times New Roman" w:hAnsi="Times New Roman" w:cs="Times New Roman"/>
          <w:sz w:val="24"/>
          <w:szCs w:val="24"/>
        </w:rPr>
      </w:pPr>
      <w:r>
        <w:rPr>
          <w:rStyle w:val="Brak"/>
          <w:rFonts w:ascii="Times New Roman" w:hAnsi="Times New Roman"/>
          <w:b/>
          <w:bCs/>
          <w:sz w:val="24"/>
          <w:szCs w:val="24"/>
        </w:rPr>
        <w:t>24) Art. 1 pkt 24 (zmiana art. 406</w:t>
      </w:r>
      <w:r>
        <w:rPr>
          <w:rStyle w:val="Brak"/>
          <w:rFonts w:ascii="Times New Roman" w:hAnsi="Times New Roman"/>
          <w:b/>
          <w:bCs/>
          <w:sz w:val="24"/>
          <w:szCs w:val="24"/>
          <w:vertAlign w:val="superscript"/>
        </w:rPr>
        <w:t>2</w:t>
      </w:r>
      <w:r>
        <w:rPr>
          <w:rStyle w:val="Brak"/>
          <w:rFonts w:ascii="Times New Roman" w:hAnsi="Times New Roman"/>
          <w:b/>
          <w:bCs/>
          <w:sz w:val="24"/>
          <w:szCs w:val="24"/>
        </w:rPr>
        <w:t>)</w:t>
      </w:r>
      <w:r>
        <w:rPr>
          <w:rStyle w:val="Brak"/>
          <w:rFonts w:ascii="Times New Roman" w:hAnsi="Times New Roman"/>
          <w:sz w:val="24"/>
          <w:szCs w:val="24"/>
        </w:rPr>
        <w:t>:</w:t>
      </w:r>
    </w:p>
    <w:p w:rsidR="00821914" w:rsidRDefault="00681449" w:rsidP="0062320B">
      <w:pPr>
        <w:ind w:firstLine="708"/>
        <w:jc w:val="both"/>
        <w:rPr>
          <w:rStyle w:val="Brak"/>
          <w:rFonts w:ascii="Times New Roman" w:eastAsia="Times New Roman" w:hAnsi="Times New Roman" w:cs="Times New Roman"/>
          <w:sz w:val="24"/>
          <w:szCs w:val="24"/>
        </w:rPr>
      </w:pPr>
      <w:r>
        <w:rPr>
          <w:rStyle w:val="Brak"/>
          <w:rFonts w:ascii="Times New Roman" w:hAnsi="Times New Roman"/>
          <w:sz w:val="24"/>
          <w:szCs w:val="24"/>
        </w:rPr>
        <w:t>Zmiana ma na celu d</w:t>
      </w:r>
      <w:r w:rsidR="003B38D6">
        <w:rPr>
          <w:rStyle w:val="Brak"/>
          <w:rFonts w:ascii="Times New Roman" w:hAnsi="Times New Roman"/>
          <w:sz w:val="24"/>
          <w:szCs w:val="24"/>
        </w:rPr>
        <w:t xml:space="preserve">ostosowanie </w:t>
      </w:r>
      <w:r>
        <w:rPr>
          <w:rStyle w:val="Brak"/>
          <w:rFonts w:ascii="Times New Roman" w:hAnsi="Times New Roman"/>
          <w:sz w:val="24"/>
          <w:szCs w:val="24"/>
        </w:rPr>
        <w:t xml:space="preserve">dotychczasowej </w:t>
      </w:r>
      <w:r w:rsidR="003B38D6">
        <w:rPr>
          <w:rStyle w:val="Brak"/>
          <w:rFonts w:ascii="Times New Roman" w:hAnsi="Times New Roman"/>
          <w:sz w:val="24"/>
          <w:szCs w:val="24"/>
        </w:rPr>
        <w:t xml:space="preserve">regulacji do zrównania statusu akcji na okaziciela i akcji imiennych z punktu widzenia praw akcjonariuszy oraz zastawników </w:t>
      </w:r>
      <w:r w:rsidR="00457A3E">
        <w:rPr>
          <w:rStyle w:val="Brak"/>
          <w:rFonts w:ascii="Times New Roman" w:hAnsi="Times New Roman"/>
          <w:sz w:val="24"/>
          <w:szCs w:val="24"/>
        </w:rPr>
        <w:br/>
      </w:r>
      <w:r w:rsidR="003B38D6">
        <w:rPr>
          <w:rStyle w:val="Brak"/>
          <w:rFonts w:ascii="Times New Roman" w:hAnsi="Times New Roman"/>
          <w:sz w:val="24"/>
          <w:szCs w:val="24"/>
        </w:rPr>
        <w:t>i użytkowników</w:t>
      </w:r>
      <w:r>
        <w:rPr>
          <w:rStyle w:val="Brak"/>
          <w:rFonts w:ascii="Times New Roman" w:hAnsi="Times New Roman"/>
          <w:sz w:val="24"/>
          <w:szCs w:val="24"/>
        </w:rPr>
        <w:t>, będącego konsekwencją</w:t>
      </w:r>
      <w:r w:rsidR="003B38D6">
        <w:rPr>
          <w:rStyle w:val="Brak"/>
          <w:rFonts w:ascii="Times New Roman" w:hAnsi="Times New Roman"/>
          <w:sz w:val="24"/>
          <w:szCs w:val="24"/>
        </w:rPr>
        <w:t xml:space="preserve"> wprowadzenia akcji rejestrowych.</w:t>
      </w:r>
    </w:p>
    <w:p w:rsidR="00821914" w:rsidRDefault="003B38D6" w:rsidP="00457A3E">
      <w:pPr>
        <w:jc w:val="both"/>
        <w:rPr>
          <w:rStyle w:val="Brak"/>
          <w:rFonts w:ascii="Times New Roman" w:eastAsia="Times New Roman" w:hAnsi="Times New Roman" w:cs="Times New Roman"/>
          <w:sz w:val="24"/>
          <w:szCs w:val="24"/>
        </w:rPr>
      </w:pPr>
      <w:r>
        <w:rPr>
          <w:rStyle w:val="Brak"/>
          <w:rFonts w:ascii="Times New Roman" w:hAnsi="Times New Roman"/>
          <w:b/>
          <w:bCs/>
          <w:sz w:val="24"/>
          <w:szCs w:val="24"/>
        </w:rPr>
        <w:t>25) Art. 1 pkt 25</w:t>
      </w:r>
      <w:r w:rsidR="00457A3E">
        <w:rPr>
          <w:rStyle w:val="Brak"/>
          <w:rFonts w:ascii="Times New Roman" w:hAnsi="Times New Roman"/>
          <w:b/>
          <w:bCs/>
          <w:sz w:val="24"/>
          <w:szCs w:val="24"/>
        </w:rPr>
        <w:t xml:space="preserve"> </w:t>
      </w:r>
      <w:r>
        <w:rPr>
          <w:rStyle w:val="Brak"/>
          <w:rFonts w:ascii="Times New Roman" w:hAnsi="Times New Roman"/>
          <w:b/>
          <w:bCs/>
          <w:sz w:val="24"/>
          <w:szCs w:val="24"/>
        </w:rPr>
        <w:t>(zmiana art. 406</w:t>
      </w:r>
      <w:r>
        <w:rPr>
          <w:rStyle w:val="Brak"/>
          <w:rFonts w:ascii="Times New Roman" w:hAnsi="Times New Roman"/>
          <w:b/>
          <w:bCs/>
          <w:sz w:val="24"/>
          <w:szCs w:val="24"/>
          <w:vertAlign w:val="superscript"/>
        </w:rPr>
        <w:t>3</w:t>
      </w:r>
      <w:r>
        <w:rPr>
          <w:rStyle w:val="Brak"/>
          <w:rFonts w:ascii="Times New Roman" w:hAnsi="Times New Roman"/>
          <w:b/>
          <w:bCs/>
          <w:sz w:val="24"/>
          <w:szCs w:val="24"/>
        </w:rPr>
        <w:t>)</w:t>
      </w:r>
      <w:r>
        <w:rPr>
          <w:rStyle w:val="Brak"/>
          <w:rFonts w:ascii="Times New Roman" w:hAnsi="Times New Roman"/>
          <w:sz w:val="24"/>
          <w:szCs w:val="24"/>
        </w:rPr>
        <w:t>:</w:t>
      </w:r>
    </w:p>
    <w:p w:rsidR="00457A3E" w:rsidRPr="00457A3E" w:rsidRDefault="00457A3E" w:rsidP="00457A3E">
      <w:pPr>
        <w:jc w:val="both"/>
        <w:rPr>
          <w:rFonts w:ascii="Times New Roman" w:hAnsi="Times New Roman"/>
          <w:sz w:val="24"/>
          <w:szCs w:val="24"/>
        </w:rPr>
      </w:pPr>
      <w:r>
        <w:rPr>
          <w:rFonts w:ascii="Times New Roman" w:hAnsi="Times New Roman"/>
          <w:sz w:val="24"/>
          <w:szCs w:val="24"/>
        </w:rPr>
        <w:tab/>
      </w:r>
      <w:r w:rsidRPr="00457A3E">
        <w:rPr>
          <w:rFonts w:ascii="Times New Roman" w:hAnsi="Times New Roman"/>
          <w:sz w:val="24"/>
          <w:szCs w:val="24"/>
        </w:rPr>
        <w:t xml:space="preserve">Zmiana ma na celu dostosowanie dotychczasowej regulacji do zrównania statusu akcji na okaziciela i akcji imiennych z punktu widzenia praw akcjonariuszy oraz zastawników </w:t>
      </w:r>
      <w:r>
        <w:rPr>
          <w:rFonts w:ascii="Times New Roman" w:hAnsi="Times New Roman"/>
          <w:sz w:val="24"/>
          <w:szCs w:val="24"/>
        </w:rPr>
        <w:br/>
      </w:r>
      <w:r w:rsidRPr="00457A3E">
        <w:rPr>
          <w:rFonts w:ascii="Times New Roman" w:hAnsi="Times New Roman"/>
          <w:sz w:val="24"/>
          <w:szCs w:val="24"/>
        </w:rPr>
        <w:t>i użytkowników, będącego konsekwencją wprowadzenia akcji rejestrowych.</w:t>
      </w:r>
    </w:p>
    <w:p w:rsidR="001448AE" w:rsidRDefault="001448AE" w:rsidP="0011748A">
      <w:pPr>
        <w:jc w:val="both"/>
        <w:rPr>
          <w:rStyle w:val="Brak"/>
          <w:rFonts w:ascii="Times New Roman" w:hAnsi="Times New Roman" w:cs="Times New Roman"/>
          <w:b/>
          <w:bCs/>
          <w:sz w:val="24"/>
          <w:szCs w:val="24"/>
        </w:rPr>
      </w:pPr>
      <w:r>
        <w:rPr>
          <w:rStyle w:val="Brak"/>
          <w:rFonts w:ascii="Times New Roman" w:hAnsi="Times New Roman" w:cs="Times New Roman"/>
          <w:b/>
          <w:bCs/>
          <w:sz w:val="24"/>
          <w:szCs w:val="24"/>
        </w:rPr>
        <w:t>26) Art. 1 pkt 26</w:t>
      </w:r>
      <w:r w:rsidR="00803705">
        <w:rPr>
          <w:rStyle w:val="Brak"/>
          <w:rFonts w:ascii="Times New Roman" w:hAnsi="Times New Roman" w:cs="Times New Roman"/>
          <w:b/>
          <w:bCs/>
          <w:sz w:val="24"/>
          <w:szCs w:val="24"/>
        </w:rPr>
        <w:t xml:space="preserve"> (zmiana art. 416 § 4)</w:t>
      </w:r>
    </w:p>
    <w:p w:rsidR="001448AE" w:rsidRPr="00DE0BAA" w:rsidRDefault="001448AE" w:rsidP="0011748A">
      <w:pPr>
        <w:jc w:val="both"/>
        <w:rPr>
          <w:rStyle w:val="Brak"/>
          <w:rFonts w:ascii="Times New Roman" w:hAnsi="Times New Roman" w:cs="Times New Roman"/>
          <w:bCs/>
          <w:sz w:val="24"/>
          <w:szCs w:val="24"/>
        </w:rPr>
      </w:pPr>
      <w:r>
        <w:rPr>
          <w:rStyle w:val="Brak"/>
          <w:rFonts w:ascii="Times New Roman" w:hAnsi="Times New Roman" w:cs="Times New Roman"/>
          <w:b/>
          <w:bCs/>
          <w:sz w:val="24"/>
          <w:szCs w:val="24"/>
        </w:rPr>
        <w:tab/>
      </w:r>
      <w:r w:rsidRPr="00DE0BAA">
        <w:rPr>
          <w:rStyle w:val="Brak"/>
          <w:rFonts w:ascii="Times New Roman" w:hAnsi="Times New Roman" w:cs="Times New Roman"/>
          <w:bCs/>
          <w:sz w:val="24"/>
          <w:szCs w:val="24"/>
        </w:rPr>
        <w:t xml:space="preserve">Zmiana </w:t>
      </w:r>
      <w:r w:rsidR="00DE0BAA">
        <w:rPr>
          <w:rStyle w:val="Brak"/>
          <w:rFonts w:ascii="Times New Roman" w:hAnsi="Times New Roman" w:cs="Times New Roman"/>
          <w:bCs/>
          <w:sz w:val="24"/>
          <w:szCs w:val="24"/>
        </w:rPr>
        <w:t xml:space="preserve">jest konsekwencją dematerializacji. W miejsce dokumentów akcji akcjonariusz niezgadzający się na zmianę będzie musiał złożyć w spółce żądanie wykupienia swoich akcji. </w:t>
      </w:r>
    </w:p>
    <w:p w:rsidR="001448AE" w:rsidRDefault="001448AE" w:rsidP="0011748A">
      <w:pPr>
        <w:jc w:val="both"/>
        <w:rPr>
          <w:rStyle w:val="Brak"/>
          <w:rFonts w:ascii="Times New Roman" w:hAnsi="Times New Roman" w:cs="Times New Roman"/>
          <w:b/>
          <w:bCs/>
          <w:sz w:val="24"/>
          <w:szCs w:val="24"/>
        </w:rPr>
      </w:pPr>
      <w:r>
        <w:rPr>
          <w:rStyle w:val="Brak"/>
          <w:rFonts w:ascii="Times New Roman" w:hAnsi="Times New Roman" w:cs="Times New Roman"/>
          <w:b/>
          <w:bCs/>
          <w:sz w:val="24"/>
          <w:szCs w:val="24"/>
        </w:rPr>
        <w:t>27) Art. 1 pkt 27</w:t>
      </w:r>
      <w:r w:rsidR="00803705">
        <w:rPr>
          <w:rStyle w:val="Brak"/>
          <w:rFonts w:ascii="Times New Roman" w:hAnsi="Times New Roman" w:cs="Times New Roman"/>
          <w:b/>
          <w:bCs/>
          <w:sz w:val="24"/>
          <w:szCs w:val="24"/>
        </w:rPr>
        <w:t xml:space="preserve"> (zmiana art. 417 § 3)</w:t>
      </w:r>
    </w:p>
    <w:p w:rsidR="00DE0BAA" w:rsidRDefault="00DE0BAA" w:rsidP="00DE0BAA">
      <w:pPr>
        <w:ind w:left="708"/>
        <w:jc w:val="both"/>
        <w:rPr>
          <w:rStyle w:val="Brak"/>
          <w:rFonts w:ascii="Times New Roman" w:hAnsi="Times New Roman" w:cs="Times New Roman"/>
          <w:b/>
          <w:bCs/>
          <w:sz w:val="24"/>
          <w:szCs w:val="24"/>
        </w:rPr>
      </w:pPr>
      <w:r w:rsidRPr="00DE0BAA">
        <w:rPr>
          <w:rStyle w:val="Brak"/>
          <w:rFonts w:ascii="Times New Roman" w:hAnsi="Times New Roman" w:cs="Times New Roman"/>
          <w:bCs/>
          <w:sz w:val="24"/>
          <w:szCs w:val="24"/>
        </w:rPr>
        <w:lastRenderedPageBreak/>
        <w:t xml:space="preserve">Zmiana </w:t>
      </w:r>
      <w:r>
        <w:rPr>
          <w:rStyle w:val="Brak"/>
          <w:rFonts w:ascii="Times New Roman" w:hAnsi="Times New Roman" w:cs="Times New Roman"/>
          <w:bCs/>
          <w:sz w:val="24"/>
          <w:szCs w:val="24"/>
        </w:rPr>
        <w:t>jest konsekwencją dematerializacji.</w:t>
      </w:r>
    </w:p>
    <w:p w:rsidR="0062320B" w:rsidRPr="0011748A" w:rsidRDefault="0062320B" w:rsidP="0011748A">
      <w:pPr>
        <w:jc w:val="both"/>
        <w:rPr>
          <w:rStyle w:val="Brak"/>
          <w:rFonts w:ascii="Times New Roman" w:hAnsi="Times New Roman" w:cs="Times New Roman"/>
          <w:b/>
          <w:bCs/>
          <w:sz w:val="24"/>
          <w:szCs w:val="24"/>
        </w:rPr>
      </w:pPr>
      <w:r w:rsidRPr="0011748A">
        <w:rPr>
          <w:rStyle w:val="Brak"/>
          <w:rFonts w:ascii="Times New Roman" w:hAnsi="Times New Roman" w:cs="Times New Roman"/>
          <w:b/>
          <w:bCs/>
          <w:sz w:val="24"/>
          <w:szCs w:val="24"/>
        </w:rPr>
        <w:t>2</w:t>
      </w:r>
      <w:r w:rsidR="001448AE">
        <w:rPr>
          <w:rStyle w:val="Brak"/>
          <w:rFonts w:ascii="Times New Roman" w:hAnsi="Times New Roman" w:cs="Times New Roman"/>
          <w:b/>
          <w:bCs/>
          <w:sz w:val="24"/>
          <w:szCs w:val="24"/>
        </w:rPr>
        <w:t>8</w:t>
      </w:r>
      <w:r w:rsidRPr="0011748A">
        <w:rPr>
          <w:rStyle w:val="Brak"/>
          <w:rFonts w:ascii="Times New Roman" w:hAnsi="Times New Roman" w:cs="Times New Roman"/>
          <w:b/>
          <w:bCs/>
          <w:sz w:val="24"/>
          <w:szCs w:val="24"/>
        </w:rPr>
        <w:t>) Art. 1 pkt 2</w:t>
      </w:r>
      <w:r w:rsidR="001448AE">
        <w:rPr>
          <w:rStyle w:val="Brak"/>
          <w:rFonts w:ascii="Times New Roman" w:hAnsi="Times New Roman" w:cs="Times New Roman"/>
          <w:b/>
          <w:bCs/>
          <w:sz w:val="24"/>
          <w:szCs w:val="24"/>
        </w:rPr>
        <w:t>8</w:t>
      </w:r>
      <w:r w:rsidRPr="0011748A">
        <w:rPr>
          <w:rStyle w:val="Brak"/>
          <w:rFonts w:ascii="Times New Roman" w:hAnsi="Times New Roman" w:cs="Times New Roman"/>
          <w:b/>
          <w:bCs/>
          <w:sz w:val="24"/>
          <w:szCs w:val="24"/>
        </w:rPr>
        <w:t>:</w:t>
      </w:r>
    </w:p>
    <w:p w:rsidR="0011748A" w:rsidRPr="0011748A" w:rsidRDefault="003B38D6" w:rsidP="0011748A">
      <w:pPr>
        <w:jc w:val="both"/>
        <w:rPr>
          <w:rStyle w:val="Brak"/>
          <w:rFonts w:ascii="Times New Roman" w:eastAsia="Times New Roman" w:hAnsi="Times New Roman" w:cs="Times New Roman"/>
          <w:b/>
          <w:bCs/>
          <w:sz w:val="24"/>
          <w:szCs w:val="24"/>
        </w:rPr>
      </w:pPr>
      <w:r w:rsidRPr="0011748A">
        <w:rPr>
          <w:rStyle w:val="Brak"/>
          <w:rFonts w:ascii="Times New Roman" w:hAnsi="Times New Roman" w:cs="Times New Roman"/>
          <w:b/>
          <w:bCs/>
          <w:sz w:val="24"/>
          <w:szCs w:val="24"/>
        </w:rPr>
        <w:t xml:space="preserve">- (uchylenie § 2a w art. 418) </w:t>
      </w:r>
    </w:p>
    <w:p w:rsidR="0011748A" w:rsidRDefault="0011748A" w:rsidP="0011748A">
      <w:pPr>
        <w:spacing w:after="0"/>
        <w:jc w:val="both"/>
        <w:rPr>
          <w:rStyle w:val="Brak"/>
          <w:rFonts w:ascii="Times New Roman" w:hAnsi="Times New Roman" w:cs="Times New Roman"/>
          <w:sz w:val="24"/>
          <w:szCs w:val="24"/>
        </w:rPr>
      </w:pPr>
      <w:r>
        <w:rPr>
          <w:rStyle w:val="Brak"/>
          <w:rFonts w:ascii="Times New Roman" w:hAnsi="Times New Roman" w:cs="Times New Roman"/>
          <w:sz w:val="24"/>
          <w:szCs w:val="24"/>
        </w:rPr>
        <w:tab/>
      </w:r>
      <w:r w:rsidR="003B38D6" w:rsidRPr="0011748A">
        <w:rPr>
          <w:rStyle w:val="Brak"/>
          <w:rFonts w:ascii="Times New Roman" w:hAnsi="Times New Roman" w:cs="Times New Roman"/>
          <w:sz w:val="24"/>
          <w:szCs w:val="24"/>
        </w:rPr>
        <w:t>Eliminacja tego przepisu jest konsekwencją dematerializacji.</w:t>
      </w:r>
    </w:p>
    <w:p w:rsidR="00821914" w:rsidRPr="0011748A" w:rsidRDefault="0062320B" w:rsidP="0011748A">
      <w:pPr>
        <w:jc w:val="both"/>
        <w:rPr>
          <w:rStyle w:val="Brak"/>
          <w:rFonts w:ascii="Times New Roman" w:hAnsi="Times New Roman" w:cs="Times New Roman"/>
          <w:sz w:val="24"/>
          <w:szCs w:val="24"/>
        </w:rPr>
      </w:pPr>
      <w:r w:rsidRPr="0011748A">
        <w:rPr>
          <w:rStyle w:val="Brak"/>
          <w:rFonts w:ascii="Times New Roman" w:eastAsia="Times New Roman" w:hAnsi="Times New Roman" w:cs="Times New Roman"/>
          <w:b/>
          <w:bCs/>
          <w:sz w:val="24"/>
          <w:szCs w:val="24"/>
        </w:rPr>
        <w:br/>
      </w:r>
      <w:r w:rsidR="003B38D6" w:rsidRPr="0011748A">
        <w:rPr>
          <w:rStyle w:val="Brak"/>
          <w:rFonts w:ascii="Times New Roman" w:hAnsi="Times New Roman" w:cs="Times New Roman"/>
          <w:b/>
          <w:bCs/>
          <w:sz w:val="24"/>
          <w:szCs w:val="24"/>
        </w:rPr>
        <w:t>- (zmiana § 2b w art. 418)</w:t>
      </w:r>
    </w:p>
    <w:p w:rsidR="00803705" w:rsidRDefault="003B38D6" w:rsidP="00803705">
      <w:pPr>
        <w:ind w:firstLine="708"/>
        <w:jc w:val="both"/>
        <w:rPr>
          <w:rStyle w:val="Brak"/>
          <w:rFonts w:ascii="Times New Roman" w:hAnsi="Times New Roman" w:cs="Times New Roman"/>
          <w:bCs/>
          <w:sz w:val="24"/>
          <w:szCs w:val="24"/>
        </w:rPr>
      </w:pPr>
      <w:r w:rsidRPr="0011748A">
        <w:rPr>
          <w:rStyle w:val="Brak"/>
          <w:rFonts w:ascii="Times New Roman" w:hAnsi="Times New Roman" w:cs="Times New Roman"/>
          <w:sz w:val="24"/>
          <w:szCs w:val="24"/>
        </w:rPr>
        <w:t>Eliminacja zdania 2 i 3</w:t>
      </w:r>
      <w:r w:rsidR="00457A3E">
        <w:rPr>
          <w:rStyle w:val="Brak"/>
          <w:rFonts w:ascii="Times New Roman" w:hAnsi="Times New Roman" w:cs="Times New Roman"/>
          <w:sz w:val="24"/>
          <w:szCs w:val="24"/>
        </w:rPr>
        <w:t xml:space="preserve"> w §</w:t>
      </w:r>
      <w:r w:rsidR="008235D9">
        <w:rPr>
          <w:rStyle w:val="Brak"/>
          <w:rFonts w:ascii="Times New Roman" w:hAnsi="Times New Roman" w:cs="Times New Roman"/>
          <w:sz w:val="24"/>
          <w:szCs w:val="24"/>
        </w:rPr>
        <w:t xml:space="preserve"> </w:t>
      </w:r>
      <w:r w:rsidR="00457A3E">
        <w:rPr>
          <w:rStyle w:val="Brak"/>
          <w:rFonts w:ascii="Times New Roman" w:hAnsi="Times New Roman" w:cs="Times New Roman"/>
          <w:sz w:val="24"/>
          <w:szCs w:val="24"/>
        </w:rPr>
        <w:t>2b</w:t>
      </w:r>
      <w:r w:rsidRPr="0011748A">
        <w:rPr>
          <w:rStyle w:val="Brak"/>
          <w:rFonts w:ascii="Times New Roman" w:hAnsi="Times New Roman" w:cs="Times New Roman"/>
          <w:sz w:val="24"/>
          <w:szCs w:val="24"/>
        </w:rPr>
        <w:t xml:space="preserve"> jest konsekwencją dematerializacji.</w:t>
      </w:r>
      <w:r w:rsidR="00DE0BAA">
        <w:rPr>
          <w:rStyle w:val="Brak"/>
          <w:rFonts w:ascii="Times New Roman" w:hAnsi="Times New Roman" w:cs="Times New Roman"/>
          <w:sz w:val="24"/>
          <w:szCs w:val="24"/>
        </w:rPr>
        <w:t xml:space="preserve"> </w:t>
      </w:r>
      <w:r w:rsidR="00DE0BAA">
        <w:rPr>
          <w:rStyle w:val="Brak"/>
          <w:rFonts w:ascii="Times New Roman" w:hAnsi="Times New Roman" w:cs="Times New Roman"/>
          <w:bCs/>
          <w:sz w:val="24"/>
          <w:szCs w:val="24"/>
        </w:rPr>
        <w:t xml:space="preserve">W miejsce dokumentów akcji akcjonariusz niezgadzający się na zmianę będzie musiał złożyć w spółce żądanie wykupienia swoich akcji. </w:t>
      </w:r>
    </w:p>
    <w:p w:rsidR="00821914" w:rsidRPr="0011748A" w:rsidRDefault="003B38D6" w:rsidP="00803705">
      <w:pPr>
        <w:jc w:val="both"/>
        <w:rPr>
          <w:rStyle w:val="Brak"/>
          <w:rFonts w:ascii="Times New Roman" w:eastAsia="Times New Roman" w:hAnsi="Times New Roman" w:cs="Times New Roman"/>
          <w:b/>
          <w:bCs/>
          <w:sz w:val="24"/>
          <w:szCs w:val="24"/>
        </w:rPr>
      </w:pPr>
      <w:r w:rsidRPr="0011748A">
        <w:rPr>
          <w:rStyle w:val="Brak"/>
          <w:rFonts w:ascii="Times New Roman" w:hAnsi="Times New Roman" w:cs="Times New Roman"/>
          <w:b/>
          <w:bCs/>
          <w:sz w:val="24"/>
          <w:szCs w:val="24"/>
        </w:rPr>
        <w:t>2</w:t>
      </w:r>
      <w:r w:rsidR="00DE0BAA">
        <w:rPr>
          <w:rStyle w:val="Brak"/>
          <w:rFonts w:ascii="Times New Roman" w:hAnsi="Times New Roman" w:cs="Times New Roman"/>
          <w:b/>
          <w:bCs/>
          <w:sz w:val="24"/>
          <w:szCs w:val="24"/>
        </w:rPr>
        <w:t>9</w:t>
      </w:r>
      <w:r w:rsidRPr="0011748A">
        <w:rPr>
          <w:rStyle w:val="Brak"/>
          <w:rFonts w:ascii="Times New Roman" w:hAnsi="Times New Roman" w:cs="Times New Roman"/>
          <w:b/>
          <w:bCs/>
          <w:sz w:val="24"/>
          <w:szCs w:val="24"/>
        </w:rPr>
        <w:t>) Art. 1 pkt 2</w:t>
      </w:r>
      <w:r w:rsidR="00E56851">
        <w:rPr>
          <w:rStyle w:val="Brak"/>
          <w:rFonts w:ascii="Times New Roman" w:hAnsi="Times New Roman" w:cs="Times New Roman"/>
          <w:b/>
          <w:bCs/>
          <w:sz w:val="24"/>
          <w:szCs w:val="24"/>
        </w:rPr>
        <w:t>9</w:t>
      </w:r>
      <w:r w:rsidRPr="0011748A">
        <w:rPr>
          <w:rStyle w:val="Brak"/>
          <w:rFonts w:ascii="Times New Roman" w:hAnsi="Times New Roman" w:cs="Times New Roman"/>
          <w:b/>
          <w:bCs/>
          <w:sz w:val="24"/>
          <w:szCs w:val="24"/>
        </w:rPr>
        <w:t xml:space="preserve"> (uchylenie § 5 w art. 418</w:t>
      </w:r>
      <w:r w:rsidRPr="0011748A">
        <w:rPr>
          <w:rStyle w:val="Brak"/>
          <w:rFonts w:ascii="Times New Roman" w:hAnsi="Times New Roman" w:cs="Times New Roman"/>
          <w:b/>
          <w:bCs/>
          <w:sz w:val="24"/>
          <w:szCs w:val="24"/>
          <w:vertAlign w:val="superscript"/>
        </w:rPr>
        <w:t>1</w:t>
      </w:r>
      <w:r w:rsidRPr="0011748A">
        <w:rPr>
          <w:rStyle w:val="Brak"/>
          <w:rFonts w:ascii="Times New Roman" w:hAnsi="Times New Roman" w:cs="Times New Roman"/>
          <w:b/>
          <w:bCs/>
          <w:sz w:val="24"/>
          <w:szCs w:val="24"/>
        </w:rPr>
        <w:t>)</w:t>
      </w:r>
    </w:p>
    <w:p w:rsidR="00821914" w:rsidRDefault="003B38D6" w:rsidP="0011748A">
      <w:pPr>
        <w:ind w:firstLine="708"/>
        <w:jc w:val="both"/>
        <w:rPr>
          <w:rStyle w:val="Brak"/>
          <w:rFonts w:ascii="Times New Roman" w:hAnsi="Times New Roman" w:cs="Times New Roman"/>
          <w:sz w:val="24"/>
          <w:szCs w:val="24"/>
        </w:rPr>
      </w:pPr>
      <w:r w:rsidRPr="0011748A">
        <w:rPr>
          <w:rStyle w:val="Brak"/>
          <w:rFonts w:ascii="Times New Roman" w:hAnsi="Times New Roman" w:cs="Times New Roman"/>
          <w:sz w:val="24"/>
          <w:szCs w:val="24"/>
        </w:rPr>
        <w:t>Eliminacja tego przepisu jest konsekwencją dematerializacji akcji.</w:t>
      </w:r>
    </w:p>
    <w:p w:rsidR="00DE0BAA" w:rsidRDefault="00DE0BAA" w:rsidP="00DE0BAA">
      <w:pPr>
        <w:jc w:val="both"/>
        <w:rPr>
          <w:rStyle w:val="Brak"/>
          <w:rFonts w:ascii="Times New Roman" w:hAnsi="Times New Roman" w:cs="Times New Roman"/>
          <w:b/>
          <w:sz w:val="24"/>
          <w:szCs w:val="24"/>
        </w:rPr>
      </w:pPr>
      <w:r w:rsidRPr="00DE0BAA">
        <w:rPr>
          <w:rStyle w:val="Brak"/>
          <w:rFonts w:ascii="Times New Roman" w:hAnsi="Times New Roman" w:cs="Times New Roman"/>
          <w:b/>
          <w:sz w:val="24"/>
          <w:szCs w:val="24"/>
        </w:rPr>
        <w:t xml:space="preserve">30) Art. 1 pkt 30 </w:t>
      </w:r>
      <w:r w:rsidR="00803705">
        <w:rPr>
          <w:rStyle w:val="Brak"/>
          <w:rFonts w:ascii="Times New Roman" w:hAnsi="Times New Roman" w:cs="Times New Roman"/>
          <w:b/>
          <w:sz w:val="24"/>
          <w:szCs w:val="24"/>
        </w:rPr>
        <w:t>(zmiana art. 431 § 7)</w:t>
      </w:r>
    </w:p>
    <w:p w:rsidR="00DE0BAA" w:rsidRPr="00DE0BAA" w:rsidRDefault="00DE0BAA" w:rsidP="00DE0BAA">
      <w:pPr>
        <w:jc w:val="both"/>
        <w:rPr>
          <w:rStyle w:val="Brak"/>
          <w:rFonts w:ascii="Times New Roman" w:eastAsia="Arial Unicode MS" w:hAnsi="Times New Roman" w:cs="Arial Unicode MS"/>
          <w:b/>
          <w:bCs/>
          <w:sz w:val="24"/>
          <w:szCs w:val="24"/>
        </w:rPr>
      </w:pPr>
      <w:r>
        <w:rPr>
          <w:rStyle w:val="Brak"/>
          <w:rFonts w:ascii="Times New Roman" w:hAnsi="Times New Roman" w:cs="Times New Roman"/>
          <w:b/>
          <w:sz w:val="24"/>
          <w:szCs w:val="24"/>
        </w:rPr>
        <w:tab/>
      </w:r>
      <w:r w:rsidRPr="00DE0BAA">
        <w:rPr>
          <w:rStyle w:val="Brak"/>
          <w:rFonts w:ascii="Times New Roman" w:hAnsi="Times New Roman" w:cs="Times New Roman"/>
          <w:sz w:val="24"/>
          <w:szCs w:val="24"/>
        </w:rPr>
        <w:t>Konieczność nadania nowego brzmienia art. 431 § 7 wynika z uchylenia występującego w jego treści odwołania do uchylonego art. 322.</w:t>
      </w:r>
      <w:r>
        <w:rPr>
          <w:rStyle w:val="Brak"/>
          <w:rFonts w:ascii="Times New Roman" w:eastAsia="Arial Unicode MS" w:hAnsi="Times New Roman" w:cs="Arial Unicode MS"/>
          <w:b/>
          <w:bCs/>
          <w:sz w:val="24"/>
          <w:szCs w:val="24"/>
        </w:rPr>
        <w:t xml:space="preserve"> </w:t>
      </w:r>
      <w:r w:rsidRPr="00DE0BAA">
        <w:rPr>
          <w:rStyle w:val="Brak"/>
          <w:rFonts w:ascii="Times New Roman" w:eastAsia="Arial Unicode MS" w:hAnsi="Times New Roman" w:cs="Arial Unicode MS"/>
          <w:b/>
          <w:bCs/>
          <w:sz w:val="24"/>
          <w:szCs w:val="24"/>
        </w:rPr>
        <w:t xml:space="preserve"> </w:t>
      </w:r>
    </w:p>
    <w:p w:rsidR="00821914" w:rsidRDefault="00E56851" w:rsidP="0062320B">
      <w:pPr>
        <w:pStyle w:val="Style14"/>
        <w:widowControl/>
        <w:spacing w:before="55" w:after="200" w:line="276" w:lineRule="auto"/>
        <w:jc w:val="both"/>
        <w:rPr>
          <w:rStyle w:val="Brak"/>
          <w:rFonts w:ascii="Times New Roman" w:eastAsia="Times New Roman" w:hAnsi="Times New Roman" w:cs="Times New Roman"/>
        </w:rPr>
      </w:pPr>
      <w:r>
        <w:rPr>
          <w:rStyle w:val="Brak"/>
          <w:rFonts w:ascii="Times New Roman" w:hAnsi="Times New Roman"/>
          <w:b/>
          <w:bCs/>
        </w:rPr>
        <w:t>31</w:t>
      </w:r>
      <w:r w:rsidR="003B38D6">
        <w:rPr>
          <w:rStyle w:val="Brak"/>
          <w:rFonts w:ascii="Times New Roman" w:hAnsi="Times New Roman"/>
          <w:b/>
          <w:bCs/>
        </w:rPr>
        <w:t xml:space="preserve">) Art. 1 pkt </w:t>
      </w:r>
      <w:r>
        <w:rPr>
          <w:rStyle w:val="Brak"/>
          <w:rFonts w:ascii="Times New Roman" w:hAnsi="Times New Roman"/>
          <w:b/>
          <w:bCs/>
        </w:rPr>
        <w:t>31</w:t>
      </w:r>
      <w:r w:rsidR="003B38D6">
        <w:rPr>
          <w:rStyle w:val="Brak"/>
          <w:rFonts w:ascii="Times New Roman" w:hAnsi="Times New Roman"/>
          <w:b/>
          <w:bCs/>
        </w:rPr>
        <w:t xml:space="preserve"> (dodanie § 5 w art. 436)</w:t>
      </w:r>
      <w:r w:rsidR="003B38D6">
        <w:rPr>
          <w:rStyle w:val="Brak"/>
          <w:rFonts w:ascii="Times New Roman" w:hAnsi="Times New Roman"/>
        </w:rPr>
        <w:t>:</w:t>
      </w:r>
    </w:p>
    <w:p w:rsidR="00821914" w:rsidRDefault="003B38D6" w:rsidP="0062320B">
      <w:pPr>
        <w:pStyle w:val="Style14"/>
        <w:widowControl/>
        <w:spacing w:before="55" w:after="200" w:line="276" w:lineRule="auto"/>
        <w:ind w:firstLine="708"/>
        <w:jc w:val="both"/>
        <w:rPr>
          <w:rStyle w:val="Brak"/>
          <w:rFonts w:ascii="Times New Roman" w:eastAsia="Times New Roman" w:hAnsi="Times New Roman" w:cs="Times New Roman"/>
        </w:rPr>
      </w:pPr>
      <w:r>
        <w:rPr>
          <w:rStyle w:val="Brak"/>
          <w:rFonts w:ascii="Times New Roman" w:hAnsi="Times New Roman"/>
        </w:rPr>
        <w:t>Celem tego przepisu jest ujednolicenie zasad wykonywania prawa poboru dla spółek nie</w:t>
      </w:r>
      <w:r w:rsidR="00C541BC">
        <w:rPr>
          <w:rStyle w:val="Brak"/>
          <w:rFonts w:ascii="Times New Roman" w:hAnsi="Times New Roman"/>
        </w:rPr>
        <w:t xml:space="preserve">będących spółkami </w:t>
      </w:r>
      <w:r>
        <w:rPr>
          <w:rStyle w:val="Brak"/>
          <w:rFonts w:ascii="Times New Roman" w:hAnsi="Times New Roman"/>
        </w:rPr>
        <w:t>publiczny</w:t>
      </w:r>
      <w:r w:rsidR="00C541BC">
        <w:rPr>
          <w:rStyle w:val="Brak"/>
          <w:rFonts w:ascii="Times New Roman" w:hAnsi="Times New Roman"/>
        </w:rPr>
        <w:t>mi</w:t>
      </w:r>
      <w:r>
        <w:rPr>
          <w:rStyle w:val="Brak"/>
          <w:rFonts w:ascii="Times New Roman" w:hAnsi="Times New Roman"/>
        </w:rPr>
        <w:t xml:space="preserve"> i publicznych, których akcje są zarejestrowane w depozycie papierów wartościowych w rozumieniu przepisów o obrocie instrumentami finansowymi.</w:t>
      </w:r>
    </w:p>
    <w:p w:rsidR="008235D9" w:rsidRDefault="00E56851" w:rsidP="00396DCB">
      <w:pPr>
        <w:pStyle w:val="Style14"/>
        <w:widowControl/>
        <w:spacing w:after="240" w:line="276" w:lineRule="auto"/>
        <w:jc w:val="both"/>
        <w:rPr>
          <w:rStyle w:val="Brak"/>
          <w:rFonts w:ascii="Times New Roman" w:eastAsia="Times New Roman" w:hAnsi="Times New Roman" w:cs="Times New Roman"/>
          <w:b/>
          <w:bCs/>
        </w:rPr>
      </w:pPr>
      <w:r>
        <w:rPr>
          <w:rStyle w:val="Brak"/>
          <w:rFonts w:ascii="Times New Roman" w:hAnsi="Times New Roman"/>
          <w:b/>
          <w:bCs/>
        </w:rPr>
        <w:t>3</w:t>
      </w:r>
      <w:r w:rsidR="003B38D6">
        <w:rPr>
          <w:rStyle w:val="Brak"/>
          <w:rFonts w:ascii="Times New Roman" w:hAnsi="Times New Roman"/>
          <w:b/>
          <w:bCs/>
        </w:rPr>
        <w:t xml:space="preserve">2) Art. 1 pkt </w:t>
      </w:r>
      <w:r>
        <w:rPr>
          <w:rStyle w:val="Brak"/>
          <w:rFonts w:ascii="Times New Roman" w:hAnsi="Times New Roman"/>
          <w:b/>
          <w:bCs/>
        </w:rPr>
        <w:t>3</w:t>
      </w:r>
      <w:r w:rsidR="003B38D6">
        <w:rPr>
          <w:rStyle w:val="Brak"/>
          <w:rFonts w:ascii="Times New Roman" w:hAnsi="Times New Roman"/>
          <w:b/>
          <w:bCs/>
        </w:rPr>
        <w:t xml:space="preserve">2: </w:t>
      </w:r>
    </w:p>
    <w:p w:rsidR="008235D9" w:rsidRDefault="003B38D6" w:rsidP="00396DCB">
      <w:pPr>
        <w:pStyle w:val="Style14"/>
        <w:widowControl/>
        <w:spacing w:after="240" w:line="276" w:lineRule="auto"/>
        <w:jc w:val="both"/>
        <w:rPr>
          <w:rStyle w:val="Brak"/>
          <w:rFonts w:ascii="Times New Roman" w:hAnsi="Times New Roman"/>
          <w:b/>
          <w:bCs/>
        </w:rPr>
      </w:pPr>
      <w:r>
        <w:rPr>
          <w:rStyle w:val="Brak"/>
          <w:rFonts w:ascii="Times New Roman" w:hAnsi="Times New Roman"/>
          <w:b/>
          <w:bCs/>
        </w:rPr>
        <w:t>- (zmiana § 2 pkt 1 w art. 443)</w:t>
      </w:r>
    </w:p>
    <w:p w:rsidR="00396DCB" w:rsidRDefault="008235D9" w:rsidP="00396DCB">
      <w:pPr>
        <w:pStyle w:val="Style14"/>
        <w:widowControl/>
        <w:spacing w:after="240" w:line="276" w:lineRule="auto"/>
        <w:jc w:val="both"/>
        <w:rPr>
          <w:rStyle w:val="Brak"/>
          <w:rFonts w:ascii="Times New Roman" w:hAnsi="Times New Roman"/>
        </w:rPr>
      </w:pPr>
      <w:r>
        <w:rPr>
          <w:rStyle w:val="Brak"/>
          <w:rFonts w:ascii="Times New Roman" w:hAnsi="Times New Roman"/>
        </w:rPr>
        <w:tab/>
      </w:r>
      <w:r w:rsidR="003B38D6">
        <w:rPr>
          <w:rStyle w:val="Brak"/>
          <w:rFonts w:ascii="Times New Roman" w:hAnsi="Times New Roman"/>
        </w:rPr>
        <w:t xml:space="preserve">Zmiana tego przepisu ma charakter </w:t>
      </w:r>
      <w:r w:rsidR="00882A17">
        <w:rPr>
          <w:rStyle w:val="Brak"/>
          <w:rFonts w:ascii="Times New Roman" w:hAnsi="Times New Roman"/>
        </w:rPr>
        <w:t xml:space="preserve">terminologiczny związany </w:t>
      </w:r>
      <w:r>
        <w:rPr>
          <w:rStyle w:val="Brak"/>
          <w:rFonts w:ascii="Times New Roman" w:hAnsi="Times New Roman"/>
        </w:rPr>
        <w:t xml:space="preserve">z </w:t>
      </w:r>
      <w:r w:rsidR="003B38D6">
        <w:rPr>
          <w:rStyle w:val="Brak"/>
          <w:rFonts w:ascii="Times New Roman" w:hAnsi="Times New Roman"/>
        </w:rPr>
        <w:t xml:space="preserve">dematerializacją. </w:t>
      </w:r>
    </w:p>
    <w:p w:rsidR="00821914" w:rsidRDefault="003B38D6" w:rsidP="00396DCB">
      <w:pPr>
        <w:pStyle w:val="Style14"/>
        <w:widowControl/>
        <w:spacing w:after="240" w:line="276" w:lineRule="auto"/>
        <w:jc w:val="both"/>
        <w:rPr>
          <w:rStyle w:val="Brak"/>
          <w:rFonts w:ascii="Times New Roman" w:eastAsia="Times New Roman" w:hAnsi="Times New Roman" w:cs="Times New Roman"/>
          <w:b/>
          <w:bCs/>
        </w:rPr>
      </w:pPr>
      <w:r>
        <w:rPr>
          <w:rStyle w:val="Brak"/>
          <w:rFonts w:ascii="Times New Roman" w:hAnsi="Times New Roman"/>
          <w:b/>
          <w:bCs/>
        </w:rPr>
        <w:t xml:space="preserve">- (uchylenie § 4 w art. 443) </w:t>
      </w:r>
    </w:p>
    <w:p w:rsidR="00821914" w:rsidRDefault="003B38D6" w:rsidP="00396DCB">
      <w:pPr>
        <w:spacing w:after="240"/>
        <w:ind w:firstLine="708"/>
        <w:jc w:val="both"/>
        <w:rPr>
          <w:rStyle w:val="Brak"/>
          <w:rFonts w:ascii="Times New Roman" w:eastAsia="Times New Roman" w:hAnsi="Times New Roman" w:cs="Times New Roman"/>
          <w:sz w:val="24"/>
          <w:szCs w:val="24"/>
        </w:rPr>
      </w:pPr>
      <w:r>
        <w:rPr>
          <w:rStyle w:val="Brak"/>
          <w:rFonts w:ascii="Times New Roman" w:hAnsi="Times New Roman"/>
          <w:sz w:val="24"/>
          <w:szCs w:val="24"/>
        </w:rPr>
        <w:t>Eliminacja tego przepisu jest konsekwencją dematerializacji.</w:t>
      </w:r>
    </w:p>
    <w:p w:rsidR="00821914" w:rsidRDefault="003B38D6" w:rsidP="00396DCB">
      <w:pPr>
        <w:spacing w:after="240"/>
        <w:jc w:val="both"/>
        <w:rPr>
          <w:rStyle w:val="Brak"/>
          <w:rFonts w:ascii="Times New Roman" w:eastAsia="Times New Roman" w:hAnsi="Times New Roman" w:cs="Times New Roman"/>
          <w:sz w:val="24"/>
          <w:szCs w:val="24"/>
        </w:rPr>
      </w:pPr>
      <w:r>
        <w:rPr>
          <w:rStyle w:val="Brak"/>
          <w:rFonts w:ascii="Times New Roman" w:hAnsi="Times New Roman"/>
          <w:b/>
          <w:bCs/>
          <w:sz w:val="24"/>
          <w:szCs w:val="24"/>
        </w:rPr>
        <w:t>3</w:t>
      </w:r>
      <w:r w:rsidR="00E56851">
        <w:rPr>
          <w:rStyle w:val="Brak"/>
          <w:rFonts w:ascii="Times New Roman" w:hAnsi="Times New Roman"/>
          <w:b/>
          <w:bCs/>
          <w:sz w:val="24"/>
          <w:szCs w:val="24"/>
        </w:rPr>
        <w:t>3</w:t>
      </w:r>
      <w:r>
        <w:rPr>
          <w:rStyle w:val="Brak"/>
          <w:rFonts w:ascii="Times New Roman" w:hAnsi="Times New Roman"/>
          <w:b/>
          <w:bCs/>
          <w:sz w:val="24"/>
          <w:szCs w:val="24"/>
        </w:rPr>
        <w:t>) Art. 1 pkt 3</w:t>
      </w:r>
      <w:r w:rsidR="00E56851">
        <w:rPr>
          <w:rStyle w:val="Brak"/>
          <w:rFonts w:ascii="Times New Roman" w:hAnsi="Times New Roman"/>
          <w:b/>
          <w:bCs/>
          <w:sz w:val="24"/>
          <w:szCs w:val="24"/>
        </w:rPr>
        <w:t>3</w:t>
      </w:r>
      <w:r>
        <w:rPr>
          <w:rStyle w:val="Brak"/>
          <w:rFonts w:ascii="Times New Roman" w:hAnsi="Times New Roman"/>
          <w:b/>
          <w:bCs/>
          <w:sz w:val="24"/>
          <w:szCs w:val="24"/>
        </w:rPr>
        <w:t xml:space="preserve"> (zmiana § 4 i 6 w art. 444)</w:t>
      </w:r>
    </w:p>
    <w:p w:rsidR="00821914" w:rsidRDefault="003B38D6" w:rsidP="00396DCB">
      <w:pPr>
        <w:spacing w:after="240"/>
        <w:ind w:left="708"/>
        <w:jc w:val="both"/>
        <w:rPr>
          <w:rStyle w:val="Brak"/>
          <w:rFonts w:ascii="Times New Roman" w:eastAsia="Times New Roman" w:hAnsi="Times New Roman" w:cs="Times New Roman"/>
          <w:sz w:val="24"/>
          <w:szCs w:val="24"/>
        </w:rPr>
      </w:pPr>
      <w:r>
        <w:rPr>
          <w:rStyle w:val="Brak"/>
          <w:rFonts w:ascii="Times New Roman" w:hAnsi="Times New Roman"/>
          <w:sz w:val="24"/>
          <w:szCs w:val="24"/>
        </w:rPr>
        <w:t xml:space="preserve">Zmiany mają charakter terminologiczny związany z dematerializacją. </w:t>
      </w:r>
    </w:p>
    <w:p w:rsidR="00821914" w:rsidRDefault="003B38D6" w:rsidP="0095143C">
      <w:pPr>
        <w:jc w:val="both"/>
        <w:rPr>
          <w:rStyle w:val="Brak"/>
          <w:rFonts w:ascii="Times New Roman" w:eastAsia="Times New Roman" w:hAnsi="Times New Roman" w:cs="Times New Roman"/>
          <w:sz w:val="24"/>
          <w:szCs w:val="24"/>
        </w:rPr>
      </w:pPr>
      <w:r>
        <w:rPr>
          <w:rStyle w:val="Brak"/>
          <w:rFonts w:ascii="Times New Roman" w:hAnsi="Times New Roman"/>
          <w:b/>
          <w:bCs/>
          <w:sz w:val="24"/>
          <w:szCs w:val="24"/>
        </w:rPr>
        <w:t>3</w:t>
      </w:r>
      <w:r w:rsidR="00E56851">
        <w:rPr>
          <w:rStyle w:val="Brak"/>
          <w:rFonts w:ascii="Times New Roman" w:hAnsi="Times New Roman"/>
          <w:b/>
          <w:bCs/>
          <w:sz w:val="24"/>
          <w:szCs w:val="24"/>
        </w:rPr>
        <w:t>4</w:t>
      </w:r>
      <w:r>
        <w:rPr>
          <w:rStyle w:val="Brak"/>
          <w:rFonts w:ascii="Times New Roman" w:hAnsi="Times New Roman"/>
          <w:b/>
          <w:bCs/>
          <w:sz w:val="24"/>
          <w:szCs w:val="24"/>
        </w:rPr>
        <w:t>) Art. 1 pkt 3</w:t>
      </w:r>
      <w:r w:rsidR="00E56851">
        <w:rPr>
          <w:rStyle w:val="Brak"/>
          <w:rFonts w:ascii="Times New Roman" w:hAnsi="Times New Roman"/>
          <w:b/>
          <w:bCs/>
          <w:sz w:val="24"/>
          <w:szCs w:val="24"/>
        </w:rPr>
        <w:t>4</w:t>
      </w:r>
      <w:r>
        <w:rPr>
          <w:rStyle w:val="Brak"/>
          <w:rFonts w:ascii="Times New Roman" w:hAnsi="Times New Roman"/>
          <w:b/>
          <w:bCs/>
          <w:sz w:val="24"/>
          <w:szCs w:val="24"/>
        </w:rPr>
        <w:t xml:space="preserve"> (zmiana § 2 w art. 446)</w:t>
      </w:r>
    </w:p>
    <w:p w:rsidR="00821914" w:rsidRDefault="003B38D6" w:rsidP="0095143C">
      <w:pPr>
        <w:ind w:firstLine="708"/>
        <w:jc w:val="both"/>
        <w:rPr>
          <w:rStyle w:val="Brak"/>
          <w:rFonts w:ascii="Times New Roman" w:eastAsia="Times New Roman" w:hAnsi="Times New Roman" w:cs="Times New Roman"/>
          <w:sz w:val="24"/>
          <w:szCs w:val="24"/>
        </w:rPr>
      </w:pPr>
      <w:r>
        <w:rPr>
          <w:rStyle w:val="Brak"/>
          <w:rFonts w:ascii="Times New Roman" w:hAnsi="Times New Roman"/>
          <w:sz w:val="24"/>
          <w:szCs w:val="24"/>
        </w:rPr>
        <w:t xml:space="preserve">Zmiana tego przepisu ma charakter terminologiczny związany z dematerializacją. </w:t>
      </w:r>
    </w:p>
    <w:p w:rsidR="00821914" w:rsidRDefault="003B38D6">
      <w:pPr>
        <w:spacing w:after="0" w:line="360" w:lineRule="auto"/>
        <w:jc w:val="both"/>
        <w:rPr>
          <w:rStyle w:val="Brak"/>
          <w:rFonts w:ascii="Times New Roman" w:eastAsia="Times New Roman" w:hAnsi="Times New Roman" w:cs="Times New Roman"/>
          <w:sz w:val="24"/>
          <w:szCs w:val="24"/>
        </w:rPr>
      </w:pPr>
      <w:r>
        <w:rPr>
          <w:rStyle w:val="Brak"/>
          <w:rFonts w:ascii="Times New Roman" w:hAnsi="Times New Roman"/>
          <w:b/>
          <w:bCs/>
          <w:sz w:val="24"/>
          <w:szCs w:val="24"/>
        </w:rPr>
        <w:t>3</w:t>
      </w:r>
      <w:r w:rsidR="00E56851">
        <w:rPr>
          <w:rStyle w:val="Brak"/>
          <w:rFonts w:ascii="Times New Roman" w:hAnsi="Times New Roman"/>
          <w:b/>
          <w:bCs/>
          <w:sz w:val="24"/>
          <w:szCs w:val="24"/>
        </w:rPr>
        <w:t>5</w:t>
      </w:r>
      <w:r>
        <w:rPr>
          <w:rStyle w:val="Brak"/>
          <w:rFonts w:ascii="Times New Roman" w:hAnsi="Times New Roman"/>
          <w:b/>
          <w:bCs/>
          <w:sz w:val="24"/>
          <w:szCs w:val="24"/>
        </w:rPr>
        <w:t>) Art. 1 pkt 3</w:t>
      </w:r>
      <w:r w:rsidR="00E56851">
        <w:rPr>
          <w:rStyle w:val="Brak"/>
          <w:rFonts w:ascii="Times New Roman" w:hAnsi="Times New Roman"/>
          <w:b/>
          <w:bCs/>
          <w:sz w:val="24"/>
          <w:szCs w:val="24"/>
        </w:rPr>
        <w:t>5</w:t>
      </w:r>
      <w:r>
        <w:rPr>
          <w:rStyle w:val="Brak"/>
          <w:rFonts w:ascii="Times New Roman" w:hAnsi="Times New Roman"/>
          <w:b/>
          <w:bCs/>
          <w:sz w:val="24"/>
          <w:szCs w:val="24"/>
        </w:rPr>
        <w:t xml:space="preserve"> (zmiana § 2-4 w art. 451)</w:t>
      </w:r>
    </w:p>
    <w:p w:rsidR="00821914" w:rsidRDefault="005B11E2" w:rsidP="002269B9">
      <w:pPr>
        <w:ind w:firstLine="708"/>
        <w:jc w:val="both"/>
        <w:rPr>
          <w:rStyle w:val="Brak"/>
          <w:rFonts w:ascii="Times New Roman" w:eastAsia="Times New Roman" w:hAnsi="Times New Roman" w:cs="Times New Roman"/>
          <w:sz w:val="24"/>
          <w:szCs w:val="24"/>
          <w:vertAlign w:val="superscript"/>
        </w:rPr>
      </w:pPr>
      <w:r>
        <w:rPr>
          <w:rStyle w:val="Brak"/>
          <w:rFonts w:ascii="Times New Roman" w:hAnsi="Times New Roman"/>
          <w:sz w:val="24"/>
          <w:szCs w:val="24"/>
        </w:rPr>
        <w:lastRenderedPageBreak/>
        <w:t>Proponowane zmiany mają w zasadniczej części charakter terminologiczny i są konsekwencją dematerializacji akcji</w:t>
      </w:r>
      <w:r w:rsidR="008D79EA">
        <w:rPr>
          <w:rStyle w:val="Brak"/>
          <w:rFonts w:ascii="Times New Roman" w:hAnsi="Times New Roman"/>
          <w:sz w:val="24"/>
          <w:szCs w:val="24"/>
        </w:rPr>
        <w:t>:</w:t>
      </w:r>
      <w:r w:rsidR="00B53AEC">
        <w:rPr>
          <w:rStyle w:val="Brak"/>
          <w:rFonts w:ascii="Times New Roman" w:hAnsi="Times New Roman"/>
          <w:sz w:val="24"/>
          <w:szCs w:val="24"/>
        </w:rPr>
        <w:t xml:space="preserve"> </w:t>
      </w:r>
      <w:r w:rsidR="00DE094C">
        <w:rPr>
          <w:rStyle w:val="Brak"/>
          <w:rFonts w:ascii="Times New Roman" w:hAnsi="Times New Roman"/>
          <w:sz w:val="24"/>
          <w:szCs w:val="24"/>
        </w:rPr>
        <w:t>wobec eliminacji akcji w postaci papierowej zrezygnowano z pojęcia „wydania” akcji, a wprowadzono pojęcie „przyznania”</w:t>
      </w:r>
      <w:r>
        <w:rPr>
          <w:rStyle w:val="Brak"/>
          <w:rFonts w:ascii="Times New Roman" w:hAnsi="Times New Roman"/>
          <w:sz w:val="24"/>
          <w:szCs w:val="24"/>
        </w:rPr>
        <w:t xml:space="preserve">. </w:t>
      </w:r>
      <w:r w:rsidR="00882A17">
        <w:rPr>
          <w:rStyle w:val="Brak"/>
          <w:rFonts w:ascii="Times New Roman" w:hAnsi="Times New Roman"/>
          <w:sz w:val="24"/>
          <w:szCs w:val="24"/>
        </w:rPr>
        <w:t xml:space="preserve">Przyznanie akcji następuje zgodnie z uchwałą walnego zgromadzenia w sprawie warunkowego podwyższenia kapitału zakładowego i po złożeniu oświadczenia o objęciu akcji przez osobę uprawnioną. </w:t>
      </w:r>
      <w:r>
        <w:rPr>
          <w:rStyle w:val="Brak"/>
          <w:rFonts w:ascii="Times New Roman" w:hAnsi="Times New Roman"/>
          <w:sz w:val="24"/>
          <w:szCs w:val="24"/>
        </w:rPr>
        <w:t xml:space="preserve">Przepis określa także </w:t>
      </w:r>
      <w:r w:rsidR="0023682D">
        <w:rPr>
          <w:rStyle w:val="Brak"/>
          <w:rFonts w:ascii="Times New Roman" w:hAnsi="Times New Roman"/>
          <w:sz w:val="24"/>
          <w:szCs w:val="24"/>
        </w:rPr>
        <w:t>moment przyznania</w:t>
      </w:r>
      <w:r w:rsidR="00B53AEC">
        <w:rPr>
          <w:rStyle w:val="Brak"/>
          <w:rFonts w:ascii="Times New Roman" w:hAnsi="Times New Roman"/>
          <w:sz w:val="24"/>
          <w:szCs w:val="24"/>
        </w:rPr>
        <w:t xml:space="preserve"> </w:t>
      </w:r>
      <w:r w:rsidR="009D0F87">
        <w:rPr>
          <w:rStyle w:val="Brak"/>
          <w:rFonts w:ascii="Times New Roman" w:hAnsi="Times New Roman"/>
          <w:sz w:val="24"/>
          <w:szCs w:val="24"/>
        </w:rPr>
        <w:t xml:space="preserve">akcji w przypadku warunkowego podwyższenia kapitału zakładowego </w:t>
      </w:r>
      <w:r w:rsidR="00B53AEC">
        <w:rPr>
          <w:rStyle w:val="Brak"/>
          <w:rFonts w:ascii="Times New Roman" w:hAnsi="Times New Roman"/>
          <w:sz w:val="24"/>
          <w:szCs w:val="24"/>
        </w:rPr>
        <w:t xml:space="preserve">wskazując, że jest to chwila wpisania </w:t>
      </w:r>
      <w:r w:rsidR="009D0F87">
        <w:rPr>
          <w:rStyle w:val="Brak"/>
          <w:rFonts w:ascii="Times New Roman" w:hAnsi="Times New Roman"/>
          <w:sz w:val="24"/>
          <w:szCs w:val="24"/>
        </w:rPr>
        <w:t>do rejestru akcjonariuszy albo zapisania na rachunku papierów wartościowych lub rachunku zbiorczym.</w:t>
      </w:r>
      <w:r w:rsidR="00531312">
        <w:rPr>
          <w:rStyle w:val="Brak"/>
          <w:rFonts w:ascii="Times New Roman" w:hAnsi="Times New Roman"/>
          <w:sz w:val="24"/>
          <w:szCs w:val="24"/>
        </w:rPr>
        <w:t xml:space="preserve"> </w:t>
      </w:r>
    </w:p>
    <w:p w:rsidR="00821914" w:rsidRDefault="003B38D6" w:rsidP="002269B9">
      <w:pPr>
        <w:jc w:val="both"/>
        <w:rPr>
          <w:rStyle w:val="Brak"/>
          <w:rFonts w:ascii="Times New Roman" w:eastAsia="Times New Roman" w:hAnsi="Times New Roman" w:cs="Times New Roman"/>
          <w:sz w:val="24"/>
          <w:szCs w:val="24"/>
        </w:rPr>
      </w:pPr>
      <w:r>
        <w:rPr>
          <w:rStyle w:val="Brak"/>
          <w:rFonts w:ascii="Times New Roman" w:hAnsi="Times New Roman"/>
          <w:b/>
          <w:bCs/>
          <w:sz w:val="24"/>
          <w:szCs w:val="24"/>
        </w:rPr>
        <w:t>3</w:t>
      </w:r>
      <w:r w:rsidR="00E56851">
        <w:rPr>
          <w:rStyle w:val="Brak"/>
          <w:rFonts w:ascii="Times New Roman" w:hAnsi="Times New Roman"/>
          <w:b/>
          <w:bCs/>
          <w:sz w:val="24"/>
          <w:szCs w:val="24"/>
        </w:rPr>
        <w:t>6</w:t>
      </w:r>
      <w:r>
        <w:rPr>
          <w:rStyle w:val="Brak"/>
          <w:rFonts w:ascii="Times New Roman" w:hAnsi="Times New Roman"/>
          <w:b/>
          <w:bCs/>
          <w:sz w:val="24"/>
          <w:szCs w:val="24"/>
        </w:rPr>
        <w:t>) Art. 1 pkt 3</w:t>
      </w:r>
      <w:r w:rsidR="00E56851">
        <w:rPr>
          <w:rStyle w:val="Brak"/>
          <w:rFonts w:ascii="Times New Roman" w:hAnsi="Times New Roman"/>
          <w:b/>
          <w:bCs/>
          <w:sz w:val="24"/>
          <w:szCs w:val="24"/>
        </w:rPr>
        <w:t>6</w:t>
      </w:r>
      <w:r>
        <w:rPr>
          <w:rStyle w:val="Brak"/>
          <w:rFonts w:ascii="Times New Roman" w:hAnsi="Times New Roman"/>
          <w:b/>
          <w:bCs/>
          <w:sz w:val="24"/>
          <w:szCs w:val="24"/>
        </w:rPr>
        <w:t xml:space="preserve"> (zmiana § 1, 3 i 4 w art. 452)</w:t>
      </w:r>
    </w:p>
    <w:p w:rsidR="00821914" w:rsidRDefault="003B38D6" w:rsidP="002269B9">
      <w:pPr>
        <w:ind w:firstLine="708"/>
        <w:jc w:val="both"/>
        <w:rPr>
          <w:rStyle w:val="Brak"/>
          <w:rFonts w:ascii="Times New Roman" w:eastAsia="Times New Roman" w:hAnsi="Times New Roman" w:cs="Times New Roman"/>
          <w:sz w:val="24"/>
          <w:szCs w:val="24"/>
        </w:rPr>
      </w:pPr>
      <w:r>
        <w:rPr>
          <w:rStyle w:val="Brak"/>
          <w:rFonts w:ascii="Times New Roman" w:hAnsi="Times New Roman"/>
          <w:sz w:val="24"/>
          <w:szCs w:val="24"/>
        </w:rPr>
        <w:t xml:space="preserve">Zmiany tych przepisów mają charakter terminologiczny związany z dematerializacją. </w:t>
      </w:r>
    </w:p>
    <w:p w:rsidR="00821914" w:rsidRDefault="003B38D6" w:rsidP="002269B9">
      <w:pPr>
        <w:spacing w:after="0"/>
        <w:jc w:val="both"/>
        <w:rPr>
          <w:rStyle w:val="Brak"/>
          <w:rFonts w:ascii="Times New Roman" w:eastAsia="Times New Roman" w:hAnsi="Times New Roman" w:cs="Times New Roman"/>
          <w:sz w:val="24"/>
          <w:szCs w:val="24"/>
        </w:rPr>
      </w:pPr>
      <w:r>
        <w:rPr>
          <w:rStyle w:val="Brak"/>
          <w:rFonts w:ascii="Times New Roman" w:hAnsi="Times New Roman"/>
          <w:b/>
          <w:bCs/>
          <w:sz w:val="24"/>
          <w:szCs w:val="24"/>
        </w:rPr>
        <w:t>3</w:t>
      </w:r>
      <w:r w:rsidR="00E56851">
        <w:rPr>
          <w:rStyle w:val="Brak"/>
          <w:rFonts w:ascii="Times New Roman" w:hAnsi="Times New Roman"/>
          <w:b/>
          <w:bCs/>
          <w:sz w:val="24"/>
          <w:szCs w:val="24"/>
        </w:rPr>
        <w:t>7</w:t>
      </w:r>
      <w:r>
        <w:rPr>
          <w:rStyle w:val="Brak"/>
          <w:rFonts w:ascii="Times New Roman" w:hAnsi="Times New Roman"/>
          <w:b/>
          <w:bCs/>
          <w:sz w:val="24"/>
          <w:szCs w:val="24"/>
        </w:rPr>
        <w:t>) Art. 1 pkt 3</w:t>
      </w:r>
      <w:r w:rsidR="00E56851">
        <w:rPr>
          <w:rStyle w:val="Brak"/>
          <w:rFonts w:ascii="Times New Roman" w:hAnsi="Times New Roman"/>
          <w:b/>
          <w:bCs/>
          <w:sz w:val="24"/>
          <w:szCs w:val="24"/>
        </w:rPr>
        <w:t>7</w:t>
      </w:r>
      <w:r>
        <w:rPr>
          <w:rStyle w:val="Brak"/>
          <w:rFonts w:ascii="Times New Roman" w:hAnsi="Times New Roman"/>
          <w:b/>
          <w:bCs/>
          <w:sz w:val="24"/>
          <w:szCs w:val="24"/>
        </w:rPr>
        <w:t xml:space="preserve"> (zmiana art. 484)</w:t>
      </w:r>
    </w:p>
    <w:p w:rsidR="00821914" w:rsidRDefault="003B38D6" w:rsidP="002269B9">
      <w:pPr>
        <w:spacing w:before="240"/>
        <w:ind w:firstLine="708"/>
        <w:jc w:val="both"/>
        <w:rPr>
          <w:rStyle w:val="Brak"/>
          <w:rFonts w:ascii="Times New Roman" w:eastAsia="Times New Roman" w:hAnsi="Times New Roman" w:cs="Times New Roman"/>
          <w:sz w:val="24"/>
          <w:szCs w:val="24"/>
        </w:rPr>
      </w:pPr>
      <w:r>
        <w:rPr>
          <w:rStyle w:val="Brak"/>
          <w:rFonts w:ascii="Times New Roman" w:hAnsi="Times New Roman"/>
          <w:sz w:val="24"/>
          <w:szCs w:val="24"/>
        </w:rPr>
        <w:t xml:space="preserve">Zmiana tego przepisu ma charakter terminologiczny związany z dematerializacją. </w:t>
      </w:r>
    </w:p>
    <w:p w:rsidR="00821914" w:rsidRDefault="003B38D6" w:rsidP="002269B9">
      <w:pPr>
        <w:jc w:val="both"/>
        <w:rPr>
          <w:rStyle w:val="Brak"/>
          <w:rFonts w:ascii="Times New Roman" w:eastAsia="Times New Roman" w:hAnsi="Times New Roman" w:cs="Times New Roman"/>
          <w:sz w:val="24"/>
          <w:szCs w:val="24"/>
        </w:rPr>
      </w:pPr>
      <w:r>
        <w:rPr>
          <w:rStyle w:val="Brak"/>
          <w:rFonts w:ascii="Times New Roman" w:hAnsi="Times New Roman"/>
          <w:b/>
          <w:bCs/>
          <w:sz w:val="24"/>
          <w:szCs w:val="24"/>
        </w:rPr>
        <w:t>3</w:t>
      </w:r>
      <w:r w:rsidR="00E56851">
        <w:rPr>
          <w:rStyle w:val="Brak"/>
          <w:rFonts w:ascii="Times New Roman" w:hAnsi="Times New Roman"/>
          <w:b/>
          <w:bCs/>
          <w:sz w:val="24"/>
          <w:szCs w:val="24"/>
        </w:rPr>
        <w:t>8</w:t>
      </w:r>
      <w:r>
        <w:rPr>
          <w:rStyle w:val="Brak"/>
          <w:rFonts w:ascii="Times New Roman" w:hAnsi="Times New Roman"/>
          <w:b/>
          <w:bCs/>
          <w:sz w:val="24"/>
          <w:szCs w:val="24"/>
        </w:rPr>
        <w:t>) Art. 1 pkt 3</w:t>
      </w:r>
      <w:r w:rsidR="00E56851">
        <w:rPr>
          <w:rStyle w:val="Brak"/>
          <w:rFonts w:ascii="Times New Roman" w:hAnsi="Times New Roman"/>
          <w:b/>
          <w:bCs/>
          <w:sz w:val="24"/>
          <w:szCs w:val="24"/>
        </w:rPr>
        <w:t>8</w:t>
      </w:r>
      <w:r>
        <w:rPr>
          <w:rStyle w:val="Brak"/>
          <w:rFonts w:ascii="Times New Roman" w:hAnsi="Times New Roman"/>
          <w:b/>
          <w:bCs/>
          <w:sz w:val="24"/>
          <w:szCs w:val="24"/>
        </w:rPr>
        <w:t xml:space="preserve"> (zmiana §  1 pkt 1 i § 3 w art. 492)</w:t>
      </w:r>
    </w:p>
    <w:p w:rsidR="00821914" w:rsidRDefault="003B38D6" w:rsidP="002269B9">
      <w:pPr>
        <w:ind w:firstLine="708"/>
        <w:jc w:val="both"/>
        <w:rPr>
          <w:rStyle w:val="Brak"/>
          <w:rFonts w:ascii="Times New Roman" w:eastAsia="Times New Roman" w:hAnsi="Times New Roman" w:cs="Times New Roman"/>
          <w:sz w:val="24"/>
          <w:szCs w:val="24"/>
        </w:rPr>
      </w:pPr>
      <w:r>
        <w:rPr>
          <w:rStyle w:val="Brak"/>
          <w:rFonts w:ascii="Times New Roman" w:hAnsi="Times New Roman"/>
          <w:sz w:val="24"/>
          <w:szCs w:val="24"/>
        </w:rPr>
        <w:t xml:space="preserve">Zmiany mają charakter terminologiczny związany z dematerializacją. </w:t>
      </w:r>
    </w:p>
    <w:p w:rsidR="002269B9" w:rsidRDefault="002269B9" w:rsidP="0035291C">
      <w:pPr>
        <w:jc w:val="both"/>
        <w:rPr>
          <w:rStyle w:val="Brak"/>
          <w:rFonts w:ascii="Times New Roman" w:hAnsi="Times New Roman"/>
          <w:b/>
          <w:bCs/>
          <w:sz w:val="24"/>
          <w:szCs w:val="24"/>
        </w:rPr>
      </w:pPr>
      <w:r>
        <w:rPr>
          <w:rStyle w:val="Brak"/>
          <w:rFonts w:ascii="Times New Roman" w:hAnsi="Times New Roman"/>
          <w:b/>
          <w:bCs/>
          <w:sz w:val="24"/>
          <w:szCs w:val="24"/>
        </w:rPr>
        <w:t>3</w:t>
      </w:r>
      <w:r w:rsidR="00E56851">
        <w:rPr>
          <w:rStyle w:val="Brak"/>
          <w:rFonts w:ascii="Times New Roman" w:hAnsi="Times New Roman"/>
          <w:b/>
          <w:bCs/>
          <w:sz w:val="24"/>
          <w:szCs w:val="24"/>
        </w:rPr>
        <w:t>9</w:t>
      </w:r>
      <w:r>
        <w:rPr>
          <w:rStyle w:val="Brak"/>
          <w:rFonts w:ascii="Times New Roman" w:hAnsi="Times New Roman"/>
          <w:b/>
          <w:bCs/>
          <w:sz w:val="24"/>
          <w:szCs w:val="24"/>
        </w:rPr>
        <w:t>) Art. 1 pkt 3</w:t>
      </w:r>
      <w:r w:rsidR="00E56851">
        <w:rPr>
          <w:rStyle w:val="Brak"/>
          <w:rFonts w:ascii="Times New Roman" w:hAnsi="Times New Roman"/>
          <w:b/>
          <w:bCs/>
          <w:sz w:val="24"/>
          <w:szCs w:val="24"/>
        </w:rPr>
        <w:t>9</w:t>
      </w:r>
      <w:r>
        <w:rPr>
          <w:rStyle w:val="Brak"/>
          <w:rFonts w:ascii="Times New Roman" w:hAnsi="Times New Roman"/>
          <w:b/>
          <w:bCs/>
          <w:sz w:val="24"/>
          <w:szCs w:val="24"/>
        </w:rPr>
        <w:t>:</w:t>
      </w:r>
    </w:p>
    <w:p w:rsidR="002269B9" w:rsidRDefault="003B38D6" w:rsidP="0035291C">
      <w:pPr>
        <w:jc w:val="both"/>
        <w:rPr>
          <w:rStyle w:val="Brak"/>
          <w:rFonts w:ascii="Times New Roman" w:hAnsi="Times New Roman"/>
          <w:b/>
          <w:bCs/>
          <w:sz w:val="24"/>
          <w:szCs w:val="24"/>
        </w:rPr>
      </w:pPr>
      <w:r>
        <w:rPr>
          <w:rStyle w:val="Brak"/>
          <w:rFonts w:ascii="Times New Roman" w:hAnsi="Times New Roman"/>
          <w:b/>
          <w:bCs/>
          <w:sz w:val="24"/>
          <w:szCs w:val="24"/>
        </w:rPr>
        <w:t>- (uchylenie § 3 w art. 516</w:t>
      </w:r>
      <w:r>
        <w:rPr>
          <w:rStyle w:val="Brak"/>
          <w:rFonts w:ascii="Times New Roman" w:hAnsi="Times New Roman"/>
          <w:b/>
          <w:bCs/>
          <w:sz w:val="24"/>
          <w:szCs w:val="24"/>
          <w:vertAlign w:val="superscript"/>
        </w:rPr>
        <w:t>11</w:t>
      </w:r>
      <w:r>
        <w:rPr>
          <w:rStyle w:val="Brak"/>
          <w:rFonts w:ascii="Times New Roman" w:hAnsi="Times New Roman"/>
          <w:b/>
          <w:bCs/>
          <w:sz w:val="24"/>
          <w:szCs w:val="24"/>
        </w:rPr>
        <w:t>)</w:t>
      </w:r>
    </w:p>
    <w:p w:rsidR="002269B9" w:rsidRDefault="002269B9" w:rsidP="002269B9">
      <w:pPr>
        <w:jc w:val="both"/>
        <w:rPr>
          <w:rStyle w:val="Brak"/>
          <w:rFonts w:ascii="Times New Roman" w:hAnsi="Times New Roman"/>
          <w:sz w:val="24"/>
          <w:szCs w:val="24"/>
        </w:rPr>
      </w:pPr>
      <w:r>
        <w:rPr>
          <w:rStyle w:val="Brak"/>
          <w:rFonts w:ascii="Times New Roman" w:hAnsi="Times New Roman"/>
          <w:sz w:val="24"/>
          <w:szCs w:val="24"/>
        </w:rPr>
        <w:tab/>
      </w:r>
      <w:r w:rsidR="003B38D6">
        <w:rPr>
          <w:rStyle w:val="Brak"/>
          <w:rFonts w:ascii="Times New Roman" w:hAnsi="Times New Roman"/>
          <w:sz w:val="24"/>
          <w:szCs w:val="24"/>
        </w:rPr>
        <w:t>Eliminacja tego przepisu jest konsekwencją dematerializacji.</w:t>
      </w:r>
    </w:p>
    <w:p w:rsidR="002269B9" w:rsidRDefault="003B38D6" w:rsidP="002269B9">
      <w:pPr>
        <w:jc w:val="both"/>
        <w:rPr>
          <w:rStyle w:val="Brak"/>
          <w:rFonts w:ascii="Times New Roman" w:eastAsia="Times New Roman" w:hAnsi="Times New Roman" w:cs="Times New Roman"/>
          <w:b/>
          <w:bCs/>
          <w:sz w:val="24"/>
          <w:szCs w:val="24"/>
        </w:rPr>
      </w:pPr>
      <w:r>
        <w:rPr>
          <w:rStyle w:val="Brak"/>
          <w:rFonts w:ascii="Times New Roman" w:hAnsi="Times New Roman"/>
          <w:b/>
          <w:bCs/>
          <w:sz w:val="24"/>
          <w:szCs w:val="24"/>
        </w:rPr>
        <w:t>- (zmiana §4 w art. 516</w:t>
      </w:r>
      <w:r>
        <w:rPr>
          <w:rStyle w:val="Brak"/>
          <w:rFonts w:ascii="Times New Roman" w:hAnsi="Times New Roman"/>
          <w:b/>
          <w:bCs/>
          <w:sz w:val="24"/>
          <w:szCs w:val="24"/>
          <w:vertAlign w:val="superscript"/>
        </w:rPr>
        <w:t>11</w:t>
      </w:r>
      <w:r>
        <w:rPr>
          <w:rStyle w:val="Brak"/>
          <w:rFonts w:ascii="Times New Roman" w:hAnsi="Times New Roman"/>
          <w:b/>
          <w:bCs/>
          <w:sz w:val="24"/>
          <w:szCs w:val="24"/>
        </w:rPr>
        <w:t>)</w:t>
      </w:r>
    </w:p>
    <w:p w:rsidR="00821914" w:rsidRPr="002269B9" w:rsidRDefault="002269B9" w:rsidP="002269B9">
      <w:pPr>
        <w:jc w:val="both"/>
        <w:rPr>
          <w:rStyle w:val="Brak"/>
          <w:rFonts w:ascii="Times New Roman" w:eastAsia="Times New Roman" w:hAnsi="Times New Roman" w:cs="Times New Roman"/>
          <w:b/>
          <w:bCs/>
          <w:sz w:val="24"/>
          <w:szCs w:val="24"/>
        </w:rPr>
      </w:pPr>
      <w:r>
        <w:rPr>
          <w:rStyle w:val="Brak"/>
          <w:rFonts w:ascii="Times New Roman" w:eastAsia="Times New Roman" w:hAnsi="Times New Roman" w:cs="Times New Roman"/>
          <w:b/>
          <w:bCs/>
          <w:sz w:val="24"/>
          <w:szCs w:val="24"/>
        </w:rPr>
        <w:tab/>
      </w:r>
      <w:r w:rsidR="003B38D6">
        <w:rPr>
          <w:rStyle w:val="Brak"/>
          <w:rFonts w:ascii="Times New Roman" w:hAnsi="Times New Roman"/>
          <w:sz w:val="24"/>
          <w:szCs w:val="24"/>
        </w:rPr>
        <w:t xml:space="preserve">Zmiana tego przepisu ma charakter </w:t>
      </w:r>
      <w:r w:rsidR="00882A17">
        <w:rPr>
          <w:rStyle w:val="Brak"/>
          <w:rFonts w:ascii="Times New Roman" w:hAnsi="Times New Roman"/>
          <w:sz w:val="24"/>
          <w:szCs w:val="24"/>
        </w:rPr>
        <w:t xml:space="preserve">terminologiczny związany </w:t>
      </w:r>
      <w:r>
        <w:rPr>
          <w:rStyle w:val="Brak"/>
          <w:rFonts w:ascii="Times New Roman" w:hAnsi="Times New Roman"/>
          <w:sz w:val="24"/>
          <w:szCs w:val="24"/>
        </w:rPr>
        <w:t xml:space="preserve">z </w:t>
      </w:r>
      <w:r w:rsidR="003B38D6">
        <w:rPr>
          <w:rStyle w:val="Brak"/>
          <w:rFonts w:ascii="Times New Roman" w:hAnsi="Times New Roman"/>
          <w:sz w:val="24"/>
          <w:szCs w:val="24"/>
        </w:rPr>
        <w:t xml:space="preserve">dematerializacją. </w:t>
      </w:r>
    </w:p>
    <w:p w:rsidR="00DD5332" w:rsidRPr="002269B9" w:rsidRDefault="00E56851" w:rsidP="002269B9">
      <w:pPr>
        <w:jc w:val="both"/>
        <w:rPr>
          <w:rStyle w:val="Brak"/>
          <w:rFonts w:ascii="Times New Roman" w:hAnsi="Times New Roman"/>
          <w:sz w:val="24"/>
          <w:szCs w:val="24"/>
        </w:rPr>
      </w:pPr>
      <w:r>
        <w:rPr>
          <w:rStyle w:val="Brak"/>
          <w:rFonts w:ascii="Times New Roman" w:hAnsi="Times New Roman"/>
          <w:b/>
          <w:bCs/>
          <w:sz w:val="24"/>
          <w:szCs w:val="24"/>
        </w:rPr>
        <w:t>40</w:t>
      </w:r>
      <w:r w:rsidR="003B38D6">
        <w:rPr>
          <w:rStyle w:val="Brak"/>
          <w:rFonts w:ascii="Times New Roman" w:hAnsi="Times New Roman"/>
          <w:b/>
          <w:bCs/>
          <w:sz w:val="24"/>
          <w:szCs w:val="24"/>
        </w:rPr>
        <w:t xml:space="preserve">) Art. 1 pkt </w:t>
      </w:r>
      <w:r>
        <w:rPr>
          <w:rStyle w:val="Brak"/>
          <w:rFonts w:ascii="Times New Roman" w:hAnsi="Times New Roman"/>
          <w:b/>
          <w:bCs/>
          <w:sz w:val="24"/>
          <w:szCs w:val="24"/>
        </w:rPr>
        <w:t>40</w:t>
      </w:r>
      <w:r w:rsidR="003B38D6">
        <w:rPr>
          <w:rStyle w:val="Brak"/>
          <w:rFonts w:ascii="Times New Roman" w:hAnsi="Times New Roman"/>
          <w:b/>
          <w:bCs/>
          <w:sz w:val="24"/>
          <w:szCs w:val="24"/>
        </w:rPr>
        <w:t xml:space="preserve"> (zmiana § 4 w art. 529)</w:t>
      </w:r>
    </w:p>
    <w:p w:rsidR="00821914" w:rsidRDefault="003B38D6" w:rsidP="002269B9">
      <w:pPr>
        <w:ind w:firstLine="708"/>
        <w:jc w:val="both"/>
        <w:rPr>
          <w:rStyle w:val="Brak"/>
          <w:rFonts w:ascii="Times New Roman" w:eastAsia="Times New Roman" w:hAnsi="Times New Roman" w:cs="Times New Roman"/>
          <w:sz w:val="24"/>
          <w:szCs w:val="24"/>
        </w:rPr>
      </w:pPr>
      <w:r>
        <w:rPr>
          <w:rStyle w:val="Brak"/>
          <w:rFonts w:ascii="Times New Roman" w:hAnsi="Times New Roman"/>
          <w:sz w:val="24"/>
          <w:szCs w:val="24"/>
        </w:rPr>
        <w:t xml:space="preserve">Zmiana tego przepisu ma charakter terminologiczny związany z dematerializacją. </w:t>
      </w:r>
    </w:p>
    <w:p w:rsidR="00DD5332" w:rsidRDefault="00E56851" w:rsidP="005F1DE0">
      <w:pPr>
        <w:jc w:val="both"/>
        <w:rPr>
          <w:rStyle w:val="Brak"/>
          <w:rFonts w:ascii="Times New Roman" w:eastAsia="Times New Roman" w:hAnsi="Times New Roman" w:cs="Times New Roman"/>
          <w:b/>
          <w:bCs/>
          <w:sz w:val="24"/>
          <w:szCs w:val="24"/>
        </w:rPr>
      </w:pPr>
      <w:r>
        <w:rPr>
          <w:rStyle w:val="Brak"/>
          <w:rFonts w:ascii="Times New Roman" w:hAnsi="Times New Roman"/>
          <w:b/>
          <w:bCs/>
          <w:sz w:val="24"/>
          <w:szCs w:val="24"/>
        </w:rPr>
        <w:t>41</w:t>
      </w:r>
      <w:r w:rsidR="003B38D6">
        <w:rPr>
          <w:rStyle w:val="Brak"/>
          <w:rFonts w:ascii="Times New Roman" w:hAnsi="Times New Roman"/>
          <w:b/>
          <w:bCs/>
          <w:sz w:val="24"/>
          <w:szCs w:val="24"/>
        </w:rPr>
        <w:t>) Art. 1 pkt</w:t>
      </w:r>
      <w:r w:rsidR="00396DCB">
        <w:rPr>
          <w:rStyle w:val="Brak"/>
          <w:rFonts w:ascii="Times New Roman" w:hAnsi="Times New Roman"/>
          <w:b/>
          <w:bCs/>
          <w:sz w:val="24"/>
          <w:szCs w:val="24"/>
        </w:rPr>
        <w:t xml:space="preserve"> </w:t>
      </w:r>
      <w:r>
        <w:rPr>
          <w:rStyle w:val="Brak"/>
          <w:rFonts w:ascii="Times New Roman" w:hAnsi="Times New Roman"/>
          <w:b/>
          <w:bCs/>
          <w:sz w:val="24"/>
          <w:szCs w:val="24"/>
        </w:rPr>
        <w:t>41</w:t>
      </w:r>
      <w:r w:rsidR="00396DCB">
        <w:rPr>
          <w:rStyle w:val="Brak"/>
          <w:rFonts w:ascii="Times New Roman" w:hAnsi="Times New Roman"/>
          <w:b/>
          <w:bCs/>
          <w:sz w:val="24"/>
          <w:szCs w:val="24"/>
        </w:rPr>
        <w:t xml:space="preserve"> (uchylenie § 2 w art. 573)</w:t>
      </w:r>
    </w:p>
    <w:p w:rsidR="00821914" w:rsidRDefault="003B38D6" w:rsidP="005F1DE0">
      <w:pPr>
        <w:ind w:firstLine="708"/>
        <w:jc w:val="both"/>
        <w:rPr>
          <w:rStyle w:val="Brak"/>
          <w:rFonts w:ascii="Times New Roman" w:eastAsia="Times New Roman" w:hAnsi="Times New Roman" w:cs="Times New Roman"/>
          <w:sz w:val="24"/>
          <w:szCs w:val="24"/>
        </w:rPr>
      </w:pPr>
      <w:r>
        <w:rPr>
          <w:rStyle w:val="Brak"/>
          <w:rFonts w:ascii="Times New Roman" w:hAnsi="Times New Roman"/>
          <w:sz w:val="24"/>
          <w:szCs w:val="24"/>
        </w:rPr>
        <w:t>Eliminacja tego przepisu jest konsekwencją dematerializacji.</w:t>
      </w:r>
    </w:p>
    <w:p w:rsidR="00821914" w:rsidRDefault="00E56851" w:rsidP="005F1DE0">
      <w:pPr>
        <w:jc w:val="both"/>
        <w:rPr>
          <w:rStyle w:val="Brak"/>
          <w:rFonts w:ascii="Times New Roman" w:eastAsia="Times New Roman" w:hAnsi="Times New Roman" w:cs="Times New Roman"/>
          <w:sz w:val="24"/>
          <w:szCs w:val="24"/>
        </w:rPr>
      </w:pPr>
      <w:r>
        <w:rPr>
          <w:rStyle w:val="Brak"/>
          <w:rFonts w:ascii="Times New Roman" w:hAnsi="Times New Roman"/>
          <w:b/>
          <w:bCs/>
          <w:sz w:val="24"/>
          <w:szCs w:val="24"/>
        </w:rPr>
        <w:t>42</w:t>
      </w:r>
      <w:r w:rsidR="003B38D6">
        <w:rPr>
          <w:rStyle w:val="Brak"/>
          <w:rFonts w:ascii="Times New Roman" w:hAnsi="Times New Roman"/>
          <w:b/>
          <w:bCs/>
          <w:sz w:val="24"/>
          <w:szCs w:val="24"/>
        </w:rPr>
        <w:t xml:space="preserve">) Art. 1 pkt </w:t>
      </w:r>
      <w:r>
        <w:rPr>
          <w:rStyle w:val="Brak"/>
          <w:rFonts w:ascii="Times New Roman" w:hAnsi="Times New Roman"/>
          <w:b/>
          <w:bCs/>
          <w:sz w:val="24"/>
          <w:szCs w:val="24"/>
        </w:rPr>
        <w:t>42</w:t>
      </w:r>
      <w:r w:rsidR="003B38D6">
        <w:rPr>
          <w:rStyle w:val="Brak"/>
          <w:rFonts w:ascii="Times New Roman" w:hAnsi="Times New Roman"/>
          <w:b/>
          <w:bCs/>
          <w:sz w:val="24"/>
          <w:szCs w:val="24"/>
        </w:rPr>
        <w:t xml:space="preserve"> (uchylenie art. 578)</w:t>
      </w:r>
    </w:p>
    <w:p w:rsidR="00821914" w:rsidRDefault="003B38D6" w:rsidP="005F1DE0">
      <w:pPr>
        <w:ind w:firstLine="708"/>
        <w:jc w:val="both"/>
        <w:rPr>
          <w:rStyle w:val="Brak"/>
          <w:rFonts w:ascii="Times New Roman" w:eastAsia="Times New Roman" w:hAnsi="Times New Roman" w:cs="Times New Roman"/>
          <w:sz w:val="24"/>
          <w:szCs w:val="24"/>
        </w:rPr>
      </w:pPr>
      <w:r>
        <w:rPr>
          <w:rStyle w:val="Brak"/>
          <w:rFonts w:ascii="Times New Roman" w:hAnsi="Times New Roman"/>
          <w:sz w:val="24"/>
          <w:szCs w:val="24"/>
        </w:rPr>
        <w:t>Eliminacja tego przepisu jest konsekwencją dematerializacji.</w:t>
      </w:r>
    </w:p>
    <w:p w:rsidR="00821914" w:rsidRDefault="003B38D6" w:rsidP="005F1DE0">
      <w:pPr>
        <w:pStyle w:val="Style8"/>
        <w:spacing w:after="200" w:line="276" w:lineRule="auto"/>
        <w:outlineLvl w:val="0"/>
        <w:rPr>
          <w:rStyle w:val="Brak"/>
          <w:rFonts w:ascii="Times New Roman" w:eastAsia="Times New Roman" w:hAnsi="Times New Roman" w:cs="Times New Roman"/>
        </w:rPr>
      </w:pPr>
      <w:r>
        <w:rPr>
          <w:rStyle w:val="Brak"/>
          <w:rFonts w:ascii="Times New Roman" w:hAnsi="Times New Roman"/>
          <w:b/>
          <w:bCs/>
        </w:rPr>
        <w:t>4</w:t>
      </w:r>
      <w:r w:rsidR="00E56851">
        <w:rPr>
          <w:rStyle w:val="Brak"/>
          <w:rFonts w:ascii="Times New Roman" w:hAnsi="Times New Roman"/>
          <w:b/>
          <w:bCs/>
        </w:rPr>
        <w:t>3</w:t>
      </w:r>
      <w:r>
        <w:rPr>
          <w:rStyle w:val="Brak"/>
          <w:rFonts w:ascii="Times New Roman" w:hAnsi="Times New Roman"/>
          <w:b/>
          <w:bCs/>
        </w:rPr>
        <w:t>) Art. 1 pkt 4</w:t>
      </w:r>
      <w:r w:rsidR="00E56851">
        <w:rPr>
          <w:rStyle w:val="Brak"/>
          <w:rFonts w:ascii="Times New Roman" w:hAnsi="Times New Roman"/>
          <w:b/>
          <w:bCs/>
        </w:rPr>
        <w:t>3</w:t>
      </w:r>
      <w:r>
        <w:rPr>
          <w:rStyle w:val="Brak"/>
          <w:rFonts w:ascii="Times New Roman" w:hAnsi="Times New Roman"/>
          <w:b/>
          <w:bCs/>
        </w:rPr>
        <w:t xml:space="preserve"> (dodanie art. 589</w:t>
      </w:r>
      <w:r>
        <w:rPr>
          <w:rStyle w:val="Brak"/>
          <w:rFonts w:ascii="Times New Roman" w:hAnsi="Times New Roman"/>
          <w:vertAlign w:val="superscript"/>
        </w:rPr>
        <w:t>1</w:t>
      </w:r>
      <w:r>
        <w:rPr>
          <w:rStyle w:val="Brak"/>
          <w:rFonts w:ascii="Times New Roman" w:hAnsi="Times New Roman"/>
          <w:b/>
          <w:bCs/>
        </w:rPr>
        <w:t>po art. 589)</w:t>
      </w:r>
    </w:p>
    <w:p w:rsidR="00821914" w:rsidRDefault="003B38D6" w:rsidP="005F1DE0">
      <w:pPr>
        <w:pStyle w:val="Style8"/>
        <w:spacing w:after="200" w:line="276" w:lineRule="auto"/>
        <w:ind w:firstLine="708"/>
        <w:outlineLvl w:val="0"/>
        <w:rPr>
          <w:rStyle w:val="Brak"/>
          <w:rFonts w:ascii="Times New Roman" w:eastAsia="Times New Roman" w:hAnsi="Times New Roman" w:cs="Times New Roman"/>
        </w:rPr>
      </w:pPr>
      <w:r>
        <w:rPr>
          <w:rStyle w:val="Brak"/>
          <w:rFonts w:ascii="Times New Roman" w:hAnsi="Times New Roman"/>
        </w:rPr>
        <w:t>Dodanie tego przepisu jest konsekwencją zakazu emitowania akcji w postaci dokumentu.</w:t>
      </w:r>
    </w:p>
    <w:p w:rsidR="005F1DE0" w:rsidRDefault="003B38D6" w:rsidP="00F5090C">
      <w:pPr>
        <w:pStyle w:val="Style8"/>
        <w:spacing w:after="240" w:line="276" w:lineRule="auto"/>
        <w:outlineLvl w:val="0"/>
        <w:rPr>
          <w:rStyle w:val="Brak"/>
          <w:rFonts w:ascii="Times New Roman" w:hAnsi="Times New Roman"/>
          <w:b/>
          <w:bCs/>
        </w:rPr>
      </w:pPr>
      <w:r>
        <w:rPr>
          <w:rStyle w:val="Brak"/>
          <w:rFonts w:ascii="Times New Roman" w:hAnsi="Times New Roman"/>
          <w:b/>
          <w:bCs/>
        </w:rPr>
        <w:t>4</w:t>
      </w:r>
      <w:r w:rsidR="00E56851">
        <w:rPr>
          <w:rStyle w:val="Brak"/>
          <w:rFonts w:ascii="Times New Roman" w:hAnsi="Times New Roman"/>
          <w:b/>
          <w:bCs/>
        </w:rPr>
        <w:t>4</w:t>
      </w:r>
      <w:r>
        <w:rPr>
          <w:rStyle w:val="Brak"/>
          <w:rFonts w:ascii="Times New Roman" w:hAnsi="Times New Roman"/>
          <w:b/>
          <w:bCs/>
        </w:rPr>
        <w:t>) Art. 1 pkt 4</w:t>
      </w:r>
      <w:r w:rsidR="00E56851">
        <w:rPr>
          <w:rStyle w:val="Brak"/>
          <w:rFonts w:ascii="Times New Roman" w:hAnsi="Times New Roman"/>
          <w:b/>
          <w:bCs/>
        </w:rPr>
        <w:t>4</w:t>
      </w:r>
      <w:r>
        <w:rPr>
          <w:rStyle w:val="Brak"/>
          <w:rFonts w:ascii="Times New Roman" w:hAnsi="Times New Roman"/>
          <w:b/>
          <w:bCs/>
        </w:rPr>
        <w:t>:</w:t>
      </w:r>
    </w:p>
    <w:p w:rsidR="005F1DE0" w:rsidRDefault="003B38D6" w:rsidP="00F5090C">
      <w:pPr>
        <w:pStyle w:val="Style8"/>
        <w:spacing w:after="240" w:line="276" w:lineRule="auto"/>
        <w:outlineLvl w:val="0"/>
        <w:rPr>
          <w:rStyle w:val="Brak"/>
          <w:rFonts w:ascii="Times New Roman" w:hAnsi="Times New Roman"/>
          <w:b/>
          <w:bCs/>
        </w:rPr>
      </w:pPr>
      <w:r>
        <w:rPr>
          <w:rStyle w:val="Brak"/>
          <w:rFonts w:ascii="Times New Roman" w:hAnsi="Times New Roman"/>
          <w:b/>
          <w:bCs/>
        </w:rPr>
        <w:t>- (zmiana pkt 3 w art. 590)</w:t>
      </w:r>
    </w:p>
    <w:p w:rsidR="00821914" w:rsidRPr="005F1DE0" w:rsidRDefault="00F5090C" w:rsidP="00F5090C">
      <w:pPr>
        <w:pStyle w:val="Style8"/>
        <w:spacing w:after="240" w:line="276" w:lineRule="auto"/>
        <w:outlineLvl w:val="0"/>
        <w:rPr>
          <w:rStyle w:val="Brak"/>
          <w:rFonts w:ascii="Times New Roman" w:eastAsia="Times New Roman" w:hAnsi="Times New Roman" w:cs="Times New Roman"/>
          <w:b/>
          <w:bCs/>
        </w:rPr>
      </w:pPr>
      <w:r>
        <w:rPr>
          <w:rStyle w:val="Brak"/>
          <w:rFonts w:ascii="Times New Roman" w:hAnsi="Times New Roman"/>
        </w:rPr>
        <w:lastRenderedPageBreak/>
        <w:tab/>
      </w:r>
      <w:r w:rsidR="005F1DE0">
        <w:rPr>
          <w:rStyle w:val="Brak"/>
          <w:rFonts w:ascii="Times New Roman" w:hAnsi="Times New Roman"/>
        </w:rPr>
        <w:t>Z</w:t>
      </w:r>
      <w:r w:rsidR="003B38D6">
        <w:rPr>
          <w:rStyle w:val="Brak"/>
          <w:rFonts w:ascii="Times New Roman" w:hAnsi="Times New Roman"/>
        </w:rPr>
        <w:t>miana polega na uwzględnieniu w przepis</w:t>
      </w:r>
      <w:r>
        <w:rPr>
          <w:rStyle w:val="Brak"/>
          <w:rFonts w:ascii="Times New Roman" w:hAnsi="Times New Roman"/>
        </w:rPr>
        <w:t>ie również</w:t>
      </w:r>
      <w:r w:rsidR="003B38D6">
        <w:rPr>
          <w:rStyle w:val="Brak"/>
          <w:rFonts w:ascii="Times New Roman" w:hAnsi="Times New Roman"/>
        </w:rPr>
        <w:t xml:space="preserve"> świadectwa rejestrowego </w:t>
      </w:r>
      <w:r>
        <w:rPr>
          <w:rStyle w:val="Brak"/>
          <w:rFonts w:ascii="Times New Roman" w:hAnsi="Times New Roman"/>
        </w:rPr>
        <w:br/>
      </w:r>
      <w:r w:rsidR="003B38D6">
        <w:rPr>
          <w:rStyle w:val="Brak"/>
          <w:rFonts w:ascii="Times New Roman" w:hAnsi="Times New Roman"/>
        </w:rPr>
        <w:t>i depozytowego</w:t>
      </w:r>
      <w:r w:rsidR="00300035">
        <w:rPr>
          <w:rStyle w:val="Brak"/>
          <w:rFonts w:ascii="Times New Roman" w:hAnsi="Times New Roman"/>
        </w:rPr>
        <w:t>,</w:t>
      </w:r>
      <w:r w:rsidR="003B38D6">
        <w:rPr>
          <w:rStyle w:val="Brak"/>
          <w:rFonts w:ascii="Times New Roman" w:hAnsi="Times New Roman"/>
        </w:rPr>
        <w:t xml:space="preserve"> </w:t>
      </w:r>
      <w:r>
        <w:rPr>
          <w:rStyle w:val="Brak"/>
          <w:rFonts w:ascii="Times New Roman" w:hAnsi="Times New Roman"/>
        </w:rPr>
        <w:t>i jest</w:t>
      </w:r>
      <w:r w:rsidR="003B38D6">
        <w:rPr>
          <w:rStyle w:val="Brak"/>
          <w:rFonts w:ascii="Times New Roman" w:hAnsi="Times New Roman"/>
        </w:rPr>
        <w:t xml:space="preserve"> konsekwencj</w:t>
      </w:r>
      <w:r>
        <w:rPr>
          <w:rStyle w:val="Brak"/>
          <w:rFonts w:ascii="Times New Roman" w:hAnsi="Times New Roman"/>
        </w:rPr>
        <w:t>ą</w:t>
      </w:r>
      <w:r w:rsidR="003B38D6">
        <w:rPr>
          <w:rStyle w:val="Brak"/>
          <w:rFonts w:ascii="Times New Roman" w:hAnsi="Times New Roman"/>
        </w:rPr>
        <w:t xml:space="preserve"> wprowadzenia obowiązkowej dematerializacji akcji. </w:t>
      </w:r>
    </w:p>
    <w:p w:rsidR="005F1DE0" w:rsidRDefault="003B38D6" w:rsidP="00F5090C">
      <w:pPr>
        <w:spacing w:after="240"/>
        <w:jc w:val="both"/>
        <w:rPr>
          <w:rStyle w:val="Brak"/>
          <w:rFonts w:ascii="Times New Roman" w:eastAsia="Times New Roman" w:hAnsi="Times New Roman" w:cs="Times New Roman"/>
          <w:b/>
          <w:bCs/>
          <w:sz w:val="24"/>
          <w:szCs w:val="24"/>
        </w:rPr>
      </w:pPr>
      <w:r>
        <w:rPr>
          <w:rStyle w:val="Brak"/>
          <w:rFonts w:ascii="Times New Roman" w:hAnsi="Times New Roman"/>
          <w:b/>
          <w:bCs/>
          <w:sz w:val="24"/>
          <w:szCs w:val="24"/>
        </w:rPr>
        <w:t>4</w:t>
      </w:r>
      <w:r w:rsidR="00E56851">
        <w:rPr>
          <w:rStyle w:val="Brak"/>
          <w:rFonts w:ascii="Times New Roman" w:hAnsi="Times New Roman"/>
          <w:b/>
          <w:bCs/>
          <w:sz w:val="24"/>
          <w:szCs w:val="24"/>
        </w:rPr>
        <w:t>5</w:t>
      </w:r>
      <w:r>
        <w:rPr>
          <w:rStyle w:val="Brak"/>
          <w:rFonts w:ascii="Times New Roman" w:hAnsi="Times New Roman"/>
          <w:b/>
          <w:bCs/>
          <w:sz w:val="24"/>
          <w:szCs w:val="24"/>
        </w:rPr>
        <w:t>) Art. 1 pk</w:t>
      </w:r>
      <w:r w:rsidR="00396DCB">
        <w:rPr>
          <w:rStyle w:val="Brak"/>
          <w:rFonts w:ascii="Times New Roman" w:hAnsi="Times New Roman"/>
          <w:b/>
          <w:bCs/>
          <w:sz w:val="24"/>
          <w:szCs w:val="24"/>
        </w:rPr>
        <w:t>t 4</w:t>
      </w:r>
      <w:r w:rsidR="00E56851">
        <w:rPr>
          <w:rStyle w:val="Brak"/>
          <w:rFonts w:ascii="Times New Roman" w:hAnsi="Times New Roman"/>
          <w:b/>
          <w:bCs/>
          <w:sz w:val="24"/>
          <w:szCs w:val="24"/>
        </w:rPr>
        <w:t>5</w:t>
      </w:r>
      <w:r w:rsidR="00396DCB">
        <w:rPr>
          <w:rStyle w:val="Brak"/>
          <w:rFonts w:ascii="Times New Roman" w:hAnsi="Times New Roman"/>
          <w:b/>
          <w:bCs/>
          <w:sz w:val="24"/>
          <w:szCs w:val="24"/>
        </w:rPr>
        <w:t xml:space="preserve"> (zmiana pkt 1 w art. 591)</w:t>
      </w:r>
    </w:p>
    <w:p w:rsidR="00821914" w:rsidRPr="005F1DE0" w:rsidRDefault="00784E8D" w:rsidP="00F5090C">
      <w:pPr>
        <w:spacing w:after="240"/>
        <w:jc w:val="both"/>
        <w:rPr>
          <w:rStyle w:val="Brak"/>
          <w:rFonts w:ascii="Times New Roman" w:eastAsia="Times New Roman" w:hAnsi="Times New Roman" w:cs="Times New Roman"/>
          <w:b/>
          <w:bCs/>
          <w:sz w:val="24"/>
          <w:szCs w:val="24"/>
        </w:rPr>
      </w:pPr>
      <w:r>
        <w:rPr>
          <w:rStyle w:val="Brak"/>
          <w:rFonts w:ascii="Times New Roman" w:hAnsi="Times New Roman"/>
          <w:sz w:val="24"/>
          <w:szCs w:val="24"/>
        </w:rPr>
        <w:tab/>
      </w:r>
      <w:r w:rsidR="003B38D6">
        <w:rPr>
          <w:rStyle w:val="Brak"/>
          <w:rFonts w:ascii="Times New Roman" w:hAnsi="Times New Roman"/>
          <w:sz w:val="24"/>
          <w:szCs w:val="24"/>
        </w:rPr>
        <w:t xml:space="preserve">Zmiana polega na uwzględnieniu w przepisie </w:t>
      </w:r>
      <w:r>
        <w:rPr>
          <w:rStyle w:val="Brak"/>
          <w:rFonts w:ascii="Times New Roman" w:hAnsi="Times New Roman"/>
          <w:sz w:val="24"/>
          <w:szCs w:val="24"/>
        </w:rPr>
        <w:t xml:space="preserve">także </w:t>
      </w:r>
      <w:r w:rsidR="003B38D6">
        <w:rPr>
          <w:rStyle w:val="Brak"/>
          <w:rFonts w:ascii="Times New Roman" w:hAnsi="Times New Roman"/>
          <w:sz w:val="24"/>
          <w:szCs w:val="24"/>
        </w:rPr>
        <w:t xml:space="preserve">fałszywego zaświadczenia </w:t>
      </w:r>
      <w:r w:rsidR="009850B0">
        <w:rPr>
          <w:rStyle w:val="Brak"/>
          <w:rFonts w:ascii="Times New Roman" w:hAnsi="Times New Roman"/>
          <w:sz w:val="24"/>
          <w:szCs w:val="24"/>
        </w:rPr>
        <w:br/>
      </w:r>
      <w:r w:rsidR="003B38D6">
        <w:rPr>
          <w:rStyle w:val="Brak"/>
          <w:rFonts w:ascii="Times New Roman" w:hAnsi="Times New Roman"/>
          <w:sz w:val="24"/>
          <w:szCs w:val="24"/>
        </w:rPr>
        <w:t xml:space="preserve">o złożeniu świadectwa rejestrowego </w:t>
      </w:r>
      <w:r>
        <w:rPr>
          <w:rStyle w:val="Brak"/>
          <w:rFonts w:ascii="Times New Roman" w:hAnsi="Times New Roman"/>
          <w:sz w:val="24"/>
          <w:szCs w:val="24"/>
        </w:rPr>
        <w:t xml:space="preserve">i świadectwa </w:t>
      </w:r>
      <w:r w:rsidR="003B38D6">
        <w:rPr>
          <w:rStyle w:val="Brak"/>
          <w:rFonts w:ascii="Times New Roman" w:hAnsi="Times New Roman"/>
          <w:sz w:val="24"/>
          <w:szCs w:val="24"/>
        </w:rPr>
        <w:t>depozytowego</w:t>
      </w:r>
      <w:r w:rsidR="00300035">
        <w:rPr>
          <w:rStyle w:val="Brak"/>
          <w:rFonts w:ascii="Times New Roman" w:hAnsi="Times New Roman"/>
          <w:sz w:val="24"/>
          <w:szCs w:val="24"/>
        </w:rPr>
        <w:t>,</w:t>
      </w:r>
      <w:r w:rsidR="003B38D6">
        <w:rPr>
          <w:rStyle w:val="Brak"/>
          <w:rFonts w:ascii="Times New Roman" w:hAnsi="Times New Roman"/>
          <w:sz w:val="24"/>
          <w:szCs w:val="24"/>
        </w:rPr>
        <w:t xml:space="preserve"> </w:t>
      </w:r>
      <w:r w:rsidR="00300035">
        <w:rPr>
          <w:rStyle w:val="Brak"/>
          <w:rFonts w:ascii="Times New Roman" w:hAnsi="Times New Roman"/>
          <w:sz w:val="24"/>
          <w:szCs w:val="24"/>
        </w:rPr>
        <w:t>i jest</w:t>
      </w:r>
      <w:r w:rsidR="003B38D6">
        <w:rPr>
          <w:rStyle w:val="Brak"/>
          <w:rFonts w:ascii="Times New Roman" w:hAnsi="Times New Roman"/>
          <w:sz w:val="24"/>
          <w:szCs w:val="24"/>
        </w:rPr>
        <w:t xml:space="preserve"> konsekwen</w:t>
      </w:r>
      <w:r w:rsidR="00300035">
        <w:rPr>
          <w:rStyle w:val="Brak"/>
          <w:rFonts w:ascii="Times New Roman" w:hAnsi="Times New Roman"/>
          <w:sz w:val="24"/>
          <w:szCs w:val="24"/>
        </w:rPr>
        <w:t>cją</w:t>
      </w:r>
      <w:r w:rsidR="003B38D6">
        <w:rPr>
          <w:rStyle w:val="Brak"/>
          <w:rFonts w:ascii="Times New Roman" w:hAnsi="Times New Roman"/>
          <w:sz w:val="24"/>
          <w:szCs w:val="24"/>
        </w:rPr>
        <w:t xml:space="preserve"> wprowadzenia obowiązkowej dematerializacji akcji. </w:t>
      </w:r>
    </w:p>
    <w:p w:rsidR="005F1DE0" w:rsidRDefault="003B38D6" w:rsidP="00F5090C">
      <w:pPr>
        <w:spacing w:after="240"/>
        <w:jc w:val="both"/>
        <w:rPr>
          <w:rStyle w:val="Brak"/>
          <w:rFonts w:ascii="Times New Roman" w:eastAsia="Times New Roman" w:hAnsi="Times New Roman" w:cs="Times New Roman"/>
          <w:b/>
          <w:bCs/>
          <w:sz w:val="24"/>
          <w:szCs w:val="24"/>
        </w:rPr>
      </w:pPr>
      <w:r>
        <w:rPr>
          <w:rStyle w:val="Brak"/>
          <w:rFonts w:ascii="Times New Roman" w:hAnsi="Times New Roman"/>
          <w:b/>
          <w:bCs/>
          <w:sz w:val="24"/>
          <w:szCs w:val="24"/>
        </w:rPr>
        <w:t>4</w:t>
      </w:r>
      <w:r w:rsidR="00E56851">
        <w:rPr>
          <w:rStyle w:val="Brak"/>
          <w:rFonts w:ascii="Times New Roman" w:hAnsi="Times New Roman"/>
          <w:b/>
          <w:bCs/>
          <w:sz w:val="24"/>
          <w:szCs w:val="24"/>
        </w:rPr>
        <w:t>6</w:t>
      </w:r>
      <w:r>
        <w:rPr>
          <w:rStyle w:val="Brak"/>
          <w:rFonts w:ascii="Times New Roman" w:hAnsi="Times New Roman"/>
          <w:b/>
          <w:bCs/>
          <w:sz w:val="24"/>
          <w:szCs w:val="24"/>
        </w:rPr>
        <w:t>) Art. 1 pkt 4</w:t>
      </w:r>
      <w:r w:rsidR="00E56851">
        <w:rPr>
          <w:rStyle w:val="Brak"/>
          <w:rFonts w:ascii="Times New Roman" w:hAnsi="Times New Roman"/>
          <w:b/>
          <w:bCs/>
          <w:sz w:val="24"/>
          <w:szCs w:val="24"/>
        </w:rPr>
        <w:t>6</w:t>
      </w:r>
      <w:r>
        <w:rPr>
          <w:rStyle w:val="Brak"/>
          <w:rFonts w:ascii="Times New Roman" w:hAnsi="Times New Roman"/>
          <w:b/>
          <w:bCs/>
          <w:sz w:val="24"/>
          <w:szCs w:val="24"/>
        </w:rPr>
        <w:t xml:space="preserve"> (zmiana art. 592)</w:t>
      </w:r>
    </w:p>
    <w:p w:rsidR="00821914" w:rsidRPr="005F1DE0" w:rsidRDefault="00300035" w:rsidP="00F5090C">
      <w:pPr>
        <w:spacing w:after="240"/>
        <w:jc w:val="both"/>
        <w:rPr>
          <w:rStyle w:val="Brak"/>
          <w:rFonts w:ascii="Times New Roman" w:eastAsia="Times New Roman" w:hAnsi="Times New Roman" w:cs="Times New Roman"/>
          <w:b/>
          <w:bCs/>
          <w:sz w:val="24"/>
          <w:szCs w:val="24"/>
        </w:rPr>
      </w:pPr>
      <w:r>
        <w:rPr>
          <w:rStyle w:val="Brak"/>
          <w:rFonts w:ascii="Times New Roman" w:hAnsi="Times New Roman"/>
          <w:sz w:val="24"/>
          <w:szCs w:val="24"/>
        </w:rPr>
        <w:tab/>
      </w:r>
      <w:r w:rsidR="003B38D6">
        <w:rPr>
          <w:rStyle w:val="Brak"/>
          <w:rFonts w:ascii="Times New Roman" w:hAnsi="Times New Roman"/>
          <w:sz w:val="24"/>
          <w:szCs w:val="24"/>
        </w:rPr>
        <w:t xml:space="preserve">Zmiana polega na pozostawieniu dotychczasowej treści tego przepisu jako § 1 </w:t>
      </w:r>
      <w:r w:rsidR="009850B0">
        <w:rPr>
          <w:rStyle w:val="Brak"/>
          <w:rFonts w:ascii="Times New Roman" w:hAnsi="Times New Roman"/>
          <w:sz w:val="24"/>
          <w:szCs w:val="24"/>
        </w:rPr>
        <w:br/>
      </w:r>
      <w:r w:rsidR="003B38D6">
        <w:rPr>
          <w:rStyle w:val="Brak"/>
          <w:rFonts w:ascii="Times New Roman" w:hAnsi="Times New Roman"/>
          <w:sz w:val="24"/>
          <w:szCs w:val="24"/>
        </w:rPr>
        <w:t xml:space="preserve">i dodaniu nowego § 2, który </w:t>
      </w:r>
      <w:r>
        <w:rPr>
          <w:rStyle w:val="Brak"/>
          <w:rFonts w:ascii="Times New Roman" w:hAnsi="Times New Roman"/>
          <w:sz w:val="24"/>
          <w:szCs w:val="24"/>
        </w:rPr>
        <w:t>penalizuje</w:t>
      </w:r>
      <w:r w:rsidR="003B38D6">
        <w:rPr>
          <w:rStyle w:val="Brak"/>
          <w:rFonts w:ascii="Times New Roman" w:hAnsi="Times New Roman"/>
          <w:sz w:val="24"/>
          <w:szCs w:val="24"/>
        </w:rPr>
        <w:t xml:space="preserve"> zachowania polegające na dopuszczeniu przez osobę pełniącą funkcję członka zarządu do zarejestrowania akcji w rejestrze akcjonariuszy lub w depozycie papierów wartościowych w rozumieniu przepisów o obro</w:t>
      </w:r>
      <w:r w:rsidR="00882A17">
        <w:rPr>
          <w:rStyle w:val="Brak"/>
          <w:rFonts w:ascii="Times New Roman" w:hAnsi="Times New Roman"/>
          <w:sz w:val="24"/>
          <w:szCs w:val="24"/>
        </w:rPr>
        <w:t>cie instrumentami finansowymi</w:t>
      </w:r>
      <w:r>
        <w:rPr>
          <w:rStyle w:val="Brak"/>
          <w:rFonts w:ascii="Times New Roman" w:hAnsi="Times New Roman"/>
          <w:sz w:val="24"/>
          <w:szCs w:val="24"/>
        </w:rPr>
        <w:t xml:space="preserve"> z naruszeniem warunków wskazanych w tym przepisie.</w:t>
      </w:r>
    </w:p>
    <w:p w:rsidR="00821914" w:rsidRDefault="003B38D6" w:rsidP="00F5090C">
      <w:pPr>
        <w:pStyle w:val="Style8"/>
        <w:spacing w:after="240" w:line="276" w:lineRule="auto"/>
        <w:outlineLvl w:val="0"/>
        <w:rPr>
          <w:rStyle w:val="Brak"/>
          <w:rFonts w:ascii="Times New Roman" w:eastAsia="Times New Roman" w:hAnsi="Times New Roman" w:cs="Times New Roman"/>
          <w:b/>
          <w:bCs/>
        </w:rPr>
      </w:pPr>
      <w:r>
        <w:rPr>
          <w:rStyle w:val="Brak"/>
          <w:rFonts w:ascii="Times New Roman" w:hAnsi="Times New Roman"/>
          <w:b/>
          <w:bCs/>
        </w:rPr>
        <w:t>4</w:t>
      </w:r>
      <w:r w:rsidR="00E56851">
        <w:rPr>
          <w:rStyle w:val="Brak"/>
          <w:rFonts w:ascii="Times New Roman" w:hAnsi="Times New Roman"/>
          <w:b/>
          <w:bCs/>
        </w:rPr>
        <w:t>7</w:t>
      </w:r>
      <w:r>
        <w:rPr>
          <w:rStyle w:val="Brak"/>
          <w:rFonts w:ascii="Times New Roman" w:hAnsi="Times New Roman"/>
          <w:b/>
          <w:bCs/>
        </w:rPr>
        <w:t>) Art. 1 pkt 4</w:t>
      </w:r>
      <w:r w:rsidR="00E56851">
        <w:rPr>
          <w:rStyle w:val="Brak"/>
          <w:rFonts w:ascii="Times New Roman" w:hAnsi="Times New Roman"/>
          <w:b/>
          <w:bCs/>
        </w:rPr>
        <w:t>7</w:t>
      </w:r>
      <w:r>
        <w:rPr>
          <w:rStyle w:val="Brak"/>
          <w:rFonts w:ascii="Times New Roman" w:hAnsi="Times New Roman"/>
          <w:b/>
          <w:bCs/>
        </w:rPr>
        <w:t xml:space="preserve"> (zmiana § 1 pkt 2 w art. 594)</w:t>
      </w:r>
    </w:p>
    <w:p w:rsidR="00821914" w:rsidRDefault="003B38D6" w:rsidP="00F5090C">
      <w:pPr>
        <w:spacing w:after="240"/>
        <w:ind w:firstLine="708"/>
        <w:jc w:val="both"/>
        <w:rPr>
          <w:rStyle w:val="Brak"/>
          <w:rFonts w:ascii="Times New Roman" w:eastAsia="Times New Roman" w:hAnsi="Times New Roman" w:cs="Times New Roman"/>
          <w:sz w:val="24"/>
          <w:szCs w:val="24"/>
        </w:rPr>
      </w:pPr>
      <w:r>
        <w:rPr>
          <w:rStyle w:val="Brak"/>
          <w:rFonts w:ascii="Times New Roman" w:hAnsi="Times New Roman"/>
          <w:sz w:val="24"/>
          <w:szCs w:val="24"/>
        </w:rPr>
        <w:t xml:space="preserve">Zmiana polega na uwzględnieniu w przepisie </w:t>
      </w:r>
      <w:r w:rsidR="002531D6">
        <w:rPr>
          <w:rStyle w:val="Brak"/>
          <w:rFonts w:ascii="Times New Roman" w:hAnsi="Times New Roman"/>
          <w:sz w:val="24"/>
          <w:szCs w:val="24"/>
        </w:rPr>
        <w:t xml:space="preserve">wprowadzanej </w:t>
      </w:r>
      <w:r>
        <w:rPr>
          <w:rStyle w:val="Brak"/>
          <w:rFonts w:ascii="Times New Roman" w:hAnsi="Times New Roman"/>
          <w:sz w:val="24"/>
          <w:szCs w:val="24"/>
        </w:rPr>
        <w:t>instytucji rejestru akcjonariuszy</w:t>
      </w:r>
      <w:r w:rsidR="002531D6">
        <w:rPr>
          <w:rStyle w:val="Brak"/>
          <w:rFonts w:ascii="Times New Roman" w:hAnsi="Times New Roman"/>
          <w:sz w:val="24"/>
          <w:szCs w:val="24"/>
        </w:rPr>
        <w:t>.</w:t>
      </w:r>
    </w:p>
    <w:p w:rsidR="00821914" w:rsidRPr="002531D6" w:rsidRDefault="003B38D6">
      <w:pPr>
        <w:pStyle w:val="Style8"/>
        <w:spacing w:after="240" w:line="360" w:lineRule="auto"/>
        <w:outlineLvl w:val="0"/>
        <w:rPr>
          <w:rStyle w:val="Brak"/>
          <w:rFonts w:ascii="Times New Roman" w:eastAsia="Times New Roman" w:hAnsi="Times New Roman" w:cs="Times New Roman"/>
          <w:b/>
          <w:bCs/>
          <w:color w:val="auto"/>
        </w:rPr>
      </w:pPr>
      <w:r w:rsidRPr="002531D6">
        <w:rPr>
          <w:rStyle w:val="Brak"/>
          <w:rFonts w:ascii="Times New Roman" w:hAnsi="Times New Roman"/>
          <w:b/>
          <w:bCs/>
          <w:color w:val="auto"/>
        </w:rPr>
        <w:t>III. Zmiany w innych ustawach</w:t>
      </w:r>
    </w:p>
    <w:p w:rsidR="00E56851" w:rsidRDefault="00E56851" w:rsidP="00CC05CF">
      <w:pPr>
        <w:spacing w:after="0" w:line="360" w:lineRule="auto"/>
        <w:jc w:val="both"/>
        <w:rPr>
          <w:rStyle w:val="Brak"/>
          <w:rFonts w:ascii="Times" w:hAnsi="Times"/>
          <w:b/>
          <w:bCs/>
          <w:sz w:val="24"/>
          <w:szCs w:val="24"/>
        </w:rPr>
      </w:pPr>
      <w:r>
        <w:rPr>
          <w:rStyle w:val="Brak"/>
          <w:rFonts w:ascii="Times" w:hAnsi="Times"/>
          <w:b/>
          <w:bCs/>
          <w:sz w:val="24"/>
          <w:szCs w:val="24"/>
        </w:rPr>
        <w:t>Art. 2</w:t>
      </w:r>
    </w:p>
    <w:p w:rsidR="00E56851" w:rsidRDefault="00E56851" w:rsidP="001F1339">
      <w:pPr>
        <w:spacing w:after="0"/>
        <w:jc w:val="both"/>
        <w:rPr>
          <w:rStyle w:val="Brak"/>
          <w:rFonts w:ascii="Times New Roman" w:hAnsi="Times New Roman" w:cs="Times New Roman"/>
          <w:sz w:val="24"/>
          <w:szCs w:val="24"/>
        </w:rPr>
      </w:pPr>
      <w:r w:rsidRPr="001F1339">
        <w:rPr>
          <w:rStyle w:val="Brak"/>
          <w:rFonts w:ascii="Times New Roman" w:hAnsi="Times New Roman" w:cs="Times New Roman"/>
          <w:sz w:val="24"/>
          <w:szCs w:val="24"/>
        </w:rPr>
        <w:tab/>
        <w:t>Konsekwencją wprowadzenia zasady rejestrowania akcji w rejestrze akcjonariuszy jest zmiana obowiązków komornika w związku z zajęciem akcji. W art. 328</w:t>
      </w:r>
      <w:r w:rsidRPr="00E213E2">
        <w:rPr>
          <w:rStyle w:val="Brak"/>
          <w:rFonts w:ascii="Times New Roman" w:hAnsi="Times New Roman" w:cs="Times New Roman"/>
          <w:sz w:val="24"/>
          <w:szCs w:val="24"/>
          <w:vertAlign w:val="superscript"/>
        </w:rPr>
        <w:t>3</w:t>
      </w:r>
      <w:r w:rsidRPr="001F1339">
        <w:rPr>
          <w:rStyle w:val="Brak"/>
          <w:rFonts w:ascii="Times New Roman" w:hAnsi="Times New Roman" w:cs="Times New Roman"/>
          <w:sz w:val="24"/>
          <w:szCs w:val="24"/>
        </w:rPr>
        <w:t xml:space="preserve"> pkt 10 przewidziano  m. in, ujawnianie w rejestrze akcjonariuszy ograniczeń w zbywalności akcji, stąd zajęcie akcji przez komornika powinno zostać na jego zawiadomienie ujawnione w rejestrze akcjonariuszy. Stosowną regulację w tym zakresie przewidziano w art. 911</w:t>
      </w:r>
      <w:r w:rsidRPr="001F1339">
        <w:rPr>
          <w:rStyle w:val="Brak"/>
          <w:rFonts w:ascii="Times New Roman" w:hAnsi="Times New Roman" w:cs="Times New Roman"/>
          <w:sz w:val="24"/>
          <w:szCs w:val="24"/>
          <w:vertAlign w:val="superscript"/>
        </w:rPr>
        <w:t>3</w:t>
      </w:r>
      <w:r w:rsidRPr="001F1339">
        <w:rPr>
          <w:rStyle w:val="Brak"/>
          <w:rFonts w:ascii="Times New Roman" w:hAnsi="Times New Roman" w:cs="Times New Roman"/>
          <w:sz w:val="24"/>
          <w:szCs w:val="24"/>
        </w:rPr>
        <w:t xml:space="preserve"> § 2 Kodeksu postępowania cywilnego. </w:t>
      </w:r>
    </w:p>
    <w:p w:rsidR="001F1339" w:rsidRPr="001F1339" w:rsidRDefault="001F1339" w:rsidP="001F1339">
      <w:pPr>
        <w:spacing w:after="0"/>
        <w:jc w:val="both"/>
        <w:rPr>
          <w:rStyle w:val="Brak"/>
          <w:rFonts w:ascii="Times New Roman" w:hAnsi="Times New Roman" w:cs="Times New Roman"/>
          <w:sz w:val="24"/>
          <w:szCs w:val="24"/>
        </w:rPr>
      </w:pPr>
    </w:p>
    <w:p w:rsidR="00E56851" w:rsidRDefault="00E56851" w:rsidP="00CC05CF">
      <w:pPr>
        <w:spacing w:after="0" w:line="360" w:lineRule="auto"/>
        <w:jc w:val="both"/>
        <w:rPr>
          <w:rStyle w:val="Brak"/>
          <w:rFonts w:ascii="Times" w:hAnsi="Times"/>
          <w:b/>
          <w:bCs/>
          <w:sz w:val="24"/>
          <w:szCs w:val="24"/>
        </w:rPr>
      </w:pPr>
      <w:r>
        <w:rPr>
          <w:rStyle w:val="Brak"/>
          <w:rFonts w:ascii="Times" w:hAnsi="Times"/>
          <w:b/>
          <w:bCs/>
          <w:sz w:val="24"/>
          <w:szCs w:val="24"/>
        </w:rPr>
        <w:t xml:space="preserve">Art. 3 </w:t>
      </w:r>
      <w:r w:rsidR="000E2771">
        <w:rPr>
          <w:rStyle w:val="Brak"/>
          <w:rFonts w:ascii="Times" w:hAnsi="Times"/>
          <w:b/>
          <w:bCs/>
          <w:sz w:val="24"/>
          <w:szCs w:val="24"/>
        </w:rPr>
        <w:t xml:space="preserve">i 17 </w:t>
      </w:r>
    </w:p>
    <w:p w:rsidR="00803705" w:rsidRDefault="00E56851" w:rsidP="001F1339">
      <w:pPr>
        <w:spacing w:after="0"/>
        <w:jc w:val="both"/>
        <w:rPr>
          <w:rStyle w:val="Brak"/>
          <w:rFonts w:ascii="Times" w:hAnsi="Times"/>
          <w:bCs/>
          <w:sz w:val="24"/>
          <w:szCs w:val="24"/>
        </w:rPr>
      </w:pPr>
      <w:r>
        <w:rPr>
          <w:rStyle w:val="Brak"/>
          <w:rFonts w:ascii="Times" w:hAnsi="Times"/>
          <w:b/>
          <w:bCs/>
          <w:sz w:val="24"/>
          <w:szCs w:val="24"/>
        </w:rPr>
        <w:tab/>
      </w:r>
      <w:r w:rsidR="00821748">
        <w:rPr>
          <w:rStyle w:val="Brak"/>
          <w:rFonts w:ascii="Times" w:hAnsi="Times"/>
          <w:bCs/>
          <w:sz w:val="24"/>
          <w:szCs w:val="24"/>
        </w:rPr>
        <w:t xml:space="preserve">Artykuł 3 projektu ustawy przewiduje zmiany w ustawie o postępowaniu egzekucyjnym w administracji. Powszechna dematerializacja akcji, a przede wszystkim wprowadzenie systemu rejestrowania praw z akcji, wymusza określenie nowych zasad postępowania w przypadku prowadzenia egzekucji administracyjnej z akcji zapisanych w rejestrze akcjonariuszy oraz zarejestrowanych w depozycie papierów wartościowych. Analogicznie jak w przypadku egzekucji z </w:t>
      </w:r>
      <w:r w:rsidR="009975A6">
        <w:rPr>
          <w:rStyle w:val="Brak"/>
          <w:rFonts w:ascii="Times" w:hAnsi="Times"/>
          <w:bCs/>
          <w:sz w:val="24"/>
          <w:szCs w:val="24"/>
        </w:rPr>
        <w:t xml:space="preserve">niektórych </w:t>
      </w:r>
      <w:r w:rsidR="00821748">
        <w:rPr>
          <w:rStyle w:val="Brak"/>
          <w:rFonts w:ascii="Times" w:hAnsi="Times"/>
          <w:bCs/>
          <w:sz w:val="24"/>
          <w:szCs w:val="24"/>
        </w:rPr>
        <w:t>innych aktywów zobowiązanego podstawę egzekucji będzie stanowił</w:t>
      </w:r>
      <w:r w:rsidR="00A972EB">
        <w:rPr>
          <w:rStyle w:val="Brak"/>
          <w:rFonts w:ascii="Times" w:hAnsi="Times"/>
          <w:bCs/>
          <w:sz w:val="24"/>
          <w:szCs w:val="24"/>
        </w:rPr>
        <w:t xml:space="preserve"> protokół zajęcia albo </w:t>
      </w:r>
      <w:r w:rsidR="00821748">
        <w:rPr>
          <w:rStyle w:val="Brak"/>
          <w:rFonts w:ascii="Times" w:hAnsi="Times"/>
          <w:bCs/>
          <w:sz w:val="24"/>
          <w:szCs w:val="24"/>
        </w:rPr>
        <w:t>zawiadomienie o zajęciu prawa, w przypadku akcji rejestrowanych w rejestrze akcjonariuszy skierowane do po</w:t>
      </w:r>
      <w:r w:rsidR="009975A6">
        <w:rPr>
          <w:rStyle w:val="Brak"/>
          <w:rFonts w:ascii="Times" w:hAnsi="Times"/>
          <w:bCs/>
          <w:sz w:val="24"/>
          <w:szCs w:val="24"/>
        </w:rPr>
        <w:t>dmiotu prowadzącego ten rejestr</w:t>
      </w:r>
      <w:r w:rsidR="00A972EB">
        <w:rPr>
          <w:rStyle w:val="Brak"/>
          <w:rFonts w:ascii="Times" w:hAnsi="Times"/>
          <w:bCs/>
          <w:sz w:val="24"/>
          <w:szCs w:val="24"/>
        </w:rPr>
        <w:t xml:space="preserve"> albo do spółki</w:t>
      </w:r>
      <w:r w:rsidR="009975A6">
        <w:rPr>
          <w:rStyle w:val="Brak"/>
          <w:rFonts w:ascii="Times" w:hAnsi="Times"/>
          <w:bCs/>
          <w:sz w:val="24"/>
          <w:szCs w:val="24"/>
        </w:rPr>
        <w:t xml:space="preserve"> – w tych sytuacjach, w których</w:t>
      </w:r>
      <w:r w:rsidR="00821748">
        <w:rPr>
          <w:rStyle w:val="Brak"/>
          <w:rFonts w:ascii="Times" w:hAnsi="Times"/>
          <w:bCs/>
          <w:sz w:val="24"/>
          <w:szCs w:val="24"/>
        </w:rPr>
        <w:t xml:space="preserve"> </w:t>
      </w:r>
      <w:r w:rsidR="009975A6">
        <w:rPr>
          <w:rStyle w:val="Brak"/>
          <w:rFonts w:ascii="Times" w:hAnsi="Times"/>
          <w:bCs/>
          <w:sz w:val="24"/>
          <w:szCs w:val="24"/>
        </w:rPr>
        <w:t xml:space="preserve">organowi egzekucyjnemu nie będą znane dane podmiotu prowadzącego rejestr, do którego będzie mógł skierować zawiadomienie. </w:t>
      </w:r>
      <w:r w:rsidR="00A972EB">
        <w:rPr>
          <w:rStyle w:val="Brak"/>
          <w:rFonts w:ascii="Times" w:hAnsi="Times"/>
          <w:bCs/>
          <w:sz w:val="24"/>
          <w:szCs w:val="24"/>
        </w:rPr>
        <w:t xml:space="preserve">W tym ostatnim przypadku spółka będzie zobowiązana wskazać organowi egzekucyjnemu dane podmiotu prowadzącego rejestr akcjonariuszy w celu złożenia </w:t>
      </w:r>
      <w:r w:rsidR="00A972EB">
        <w:rPr>
          <w:rStyle w:val="Brak"/>
          <w:rFonts w:ascii="Times" w:hAnsi="Times"/>
          <w:bCs/>
          <w:sz w:val="24"/>
          <w:szCs w:val="24"/>
        </w:rPr>
        <w:lastRenderedPageBreak/>
        <w:t xml:space="preserve">przez ten organ wniosku o dokonanie stosownej wzmianki o zajęciu udziałów w tym rejestrze. </w:t>
      </w:r>
    </w:p>
    <w:p w:rsidR="00A972EB" w:rsidRDefault="00A972EB" w:rsidP="00A972EB">
      <w:pPr>
        <w:spacing w:after="0"/>
        <w:ind w:firstLine="708"/>
        <w:jc w:val="both"/>
        <w:rPr>
          <w:rStyle w:val="Brak"/>
          <w:rFonts w:ascii="Times" w:hAnsi="Times"/>
          <w:bCs/>
          <w:sz w:val="24"/>
          <w:szCs w:val="24"/>
        </w:rPr>
      </w:pPr>
      <w:r>
        <w:rPr>
          <w:rStyle w:val="Brak"/>
          <w:rFonts w:ascii="Times" w:hAnsi="Times"/>
          <w:bCs/>
          <w:sz w:val="24"/>
          <w:szCs w:val="24"/>
        </w:rPr>
        <w:t xml:space="preserve">W pozostałym zakresie zasady postępowania w przypadku egzekucji z akcji zdematerializowanych rejestrowanych w rejestrze akcjonariuszy nie różnią się istotnie od już przewidzianych w ustawie zasad prowadzenia egzekucji z innych aktywów, co obejmuje w szczególności zajęcia zabezpieczające czy sprzedaż prawa w przypadkach, w których </w:t>
      </w:r>
      <w:r w:rsidRPr="00A972EB">
        <w:rPr>
          <w:rStyle w:val="Brak"/>
          <w:rFonts w:ascii="Times" w:hAnsi="Times"/>
          <w:bCs/>
          <w:sz w:val="24"/>
          <w:szCs w:val="24"/>
        </w:rPr>
        <w:t>egzekucja z wierzytelności przysługujących zobowiązanemu z tytułu zajętego prawa majątkowego nie prowadzi do pełnego pokrycia dochodzonej należności</w:t>
      </w:r>
      <w:r w:rsidR="000E2771">
        <w:rPr>
          <w:rStyle w:val="Brak"/>
          <w:rFonts w:ascii="Times" w:hAnsi="Times"/>
          <w:bCs/>
          <w:sz w:val="24"/>
          <w:szCs w:val="24"/>
        </w:rPr>
        <w:t>.</w:t>
      </w:r>
    </w:p>
    <w:p w:rsidR="000E2771" w:rsidRPr="00246F15" w:rsidRDefault="000E2771" w:rsidP="00246F15">
      <w:pPr>
        <w:spacing w:after="0"/>
        <w:ind w:firstLine="708"/>
        <w:jc w:val="both"/>
        <w:rPr>
          <w:rStyle w:val="Brak"/>
          <w:rFonts w:ascii="Times" w:hAnsi="Times"/>
          <w:bCs/>
          <w:sz w:val="24"/>
          <w:szCs w:val="24"/>
        </w:rPr>
      </w:pPr>
      <w:r>
        <w:rPr>
          <w:rStyle w:val="Brak"/>
          <w:rFonts w:ascii="Times" w:hAnsi="Times"/>
          <w:bCs/>
          <w:sz w:val="24"/>
          <w:szCs w:val="24"/>
        </w:rPr>
        <w:t xml:space="preserve">W art. 17 przewidziano normę o charakterze przejściowym stanowiącą, że </w:t>
      </w:r>
      <w:r w:rsidRPr="00246F15">
        <w:rPr>
          <w:rStyle w:val="Brak"/>
          <w:rFonts w:ascii="Times" w:hAnsi="Times"/>
          <w:bCs/>
          <w:sz w:val="24"/>
          <w:szCs w:val="24"/>
        </w:rPr>
        <w:t>w przypadku zajęcia papieru wartościowego poprzez jego odbiór, dokonanego przed dniem wejścia w życie niniejszej ustawy, organ egzekucyjny zawiadamia spółkę o zajęciu w terminie 3 miesięcy od dnia wejścia w życie niniejszej ustawy. Zawiadom</w:t>
      </w:r>
      <w:r w:rsidR="00246F15">
        <w:rPr>
          <w:rStyle w:val="Brak"/>
          <w:rFonts w:ascii="Times" w:hAnsi="Times"/>
          <w:bCs/>
          <w:sz w:val="24"/>
          <w:szCs w:val="24"/>
        </w:rPr>
        <w:t xml:space="preserve">ienie spółki </w:t>
      </w:r>
      <w:r w:rsidRPr="00246F15">
        <w:rPr>
          <w:rStyle w:val="Brak"/>
          <w:rFonts w:ascii="Times" w:hAnsi="Times"/>
          <w:bCs/>
          <w:sz w:val="24"/>
          <w:szCs w:val="24"/>
        </w:rPr>
        <w:t>jest równoznaczne</w:t>
      </w:r>
      <w:r w:rsidR="00246F15">
        <w:rPr>
          <w:rStyle w:val="Brak"/>
          <w:rFonts w:ascii="Times" w:hAnsi="Times"/>
          <w:bCs/>
          <w:sz w:val="24"/>
          <w:szCs w:val="24"/>
        </w:rPr>
        <w:t xml:space="preserve"> w takim przypadku</w:t>
      </w:r>
      <w:r w:rsidRPr="00246F15">
        <w:rPr>
          <w:rStyle w:val="Brak"/>
          <w:rFonts w:ascii="Times" w:hAnsi="Times"/>
          <w:bCs/>
          <w:sz w:val="24"/>
          <w:szCs w:val="24"/>
        </w:rPr>
        <w:t xml:space="preserve"> ze złożeniem dokumentu akcji spółce. </w:t>
      </w:r>
    </w:p>
    <w:p w:rsidR="000E2771" w:rsidRPr="000E2771" w:rsidRDefault="000E2771" w:rsidP="00A972EB">
      <w:pPr>
        <w:spacing w:after="0"/>
        <w:ind w:firstLine="708"/>
        <w:jc w:val="both"/>
      </w:pPr>
    </w:p>
    <w:p w:rsidR="009975A6" w:rsidRPr="00821748" w:rsidRDefault="009975A6" w:rsidP="001F1339">
      <w:pPr>
        <w:spacing w:after="0"/>
        <w:jc w:val="both"/>
        <w:rPr>
          <w:rStyle w:val="Brak"/>
          <w:rFonts w:ascii="Times" w:hAnsi="Times"/>
          <w:bCs/>
          <w:sz w:val="24"/>
          <w:szCs w:val="24"/>
        </w:rPr>
      </w:pPr>
    </w:p>
    <w:p w:rsidR="00803705" w:rsidRDefault="00803705" w:rsidP="001F1339">
      <w:pPr>
        <w:spacing w:after="0"/>
        <w:jc w:val="both"/>
        <w:rPr>
          <w:rStyle w:val="Brak"/>
          <w:rFonts w:ascii="Times" w:hAnsi="Times"/>
          <w:b/>
          <w:bCs/>
          <w:sz w:val="24"/>
          <w:szCs w:val="24"/>
        </w:rPr>
      </w:pPr>
      <w:r>
        <w:rPr>
          <w:rStyle w:val="Brak"/>
          <w:rFonts w:ascii="Times" w:hAnsi="Times"/>
          <w:b/>
          <w:bCs/>
          <w:sz w:val="24"/>
          <w:szCs w:val="24"/>
        </w:rPr>
        <w:t>Art. 4</w:t>
      </w:r>
    </w:p>
    <w:p w:rsidR="001F1339" w:rsidRDefault="001F1339" w:rsidP="00803705">
      <w:pPr>
        <w:spacing w:after="0"/>
        <w:ind w:firstLine="708"/>
        <w:jc w:val="both"/>
        <w:rPr>
          <w:rStyle w:val="Brak"/>
          <w:rFonts w:ascii="Times" w:eastAsia="Times" w:hAnsi="Times" w:cs="Times"/>
          <w:sz w:val="24"/>
          <w:szCs w:val="24"/>
        </w:rPr>
      </w:pPr>
      <w:r w:rsidRPr="00CE1A7A">
        <w:rPr>
          <w:rStyle w:val="Brak"/>
          <w:rFonts w:ascii="Times New Roman" w:hAnsi="Times New Roman" w:cs="Times New Roman"/>
          <w:sz w:val="24"/>
          <w:szCs w:val="24"/>
        </w:rPr>
        <w:t xml:space="preserve">W art. </w:t>
      </w:r>
      <w:r w:rsidR="00803705">
        <w:rPr>
          <w:rStyle w:val="Brak"/>
          <w:rFonts w:ascii="Times New Roman" w:hAnsi="Times New Roman" w:cs="Times New Roman"/>
          <w:sz w:val="24"/>
          <w:szCs w:val="24"/>
        </w:rPr>
        <w:t>4</w:t>
      </w:r>
      <w:r w:rsidRPr="00CE1A7A">
        <w:rPr>
          <w:rStyle w:val="Brak"/>
          <w:rFonts w:ascii="Times New Roman" w:hAnsi="Times New Roman" w:cs="Times New Roman"/>
          <w:sz w:val="24"/>
          <w:szCs w:val="24"/>
        </w:rPr>
        <w:t xml:space="preserve"> zaproponowano zmiany w ustawie z dnia 26 lipca 1991 r. o podatku dochodowym od osób fizycznych, będące konsekwencją projektowanych zmian w </w:t>
      </w:r>
      <w:r>
        <w:rPr>
          <w:rStyle w:val="Brak"/>
          <w:rFonts w:ascii="Times New Roman" w:hAnsi="Times New Roman" w:cs="Times New Roman"/>
          <w:sz w:val="24"/>
          <w:szCs w:val="24"/>
        </w:rPr>
        <w:br/>
      </w:r>
      <w:r w:rsidRPr="00CE1A7A">
        <w:rPr>
          <w:rStyle w:val="Brak"/>
          <w:rFonts w:ascii="Times New Roman" w:hAnsi="Times New Roman" w:cs="Times New Roman"/>
          <w:sz w:val="24"/>
          <w:szCs w:val="24"/>
        </w:rPr>
        <w:t>art. 452 § 1 k.s.h. Ze z</w:t>
      </w:r>
      <w:r>
        <w:rPr>
          <w:rStyle w:val="Brak"/>
          <w:rFonts w:ascii="Times New Roman" w:hAnsi="Times New Roman" w:cs="Times New Roman"/>
          <w:sz w:val="24"/>
          <w:szCs w:val="24"/>
        </w:rPr>
        <w:t>mienianego przepisu wynika, że w przypadku objęcia akcji w związku z warunkowym podwyższeniem kapitału obowiązek podatkowy powstaje z chwilą przyznania akcji (tj. z chwilą określoną w art. 451 § 2 zd. 2 k.s.h.).</w:t>
      </w:r>
    </w:p>
    <w:p w:rsidR="001F1339" w:rsidRDefault="001F1339" w:rsidP="001F1339">
      <w:pPr>
        <w:spacing w:after="0" w:line="360" w:lineRule="auto"/>
        <w:jc w:val="both"/>
        <w:rPr>
          <w:rFonts w:ascii="Times" w:eastAsia="Times" w:hAnsi="Times" w:cs="Times"/>
          <w:sz w:val="24"/>
          <w:szCs w:val="24"/>
        </w:rPr>
      </w:pPr>
    </w:p>
    <w:p w:rsidR="001F1339" w:rsidRDefault="001F1339" w:rsidP="001F1339">
      <w:pPr>
        <w:spacing w:after="0" w:line="360" w:lineRule="auto"/>
        <w:jc w:val="both"/>
        <w:rPr>
          <w:rStyle w:val="Brak"/>
          <w:rFonts w:ascii="Times" w:eastAsia="Times" w:hAnsi="Times" w:cs="Times"/>
          <w:b/>
          <w:bCs/>
          <w:sz w:val="24"/>
          <w:szCs w:val="24"/>
        </w:rPr>
      </w:pPr>
      <w:r>
        <w:rPr>
          <w:rStyle w:val="Brak"/>
          <w:rFonts w:ascii="Times" w:hAnsi="Times"/>
          <w:b/>
          <w:bCs/>
          <w:sz w:val="24"/>
          <w:szCs w:val="24"/>
        </w:rPr>
        <w:t xml:space="preserve">Art. </w:t>
      </w:r>
      <w:r w:rsidR="007F3B7F">
        <w:rPr>
          <w:rStyle w:val="Brak"/>
          <w:rFonts w:ascii="Times" w:hAnsi="Times"/>
          <w:b/>
          <w:bCs/>
          <w:sz w:val="24"/>
          <w:szCs w:val="24"/>
        </w:rPr>
        <w:t>5</w:t>
      </w:r>
    </w:p>
    <w:p w:rsidR="001F1339" w:rsidRDefault="001F1339" w:rsidP="001F1339">
      <w:pPr>
        <w:spacing w:after="0"/>
        <w:jc w:val="both"/>
        <w:rPr>
          <w:rFonts w:ascii="Times" w:hAnsi="Times"/>
          <w:sz w:val="24"/>
          <w:szCs w:val="24"/>
        </w:rPr>
      </w:pPr>
      <w:r>
        <w:rPr>
          <w:rStyle w:val="Brak"/>
          <w:rFonts w:ascii="Times" w:hAnsi="Times"/>
          <w:sz w:val="24"/>
          <w:szCs w:val="24"/>
        </w:rPr>
        <w:tab/>
      </w:r>
      <w:r w:rsidRPr="006F3544">
        <w:rPr>
          <w:rFonts w:ascii="Times" w:hAnsi="Times"/>
          <w:sz w:val="24"/>
          <w:szCs w:val="24"/>
        </w:rPr>
        <w:t>W art.</w:t>
      </w:r>
      <w:r>
        <w:rPr>
          <w:rFonts w:ascii="Times" w:hAnsi="Times"/>
          <w:sz w:val="24"/>
          <w:szCs w:val="24"/>
        </w:rPr>
        <w:t xml:space="preserve"> 4</w:t>
      </w:r>
      <w:r w:rsidRPr="006F3544">
        <w:rPr>
          <w:rFonts w:ascii="Times" w:hAnsi="Times"/>
          <w:sz w:val="24"/>
          <w:szCs w:val="24"/>
        </w:rPr>
        <w:t xml:space="preserve"> zaproponowano zmiany w ustawie z dnia </w:t>
      </w:r>
      <w:r>
        <w:rPr>
          <w:rFonts w:ascii="Times" w:hAnsi="Times"/>
          <w:sz w:val="24"/>
          <w:szCs w:val="24"/>
        </w:rPr>
        <w:t>15 lutego 1992</w:t>
      </w:r>
      <w:r w:rsidRPr="006F3544">
        <w:rPr>
          <w:rFonts w:ascii="Times" w:hAnsi="Times"/>
          <w:sz w:val="24"/>
          <w:szCs w:val="24"/>
        </w:rPr>
        <w:t xml:space="preserve"> r. o podatku dochodowym od osób </w:t>
      </w:r>
      <w:r>
        <w:rPr>
          <w:rFonts w:ascii="Times" w:hAnsi="Times"/>
          <w:sz w:val="24"/>
          <w:szCs w:val="24"/>
        </w:rPr>
        <w:t>prawnych</w:t>
      </w:r>
      <w:r w:rsidRPr="006F3544">
        <w:rPr>
          <w:rFonts w:ascii="Times" w:hAnsi="Times"/>
          <w:sz w:val="24"/>
          <w:szCs w:val="24"/>
        </w:rPr>
        <w:t xml:space="preserve">, będące konsekwencją projektowanych zmian w </w:t>
      </w:r>
      <w:r w:rsidRPr="006F3544">
        <w:rPr>
          <w:rFonts w:ascii="Times" w:hAnsi="Times"/>
          <w:sz w:val="24"/>
          <w:szCs w:val="24"/>
        </w:rPr>
        <w:br/>
        <w:t>art. 452 § 1 k.s.h. Ze zmienianego przepisu wynika, że w przypadku objęcia akcji w związku z warunkowym podwyższeniem kapitału obowiązek podatkowy powstaje z chwilą przyznania akcji (tj. z chwilą określoną w art. 451 § 2 zd. 2 k.s.h.).</w:t>
      </w:r>
    </w:p>
    <w:p w:rsidR="001F1339" w:rsidRDefault="001F1339" w:rsidP="001F1339">
      <w:pPr>
        <w:spacing w:after="0"/>
        <w:jc w:val="both"/>
        <w:rPr>
          <w:rStyle w:val="Brak"/>
          <w:rFonts w:ascii="Times" w:hAnsi="Times"/>
          <w:sz w:val="24"/>
          <w:szCs w:val="24"/>
        </w:rPr>
      </w:pPr>
    </w:p>
    <w:p w:rsidR="00821914" w:rsidRDefault="003B38D6" w:rsidP="00CC05CF">
      <w:pPr>
        <w:spacing w:after="0" w:line="360" w:lineRule="auto"/>
        <w:jc w:val="both"/>
        <w:rPr>
          <w:rStyle w:val="Brak"/>
          <w:rFonts w:ascii="Times" w:eastAsia="Times" w:hAnsi="Times" w:cs="Times"/>
          <w:sz w:val="24"/>
          <w:szCs w:val="24"/>
        </w:rPr>
      </w:pPr>
      <w:r>
        <w:rPr>
          <w:rStyle w:val="Brak"/>
          <w:rFonts w:ascii="Times" w:hAnsi="Times"/>
          <w:b/>
          <w:bCs/>
          <w:sz w:val="24"/>
          <w:szCs w:val="24"/>
        </w:rPr>
        <w:t xml:space="preserve">Art. </w:t>
      </w:r>
      <w:r w:rsidR="007F3B7F">
        <w:rPr>
          <w:rStyle w:val="Brak"/>
          <w:rFonts w:ascii="Times" w:hAnsi="Times"/>
          <w:b/>
          <w:bCs/>
          <w:sz w:val="24"/>
          <w:szCs w:val="24"/>
        </w:rPr>
        <w:t>6</w:t>
      </w:r>
    </w:p>
    <w:p w:rsidR="00821914" w:rsidRDefault="003B38D6">
      <w:pPr>
        <w:pStyle w:val="Style8"/>
        <w:widowControl/>
        <w:spacing w:line="276" w:lineRule="auto"/>
        <w:ind w:firstLine="708"/>
        <w:rPr>
          <w:rStyle w:val="Brak"/>
          <w:rFonts w:ascii="Times" w:eastAsia="Times" w:hAnsi="Times" w:cs="Times"/>
        </w:rPr>
      </w:pPr>
      <w:r>
        <w:rPr>
          <w:rStyle w:val="Brak"/>
          <w:rFonts w:ascii="Times" w:hAnsi="Times"/>
        </w:rPr>
        <w:t>Konsekwencją zmian w k.s.h</w:t>
      </w:r>
      <w:r w:rsidR="00882A17">
        <w:rPr>
          <w:rStyle w:val="Brak"/>
          <w:rFonts w:ascii="Times" w:hAnsi="Times"/>
        </w:rPr>
        <w:t>.</w:t>
      </w:r>
      <w:r>
        <w:rPr>
          <w:rStyle w:val="Brak"/>
          <w:rFonts w:ascii="Times" w:hAnsi="Times"/>
        </w:rPr>
        <w:t xml:space="preserve"> jest </w:t>
      </w:r>
      <w:r w:rsidR="00C35EA7">
        <w:rPr>
          <w:rStyle w:val="Brak"/>
          <w:rFonts w:ascii="Times" w:hAnsi="Times"/>
        </w:rPr>
        <w:t>konieczność</w:t>
      </w:r>
      <w:r>
        <w:rPr>
          <w:rStyle w:val="Brak"/>
          <w:rFonts w:ascii="Times" w:hAnsi="Times"/>
        </w:rPr>
        <w:t xml:space="preserve"> wprowadzenia </w:t>
      </w:r>
      <w:r w:rsidR="00C42CC4">
        <w:rPr>
          <w:rStyle w:val="Brak"/>
          <w:rFonts w:ascii="Times" w:hAnsi="Times"/>
        </w:rPr>
        <w:t xml:space="preserve">odpowiedniej </w:t>
      </w:r>
      <w:r>
        <w:rPr>
          <w:rStyle w:val="Brak"/>
          <w:rFonts w:ascii="Times" w:hAnsi="Times"/>
        </w:rPr>
        <w:t>zmiany</w:t>
      </w:r>
      <w:r>
        <w:rPr>
          <w:rStyle w:val="Brak"/>
          <w:rFonts w:ascii="Times" w:hAnsi="Times"/>
          <w:b/>
          <w:bCs/>
        </w:rPr>
        <w:t xml:space="preserve"> </w:t>
      </w:r>
      <w:r>
        <w:rPr>
          <w:rStyle w:val="Brak"/>
          <w:rFonts w:ascii="Times" w:hAnsi="Times"/>
        </w:rPr>
        <w:t>w art. 17 ust. 3 oraz 123 ust. 1 pkt 1 ustawy z dnia 4 marca 2005 r. o europejskim zgrupowaniu interesów gospodarczych i spółce europejskiej (Dz. U. z 2015 r. poz. 2142).</w:t>
      </w:r>
    </w:p>
    <w:p w:rsidR="00821914" w:rsidRDefault="00CC05CF">
      <w:pPr>
        <w:pStyle w:val="Style8"/>
        <w:widowControl/>
        <w:spacing w:line="360" w:lineRule="auto"/>
        <w:rPr>
          <w:rStyle w:val="Brak"/>
          <w:rFonts w:ascii="Times" w:eastAsia="Times" w:hAnsi="Times" w:cs="Times"/>
          <w:i/>
          <w:iCs/>
        </w:rPr>
      </w:pPr>
      <w:r>
        <w:rPr>
          <w:rStyle w:val="Brak"/>
          <w:rFonts w:ascii="Times" w:hAnsi="Times"/>
          <w:i/>
          <w:iCs/>
        </w:rPr>
        <w:t xml:space="preserve"> </w:t>
      </w:r>
    </w:p>
    <w:p w:rsidR="00821914" w:rsidRDefault="003B38D6">
      <w:pPr>
        <w:spacing w:after="0" w:line="360" w:lineRule="auto"/>
        <w:jc w:val="both"/>
        <w:rPr>
          <w:rStyle w:val="Brak"/>
          <w:rFonts w:ascii="Times" w:eastAsia="Times" w:hAnsi="Times" w:cs="Times"/>
          <w:b/>
          <w:bCs/>
          <w:sz w:val="24"/>
          <w:szCs w:val="24"/>
        </w:rPr>
      </w:pPr>
      <w:r>
        <w:rPr>
          <w:rStyle w:val="Brak"/>
          <w:rFonts w:ascii="Times" w:hAnsi="Times"/>
          <w:b/>
          <w:bCs/>
          <w:sz w:val="24"/>
          <w:szCs w:val="24"/>
        </w:rPr>
        <w:t xml:space="preserve">Art. </w:t>
      </w:r>
      <w:r w:rsidR="007F3B7F">
        <w:rPr>
          <w:rStyle w:val="Brak"/>
          <w:rFonts w:ascii="Times" w:hAnsi="Times"/>
          <w:b/>
          <w:bCs/>
          <w:sz w:val="24"/>
          <w:szCs w:val="24"/>
        </w:rPr>
        <w:t>7</w:t>
      </w:r>
      <w:r>
        <w:rPr>
          <w:rStyle w:val="Brak"/>
          <w:rFonts w:ascii="Times" w:hAnsi="Times"/>
          <w:b/>
          <w:bCs/>
          <w:sz w:val="24"/>
          <w:szCs w:val="24"/>
        </w:rPr>
        <w:t xml:space="preserve"> </w:t>
      </w:r>
    </w:p>
    <w:p w:rsidR="00083E7E" w:rsidRDefault="00CC05CF">
      <w:pPr>
        <w:spacing w:after="0"/>
        <w:jc w:val="both"/>
        <w:rPr>
          <w:rStyle w:val="Brak"/>
          <w:rFonts w:ascii="Times" w:hAnsi="Times"/>
          <w:sz w:val="24"/>
          <w:szCs w:val="24"/>
        </w:rPr>
      </w:pPr>
      <w:r>
        <w:rPr>
          <w:rStyle w:val="Brak"/>
          <w:rFonts w:ascii="Times" w:hAnsi="Times"/>
          <w:sz w:val="24"/>
          <w:szCs w:val="24"/>
        </w:rPr>
        <w:tab/>
      </w:r>
      <w:r w:rsidR="003B38D6">
        <w:rPr>
          <w:rStyle w:val="Brak"/>
          <w:rFonts w:ascii="Times" w:hAnsi="Times"/>
          <w:sz w:val="24"/>
          <w:szCs w:val="24"/>
        </w:rPr>
        <w:t xml:space="preserve"> W </w:t>
      </w:r>
      <w:r w:rsidR="00C42CC4">
        <w:rPr>
          <w:rStyle w:val="Brak"/>
          <w:rFonts w:ascii="Times" w:hAnsi="Times"/>
          <w:sz w:val="24"/>
          <w:szCs w:val="24"/>
        </w:rPr>
        <w:t xml:space="preserve">art. </w:t>
      </w:r>
      <w:r w:rsidR="007F3B7F">
        <w:rPr>
          <w:rStyle w:val="Brak"/>
          <w:rFonts w:ascii="Times" w:hAnsi="Times"/>
          <w:sz w:val="24"/>
          <w:szCs w:val="24"/>
        </w:rPr>
        <w:t>7</w:t>
      </w:r>
      <w:r w:rsidR="00C42CC4">
        <w:rPr>
          <w:rStyle w:val="Brak"/>
          <w:rFonts w:ascii="Times" w:hAnsi="Times"/>
          <w:sz w:val="24"/>
          <w:szCs w:val="24"/>
        </w:rPr>
        <w:t xml:space="preserve"> zaproponowano</w:t>
      </w:r>
      <w:r w:rsidR="003B38D6">
        <w:rPr>
          <w:rStyle w:val="Brak"/>
          <w:rFonts w:ascii="Times" w:hAnsi="Times"/>
          <w:sz w:val="24"/>
          <w:szCs w:val="24"/>
        </w:rPr>
        <w:t xml:space="preserve"> niezbędne zmiany w ustawie z dnia 29 lipca 2005 r. </w:t>
      </w:r>
      <w:r w:rsidR="003B38D6">
        <w:rPr>
          <w:rStyle w:val="Brak"/>
          <w:rFonts w:ascii="Times" w:hAnsi="Times"/>
          <w:i/>
          <w:iCs/>
          <w:sz w:val="24"/>
          <w:szCs w:val="24"/>
        </w:rPr>
        <w:t>o ofercie publicznej i warunkach wprowadzania instrumentów finansowych do zorganizowanego systemu obrotu oraz o spółkach publicznych</w:t>
      </w:r>
      <w:r w:rsidR="003B38D6">
        <w:rPr>
          <w:rStyle w:val="Brak"/>
          <w:rFonts w:ascii="Times" w:hAnsi="Times"/>
          <w:sz w:val="24"/>
          <w:szCs w:val="24"/>
        </w:rPr>
        <w:t>, które wynikają z wprowadzenia obowiązkowej dematerializacji wszystkich akcji, w tym również tych</w:t>
      </w:r>
      <w:r w:rsidR="00882A17">
        <w:rPr>
          <w:rStyle w:val="Brak"/>
          <w:rFonts w:ascii="Times" w:hAnsi="Times"/>
          <w:sz w:val="24"/>
          <w:szCs w:val="24"/>
        </w:rPr>
        <w:t xml:space="preserve"> akcji spółki publicznej</w:t>
      </w:r>
      <w:r w:rsidR="003B38D6">
        <w:rPr>
          <w:rStyle w:val="Brak"/>
          <w:rFonts w:ascii="Times" w:hAnsi="Times"/>
          <w:sz w:val="24"/>
          <w:szCs w:val="24"/>
        </w:rPr>
        <w:t xml:space="preserve">, które w </w:t>
      </w:r>
      <w:r w:rsidR="00083E7E">
        <w:rPr>
          <w:rStyle w:val="Brak"/>
          <w:rFonts w:ascii="Times" w:hAnsi="Times"/>
          <w:sz w:val="24"/>
          <w:szCs w:val="24"/>
        </w:rPr>
        <w:t xml:space="preserve">obecnym </w:t>
      </w:r>
      <w:r w:rsidR="003B38D6">
        <w:rPr>
          <w:rStyle w:val="Brak"/>
          <w:rFonts w:ascii="Times" w:hAnsi="Times"/>
          <w:sz w:val="24"/>
          <w:szCs w:val="24"/>
        </w:rPr>
        <w:t xml:space="preserve">reżimie nie </w:t>
      </w:r>
      <w:r w:rsidR="00083E7E">
        <w:rPr>
          <w:rStyle w:val="Brak"/>
          <w:rFonts w:ascii="Times" w:hAnsi="Times"/>
          <w:sz w:val="24"/>
          <w:szCs w:val="24"/>
        </w:rPr>
        <w:t>muszą podlegać dematerializacji</w:t>
      </w:r>
      <w:r w:rsidR="00882A17">
        <w:rPr>
          <w:rStyle w:val="Brak"/>
          <w:rFonts w:ascii="Times" w:hAnsi="Times"/>
          <w:sz w:val="24"/>
          <w:szCs w:val="24"/>
        </w:rPr>
        <w:t>.</w:t>
      </w:r>
    </w:p>
    <w:p w:rsidR="00821914" w:rsidRDefault="00E56F75">
      <w:pPr>
        <w:spacing w:after="0"/>
        <w:jc w:val="both"/>
        <w:rPr>
          <w:rStyle w:val="Brak"/>
          <w:rFonts w:ascii="Times" w:eastAsia="Times" w:hAnsi="Times" w:cs="Times"/>
          <w:sz w:val="24"/>
          <w:szCs w:val="24"/>
        </w:rPr>
      </w:pPr>
      <w:r>
        <w:rPr>
          <w:rStyle w:val="Brak"/>
          <w:rFonts w:ascii="Times" w:hAnsi="Times"/>
          <w:sz w:val="24"/>
          <w:szCs w:val="24"/>
        </w:rPr>
        <w:tab/>
        <w:t>Wprowadzenie obowiązku dematerializacji wszystkich akcji we wszystkich spółkach akcyjnych w</w:t>
      </w:r>
      <w:r w:rsidR="003B38D6">
        <w:rPr>
          <w:rStyle w:val="Brak"/>
          <w:rFonts w:ascii="Times" w:hAnsi="Times"/>
          <w:sz w:val="24"/>
          <w:szCs w:val="24"/>
        </w:rPr>
        <w:t xml:space="preserve">ymusza </w:t>
      </w:r>
      <w:r w:rsidR="00156005">
        <w:rPr>
          <w:rStyle w:val="Brak"/>
          <w:rFonts w:ascii="Times" w:hAnsi="Times"/>
          <w:sz w:val="24"/>
          <w:szCs w:val="24"/>
        </w:rPr>
        <w:t xml:space="preserve">przede wszystkim </w:t>
      </w:r>
      <w:r w:rsidR="003B38D6">
        <w:rPr>
          <w:rStyle w:val="Brak"/>
          <w:rFonts w:ascii="Times" w:hAnsi="Times"/>
          <w:sz w:val="24"/>
          <w:szCs w:val="24"/>
        </w:rPr>
        <w:t xml:space="preserve">wprowadzenie systemowej zmiany w zakresie </w:t>
      </w:r>
      <w:r w:rsidR="003B38D6">
        <w:rPr>
          <w:rStyle w:val="Brak"/>
          <w:rFonts w:ascii="Times New Roman" w:hAnsi="Times New Roman"/>
          <w:sz w:val="24"/>
          <w:szCs w:val="24"/>
        </w:rPr>
        <w:lastRenderedPageBreak/>
        <w:t>definicji spółki publicznej (zmieniany art. 4 pkt 20 ustawy), która w obecnym stanie prawnym pozostaje w ścisłym związku z faktem dematerializacji co najmniej jednej akcji takiej spółki. Spółką publiczną obecnie jest zatem spółka, której co najmniej jedna akcja została zdematerializowana na zasadach określonych w ustawie o obrocie instrumentami finansowym</w:t>
      </w:r>
      <w:r w:rsidR="003B38D6" w:rsidRPr="007114E6">
        <w:rPr>
          <w:rStyle w:val="Brak"/>
          <w:rFonts w:ascii="Times New Roman" w:hAnsi="Times New Roman"/>
          <w:sz w:val="24"/>
          <w:szCs w:val="24"/>
        </w:rPr>
        <w:t>i</w:t>
      </w:r>
      <w:r w:rsidR="003B38D6" w:rsidRPr="007114E6">
        <w:rPr>
          <w:rStyle w:val="Brak"/>
          <w:rFonts w:ascii="Times New Roman" w:hAnsi="Times New Roman"/>
          <w:bCs/>
          <w:sz w:val="24"/>
          <w:szCs w:val="24"/>
        </w:rPr>
        <w:t>.</w:t>
      </w:r>
      <w:r w:rsidR="003B38D6">
        <w:rPr>
          <w:rStyle w:val="Brak"/>
          <w:rFonts w:ascii="Times" w:hAnsi="Times"/>
          <w:sz w:val="24"/>
          <w:szCs w:val="24"/>
        </w:rPr>
        <w:t xml:space="preserve"> W ramach projektowanych zmian </w:t>
      </w:r>
      <w:r w:rsidR="00156005">
        <w:rPr>
          <w:rStyle w:val="Brak"/>
          <w:rFonts w:ascii="Times" w:hAnsi="Times"/>
          <w:sz w:val="24"/>
          <w:szCs w:val="24"/>
        </w:rPr>
        <w:t>proponuje</w:t>
      </w:r>
      <w:r w:rsidR="003B38D6">
        <w:rPr>
          <w:rStyle w:val="Brak"/>
          <w:rFonts w:ascii="Times" w:hAnsi="Times"/>
          <w:sz w:val="24"/>
          <w:szCs w:val="24"/>
        </w:rPr>
        <w:t xml:space="preserve"> się powiązanie przymiotu spółki publicznej nie z faktem dematerializacji jej akcji (która to okoliczność na gruncie projektu nie będzie już mogła stanowić cechy wyróżniającej takiej spółki), ale z dopuszczeniem, co najmniej jednej akcji takiej spółki, do obrotu na rynku regulowanym lub wprowadzeniem jej do obrotu w alternatywnym systemie obrotu (ASO) na terytorium Rzeczypospolitej Polskiej. </w:t>
      </w:r>
    </w:p>
    <w:p w:rsidR="001D7AE3" w:rsidRDefault="00CC05CF">
      <w:pPr>
        <w:spacing w:after="0"/>
        <w:jc w:val="both"/>
        <w:rPr>
          <w:rStyle w:val="Brak"/>
          <w:rFonts w:ascii="Times" w:hAnsi="Times"/>
          <w:sz w:val="24"/>
          <w:szCs w:val="24"/>
        </w:rPr>
      </w:pPr>
      <w:r>
        <w:rPr>
          <w:rStyle w:val="Brak"/>
          <w:rFonts w:ascii="Times" w:hAnsi="Times"/>
          <w:sz w:val="24"/>
          <w:szCs w:val="24"/>
        </w:rPr>
        <w:tab/>
      </w:r>
      <w:r w:rsidR="00156005">
        <w:rPr>
          <w:rStyle w:val="Brak"/>
          <w:rFonts w:ascii="Times" w:hAnsi="Times"/>
          <w:sz w:val="24"/>
          <w:szCs w:val="24"/>
        </w:rPr>
        <w:t>Należało</w:t>
      </w:r>
      <w:r w:rsidR="003B38D6">
        <w:rPr>
          <w:rStyle w:val="Brak"/>
          <w:rFonts w:ascii="Times" w:hAnsi="Times"/>
          <w:sz w:val="24"/>
          <w:szCs w:val="24"/>
        </w:rPr>
        <w:t xml:space="preserve"> również </w:t>
      </w:r>
      <w:r w:rsidR="00156005">
        <w:rPr>
          <w:rStyle w:val="Brak"/>
          <w:rFonts w:ascii="Times" w:hAnsi="Times"/>
          <w:sz w:val="24"/>
          <w:szCs w:val="24"/>
        </w:rPr>
        <w:t>zaproponować</w:t>
      </w:r>
      <w:r w:rsidR="003B38D6">
        <w:rPr>
          <w:rStyle w:val="Brak"/>
          <w:rFonts w:ascii="Times" w:hAnsi="Times"/>
          <w:sz w:val="24"/>
          <w:szCs w:val="24"/>
        </w:rPr>
        <w:t xml:space="preserve"> zmian</w:t>
      </w:r>
      <w:r w:rsidR="00156005">
        <w:rPr>
          <w:rStyle w:val="Brak"/>
          <w:rFonts w:ascii="Times" w:hAnsi="Times"/>
          <w:sz w:val="24"/>
          <w:szCs w:val="24"/>
        </w:rPr>
        <w:t>y</w:t>
      </w:r>
      <w:r w:rsidR="003B38D6">
        <w:rPr>
          <w:rStyle w:val="Brak"/>
          <w:rFonts w:ascii="Times" w:hAnsi="Times"/>
          <w:sz w:val="24"/>
          <w:szCs w:val="24"/>
        </w:rPr>
        <w:t xml:space="preserve"> w tych przepisach omawianej ustawy, które</w:t>
      </w:r>
      <w:r w:rsidR="00CF69D9">
        <w:rPr>
          <w:rStyle w:val="Brak"/>
          <w:rFonts w:ascii="Times" w:hAnsi="Times"/>
          <w:sz w:val="24"/>
          <w:szCs w:val="24"/>
        </w:rPr>
        <w:t xml:space="preserve"> </w:t>
      </w:r>
      <w:r w:rsidR="00245EF6">
        <w:rPr>
          <w:rStyle w:val="Brak"/>
          <w:rFonts w:ascii="Times" w:hAnsi="Times"/>
          <w:sz w:val="24"/>
          <w:szCs w:val="24"/>
        </w:rPr>
        <w:t xml:space="preserve">obecnie </w:t>
      </w:r>
      <w:r w:rsidR="00CF69D9">
        <w:rPr>
          <w:rStyle w:val="Brak"/>
          <w:rFonts w:ascii="Times" w:hAnsi="Times"/>
          <w:sz w:val="24"/>
          <w:szCs w:val="24"/>
        </w:rPr>
        <w:t>przewidują możliwość ponownej „r</w:t>
      </w:r>
      <w:r w:rsidR="003B38D6">
        <w:rPr>
          <w:rStyle w:val="Brak"/>
          <w:rFonts w:ascii="Times" w:hAnsi="Times"/>
          <w:sz w:val="24"/>
          <w:szCs w:val="24"/>
        </w:rPr>
        <w:t>ematerializacji</w:t>
      </w:r>
      <w:r w:rsidR="00CF69D9">
        <w:rPr>
          <w:rStyle w:val="Brak"/>
          <w:rFonts w:ascii="Times" w:hAnsi="Times"/>
          <w:sz w:val="24"/>
          <w:szCs w:val="24"/>
        </w:rPr>
        <w:t>”</w:t>
      </w:r>
      <w:r w:rsidR="003B38D6">
        <w:rPr>
          <w:rStyle w:val="Brak"/>
          <w:rFonts w:ascii="Times" w:hAnsi="Times"/>
          <w:sz w:val="24"/>
          <w:szCs w:val="24"/>
        </w:rPr>
        <w:t xml:space="preserve"> akcji uprzednio już zdematerializowanych</w:t>
      </w:r>
      <w:r w:rsidR="00D96B14">
        <w:rPr>
          <w:rStyle w:val="Brak"/>
          <w:rFonts w:ascii="Times" w:hAnsi="Times"/>
          <w:sz w:val="24"/>
          <w:szCs w:val="24"/>
        </w:rPr>
        <w:t>,</w:t>
      </w:r>
      <w:r w:rsidR="003B38D6">
        <w:rPr>
          <w:rStyle w:val="Brak"/>
          <w:rFonts w:ascii="Times" w:hAnsi="Times"/>
          <w:sz w:val="24"/>
          <w:szCs w:val="24"/>
        </w:rPr>
        <w:t xml:space="preserve"> </w:t>
      </w:r>
      <w:r w:rsidR="00D96B14">
        <w:rPr>
          <w:rStyle w:val="Brak"/>
          <w:rFonts w:ascii="Times" w:hAnsi="Times"/>
          <w:sz w:val="24"/>
          <w:szCs w:val="24"/>
        </w:rPr>
        <w:t>która</w:t>
      </w:r>
      <w:r w:rsidR="003B38D6">
        <w:rPr>
          <w:rStyle w:val="Brak"/>
          <w:rFonts w:ascii="Times" w:hAnsi="Times"/>
          <w:sz w:val="24"/>
          <w:szCs w:val="24"/>
        </w:rPr>
        <w:t xml:space="preserve"> dokonuje się, w obecnym stanie prawnym, po spełnieniu przez emitenta z siedzibą na terytorium Rzeczypospolitej Polskiej, warunków określonych w art. 91 ust. 5-8 ustawy, a także na podstawie zezwolenia na przywrócenie akcjom formy dokumentu udzielonego przez Komisję Nadzoru Finansowego.</w:t>
      </w:r>
      <w:r w:rsidR="003B38D6">
        <w:t xml:space="preserve"> </w:t>
      </w:r>
      <w:r w:rsidR="003B38D6">
        <w:rPr>
          <w:rStyle w:val="Brak"/>
          <w:rFonts w:ascii="Times" w:hAnsi="Times"/>
          <w:sz w:val="24"/>
          <w:szCs w:val="24"/>
        </w:rPr>
        <w:t>Zniesienie dematerializacji papierów wartościowych oznacza proces odwrotny do ich de</w:t>
      </w:r>
      <w:r w:rsidR="00CF69D9">
        <w:rPr>
          <w:rStyle w:val="Brak"/>
          <w:rFonts w:ascii="Times" w:hAnsi="Times"/>
          <w:sz w:val="24"/>
          <w:szCs w:val="24"/>
        </w:rPr>
        <w:t>materializacji, a zatem powodowałoby</w:t>
      </w:r>
      <w:r w:rsidR="003B38D6">
        <w:rPr>
          <w:rStyle w:val="Brak"/>
          <w:rFonts w:ascii="Times" w:hAnsi="Times"/>
          <w:sz w:val="24"/>
          <w:szCs w:val="24"/>
        </w:rPr>
        <w:t xml:space="preserve"> „odzyskanie” przez akcje postaci materialnej (papierowej). Z uwagi na </w:t>
      </w:r>
      <w:r w:rsidR="00CF69D9">
        <w:rPr>
          <w:rStyle w:val="Brak"/>
          <w:rFonts w:ascii="Times" w:hAnsi="Times"/>
          <w:sz w:val="24"/>
          <w:szCs w:val="24"/>
        </w:rPr>
        <w:t xml:space="preserve">cel </w:t>
      </w:r>
      <w:r w:rsidR="003B38D6">
        <w:rPr>
          <w:rStyle w:val="Brak"/>
          <w:rFonts w:ascii="Times" w:hAnsi="Times"/>
          <w:sz w:val="24"/>
          <w:szCs w:val="24"/>
        </w:rPr>
        <w:t>zupełnej eliminacji papierowego nośnika dokumentu akcji z obrotu prawnego wskazane przepisy wymagały odpowiedniego</w:t>
      </w:r>
      <w:r w:rsidR="00D96B14">
        <w:rPr>
          <w:rStyle w:val="Brak"/>
          <w:rFonts w:ascii="Times" w:hAnsi="Times"/>
          <w:sz w:val="24"/>
          <w:szCs w:val="24"/>
        </w:rPr>
        <w:t xml:space="preserve"> </w:t>
      </w:r>
      <w:r w:rsidR="003B38D6">
        <w:rPr>
          <w:rStyle w:val="Brak"/>
          <w:rFonts w:ascii="Times" w:hAnsi="Times"/>
          <w:sz w:val="24"/>
          <w:szCs w:val="24"/>
        </w:rPr>
        <w:t xml:space="preserve">dostosowania. </w:t>
      </w:r>
      <w:r w:rsidR="00417092">
        <w:rPr>
          <w:rStyle w:val="Brak"/>
          <w:rFonts w:ascii="Times" w:hAnsi="Times"/>
          <w:sz w:val="24"/>
          <w:szCs w:val="24"/>
        </w:rPr>
        <w:t>W związku z tym projekt proponuje</w:t>
      </w:r>
      <w:r w:rsidR="00987B4F">
        <w:rPr>
          <w:rStyle w:val="Brak"/>
          <w:rFonts w:ascii="Times" w:hAnsi="Times"/>
          <w:sz w:val="24"/>
          <w:szCs w:val="24"/>
        </w:rPr>
        <w:t xml:space="preserve"> wprowadzenie istotnych zmian w rozdziale 5</w:t>
      </w:r>
      <w:r w:rsidR="00D96B14">
        <w:rPr>
          <w:rStyle w:val="Brak"/>
          <w:rFonts w:ascii="Times" w:hAnsi="Times"/>
          <w:sz w:val="24"/>
          <w:szCs w:val="24"/>
        </w:rPr>
        <w:t xml:space="preserve"> ustawy</w:t>
      </w:r>
      <w:r w:rsidR="00987B4F">
        <w:rPr>
          <w:rStyle w:val="Brak"/>
          <w:rFonts w:ascii="Times" w:hAnsi="Times"/>
          <w:sz w:val="24"/>
          <w:szCs w:val="24"/>
        </w:rPr>
        <w:t xml:space="preserve">, </w:t>
      </w:r>
      <w:r w:rsidR="003B38D6">
        <w:rPr>
          <w:rStyle w:val="Brak"/>
          <w:rFonts w:ascii="Times" w:hAnsi="Times"/>
          <w:sz w:val="24"/>
          <w:szCs w:val="24"/>
        </w:rPr>
        <w:t xml:space="preserve">który będzie regulował wycofanie akcji z obrotu zorganizowanego. </w:t>
      </w:r>
    </w:p>
    <w:p w:rsidR="00821914" w:rsidRDefault="001D7AE3">
      <w:pPr>
        <w:spacing w:after="0"/>
        <w:jc w:val="both"/>
        <w:rPr>
          <w:rStyle w:val="Brak"/>
          <w:rFonts w:ascii="Times" w:eastAsia="Times" w:hAnsi="Times" w:cs="Times"/>
          <w:sz w:val="24"/>
          <w:szCs w:val="24"/>
        </w:rPr>
      </w:pPr>
      <w:r>
        <w:rPr>
          <w:rStyle w:val="Brak"/>
          <w:rFonts w:ascii="Times" w:hAnsi="Times"/>
          <w:sz w:val="24"/>
          <w:szCs w:val="24"/>
        </w:rPr>
        <w:tab/>
      </w:r>
      <w:r w:rsidR="003B38D6">
        <w:rPr>
          <w:rStyle w:val="Brak"/>
          <w:rFonts w:ascii="Times" w:hAnsi="Times"/>
          <w:sz w:val="24"/>
          <w:szCs w:val="24"/>
        </w:rPr>
        <w:t>Przy zachowaniu dotychczasowych warunków formalnych dla uchwały walnego zgromadzenia spółki  (emitenta) i wniosku kierowanego do Komisji</w:t>
      </w:r>
      <w:r>
        <w:rPr>
          <w:rStyle w:val="Brak"/>
          <w:rFonts w:ascii="Times" w:hAnsi="Times"/>
          <w:sz w:val="24"/>
          <w:szCs w:val="24"/>
        </w:rPr>
        <w:t xml:space="preserve"> Nadzoru Finansowego</w:t>
      </w:r>
      <w:r w:rsidR="003B38D6">
        <w:rPr>
          <w:rStyle w:val="Brak"/>
          <w:rFonts w:ascii="Times" w:hAnsi="Times"/>
          <w:sz w:val="24"/>
          <w:szCs w:val="24"/>
        </w:rPr>
        <w:t xml:space="preserve">, projekt utrzymuje, w nowym art. 91 ust. 1, obowiązek uzyskania zezwolenia Komisji, które </w:t>
      </w:r>
      <w:r w:rsidR="00167167">
        <w:rPr>
          <w:rStyle w:val="Brak"/>
          <w:rFonts w:ascii="Times" w:hAnsi="Times"/>
          <w:sz w:val="24"/>
          <w:szCs w:val="24"/>
        </w:rPr>
        <w:br/>
      </w:r>
      <w:r w:rsidR="003B38D6">
        <w:rPr>
          <w:rStyle w:val="Brak"/>
          <w:rFonts w:ascii="Times" w:hAnsi="Times"/>
          <w:sz w:val="24"/>
          <w:szCs w:val="24"/>
        </w:rPr>
        <w:t>w reżimie pełnej dematerializacji będzie się odnosiło do wycofania z obrotu akcji dopuszczonych do obrotu na rynku regulowanym lub wprowadzonych do obrotu w ASO.</w:t>
      </w:r>
    </w:p>
    <w:p w:rsidR="00821914" w:rsidRDefault="00A62C8C">
      <w:pPr>
        <w:spacing w:after="0"/>
        <w:jc w:val="both"/>
        <w:rPr>
          <w:rStyle w:val="Brak"/>
          <w:rFonts w:ascii="Times" w:eastAsia="Times" w:hAnsi="Times" w:cs="Times"/>
          <w:sz w:val="24"/>
          <w:szCs w:val="24"/>
        </w:rPr>
      </w:pPr>
      <w:r>
        <w:rPr>
          <w:rStyle w:val="Brak"/>
          <w:rFonts w:ascii="Times" w:hAnsi="Times"/>
          <w:sz w:val="24"/>
          <w:szCs w:val="24"/>
        </w:rPr>
        <w:tab/>
      </w:r>
      <w:r w:rsidR="003B38D6">
        <w:rPr>
          <w:rStyle w:val="Brak"/>
          <w:rFonts w:ascii="Times" w:hAnsi="Times"/>
          <w:sz w:val="24"/>
          <w:szCs w:val="24"/>
        </w:rPr>
        <w:t>Przewiduje się również dodanie art. 91a  i 91b, które odnoszą się do sytuacji objętych dotychczasowymi uchylanymi ustępami 9</w:t>
      </w:r>
      <w:r w:rsidR="003B38D6" w:rsidRPr="00167167">
        <w:rPr>
          <w:rStyle w:val="Brak"/>
          <w:rFonts w:ascii="Times" w:hAnsi="Times"/>
          <w:b/>
          <w:sz w:val="24"/>
          <w:szCs w:val="24"/>
        </w:rPr>
        <w:t>-</w:t>
      </w:r>
      <w:r w:rsidR="003B38D6">
        <w:rPr>
          <w:rStyle w:val="Brak"/>
          <w:rFonts w:ascii="Times" w:hAnsi="Times"/>
          <w:sz w:val="24"/>
          <w:szCs w:val="24"/>
        </w:rPr>
        <w:t>12 w art. 91 ustawy, a dotyczących wykluczenia z obrotu akcji spółki (emitenta), co do której prawomocnie ogłoszono upadłość lub prawomocnie oddalono wniosek o ogłoszenie jej upadłości ze względu na to, że majątek tej spółki nie wystarcza lub wystarcza jedynie na zaspokojenie kosztów postępowania. W tych bowiem sytuacjach</w:t>
      </w:r>
      <w:r w:rsidR="003B38D6">
        <w:t xml:space="preserve"> </w:t>
      </w:r>
      <w:r w:rsidR="003B38D6">
        <w:rPr>
          <w:rStyle w:val="Brak"/>
          <w:rFonts w:ascii="Times" w:hAnsi="Times"/>
          <w:sz w:val="24"/>
          <w:szCs w:val="24"/>
        </w:rPr>
        <w:t xml:space="preserve">zniesienie dematerializacji akcji następuje </w:t>
      </w:r>
      <w:r w:rsidR="003B38D6">
        <w:rPr>
          <w:rStyle w:val="Brak"/>
          <w:rFonts w:ascii="Times" w:hAnsi="Times"/>
          <w:i/>
          <w:iCs/>
          <w:sz w:val="24"/>
          <w:szCs w:val="24"/>
        </w:rPr>
        <w:t>ex lege</w:t>
      </w:r>
      <w:r w:rsidR="003B38D6">
        <w:rPr>
          <w:rStyle w:val="Brak"/>
          <w:rFonts w:ascii="Times" w:hAnsi="Times"/>
          <w:sz w:val="24"/>
          <w:szCs w:val="24"/>
        </w:rPr>
        <w:t>, po upływie 6 miesięcy od dnia uprawomocnienia się postanowienia o ogłoszeniu upadłości spółki lub postanowienia o oddaleniu wniosku o ogłoszenie upadłości ze wskazanych powyżej wzg</w:t>
      </w:r>
      <w:r>
        <w:rPr>
          <w:rStyle w:val="Brak"/>
          <w:rFonts w:ascii="Times" w:hAnsi="Times"/>
          <w:sz w:val="24"/>
          <w:szCs w:val="24"/>
        </w:rPr>
        <w:t>lędów. W art. 91b wprowadzono -</w:t>
      </w:r>
      <w:r w:rsidR="003B38D6">
        <w:rPr>
          <w:rStyle w:val="Brak"/>
          <w:rFonts w:ascii="Times" w:hAnsi="Times"/>
          <w:sz w:val="24"/>
          <w:szCs w:val="24"/>
        </w:rPr>
        <w:t xml:space="preserve"> wobec akcji wycofanych lub </w:t>
      </w:r>
      <w:r w:rsidR="003B38D6">
        <w:rPr>
          <w:rStyle w:val="Brak"/>
          <w:rFonts w:ascii="Times New Roman" w:hAnsi="Times New Roman"/>
          <w:sz w:val="24"/>
          <w:szCs w:val="24"/>
        </w:rPr>
        <w:t>wykluczonych z</w:t>
      </w:r>
      <w:r w:rsidR="003B38D6">
        <w:rPr>
          <w:rStyle w:val="Brak"/>
          <w:rFonts w:ascii="Times" w:hAnsi="Times"/>
          <w:sz w:val="24"/>
          <w:szCs w:val="24"/>
        </w:rPr>
        <w:t xml:space="preserve"> obrotu – fikcję prawną, zgodnie z którą akcje te uważa się za zarejestrowane w depozycie papierów wartościowych na po</w:t>
      </w:r>
      <w:r w:rsidR="00167167">
        <w:rPr>
          <w:rStyle w:val="Brak"/>
          <w:rFonts w:ascii="Times" w:hAnsi="Times"/>
          <w:sz w:val="24"/>
          <w:szCs w:val="24"/>
        </w:rPr>
        <w:t>dstawie projektowanego art. 328</w:t>
      </w:r>
      <w:r w:rsidR="003B38D6">
        <w:rPr>
          <w:rStyle w:val="Brak"/>
          <w:rFonts w:ascii="Times" w:hAnsi="Times"/>
          <w:sz w:val="24"/>
          <w:szCs w:val="24"/>
          <w:vertAlign w:val="superscript"/>
        </w:rPr>
        <w:t xml:space="preserve">11 </w:t>
      </w:r>
      <w:r w:rsidR="003B38D6">
        <w:rPr>
          <w:rStyle w:val="Brak"/>
          <w:rFonts w:ascii="Times" w:hAnsi="Times"/>
          <w:sz w:val="24"/>
          <w:szCs w:val="24"/>
        </w:rPr>
        <w:t xml:space="preserve">k.s.h., z chwilą ich wycofania lub wykluczenia z obrotu na rynku regulowanym lub w ASO.  </w:t>
      </w:r>
    </w:p>
    <w:p w:rsidR="00821914" w:rsidRDefault="003B38D6">
      <w:pPr>
        <w:spacing w:after="0"/>
        <w:jc w:val="both"/>
        <w:rPr>
          <w:rStyle w:val="Brak"/>
          <w:rFonts w:ascii="Times New Roman" w:eastAsia="Times New Roman" w:hAnsi="Times New Roman" w:cs="Times New Roman"/>
          <w:sz w:val="24"/>
          <w:szCs w:val="24"/>
        </w:rPr>
      </w:pPr>
      <w:r>
        <w:rPr>
          <w:rStyle w:val="Brak"/>
          <w:rFonts w:ascii="Times New Roman" w:eastAsia="Times New Roman" w:hAnsi="Times New Roman" w:cs="Times New Roman"/>
          <w:sz w:val="24"/>
          <w:szCs w:val="24"/>
        </w:rPr>
        <w:tab/>
      </w:r>
      <w:r w:rsidR="00B83DA0">
        <w:rPr>
          <w:rStyle w:val="Brak"/>
          <w:rFonts w:ascii="Times New Roman" w:eastAsia="Times New Roman" w:hAnsi="Times New Roman" w:cs="Times New Roman"/>
          <w:sz w:val="24"/>
          <w:szCs w:val="24"/>
        </w:rPr>
        <w:t>Zmiana obejmuje również</w:t>
      </w:r>
      <w:r>
        <w:rPr>
          <w:rStyle w:val="Brak"/>
          <w:rFonts w:ascii="Times New Roman" w:hAnsi="Times New Roman"/>
          <w:sz w:val="24"/>
          <w:szCs w:val="24"/>
        </w:rPr>
        <w:t xml:space="preserve"> art. 92 ustawy, który w obecnej wersji wymaga przeprowadzenia procesu zniesienia dematerializacji akcji, w trybie i na warunkach określonych w art. 91 tejże ustawy, w przypadku określonych zdarzeń, które odnoszą się do spółki z siedzibą na terytorium Polski, której akcje były przedmiotem oferty publicznej lub są dopuszczone do obrotu na rynku regulowanym bądź do spółki publicznej, której akcje były przedmiotem oferty publicznej lub są przedmiotem obrotu na rynku regulowanym w </w:t>
      </w:r>
      <w:r>
        <w:rPr>
          <w:rStyle w:val="Brak"/>
          <w:rFonts w:ascii="Times New Roman" w:hAnsi="Times New Roman"/>
          <w:sz w:val="24"/>
          <w:szCs w:val="24"/>
        </w:rPr>
        <w:lastRenderedPageBreak/>
        <w:t xml:space="preserve">Rzeczypospolitej Polskiej, lub której akcje są jednocześnie przedmiotem obrotu na rynku regulowanym w innym państwie. </w:t>
      </w:r>
    </w:p>
    <w:p w:rsidR="000F254B" w:rsidRDefault="003B38D6">
      <w:pPr>
        <w:spacing w:after="0"/>
        <w:jc w:val="both"/>
        <w:rPr>
          <w:rStyle w:val="Brak"/>
          <w:rFonts w:ascii="Times New Roman" w:hAnsi="Times New Roman"/>
          <w:sz w:val="24"/>
          <w:szCs w:val="24"/>
        </w:rPr>
      </w:pPr>
      <w:r>
        <w:rPr>
          <w:rStyle w:val="Brak"/>
          <w:rFonts w:ascii="Times New Roman" w:eastAsia="Times New Roman" w:hAnsi="Times New Roman" w:cs="Times New Roman"/>
          <w:sz w:val="24"/>
          <w:szCs w:val="24"/>
        </w:rPr>
        <w:tab/>
        <w:t>Do takich zdarze</w:t>
      </w:r>
      <w:r>
        <w:rPr>
          <w:rStyle w:val="Brak"/>
          <w:rFonts w:ascii="Times New Roman" w:hAnsi="Times New Roman"/>
          <w:sz w:val="24"/>
          <w:szCs w:val="24"/>
        </w:rPr>
        <w:t xml:space="preserve">ń ustawa zalicza: </w:t>
      </w:r>
    </w:p>
    <w:p w:rsidR="000F254B" w:rsidRDefault="003B38D6">
      <w:pPr>
        <w:spacing w:after="0"/>
        <w:jc w:val="both"/>
        <w:rPr>
          <w:rStyle w:val="Brak"/>
          <w:rFonts w:ascii="Times New Roman" w:hAnsi="Times New Roman"/>
          <w:sz w:val="24"/>
          <w:szCs w:val="24"/>
        </w:rPr>
      </w:pPr>
      <w:r>
        <w:rPr>
          <w:rStyle w:val="Brak"/>
          <w:rFonts w:ascii="Times" w:hAnsi="Times"/>
          <w:sz w:val="24"/>
          <w:szCs w:val="24"/>
        </w:rPr>
        <w:t>1) przekształcenie spółki z siedzibą na terytorium Rzeczypospolitej Polskiej, której akcje były przedmiotem oferty publicznej lub są dopuszczone do obrotu na rynku regulowanym, w inną spółkę niż akcyjna;</w:t>
      </w:r>
      <w:r>
        <w:rPr>
          <w:rStyle w:val="Brak"/>
          <w:rFonts w:ascii="Times New Roman" w:hAnsi="Times New Roman"/>
          <w:sz w:val="24"/>
          <w:szCs w:val="24"/>
        </w:rPr>
        <w:t xml:space="preserve"> </w:t>
      </w:r>
    </w:p>
    <w:p w:rsidR="000F254B" w:rsidRDefault="003B38D6">
      <w:pPr>
        <w:spacing w:after="0"/>
        <w:jc w:val="both"/>
        <w:rPr>
          <w:rStyle w:val="Brak"/>
          <w:rFonts w:ascii="Times New Roman" w:hAnsi="Times New Roman"/>
          <w:sz w:val="24"/>
          <w:szCs w:val="24"/>
        </w:rPr>
      </w:pPr>
      <w:r>
        <w:rPr>
          <w:rStyle w:val="Brak"/>
          <w:rFonts w:ascii="Times" w:hAnsi="Times"/>
          <w:sz w:val="24"/>
          <w:szCs w:val="24"/>
        </w:rPr>
        <w:t>2) połączenie spółki z siedzibą na terytorium Rzeczypospolitej Polskiej, której akcje były przedmiotem oferty publicznej lub są dopuszczone do obrotu na rynku regulowanym, z inną spółką lub podział takiej spółki - w przypadku gdy akcje spółki lub spółek nowo zawiązanych lub przejmujących nie są zdematerializowane;</w:t>
      </w:r>
      <w:r>
        <w:rPr>
          <w:rStyle w:val="Brak"/>
          <w:rFonts w:ascii="Times New Roman" w:hAnsi="Times New Roman"/>
          <w:sz w:val="24"/>
          <w:szCs w:val="24"/>
        </w:rPr>
        <w:t xml:space="preserve"> </w:t>
      </w:r>
    </w:p>
    <w:p w:rsidR="000F254B" w:rsidRDefault="003B38D6">
      <w:pPr>
        <w:spacing w:after="0"/>
        <w:jc w:val="both"/>
        <w:rPr>
          <w:rStyle w:val="Brak"/>
          <w:rFonts w:ascii="Times" w:hAnsi="Times"/>
          <w:sz w:val="24"/>
          <w:szCs w:val="24"/>
        </w:rPr>
      </w:pPr>
      <w:r>
        <w:rPr>
          <w:rStyle w:val="Brak"/>
          <w:rFonts w:ascii="Times" w:hAnsi="Times"/>
          <w:sz w:val="24"/>
          <w:szCs w:val="24"/>
        </w:rPr>
        <w:t xml:space="preserve">3) wycofanie z obrotu na rynku regulowanym na terytorium Rzeczypospolitej Polskiej akcji spółki publicznej dopuszczonych do tego obrotu, które są jednocześnie przedmiotem obrotu na rynku regulowanym w innym państwie, z tym że obowiązek ogłoszenia wezwania dotyczy akcji tej spółki, które zostały nabyte w wyniku transakcji zawartych w obrocie na rynku regulowanym na terytorium Rzeczypospolitej Polskiej i są zapisane na rachunkach papierów wartościowych prowadzonych na tym terytorium według stanu na koniec trzeciego dnia od dnia ogłoszenia tego wezwania; oraz </w:t>
      </w:r>
    </w:p>
    <w:p w:rsidR="00821914" w:rsidRDefault="003B38D6">
      <w:pPr>
        <w:spacing w:after="0"/>
        <w:jc w:val="both"/>
        <w:rPr>
          <w:rStyle w:val="Brak"/>
          <w:rFonts w:ascii="Times New Roman" w:eastAsia="Times New Roman" w:hAnsi="Times New Roman" w:cs="Times New Roman"/>
          <w:sz w:val="24"/>
          <w:szCs w:val="24"/>
        </w:rPr>
      </w:pPr>
      <w:r>
        <w:rPr>
          <w:rStyle w:val="Brak"/>
          <w:rFonts w:ascii="Times" w:hAnsi="Times"/>
          <w:sz w:val="24"/>
          <w:szCs w:val="24"/>
        </w:rPr>
        <w:t>4) wycofanie z obrotu na rynku regulowanym na terytorium Rzeczypospolitej Polskiej akcji spółki publicznej z siedzibą w innym państwie, które są dopuszczone do obrotu na rynku regulowanym wyłącznie na terytorium Rzeczypospolitej Polskiej, z tym że obowiązek ogłoszenia wezwania dotyczy akcji tej spółki, które zostały nabyte w wyniku transakcji zawartych w obrocie na rynku regulowanym na terytorium Rzeczypospolitej Polskiej i są zapisane na rachunkach papierów wartościowych prowadzonych na tym terytorium według stanu na koniec trzeciego dnia od dnia ogłoszenia tego wezwania.</w:t>
      </w:r>
    </w:p>
    <w:p w:rsidR="00821914" w:rsidRDefault="001159CC">
      <w:pPr>
        <w:spacing w:after="0"/>
        <w:jc w:val="both"/>
        <w:rPr>
          <w:rStyle w:val="Brak"/>
          <w:rFonts w:ascii="Times" w:eastAsia="Times" w:hAnsi="Times" w:cs="Times"/>
          <w:sz w:val="24"/>
          <w:szCs w:val="24"/>
        </w:rPr>
      </w:pPr>
      <w:r>
        <w:rPr>
          <w:rStyle w:val="Brak"/>
          <w:rFonts w:ascii="Times" w:hAnsi="Times"/>
          <w:sz w:val="24"/>
          <w:szCs w:val="24"/>
        </w:rPr>
        <w:tab/>
        <w:t>W odniesieniu do wszystkich wymienionych przypadków</w:t>
      </w:r>
      <w:r w:rsidR="003B38D6">
        <w:rPr>
          <w:rStyle w:val="Brak"/>
          <w:rFonts w:ascii="Times" w:hAnsi="Times"/>
          <w:sz w:val="24"/>
          <w:szCs w:val="24"/>
        </w:rPr>
        <w:t>, w konsekwencji zmian wprowadzonych do art. 91 ustawy,</w:t>
      </w:r>
      <w:r>
        <w:rPr>
          <w:rStyle w:val="Brak"/>
          <w:rFonts w:ascii="Times" w:hAnsi="Times"/>
          <w:sz w:val="24"/>
          <w:szCs w:val="24"/>
        </w:rPr>
        <w:t xml:space="preserve"> dotyczące ich przepisy</w:t>
      </w:r>
      <w:r w:rsidR="003B38D6">
        <w:rPr>
          <w:rStyle w:val="Brak"/>
          <w:rFonts w:ascii="Times" w:hAnsi="Times"/>
          <w:sz w:val="24"/>
          <w:szCs w:val="24"/>
        </w:rPr>
        <w:t xml:space="preserve"> wymagały odpowiedniego dostosowania. W opisanych wyżej sytuacjach wymagane będzie uzyskanie zezwolenia Komisji</w:t>
      </w:r>
      <w:r>
        <w:rPr>
          <w:rStyle w:val="Brak"/>
          <w:rFonts w:ascii="Times" w:hAnsi="Times"/>
          <w:sz w:val="24"/>
          <w:szCs w:val="24"/>
        </w:rPr>
        <w:t xml:space="preserve"> Nadzoru Finansowego</w:t>
      </w:r>
      <w:r w:rsidR="003B38D6">
        <w:rPr>
          <w:rStyle w:val="Brak"/>
          <w:rFonts w:ascii="Times" w:hAnsi="Times"/>
          <w:sz w:val="24"/>
          <w:szCs w:val="24"/>
        </w:rPr>
        <w:t xml:space="preserve"> na wycofanie akcji z obrotu zorganizowanego.</w:t>
      </w:r>
      <w:r w:rsidR="003B38D6">
        <w:rPr>
          <w:rStyle w:val="Brak"/>
          <w:rFonts w:ascii="Times" w:hAnsi="Times"/>
          <w:sz w:val="24"/>
          <w:szCs w:val="24"/>
        </w:rPr>
        <w:br/>
      </w:r>
      <w:r w:rsidR="00ED4874">
        <w:rPr>
          <w:rStyle w:val="Brak"/>
          <w:rFonts w:ascii="Times" w:hAnsi="Times"/>
          <w:sz w:val="24"/>
          <w:szCs w:val="24"/>
        </w:rPr>
        <w:tab/>
      </w:r>
      <w:r w:rsidR="00687B29">
        <w:rPr>
          <w:rStyle w:val="Brak"/>
          <w:rFonts w:ascii="Times" w:hAnsi="Times"/>
          <w:sz w:val="24"/>
          <w:szCs w:val="24"/>
        </w:rPr>
        <w:t>Nadto, w dodanym</w:t>
      </w:r>
      <w:r w:rsidR="003B38D6">
        <w:rPr>
          <w:rStyle w:val="Brak"/>
          <w:rFonts w:ascii="Times" w:hAnsi="Times"/>
          <w:sz w:val="24"/>
          <w:szCs w:val="24"/>
        </w:rPr>
        <w:t xml:space="preserve"> art. 92a </w:t>
      </w:r>
      <w:r w:rsidR="00687B29">
        <w:rPr>
          <w:rStyle w:val="Brak"/>
          <w:rFonts w:ascii="Times" w:hAnsi="Times"/>
          <w:sz w:val="24"/>
          <w:szCs w:val="24"/>
        </w:rPr>
        <w:t xml:space="preserve">ustawy </w:t>
      </w:r>
      <w:r w:rsidR="003B38D6">
        <w:rPr>
          <w:rStyle w:val="Brak"/>
          <w:rFonts w:ascii="Times" w:hAnsi="Times"/>
          <w:sz w:val="24"/>
          <w:szCs w:val="24"/>
        </w:rPr>
        <w:t xml:space="preserve">przewiduje się możliwość dla spółki rozwiązania umowy o rejestrację akcji zawartej z Krajowym Depozytem </w:t>
      </w:r>
      <w:r w:rsidR="000F254B">
        <w:rPr>
          <w:rStyle w:val="Brak"/>
          <w:rFonts w:ascii="Times" w:hAnsi="Times"/>
          <w:sz w:val="24"/>
          <w:szCs w:val="24"/>
        </w:rPr>
        <w:t xml:space="preserve">Papierów Wartościowych </w:t>
      </w:r>
      <w:r w:rsidR="00687B29">
        <w:rPr>
          <w:rStyle w:val="Brak"/>
          <w:rFonts w:ascii="Times" w:hAnsi="Times"/>
          <w:sz w:val="24"/>
          <w:szCs w:val="24"/>
        </w:rPr>
        <w:t>w przypadkach</w:t>
      </w:r>
      <w:r w:rsidR="000269A1">
        <w:rPr>
          <w:rStyle w:val="Brak"/>
          <w:rFonts w:ascii="Times" w:hAnsi="Times"/>
          <w:sz w:val="24"/>
          <w:szCs w:val="24"/>
        </w:rPr>
        <w:t xml:space="preserve"> wycofania akcji z obrotu zorganizowanego</w:t>
      </w:r>
      <w:r w:rsidR="001F1339">
        <w:rPr>
          <w:rStyle w:val="Brak"/>
          <w:rFonts w:ascii="Times" w:hAnsi="Times"/>
          <w:sz w:val="24"/>
          <w:szCs w:val="24"/>
        </w:rPr>
        <w:t xml:space="preserve">, </w:t>
      </w:r>
      <w:r w:rsidR="000269A1">
        <w:rPr>
          <w:rStyle w:val="Brak"/>
          <w:rFonts w:ascii="Times" w:hAnsi="Times"/>
          <w:sz w:val="24"/>
          <w:szCs w:val="24"/>
        </w:rPr>
        <w:t>wykluczenia z takiego obrotu,</w:t>
      </w:r>
      <w:r w:rsidR="001F1339">
        <w:rPr>
          <w:rStyle w:val="Brak"/>
          <w:rFonts w:ascii="Times" w:hAnsi="Times"/>
          <w:sz w:val="24"/>
          <w:szCs w:val="24"/>
        </w:rPr>
        <w:t xml:space="preserve"> względnie podjęcia przez walnego zgromadzenie spółki uchwały przewidującej rezygnację z rejestracji akcji w depozycie i przejście na rejestrację akcji w rejestrze akcjonariuszy,</w:t>
      </w:r>
      <w:r w:rsidR="000269A1">
        <w:rPr>
          <w:rStyle w:val="Brak"/>
          <w:rFonts w:ascii="Times" w:hAnsi="Times"/>
          <w:sz w:val="24"/>
          <w:szCs w:val="24"/>
        </w:rPr>
        <w:t xml:space="preserve"> a także </w:t>
      </w:r>
      <w:r w:rsidR="009763AE">
        <w:rPr>
          <w:rStyle w:val="Brak"/>
          <w:rFonts w:ascii="Times" w:hAnsi="Times"/>
          <w:sz w:val="24"/>
          <w:szCs w:val="24"/>
        </w:rPr>
        <w:t xml:space="preserve">prawo </w:t>
      </w:r>
      <w:r w:rsidR="003B38D6">
        <w:rPr>
          <w:rStyle w:val="Brak"/>
          <w:rFonts w:ascii="Times" w:hAnsi="Times"/>
          <w:sz w:val="24"/>
          <w:szCs w:val="24"/>
        </w:rPr>
        <w:t xml:space="preserve">jednostronnego wypowiedzenia </w:t>
      </w:r>
      <w:r w:rsidR="009763AE">
        <w:rPr>
          <w:rStyle w:val="Brak"/>
          <w:rFonts w:ascii="Times" w:hAnsi="Times"/>
          <w:sz w:val="24"/>
          <w:szCs w:val="24"/>
        </w:rPr>
        <w:t xml:space="preserve">umowy </w:t>
      </w:r>
      <w:r w:rsidR="003B38D6">
        <w:rPr>
          <w:rStyle w:val="Brak"/>
          <w:rFonts w:ascii="Times" w:hAnsi="Times"/>
          <w:sz w:val="24"/>
          <w:szCs w:val="24"/>
        </w:rPr>
        <w:t xml:space="preserve">przez </w:t>
      </w:r>
      <w:r w:rsidR="000F254B">
        <w:rPr>
          <w:rStyle w:val="Brak"/>
          <w:rFonts w:ascii="Times" w:hAnsi="Times"/>
          <w:sz w:val="24"/>
          <w:szCs w:val="24"/>
        </w:rPr>
        <w:t>K</w:t>
      </w:r>
      <w:r w:rsidR="000D3705">
        <w:rPr>
          <w:rStyle w:val="Brak"/>
          <w:rFonts w:ascii="Times" w:hAnsi="Times"/>
          <w:sz w:val="24"/>
          <w:szCs w:val="24"/>
        </w:rPr>
        <w:t>D</w:t>
      </w:r>
      <w:r w:rsidR="000F254B">
        <w:rPr>
          <w:rStyle w:val="Brak"/>
          <w:rFonts w:ascii="Times" w:hAnsi="Times"/>
          <w:sz w:val="24"/>
          <w:szCs w:val="24"/>
        </w:rPr>
        <w:t>P</w:t>
      </w:r>
      <w:r w:rsidR="000D3705">
        <w:rPr>
          <w:rStyle w:val="Brak"/>
          <w:rFonts w:ascii="Times" w:hAnsi="Times"/>
          <w:sz w:val="24"/>
          <w:szCs w:val="24"/>
        </w:rPr>
        <w:t>W</w:t>
      </w:r>
      <w:r w:rsidR="000269A1">
        <w:rPr>
          <w:rStyle w:val="Brak"/>
          <w:rFonts w:ascii="Times" w:hAnsi="Times"/>
          <w:sz w:val="24"/>
          <w:szCs w:val="24"/>
        </w:rPr>
        <w:t xml:space="preserve"> w razie </w:t>
      </w:r>
      <w:r w:rsidR="009763AE">
        <w:rPr>
          <w:rStyle w:val="Brak"/>
          <w:rFonts w:ascii="Times" w:hAnsi="Times"/>
          <w:sz w:val="24"/>
          <w:szCs w:val="24"/>
        </w:rPr>
        <w:t>wykluczenia akcji spółki z obrotu zorganizowanego.</w:t>
      </w:r>
    </w:p>
    <w:p w:rsidR="00821914" w:rsidRDefault="00821914">
      <w:pPr>
        <w:spacing w:after="0"/>
        <w:jc w:val="both"/>
        <w:rPr>
          <w:rFonts w:ascii="Times" w:eastAsia="Times" w:hAnsi="Times" w:cs="Times"/>
          <w:sz w:val="24"/>
          <w:szCs w:val="24"/>
        </w:rPr>
      </w:pPr>
    </w:p>
    <w:p w:rsidR="00821914" w:rsidRDefault="003B38D6">
      <w:pPr>
        <w:spacing w:after="0" w:line="360" w:lineRule="auto"/>
        <w:jc w:val="both"/>
        <w:rPr>
          <w:rStyle w:val="Brak"/>
          <w:rFonts w:ascii="Times" w:eastAsia="Times" w:hAnsi="Times" w:cs="Times"/>
          <w:b/>
          <w:bCs/>
          <w:sz w:val="24"/>
          <w:szCs w:val="24"/>
        </w:rPr>
      </w:pPr>
      <w:r>
        <w:rPr>
          <w:rStyle w:val="Brak"/>
          <w:rFonts w:ascii="Times" w:hAnsi="Times"/>
          <w:b/>
          <w:bCs/>
          <w:sz w:val="24"/>
          <w:szCs w:val="24"/>
        </w:rPr>
        <w:t xml:space="preserve">Art. </w:t>
      </w:r>
      <w:r w:rsidR="007F3B7F">
        <w:rPr>
          <w:rStyle w:val="Brak"/>
          <w:rFonts w:ascii="Times" w:hAnsi="Times"/>
          <w:b/>
          <w:bCs/>
          <w:sz w:val="24"/>
          <w:szCs w:val="24"/>
        </w:rPr>
        <w:t>8</w:t>
      </w:r>
      <w:r>
        <w:rPr>
          <w:rStyle w:val="Brak"/>
          <w:rFonts w:ascii="Times" w:hAnsi="Times"/>
          <w:b/>
          <w:bCs/>
          <w:sz w:val="24"/>
          <w:szCs w:val="24"/>
        </w:rPr>
        <w:t xml:space="preserve"> </w:t>
      </w:r>
    </w:p>
    <w:p w:rsidR="002A0745" w:rsidRDefault="000D3705" w:rsidP="002A0745">
      <w:pPr>
        <w:spacing w:after="0"/>
        <w:jc w:val="both"/>
        <w:rPr>
          <w:rStyle w:val="Brak"/>
          <w:rFonts w:ascii="Times" w:hAnsi="Times"/>
          <w:sz w:val="24"/>
          <w:szCs w:val="24"/>
        </w:rPr>
      </w:pPr>
      <w:r>
        <w:rPr>
          <w:rStyle w:val="Brak"/>
          <w:rFonts w:ascii="Times" w:hAnsi="Times"/>
          <w:sz w:val="24"/>
          <w:szCs w:val="24"/>
        </w:rPr>
        <w:tab/>
      </w:r>
      <w:r w:rsidR="003B38D6">
        <w:rPr>
          <w:rStyle w:val="Brak"/>
          <w:rFonts w:ascii="Times" w:hAnsi="Times"/>
          <w:sz w:val="24"/>
          <w:szCs w:val="24"/>
        </w:rPr>
        <w:t xml:space="preserve">W </w:t>
      </w:r>
      <w:r w:rsidR="004E20CE">
        <w:rPr>
          <w:rStyle w:val="Brak"/>
          <w:rFonts w:ascii="Times" w:hAnsi="Times"/>
          <w:sz w:val="24"/>
          <w:szCs w:val="24"/>
        </w:rPr>
        <w:t xml:space="preserve">art. </w:t>
      </w:r>
      <w:r w:rsidR="007F3B7F">
        <w:rPr>
          <w:rStyle w:val="Brak"/>
          <w:rFonts w:ascii="Times" w:hAnsi="Times"/>
          <w:sz w:val="24"/>
          <w:szCs w:val="24"/>
        </w:rPr>
        <w:t>8</w:t>
      </w:r>
      <w:r w:rsidR="003B38D6">
        <w:rPr>
          <w:rStyle w:val="Brak"/>
          <w:rFonts w:ascii="Times" w:hAnsi="Times"/>
          <w:sz w:val="24"/>
          <w:szCs w:val="24"/>
        </w:rPr>
        <w:t xml:space="preserve"> ujęto zmiany, </w:t>
      </w:r>
      <w:r w:rsidR="004E20CE">
        <w:rPr>
          <w:rStyle w:val="Brak"/>
          <w:rFonts w:ascii="Times" w:hAnsi="Times"/>
          <w:sz w:val="24"/>
          <w:szCs w:val="24"/>
        </w:rPr>
        <w:t xml:space="preserve">które - </w:t>
      </w:r>
      <w:r w:rsidR="003B38D6">
        <w:rPr>
          <w:rStyle w:val="Brak"/>
          <w:rFonts w:ascii="Times" w:hAnsi="Times"/>
          <w:sz w:val="24"/>
          <w:szCs w:val="24"/>
        </w:rPr>
        <w:t>w związku z ob</w:t>
      </w:r>
      <w:r w:rsidR="004E20CE">
        <w:rPr>
          <w:rStyle w:val="Brak"/>
          <w:rFonts w:ascii="Times" w:hAnsi="Times"/>
          <w:sz w:val="24"/>
          <w:szCs w:val="24"/>
        </w:rPr>
        <w:t>owiązkową dematerializacją akcji -</w:t>
      </w:r>
      <w:r w:rsidR="003B38D6">
        <w:rPr>
          <w:rStyle w:val="Brak"/>
          <w:rFonts w:ascii="Times" w:hAnsi="Times"/>
          <w:sz w:val="24"/>
          <w:szCs w:val="24"/>
        </w:rPr>
        <w:t xml:space="preserve"> są niezbędne w ustawie z dnia 29 lipca 2005 r.</w:t>
      </w:r>
      <w:r w:rsidR="003B38D6">
        <w:rPr>
          <w:rStyle w:val="Brak"/>
          <w:rFonts w:ascii="Times" w:hAnsi="Times"/>
          <w:i/>
          <w:iCs/>
          <w:sz w:val="24"/>
          <w:szCs w:val="24"/>
        </w:rPr>
        <w:t xml:space="preserve"> o obrocie instrumentami finansowymi</w:t>
      </w:r>
      <w:r w:rsidR="003B38D6">
        <w:rPr>
          <w:rStyle w:val="Brak"/>
          <w:rFonts w:ascii="Times" w:hAnsi="Times"/>
          <w:sz w:val="24"/>
          <w:szCs w:val="24"/>
        </w:rPr>
        <w:t xml:space="preserve">. </w:t>
      </w:r>
    </w:p>
    <w:p w:rsidR="002A0745" w:rsidRDefault="002A0745" w:rsidP="002A0745">
      <w:pPr>
        <w:spacing w:after="0"/>
        <w:jc w:val="both"/>
        <w:rPr>
          <w:rStyle w:val="Brak"/>
          <w:rFonts w:ascii="Times" w:hAnsi="Times"/>
          <w:sz w:val="24"/>
          <w:szCs w:val="24"/>
        </w:rPr>
      </w:pPr>
      <w:r>
        <w:rPr>
          <w:rStyle w:val="Brak"/>
          <w:rFonts w:ascii="Times" w:hAnsi="Times"/>
          <w:sz w:val="24"/>
          <w:szCs w:val="24"/>
        </w:rPr>
        <w:tab/>
      </w:r>
      <w:r w:rsidR="00A40FBE">
        <w:rPr>
          <w:rStyle w:val="Brak"/>
          <w:rFonts w:ascii="Times" w:hAnsi="Times"/>
          <w:sz w:val="24"/>
          <w:szCs w:val="24"/>
        </w:rPr>
        <w:t xml:space="preserve">Przewiduje się zmianę </w:t>
      </w:r>
      <w:bookmarkStart w:id="2" w:name="_GoBack"/>
      <w:bookmarkEnd w:id="2"/>
      <w:r>
        <w:rPr>
          <w:rStyle w:val="Brak"/>
          <w:rFonts w:ascii="Times" w:hAnsi="Times"/>
          <w:sz w:val="24"/>
          <w:szCs w:val="24"/>
        </w:rPr>
        <w:t xml:space="preserve">ust. 8 w art. 5 ustawy o obrocie instrumentami finansowymi. </w:t>
      </w:r>
      <w:r w:rsidRPr="002A0745">
        <w:rPr>
          <w:rStyle w:val="Brak"/>
          <w:rFonts w:ascii="Times" w:hAnsi="Times"/>
          <w:sz w:val="24"/>
          <w:szCs w:val="24"/>
        </w:rPr>
        <w:t xml:space="preserve">Po wprowadzeniu </w:t>
      </w:r>
      <w:r>
        <w:rPr>
          <w:rStyle w:val="Brak"/>
          <w:rFonts w:ascii="Times" w:hAnsi="Times"/>
          <w:sz w:val="24"/>
          <w:szCs w:val="24"/>
        </w:rPr>
        <w:t>tej zmiany zniknie</w:t>
      </w:r>
      <w:r w:rsidRPr="002A0745">
        <w:rPr>
          <w:rStyle w:val="Brak"/>
          <w:rFonts w:ascii="Times" w:hAnsi="Times"/>
          <w:sz w:val="24"/>
          <w:szCs w:val="24"/>
        </w:rPr>
        <w:t xml:space="preserve"> wym</w:t>
      </w:r>
      <w:r>
        <w:rPr>
          <w:rStyle w:val="Brak"/>
          <w:rFonts w:ascii="Times" w:hAnsi="Times"/>
          <w:sz w:val="24"/>
          <w:szCs w:val="24"/>
        </w:rPr>
        <w:t xml:space="preserve">óg </w:t>
      </w:r>
      <w:r w:rsidRPr="002A0745">
        <w:rPr>
          <w:rStyle w:val="Brak"/>
          <w:rFonts w:ascii="Times" w:hAnsi="Times"/>
          <w:sz w:val="24"/>
          <w:szCs w:val="24"/>
        </w:rPr>
        <w:t xml:space="preserve">udzielania przez walne zgromadzenie upoważnienia do każdorazowego zawarcia przez </w:t>
      </w:r>
      <w:r>
        <w:rPr>
          <w:rStyle w:val="Brak"/>
          <w:rFonts w:ascii="Times" w:hAnsi="Times"/>
          <w:sz w:val="24"/>
          <w:szCs w:val="24"/>
        </w:rPr>
        <w:t xml:space="preserve">spółkę </w:t>
      </w:r>
      <w:r w:rsidRPr="002A0745">
        <w:rPr>
          <w:rStyle w:val="Brak"/>
          <w:rFonts w:ascii="Times" w:hAnsi="Times"/>
          <w:sz w:val="24"/>
          <w:szCs w:val="24"/>
        </w:rPr>
        <w:t xml:space="preserve">umowy o rejestrację akcji </w:t>
      </w:r>
      <w:r>
        <w:rPr>
          <w:rStyle w:val="Brak"/>
          <w:rFonts w:ascii="Times" w:hAnsi="Times"/>
          <w:sz w:val="24"/>
          <w:szCs w:val="24"/>
        </w:rPr>
        <w:t xml:space="preserve">w depozycie papierów wartościowych w przypadku każdej kolejnej emisji akcji. </w:t>
      </w:r>
      <w:r w:rsidRPr="002A0745">
        <w:rPr>
          <w:rStyle w:val="Brak"/>
          <w:rFonts w:ascii="Times" w:hAnsi="Times"/>
          <w:sz w:val="24"/>
          <w:szCs w:val="24"/>
        </w:rPr>
        <w:t xml:space="preserve">Formułowanie </w:t>
      </w:r>
      <w:r w:rsidRPr="002A0745">
        <w:rPr>
          <w:rStyle w:val="Brak"/>
          <w:rFonts w:ascii="Times" w:hAnsi="Times"/>
          <w:sz w:val="24"/>
          <w:szCs w:val="24"/>
        </w:rPr>
        <w:lastRenderedPageBreak/>
        <w:t xml:space="preserve">takiego wymogu w odniesieniu do </w:t>
      </w:r>
      <w:r>
        <w:rPr>
          <w:rStyle w:val="Brak"/>
          <w:rFonts w:ascii="Times" w:hAnsi="Times"/>
          <w:sz w:val="24"/>
          <w:szCs w:val="24"/>
        </w:rPr>
        <w:t>s</w:t>
      </w:r>
      <w:r w:rsidRPr="002A0745">
        <w:rPr>
          <w:rStyle w:val="Brak"/>
          <w:rFonts w:ascii="Times" w:hAnsi="Times"/>
          <w:sz w:val="24"/>
          <w:szCs w:val="24"/>
        </w:rPr>
        <w:t>półek nie byłoby spójne z przepisami art. 328</w:t>
      </w:r>
      <w:r>
        <w:rPr>
          <w:rStyle w:val="Brak"/>
          <w:rFonts w:ascii="Times" w:hAnsi="Times"/>
          <w:sz w:val="24"/>
          <w:szCs w:val="24"/>
          <w:vertAlign w:val="superscript"/>
        </w:rPr>
        <w:t xml:space="preserve">11 </w:t>
      </w:r>
      <w:r w:rsidRPr="002A0745">
        <w:rPr>
          <w:rStyle w:val="Brak"/>
          <w:rFonts w:ascii="Times" w:hAnsi="Times"/>
          <w:sz w:val="24"/>
          <w:szCs w:val="24"/>
        </w:rPr>
        <w:t>oraz art. 328</w:t>
      </w:r>
      <w:r>
        <w:rPr>
          <w:rStyle w:val="Brak"/>
          <w:rFonts w:ascii="Times" w:hAnsi="Times"/>
          <w:sz w:val="24"/>
          <w:szCs w:val="24"/>
          <w:vertAlign w:val="superscript"/>
        </w:rPr>
        <w:t xml:space="preserve">12 </w:t>
      </w:r>
      <w:r>
        <w:rPr>
          <w:rStyle w:val="Brak"/>
          <w:rFonts w:ascii="Times" w:hAnsi="Times"/>
          <w:sz w:val="24"/>
          <w:szCs w:val="24"/>
        </w:rPr>
        <w:t>ksh, z</w:t>
      </w:r>
      <w:r w:rsidRPr="002A0745">
        <w:rPr>
          <w:rStyle w:val="Brak"/>
          <w:rFonts w:ascii="Times" w:hAnsi="Times"/>
          <w:sz w:val="24"/>
          <w:szCs w:val="24"/>
        </w:rPr>
        <w:t xml:space="preserve"> których wynika, że </w:t>
      </w:r>
      <w:r>
        <w:rPr>
          <w:rStyle w:val="Brak"/>
          <w:rFonts w:ascii="Times" w:hAnsi="Times"/>
          <w:sz w:val="24"/>
          <w:szCs w:val="24"/>
        </w:rPr>
        <w:t xml:space="preserve">decyzja </w:t>
      </w:r>
      <w:r w:rsidRPr="002A0745">
        <w:rPr>
          <w:rStyle w:val="Brak"/>
          <w:rFonts w:ascii="Times" w:hAnsi="Times"/>
          <w:sz w:val="24"/>
          <w:szCs w:val="24"/>
        </w:rPr>
        <w:t>walne</w:t>
      </w:r>
      <w:r>
        <w:rPr>
          <w:rStyle w:val="Brak"/>
          <w:rFonts w:ascii="Times" w:hAnsi="Times"/>
          <w:sz w:val="24"/>
          <w:szCs w:val="24"/>
        </w:rPr>
        <w:t xml:space="preserve">go </w:t>
      </w:r>
      <w:r w:rsidRPr="002A0745">
        <w:rPr>
          <w:rStyle w:val="Brak"/>
          <w:rFonts w:ascii="Times" w:hAnsi="Times"/>
          <w:sz w:val="24"/>
          <w:szCs w:val="24"/>
        </w:rPr>
        <w:t>zgromadzeni</w:t>
      </w:r>
      <w:r>
        <w:rPr>
          <w:rStyle w:val="Brak"/>
          <w:rFonts w:ascii="Times" w:hAnsi="Times"/>
          <w:sz w:val="24"/>
          <w:szCs w:val="24"/>
        </w:rPr>
        <w:t>a</w:t>
      </w:r>
      <w:r w:rsidRPr="002A0745">
        <w:rPr>
          <w:rStyle w:val="Brak"/>
          <w:rFonts w:ascii="Times" w:hAnsi="Times"/>
          <w:sz w:val="24"/>
          <w:szCs w:val="24"/>
        </w:rPr>
        <w:t xml:space="preserve"> spółki nie</w:t>
      </w:r>
      <w:r>
        <w:rPr>
          <w:rStyle w:val="Brak"/>
          <w:rFonts w:ascii="Times" w:hAnsi="Times"/>
          <w:sz w:val="24"/>
          <w:szCs w:val="24"/>
        </w:rPr>
        <w:t xml:space="preserve">będącej spółką publiczną </w:t>
      </w:r>
      <w:r w:rsidRPr="002A0745">
        <w:rPr>
          <w:rStyle w:val="Brak"/>
          <w:rFonts w:ascii="Times" w:hAnsi="Times"/>
          <w:sz w:val="24"/>
          <w:szCs w:val="24"/>
        </w:rPr>
        <w:t>o zarejestrowaniu dotychczas wyemitowanych przez nią akcji w depozycie papierów wartościowych</w:t>
      </w:r>
      <w:r>
        <w:rPr>
          <w:rStyle w:val="Brak"/>
          <w:rFonts w:ascii="Times" w:hAnsi="Times"/>
          <w:sz w:val="24"/>
          <w:szCs w:val="24"/>
        </w:rPr>
        <w:t xml:space="preserve"> ma charakter wiążący w stosunku do wszystkich kolejnych emisji akcji do chwili, gdy na podstawie uchwały walnego zgromadzenia nie dojdzie do przejścia spółki z depozytowego na rejestrowy system rejestracji akcji</w:t>
      </w:r>
      <w:r w:rsidRPr="002A0745">
        <w:rPr>
          <w:rStyle w:val="Brak"/>
          <w:rFonts w:ascii="Times" w:hAnsi="Times"/>
          <w:sz w:val="24"/>
          <w:szCs w:val="24"/>
        </w:rPr>
        <w:t xml:space="preserve">. </w:t>
      </w:r>
    </w:p>
    <w:p w:rsidR="00821914" w:rsidRDefault="004E20CE" w:rsidP="000D3705">
      <w:pPr>
        <w:spacing w:after="0"/>
        <w:jc w:val="both"/>
        <w:rPr>
          <w:rStyle w:val="Brak"/>
          <w:rFonts w:ascii="Times" w:hAnsi="Times"/>
          <w:sz w:val="24"/>
          <w:szCs w:val="24"/>
        </w:rPr>
      </w:pPr>
      <w:r>
        <w:rPr>
          <w:rStyle w:val="Brak"/>
          <w:rFonts w:ascii="Times" w:hAnsi="Times"/>
          <w:sz w:val="24"/>
          <w:szCs w:val="24"/>
        </w:rPr>
        <w:tab/>
      </w:r>
      <w:r w:rsidR="002A0745">
        <w:rPr>
          <w:rStyle w:val="Brak"/>
          <w:rFonts w:ascii="Times" w:hAnsi="Times"/>
          <w:sz w:val="24"/>
          <w:szCs w:val="24"/>
        </w:rPr>
        <w:t>D</w:t>
      </w:r>
      <w:r w:rsidR="00E56935">
        <w:rPr>
          <w:rStyle w:val="Brak"/>
          <w:rFonts w:ascii="Times" w:hAnsi="Times"/>
          <w:sz w:val="24"/>
          <w:szCs w:val="24"/>
        </w:rPr>
        <w:t xml:space="preserve">odany </w:t>
      </w:r>
      <w:r w:rsidR="002A0745">
        <w:rPr>
          <w:rStyle w:val="Brak"/>
          <w:rFonts w:ascii="Times" w:hAnsi="Times"/>
          <w:sz w:val="24"/>
          <w:szCs w:val="24"/>
        </w:rPr>
        <w:t xml:space="preserve">do ustawy </w:t>
      </w:r>
      <w:r w:rsidR="003B38D6">
        <w:rPr>
          <w:rStyle w:val="Brak"/>
          <w:rFonts w:ascii="Times" w:hAnsi="Times"/>
          <w:sz w:val="24"/>
          <w:szCs w:val="24"/>
        </w:rPr>
        <w:t xml:space="preserve">art. 6a </w:t>
      </w:r>
      <w:r w:rsidR="00713BCC">
        <w:rPr>
          <w:rStyle w:val="Brak"/>
          <w:rFonts w:ascii="Times" w:hAnsi="Times"/>
          <w:sz w:val="24"/>
          <w:szCs w:val="24"/>
        </w:rPr>
        <w:t>reguluje sytuację</w:t>
      </w:r>
      <w:r w:rsidR="003B38D6">
        <w:rPr>
          <w:rStyle w:val="Brak"/>
          <w:rFonts w:ascii="Times" w:hAnsi="Times"/>
          <w:sz w:val="24"/>
          <w:szCs w:val="24"/>
        </w:rPr>
        <w:t>, w której spółka, której akcje zostały zarejestrowane w rejestrze akcjonariuszy, zgodnie z projektowanym art. 328</w:t>
      </w:r>
      <w:r w:rsidR="003B38D6">
        <w:rPr>
          <w:rStyle w:val="Brak"/>
          <w:rFonts w:ascii="Times" w:hAnsi="Times"/>
          <w:sz w:val="24"/>
          <w:szCs w:val="24"/>
          <w:vertAlign w:val="superscript"/>
        </w:rPr>
        <w:t>1</w:t>
      </w:r>
      <w:r w:rsidR="003B38D6">
        <w:rPr>
          <w:rStyle w:val="Brak"/>
          <w:rFonts w:ascii="Times" w:hAnsi="Times"/>
          <w:sz w:val="24"/>
          <w:szCs w:val="24"/>
        </w:rPr>
        <w:t xml:space="preserve"> k.s.h., decyduje się na „przejście” do systemu rejestracji w depozycie papierów wartościowych. </w:t>
      </w:r>
      <w:r w:rsidR="00713BCC">
        <w:rPr>
          <w:rStyle w:val="Brak"/>
          <w:rFonts w:ascii="Times" w:hAnsi="Times"/>
          <w:sz w:val="24"/>
          <w:szCs w:val="24"/>
        </w:rPr>
        <w:t>Dla takich sytuacji p</w:t>
      </w:r>
      <w:r w:rsidR="003B38D6">
        <w:rPr>
          <w:rStyle w:val="Brak"/>
          <w:rFonts w:ascii="Times" w:hAnsi="Times"/>
          <w:sz w:val="24"/>
          <w:szCs w:val="24"/>
        </w:rPr>
        <w:t xml:space="preserve">rzewiduje się, że z chwilą dokonania rejestracji w KDPW, zapisy ujawnione w rejestrze akcjonariuszy uzyskają znaczenie prawne zapisów na rachunkach papierów wartościowych. Od tego </w:t>
      </w:r>
      <w:r w:rsidR="00CF5E66">
        <w:rPr>
          <w:rStyle w:val="Brak"/>
          <w:rFonts w:ascii="Times" w:hAnsi="Times"/>
          <w:sz w:val="24"/>
          <w:szCs w:val="24"/>
        </w:rPr>
        <w:t xml:space="preserve">też </w:t>
      </w:r>
      <w:r w:rsidR="003B38D6">
        <w:rPr>
          <w:rStyle w:val="Brak"/>
          <w:rFonts w:ascii="Times" w:hAnsi="Times"/>
          <w:sz w:val="24"/>
          <w:szCs w:val="24"/>
        </w:rPr>
        <w:t xml:space="preserve">momentu do spółki nie będą się stosować przepisy k.s.h. dotyczące rejestru akcjonariuszy. </w:t>
      </w:r>
    </w:p>
    <w:p w:rsidR="001F1339" w:rsidRDefault="001F1339" w:rsidP="001F1339">
      <w:pPr>
        <w:spacing w:after="0"/>
        <w:ind w:firstLine="708"/>
        <w:jc w:val="both"/>
        <w:rPr>
          <w:rStyle w:val="Brak"/>
          <w:rFonts w:ascii="Times" w:eastAsia="Times" w:hAnsi="Times" w:cs="Times"/>
          <w:sz w:val="24"/>
          <w:szCs w:val="24"/>
        </w:rPr>
      </w:pPr>
      <w:r>
        <w:rPr>
          <w:rStyle w:val="Brak"/>
          <w:rFonts w:ascii="Times" w:hAnsi="Times"/>
          <w:sz w:val="24"/>
          <w:szCs w:val="24"/>
        </w:rPr>
        <w:t>Konieczność zmiany art. 10a wynika z faktu zmian w Kodeksie spółek handlowych. Zmiana przepisu polega na wprowadzeniu odwołań do właściwych przepisów k.s.h.</w:t>
      </w:r>
    </w:p>
    <w:p w:rsidR="00206180" w:rsidRPr="001C275B" w:rsidRDefault="00206180" w:rsidP="007F3B7F">
      <w:pPr>
        <w:jc w:val="both"/>
        <w:rPr>
          <w:rStyle w:val="Brak"/>
          <w:rFonts w:ascii="Times" w:hAnsi="Times"/>
          <w:sz w:val="24"/>
          <w:szCs w:val="24"/>
        </w:rPr>
      </w:pPr>
      <w:r>
        <w:rPr>
          <w:rStyle w:val="Brak"/>
          <w:rFonts w:ascii="Times" w:hAnsi="Times"/>
          <w:sz w:val="24"/>
          <w:szCs w:val="24"/>
        </w:rPr>
        <w:tab/>
      </w:r>
      <w:r w:rsidR="000D3705">
        <w:rPr>
          <w:rStyle w:val="Brak"/>
          <w:rFonts w:ascii="Times" w:hAnsi="Times"/>
          <w:sz w:val="24"/>
          <w:szCs w:val="24"/>
        </w:rPr>
        <w:t>Z kolei z</w:t>
      </w:r>
      <w:r w:rsidR="003B38D6">
        <w:rPr>
          <w:rStyle w:val="Brak"/>
          <w:rFonts w:ascii="Times" w:hAnsi="Times"/>
          <w:sz w:val="24"/>
          <w:szCs w:val="24"/>
        </w:rPr>
        <w:t>miany projektowane w art. 150 ustawy dotyczą poszerzenia katalogu sytuacji, w których przekazanie określonych informacji nie będzie stanowić naruszenia obowiązku zachowania tajemnicy zawodowej. Dotyczy to</w:t>
      </w:r>
      <w:r w:rsidR="00970E50">
        <w:rPr>
          <w:rStyle w:val="Brak"/>
          <w:rFonts w:ascii="Times" w:hAnsi="Times"/>
          <w:sz w:val="24"/>
          <w:szCs w:val="24"/>
        </w:rPr>
        <w:t xml:space="preserve"> przekazania</w:t>
      </w:r>
      <w:r w:rsidR="003B38D6">
        <w:rPr>
          <w:rStyle w:val="Brak"/>
          <w:rFonts w:ascii="Times" w:hAnsi="Times"/>
          <w:sz w:val="24"/>
          <w:szCs w:val="24"/>
        </w:rPr>
        <w:t xml:space="preserve"> </w:t>
      </w:r>
      <w:r w:rsidR="00CF5E66">
        <w:rPr>
          <w:rStyle w:val="Brak"/>
          <w:rFonts w:ascii="Times" w:hAnsi="Times"/>
          <w:sz w:val="24"/>
          <w:szCs w:val="24"/>
        </w:rPr>
        <w:t>informacji z rejestru akcjonariuszy</w:t>
      </w:r>
      <w:r w:rsidR="00D61A0C">
        <w:rPr>
          <w:rStyle w:val="Brak"/>
          <w:rFonts w:ascii="Times" w:hAnsi="Times"/>
          <w:sz w:val="24"/>
          <w:szCs w:val="24"/>
        </w:rPr>
        <w:t xml:space="preserve"> oraz analogicznych informacji z </w:t>
      </w:r>
      <w:r w:rsidR="00AD3E22">
        <w:rPr>
          <w:rStyle w:val="Brak"/>
          <w:rFonts w:ascii="Times" w:hAnsi="Times"/>
          <w:sz w:val="24"/>
          <w:szCs w:val="24"/>
        </w:rPr>
        <w:t>rachunku papierów wartościowych</w:t>
      </w:r>
      <w:r w:rsidR="00D61A0C">
        <w:rPr>
          <w:rStyle w:val="Brak"/>
          <w:rFonts w:ascii="Times" w:hAnsi="Times"/>
          <w:sz w:val="24"/>
          <w:szCs w:val="24"/>
        </w:rPr>
        <w:t xml:space="preserve"> dotyczących spółki, która wybrała reżim KDPW, w przypadkach określonych</w:t>
      </w:r>
      <w:r w:rsidR="003B38D6">
        <w:rPr>
          <w:rStyle w:val="Brak"/>
          <w:rFonts w:ascii="Times" w:hAnsi="Times"/>
          <w:sz w:val="24"/>
          <w:szCs w:val="24"/>
        </w:rPr>
        <w:t xml:space="preserve"> w art. 328</w:t>
      </w:r>
      <w:r w:rsidR="00D61A0C" w:rsidRPr="001C275B">
        <w:rPr>
          <w:rStyle w:val="Brak"/>
          <w:rFonts w:ascii="Times" w:hAnsi="Times"/>
          <w:sz w:val="24"/>
          <w:szCs w:val="24"/>
          <w:vertAlign w:val="superscript"/>
        </w:rPr>
        <w:t>6</w:t>
      </w:r>
      <w:r w:rsidR="003B38D6">
        <w:rPr>
          <w:rStyle w:val="Brak"/>
          <w:rFonts w:ascii="Times" w:hAnsi="Times"/>
          <w:sz w:val="24"/>
          <w:szCs w:val="24"/>
        </w:rPr>
        <w:t xml:space="preserve"> </w:t>
      </w:r>
      <w:r w:rsidR="001C275B">
        <w:rPr>
          <w:rStyle w:val="Brak"/>
          <w:rFonts w:ascii="Times" w:hAnsi="Times"/>
          <w:sz w:val="24"/>
          <w:szCs w:val="24"/>
        </w:rPr>
        <w:t xml:space="preserve">(udzielanie informacji o akcjach rejestrowanych w rejestrze akcjonariuszy) </w:t>
      </w:r>
      <w:r w:rsidR="003B38D6">
        <w:rPr>
          <w:rStyle w:val="Brak"/>
          <w:rFonts w:ascii="Times" w:hAnsi="Times"/>
          <w:sz w:val="24"/>
          <w:szCs w:val="24"/>
        </w:rPr>
        <w:t>oraz w art.</w:t>
      </w:r>
      <w:r w:rsidR="001C275B">
        <w:rPr>
          <w:rStyle w:val="Brak"/>
          <w:rFonts w:ascii="Times" w:hAnsi="Times"/>
          <w:sz w:val="24"/>
          <w:szCs w:val="24"/>
        </w:rPr>
        <w:t xml:space="preserve"> </w:t>
      </w:r>
      <w:r w:rsidR="003B38D6">
        <w:rPr>
          <w:rStyle w:val="Brak"/>
          <w:rFonts w:ascii="Times" w:hAnsi="Times"/>
          <w:sz w:val="24"/>
          <w:szCs w:val="24"/>
        </w:rPr>
        <w:t>328</w:t>
      </w:r>
      <w:r w:rsidR="00D61A0C" w:rsidRPr="001C275B">
        <w:rPr>
          <w:rStyle w:val="Brak"/>
          <w:rFonts w:ascii="Times" w:hAnsi="Times"/>
          <w:sz w:val="24"/>
          <w:szCs w:val="24"/>
          <w:vertAlign w:val="superscript"/>
        </w:rPr>
        <w:t>13</w:t>
      </w:r>
      <w:r w:rsidR="001C275B">
        <w:rPr>
          <w:rStyle w:val="Brak"/>
          <w:rFonts w:ascii="Times" w:hAnsi="Times"/>
          <w:sz w:val="24"/>
          <w:szCs w:val="24"/>
        </w:rPr>
        <w:t xml:space="preserve"> k.s.h (udzielanie informacji o akcjach rejestrowanych w depozycie papierów wartościowych), a także w art. 92a ustawy o ofercie publicznej </w:t>
      </w:r>
      <w:r w:rsidR="001C275B" w:rsidRPr="001C275B">
        <w:rPr>
          <w:rStyle w:val="Brak"/>
          <w:rFonts w:ascii="Times" w:hAnsi="Times"/>
          <w:sz w:val="24"/>
          <w:szCs w:val="24"/>
        </w:rPr>
        <w:t>i warunkach wprowadzania instrumentów finansowych do zorganizowanego systemu obrotu oraz o spółkach publicznych</w:t>
      </w:r>
      <w:r w:rsidR="001C275B">
        <w:rPr>
          <w:rStyle w:val="Brak"/>
          <w:rFonts w:ascii="Times" w:hAnsi="Times"/>
          <w:sz w:val="24"/>
          <w:szCs w:val="24"/>
        </w:rPr>
        <w:t xml:space="preserve"> (przekazywanie informacji o akcjach rejestrowanych w depozycie papierów wartościowych spółce, która przechodzi z depozytowego do rejestrowego reżimu rejestracji akcji).</w:t>
      </w:r>
    </w:p>
    <w:p w:rsidR="00206180" w:rsidRPr="00206180" w:rsidRDefault="00206180" w:rsidP="00206180">
      <w:pPr>
        <w:spacing w:after="0"/>
        <w:jc w:val="both"/>
        <w:rPr>
          <w:rStyle w:val="Brak"/>
          <w:rFonts w:ascii="Times" w:hAnsi="Times"/>
          <w:sz w:val="24"/>
          <w:szCs w:val="24"/>
        </w:rPr>
      </w:pPr>
    </w:p>
    <w:p w:rsidR="003B5EAD" w:rsidRDefault="003B5EAD" w:rsidP="00206180">
      <w:pPr>
        <w:spacing w:after="0"/>
        <w:jc w:val="both"/>
        <w:rPr>
          <w:rStyle w:val="Brak"/>
          <w:rFonts w:ascii="Times" w:hAnsi="Times"/>
          <w:b/>
          <w:bCs/>
          <w:sz w:val="24"/>
        </w:rPr>
      </w:pPr>
      <w:r>
        <w:rPr>
          <w:rStyle w:val="Brak"/>
          <w:rFonts w:ascii="Times" w:hAnsi="Times"/>
          <w:b/>
          <w:bCs/>
          <w:sz w:val="24"/>
        </w:rPr>
        <w:t xml:space="preserve">Art. </w:t>
      </w:r>
      <w:r w:rsidR="007F3B7F">
        <w:rPr>
          <w:rStyle w:val="Brak"/>
          <w:rFonts w:ascii="Times" w:hAnsi="Times"/>
          <w:b/>
          <w:bCs/>
          <w:sz w:val="24"/>
        </w:rPr>
        <w:t>9</w:t>
      </w:r>
    </w:p>
    <w:p w:rsidR="003B5EAD" w:rsidRDefault="003B5EAD" w:rsidP="00206180">
      <w:pPr>
        <w:spacing w:after="0"/>
        <w:jc w:val="both"/>
        <w:rPr>
          <w:rStyle w:val="Brak"/>
          <w:rFonts w:ascii="Times" w:hAnsi="Times"/>
          <w:b/>
          <w:bCs/>
          <w:sz w:val="24"/>
        </w:rPr>
      </w:pPr>
    </w:p>
    <w:p w:rsidR="007F3B7F" w:rsidRPr="007F3B7F" w:rsidRDefault="007F3B7F" w:rsidP="000E2771">
      <w:pPr>
        <w:ind w:firstLine="480"/>
        <w:jc w:val="both"/>
        <w:rPr>
          <w:rStyle w:val="Brak"/>
          <w:rFonts w:ascii="Times" w:hAnsi="Times"/>
          <w:sz w:val="24"/>
          <w:szCs w:val="24"/>
        </w:rPr>
      </w:pPr>
      <w:r w:rsidRPr="007F3B7F">
        <w:rPr>
          <w:rStyle w:val="Brak"/>
          <w:rFonts w:ascii="Times" w:hAnsi="Times"/>
          <w:sz w:val="24"/>
          <w:szCs w:val="24"/>
        </w:rPr>
        <w:t>Zmiany art. 1</w:t>
      </w:r>
      <w:r>
        <w:rPr>
          <w:rStyle w:val="Brak"/>
          <w:rFonts w:ascii="Times" w:hAnsi="Times"/>
          <w:sz w:val="24"/>
          <w:szCs w:val="24"/>
        </w:rPr>
        <w:t xml:space="preserve">74 i </w:t>
      </w:r>
      <w:r w:rsidRPr="007F3B7F">
        <w:rPr>
          <w:rStyle w:val="Brak"/>
          <w:rFonts w:ascii="Times" w:hAnsi="Times"/>
          <w:sz w:val="24"/>
          <w:szCs w:val="24"/>
        </w:rPr>
        <w:t>177 ustawy o B</w:t>
      </w:r>
      <w:r>
        <w:rPr>
          <w:rStyle w:val="Brak"/>
          <w:rFonts w:ascii="Times" w:hAnsi="Times"/>
          <w:sz w:val="24"/>
          <w:szCs w:val="24"/>
        </w:rPr>
        <w:t xml:space="preserve">ankowym Funduszu Gwarancyjnym, </w:t>
      </w:r>
      <w:r w:rsidRPr="007F3B7F">
        <w:rPr>
          <w:rStyle w:val="Brak"/>
          <w:rFonts w:ascii="Times" w:hAnsi="Times"/>
          <w:sz w:val="24"/>
          <w:szCs w:val="24"/>
        </w:rPr>
        <w:t xml:space="preserve">systemie gwarantowania depozytów oraz przymusowej restrukturyzacji mają na celu </w:t>
      </w:r>
      <w:r w:rsidR="000E2771">
        <w:rPr>
          <w:rStyle w:val="Brak"/>
          <w:rFonts w:ascii="Times" w:hAnsi="Times"/>
          <w:sz w:val="24"/>
          <w:szCs w:val="24"/>
        </w:rPr>
        <w:t xml:space="preserve">dostosowanie przepisów o przymusowej restrukturyzacji do wprowadzanej w projekcie dematerializacji akcji. Jedną z form przymusowej restrukturyzacji jest przejęcie na podstawie decyzji BFG praw udziałowych podmiotu w restrukturyzacji, co obejmuje m. in. akcje, </w:t>
      </w:r>
      <w:r w:rsidR="000E2771" w:rsidRPr="000E2771">
        <w:rPr>
          <w:rStyle w:val="Brak"/>
          <w:rFonts w:ascii="Times" w:hAnsi="Times"/>
          <w:sz w:val="24"/>
          <w:szCs w:val="24"/>
        </w:rPr>
        <w:t>udziały, prawa poboru, prawa do akcji, warranty subskrypcyjne i inne zbywalne papiery wartościowe inkorporujące prawa majątkowe odpowiadające prawom wynikającym z akcji oraz inne zbywalne prawa majątkowe, które powstają w wyniku emisji, inkorporujące uprawnienie do nabycia lub objęcia papierów wartościowych określonych wcześniej.</w:t>
      </w:r>
      <w:r w:rsidR="000E2771">
        <w:rPr>
          <w:rStyle w:val="Brak"/>
          <w:rFonts w:ascii="Times" w:hAnsi="Times"/>
          <w:sz w:val="24"/>
          <w:szCs w:val="24"/>
        </w:rPr>
        <w:t xml:space="preserve"> Projekt zakłada, że wszystkie tytuły uczestnictwa w dochodach i majątku spółek akcyjnych i spółek komandytowo-akcyjnych są zdematerializowane. P</w:t>
      </w:r>
      <w:r w:rsidRPr="007F3B7F">
        <w:rPr>
          <w:rStyle w:val="Brak"/>
          <w:rFonts w:ascii="Times" w:hAnsi="Times"/>
          <w:sz w:val="24"/>
          <w:szCs w:val="24"/>
        </w:rPr>
        <w:t>odstawą do dokonywania zmian we wszelkich</w:t>
      </w:r>
      <w:r w:rsidR="000E2771">
        <w:rPr>
          <w:rStyle w:val="Brak"/>
          <w:rFonts w:ascii="Times" w:hAnsi="Times"/>
          <w:sz w:val="24"/>
          <w:szCs w:val="24"/>
        </w:rPr>
        <w:t xml:space="preserve"> </w:t>
      </w:r>
      <w:r w:rsidRPr="007F3B7F">
        <w:rPr>
          <w:rStyle w:val="Brak"/>
          <w:rFonts w:ascii="Times" w:hAnsi="Times"/>
          <w:sz w:val="24"/>
          <w:szCs w:val="24"/>
        </w:rPr>
        <w:t xml:space="preserve">rejestrach i księgach jest decyzja </w:t>
      </w:r>
      <w:r w:rsidR="000E2771">
        <w:rPr>
          <w:rStyle w:val="Brak"/>
          <w:rFonts w:ascii="Times" w:hAnsi="Times"/>
          <w:sz w:val="24"/>
          <w:szCs w:val="24"/>
        </w:rPr>
        <w:t>BFG</w:t>
      </w:r>
      <w:r w:rsidRPr="007F3B7F">
        <w:rPr>
          <w:rStyle w:val="Brak"/>
          <w:rFonts w:ascii="Times" w:hAnsi="Times"/>
          <w:sz w:val="24"/>
          <w:szCs w:val="24"/>
        </w:rPr>
        <w:t>.</w:t>
      </w:r>
    </w:p>
    <w:p w:rsidR="007F3B7F" w:rsidRDefault="007F3B7F" w:rsidP="007F3B7F">
      <w:pPr>
        <w:spacing w:after="0"/>
        <w:jc w:val="both"/>
        <w:rPr>
          <w:rStyle w:val="Brak"/>
          <w:rFonts w:ascii="Times" w:hAnsi="Times"/>
          <w:b/>
          <w:bCs/>
          <w:sz w:val="24"/>
        </w:rPr>
      </w:pPr>
    </w:p>
    <w:p w:rsidR="003B5EAD" w:rsidRDefault="003B5EAD" w:rsidP="00206180">
      <w:pPr>
        <w:spacing w:after="0"/>
        <w:jc w:val="both"/>
        <w:rPr>
          <w:rStyle w:val="Brak"/>
          <w:rFonts w:ascii="Times" w:hAnsi="Times"/>
          <w:b/>
          <w:bCs/>
          <w:sz w:val="24"/>
        </w:rPr>
      </w:pPr>
      <w:r>
        <w:rPr>
          <w:rStyle w:val="Brak"/>
          <w:rFonts w:ascii="Times" w:hAnsi="Times"/>
          <w:b/>
          <w:bCs/>
          <w:sz w:val="24"/>
        </w:rPr>
        <w:t xml:space="preserve">Art. </w:t>
      </w:r>
      <w:r w:rsidR="000E2771">
        <w:rPr>
          <w:rStyle w:val="Brak"/>
          <w:rFonts w:ascii="Times" w:hAnsi="Times"/>
          <w:b/>
          <w:bCs/>
          <w:sz w:val="24"/>
        </w:rPr>
        <w:t>10</w:t>
      </w:r>
      <w:r>
        <w:rPr>
          <w:rStyle w:val="Brak"/>
          <w:rFonts w:ascii="Times" w:hAnsi="Times"/>
          <w:b/>
          <w:bCs/>
          <w:sz w:val="24"/>
        </w:rPr>
        <w:t xml:space="preserve"> </w:t>
      </w:r>
    </w:p>
    <w:p w:rsidR="003B5EAD" w:rsidRDefault="003B5EAD" w:rsidP="00206180">
      <w:pPr>
        <w:spacing w:after="0"/>
        <w:jc w:val="both"/>
        <w:rPr>
          <w:rStyle w:val="Brak"/>
          <w:rFonts w:ascii="Times" w:hAnsi="Times"/>
          <w:b/>
          <w:bCs/>
          <w:sz w:val="24"/>
        </w:rPr>
      </w:pPr>
    </w:p>
    <w:p w:rsidR="003B5EAD" w:rsidRDefault="003B5EAD" w:rsidP="00206180">
      <w:pPr>
        <w:spacing w:after="0"/>
        <w:jc w:val="both"/>
        <w:rPr>
          <w:rFonts w:ascii="Times" w:eastAsia="MS Mincho" w:hAnsi="Times" w:cs="Arial"/>
          <w:sz w:val="24"/>
          <w:szCs w:val="20"/>
        </w:rPr>
      </w:pPr>
      <w:r>
        <w:rPr>
          <w:rStyle w:val="Brak"/>
          <w:rFonts w:ascii="Times" w:hAnsi="Times"/>
          <w:b/>
          <w:bCs/>
          <w:sz w:val="24"/>
        </w:rPr>
        <w:tab/>
      </w:r>
      <w:r w:rsidRPr="003B5EAD">
        <w:rPr>
          <w:rStyle w:val="Brak"/>
          <w:rFonts w:ascii="Times" w:hAnsi="Times"/>
          <w:bCs/>
          <w:sz w:val="24"/>
        </w:rPr>
        <w:t xml:space="preserve">Wprowadzenie </w:t>
      </w:r>
      <w:r>
        <w:rPr>
          <w:rStyle w:val="Brak"/>
          <w:rFonts w:ascii="Times" w:hAnsi="Times"/>
          <w:bCs/>
          <w:sz w:val="24"/>
        </w:rPr>
        <w:t xml:space="preserve">rejestrowania akcji w rejestrze akcjonariuszy wymusza również zmianę w ustawie o </w:t>
      </w:r>
      <w:r w:rsidRPr="008C54CD">
        <w:rPr>
          <w:rFonts w:ascii="Times" w:eastAsia="MS Mincho" w:hAnsi="Times" w:cs="Arial"/>
          <w:sz w:val="24"/>
          <w:szCs w:val="20"/>
        </w:rPr>
        <w:t>z dnia</w:t>
      </w:r>
      <w:r>
        <w:rPr>
          <w:rFonts w:ascii="Times" w:eastAsia="MS Mincho" w:hAnsi="Times" w:cs="Arial"/>
          <w:sz w:val="24"/>
          <w:szCs w:val="20"/>
        </w:rPr>
        <w:t xml:space="preserve"> 1 marca 2018 r. o przeciwdziałaniu praniu pieniędzy i finansowaniu terroryzmu. Zawarta w tej ustawie definicja klienta musi zostać poszerzona o osoby akcjonariuszy, zastawników i użytkowników akcji, którzy podlegają wpisowi do rejestru akcjonariuszy w związku z transakcją stanowiącą podstawę dokonania wpisu. Zmiana pozwoli objąć strony transakcji akcjami środkami bezpieczeństwa finansowego przewidzianymi w tej ustawie, co urzeczywistni jej cel w odniesieniu do takich transakcji i sprzyjać będzie bezpieczeństwu obrotu gospodarczego. </w:t>
      </w:r>
    </w:p>
    <w:p w:rsidR="003B5EAD" w:rsidRDefault="003B5EAD" w:rsidP="00206180">
      <w:pPr>
        <w:spacing w:after="0"/>
        <w:jc w:val="both"/>
        <w:rPr>
          <w:rStyle w:val="Brak"/>
          <w:rFonts w:ascii="Times" w:hAnsi="Times"/>
          <w:b/>
          <w:bCs/>
          <w:sz w:val="24"/>
        </w:rPr>
      </w:pPr>
    </w:p>
    <w:p w:rsidR="00206180" w:rsidRDefault="003B38D6" w:rsidP="00206180">
      <w:pPr>
        <w:spacing w:after="0"/>
        <w:jc w:val="both"/>
        <w:rPr>
          <w:rStyle w:val="Brak"/>
          <w:rFonts w:ascii="Times" w:hAnsi="Times"/>
          <w:b/>
          <w:bCs/>
        </w:rPr>
      </w:pPr>
      <w:r w:rsidRPr="00206180">
        <w:rPr>
          <w:rStyle w:val="Brak"/>
          <w:rFonts w:ascii="Times" w:hAnsi="Times"/>
          <w:b/>
          <w:bCs/>
          <w:sz w:val="24"/>
        </w:rPr>
        <w:t xml:space="preserve">Art. </w:t>
      </w:r>
      <w:r w:rsidR="000E2771">
        <w:rPr>
          <w:rStyle w:val="Brak"/>
          <w:rFonts w:ascii="Times" w:hAnsi="Times"/>
          <w:b/>
          <w:bCs/>
          <w:sz w:val="24"/>
        </w:rPr>
        <w:t>11</w:t>
      </w:r>
      <w:r>
        <w:rPr>
          <w:rStyle w:val="Brak"/>
          <w:rFonts w:ascii="Times" w:hAnsi="Times"/>
          <w:b/>
          <w:bCs/>
        </w:rPr>
        <w:t xml:space="preserve"> </w:t>
      </w:r>
    </w:p>
    <w:p w:rsidR="003B5EAD" w:rsidRDefault="003B5EAD" w:rsidP="00206180">
      <w:pPr>
        <w:spacing w:after="0"/>
        <w:jc w:val="both"/>
        <w:rPr>
          <w:rStyle w:val="Brak"/>
          <w:rFonts w:ascii="Times" w:hAnsi="Times"/>
          <w:b/>
          <w:bCs/>
        </w:rPr>
      </w:pPr>
    </w:p>
    <w:p w:rsidR="00D55924" w:rsidRDefault="00ED4874" w:rsidP="008C2DFB">
      <w:pPr>
        <w:spacing w:after="0"/>
        <w:jc w:val="both"/>
        <w:rPr>
          <w:rStyle w:val="Brak"/>
          <w:rFonts w:ascii="Times New Roman" w:hAnsi="Times New Roman" w:cs="Times New Roman"/>
          <w:sz w:val="24"/>
        </w:rPr>
      </w:pPr>
      <w:r>
        <w:rPr>
          <w:rStyle w:val="Brak"/>
          <w:rFonts w:ascii="Times New Roman" w:hAnsi="Times New Roman" w:cs="Times New Roman"/>
          <w:sz w:val="24"/>
        </w:rPr>
        <w:tab/>
      </w:r>
      <w:r w:rsidR="003B38D6" w:rsidRPr="00206180">
        <w:rPr>
          <w:rStyle w:val="Brak"/>
          <w:rFonts w:ascii="Times New Roman" w:hAnsi="Times New Roman" w:cs="Times New Roman"/>
          <w:sz w:val="24"/>
        </w:rPr>
        <w:t>Przepis ten, będący konsekwencją wprowadzenia obowiązkowej dematerializacji wszystkich akcji, przewiduje wygaśnięcie z mocy prawa, z</w:t>
      </w:r>
      <w:r w:rsidR="00D55924">
        <w:rPr>
          <w:rStyle w:val="Brak"/>
          <w:rFonts w:ascii="Times New Roman" w:hAnsi="Times New Roman" w:cs="Times New Roman"/>
          <w:sz w:val="24"/>
        </w:rPr>
        <w:t xml:space="preserve"> dniem wejścia w życie ustawy, tj. z 1 stycznia 202</w:t>
      </w:r>
      <w:r w:rsidR="003B5EAD">
        <w:rPr>
          <w:rStyle w:val="Brak"/>
          <w:rFonts w:ascii="Times New Roman" w:hAnsi="Times New Roman" w:cs="Times New Roman"/>
          <w:sz w:val="24"/>
        </w:rPr>
        <w:t>1</w:t>
      </w:r>
      <w:r w:rsidR="00D55924">
        <w:rPr>
          <w:rStyle w:val="Brak"/>
          <w:rFonts w:ascii="Times New Roman" w:hAnsi="Times New Roman" w:cs="Times New Roman"/>
          <w:sz w:val="24"/>
        </w:rPr>
        <w:t xml:space="preserve"> r.</w:t>
      </w:r>
      <w:r w:rsidR="003B38D6" w:rsidRPr="00206180">
        <w:rPr>
          <w:rStyle w:val="Brak"/>
          <w:rFonts w:ascii="Times New Roman" w:hAnsi="Times New Roman" w:cs="Times New Roman"/>
          <w:sz w:val="24"/>
        </w:rPr>
        <w:t>, mocy obowiązującej dokumentó</w:t>
      </w:r>
      <w:r w:rsidR="00D55924">
        <w:rPr>
          <w:rStyle w:val="Brak"/>
          <w:rFonts w:ascii="Times New Roman" w:hAnsi="Times New Roman" w:cs="Times New Roman"/>
          <w:sz w:val="24"/>
        </w:rPr>
        <w:t>w akcji wydanych przez spółkę.</w:t>
      </w:r>
    </w:p>
    <w:p w:rsidR="008C2DFB" w:rsidRDefault="00D55924" w:rsidP="008C2DFB">
      <w:pPr>
        <w:spacing w:after="0"/>
        <w:jc w:val="both"/>
        <w:rPr>
          <w:rStyle w:val="Brak"/>
          <w:rFonts w:ascii="Times New Roman" w:hAnsi="Times New Roman" w:cs="Times New Roman"/>
          <w:sz w:val="24"/>
        </w:rPr>
      </w:pPr>
      <w:r>
        <w:rPr>
          <w:rStyle w:val="Brak"/>
          <w:rFonts w:ascii="Times New Roman" w:hAnsi="Times New Roman" w:cs="Times New Roman"/>
          <w:sz w:val="24"/>
        </w:rPr>
        <w:tab/>
        <w:t>Jednocześnie</w:t>
      </w:r>
      <w:r w:rsidR="003B38D6" w:rsidRPr="00206180">
        <w:rPr>
          <w:rStyle w:val="Brak"/>
          <w:rFonts w:ascii="Times New Roman" w:hAnsi="Times New Roman" w:cs="Times New Roman"/>
          <w:sz w:val="24"/>
        </w:rPr>
        <w:t>, ze względu na swoistą systemową rewolucję, w imię ochrony praw akcjonariuszy</w:t>
      </w:r>
      <w:r w:rsidR="007B1749">
        <w:rPr>
          <w:rStyle w:val="Brak"/>
          <w:rFonts w:ascii="Times New Roman" w:hAnsi="Times New Roman" w:cs="Times New Roman"/>
          <w:sz w:val="24"/>
        </w:rPr>
        <w:t>,</w:t>
      </w:r>
      <w:r w:rsidR="003B38D6" w:rsidRPr="00206180">
        <w:rPr>
          <w:rStyle w:val="Brak"/>
          <w:rFonts w:ascii="Times New Roman" w:hAnsi="Times New Roman" w:cs="Times New Roman"/>
          <w:sz w:val="24"/>
        </w:rPr>
        <w:t xml:space="preserve"> </w:t>
      </w:r>
      <w:r w:rsidR="007B1749">
        <w:rPr>
          <w:rStyle w:val="Brak"/>
          <w:rFonts w:ascii="Times New Roman" w:hAnsi="Times New Roman" w:cs="Times New Roman"/>
          <w:sz w:val="24"/>
        </w:rPr>
        <w:t>proponuje się</w:t>
      </w:r>
      <w:r w:rsidR="003B38D6" w:rsidRPr="00206180">
        <w:rPr>
          <w:rStyle w:val="Brak"/>
          <w:rFonts w:ascii="Times New Roman" w:hAnsi="Times New Roman" w:cs="Times New Roman"/>
          <w:sz w:val="24"/>
        </w:rPr>
        <w:t xml:space="preserve"> zachowanie ograniczonej legitymacji z dokumentów akcji, które z mocy prawa tracą moc obowiązującą z dniem wejścia w życie ustawy</w:t>
      </w:r>
      <w:r w:rsidR="007B1749">
        <w:rPr>
          <w:rStyle w:val="Brak"/>
          <w:rFonts w:ascii="Times New Roman" w:hAnsi="Times New Roman" w:cs="Times New Roman"/>
          <w:sz w:val="24"/>
        </w:rPr>
        <w:t>,</w:t>
      </w:r>
      <w:r w:rsidR="003B38D6" w:rsidRPr="00206180">
        <w:rPr>
          <w:rStyle w:val="Brak"/>
          <w:rFonts w:ascii="Times New Roman" w:hAnsi="Times New Roman" w:cs="Times New Roman"/>
          <w:sz w:val="24"/>
        </w:rPr>
        <w:t xml:space="preserve"> w zakresie wykazywania</w:t>
      </w:r>
      <w:r w:rsidR="007B1749">
        <w:rPr>
          <w:rStyle w:val="Brak"/>
          <w:rFonts w:ascii="Times New Roman" w:hAnsi="Times New Roman" w:cs="Times New Roman"/>
          <w:sz w:val="24"/>
        </w:rPr>
        <w:t xml:space="preserve"> wobec spółki</w:t>
      </w:r>
      <w:r w:rsidR="003B38D6" w:rsidRPr="00206180">
        <w:rPr>
          <w:rStyle w:val="Brak"/>
          <w:rFonts w:ascii="Times New Roman" w:hAnsi="Times New Roman" w:cs="Times New Roman"/>
          <w:sz w:val="24"/>
        </w:rPr>
        <w:t xml:space="preserve"> przez rażąco niedbałych akcjonariuszy </w:t>
      </w:r>
      <w:r w:rsidR="007B1749">
        <w:rPr>
          <w:rStyle w:val="Brak"/>
          <w:rFonts w:ascii="Times New Roman" w:hAnsi="Times New Roman" w:cs="Times New Roman"/>
          <w:sz w:val="24"/>
        </w:rPr>
        <w:t>(</w:t>
      </w:r>
      <w:r w:rsidR="003B38D6" w:rsidRPr="00206180">
        <w:rPr>
          <w:rStyle w:val="Brak"/>
          <w:rFonts w:ascii="Times New Roman" w:hAnsi="Times New Roman" w:cs="Times New Roman"/>
          <w:sz w:val="24"/>
        </w:rPr>
        <w:t>którzy ignorowali wezwania spółki do złożenia dokumentów akcji przed dniem utraty ich mocy obowiązującej</w:t>
      </w:r>
      <w:r w:rsidR="007B1749">
        <w:rPr>
          <w:rStyle w:val="Brak"/>
          <w:rFonts w:ascii="Times New Roman" w:hAnsi="Times New Roman" w:cs="Times New Roman"/>
          <w:sz w:val="24"/>
        </w:rPr>
        <w:t>)</w:t>
      </w:r>
      <w:r w:rsidR="003B38D6" w:rsidRPr="00206180">
        <w:rPr>
          <w:rStyle w:val="Brak"/>
          <w:rFonts w:ascii="Times New Roman" w:hAnsi="Times New Roman" w:cs="Times New Roman"/>
          <w:sz w:val="24"/>
        </w:rPr>
        <w:t>, że przysługuje im status akcjonariusza. Okres takiej ograniczonej legitymacji z dokumentu akcji określono na pięć lat od daty wejścia w życie ustawy (czyli do 1 stycznia 202</w:t>
      </w:r>
      <w:r w:rsidR="003B5EAD">
        <w:rPr>
          <w:rStyle w:val="Brak"/>
          <w:rFonts w:ascii="Times New Roman" w:hAnsi="Times New Roman" w:cs="Times New Roman"/>
          <w:sz w:val="24"/>
        </w:rPr>
        <w:t>6</w:t>
      </w:r>
      <w:r w:rsidR="003B38D6" w:rsidRPr="00206180">
        <w:rPr>
          <w:rStyle w:val="Brak"/>
          <w:rFonts w:ascii="Times New Roman" w:hAnsi="Times New Roman" w:cs="Times New Roman"/>
          <w:sz w:val="24"/>
        </w:rPr>
        <w:t xml:space="preserve"> r.). Biorąc pod uwagę zasadę, że prawo cywilne chroni osoby staranne</w:t>
      </w:r>
      <w:r w:rsidR="00854371">
        <w:rPr>
          <w:rStyle w:val="Brak"/>
          <w:rFonts w:ascii="Times New Roman" w:hAnsi="Times New Roman" w:cs="Times New Roman"/>
          <w:sz w:val="24"/>
        </w:rPr>
        <w:t>,</w:t>
      </w:r>
      <w:r w:rsidR="003B38D6" w:rsidRPr="00206180">
        <w:rPr>
          <w:rStyle w:val="Brak"/>
          <w:rFonts w:ascii="Times New Roman" w:hAnsi="Times New Roman" w:cs="Times New Roman"/>
          <w:sz w:val="24"/>
        </w:rPr>
        <w:t xml:space="preserve"> jest to okres ochronny </w:t>
      </w:r>
      <w:r w:rsidR="00854371">
        <w:rPr>
          <w:rStyle w:val="Brak"/>
          <w:rFonts w:ascii="Times New Roman" w:hAnsi="Times New Roman" w:cs="Times New Roman"/>
          <w:sz w:val="24"/>
        </w:rPr>
        <w:t>i tak</w:t>
      </w:r>
      <w:r w:rsidR="003B38D6" w:rsidRPr="00206180">
        <w:rPr>
          <w:rStyle w:val="Brak"/>
          <w:rFonts w:ascii="Times New Roman" w:hAnsi="Times New Roman" w:cs="Times New Roman"/>
          <w:sz w:val="24"/>
        </w:rPr>
        <w:t xml:space="preserve"> przekraczający standardy, których można rozsądnie wymagać od ustawodawcy w świetle konstytucyjnej ochrony własności i innych praw majątkowych. Akcjonariusz, która nie złoży w takich terminach dokumentu akcji w spółce</w:t>
      </w:r>
      <w:r w:rsidR="00854371">
        <w:rPr>
          <w:rStyle w:val="Brak"/>
          <w:rFonts w:ascii="Times New Roman" w:hAnsi="Times New Roman" w:cs="Times New Roman"/>
          <w:sz w:val="24"/>
        </w:rPr>
        <w:t>,</w:t>
      </w:r>
      <w:r w:rsidR="003B38D6" w:rsidRPr="00206180">
        <w:rPr>
          <w:rStyle w:val="Brak"/>
          <w:rFonts w:ascii="Times New Roman" w:hAnsi="Times New Roman" w:cs="Times New Roman"/>
          <w:sz w:val="24"/>
        </w:rPr>
        <w:t xml:space="preserve"> w istocie sam pozbawi się ochrony swoich praw członkowskich w spółce, a jego zachowanie można w sposób uzasadniony porównać do zachowania osoby porzucającej z własnej woli swoją własność.</w:t>
      </w:r>
    </w:p>
    <w:p w:rsidR="008C2DFB" w:rsidRPr="008C2DFB" w:rsidRDefault="008C2DFB" w:rsidP="008C2DFB">
      <w:pPr>
        <w:spacing w:after="0"/>
        <w:jc w:val="both"/>
        <w:rPr>
          <w:rStyle w:val="Brak"/>
          <w:rFonts w:ascii="Times New Roman" w:hAnsi="Times New Roman" w:cs="Times New Roman"/>
          <w:sz w:val="24"/>
        </w:rPr>
      </w:pPr>
    </w:p>
    <w:p w:rsidR="00821914" w:rsidRPr="008C2DFB" w:rsidRDefault="003B38D6" w:rsidP="000A583C">
      <w:pPr>
        <w:jc w:val="both"/>
        <w:rPr>
          <w:rStyle w:val="Brak"/>
          <w:rFonts w:ascii="Times New Roman" w:eastAsia="Times" w:hAnsi="Times New Roman" w:cs="Times New Roman"/>
          <w:sz w:val="32"/>
          <w:szCs w:val="24"/>
        </w:rPr>
      </w:pPr>
      <w:r w:rsidRPr="008C2DFB">
        <w:rPr>
          <w:rStyle w:val="Brak"/>
          <w:rFonts w:ascii="Times New Roman" w:hAnsi="Times New Roman" w:cs="Times New Roman"/>
          <w:b/>
          <w:bCs/>
          <w:sz w:val="24"/>
        </w:rPr>
        <w:t xml:space="preserve">Art. </w:t>
      </w:r>
      <w:r w:rsidR="000E2771">
        <w:rPr>
          <w:rStyle w:val="Brak"/>
          <w:rFonts w:ascii="Times New Roman" w:hAnsi="Times New Roman" w:cs="Times New Roman"/>
          <w:b/>
          <w:bCs/>
          <w:sz w:val="24"/>
        </w:rPr>
        <w:t>12</w:t>
      </w:r>
    </w:p>
    <w:p w:rsidR="00821914" w:rsidRPr="008C2DFB" w:rsidRDefault="003B38D6" w:rsidP="001E227C">
      <w:pPr>
        <w:pStyle w:val="Style8"/>
        <w:widowControl/>
        <w:spacing w:after="200" w:line="276" w:lineRule="auto"/>
        <w:ind w:firstLine="708"/>
        <w:rPr>
          <w:rStyle w:val="Brak"/>
          <w:rFonts w:ascii="Times New Roman" w:eastAsia="Times" w:hAnsi="Times New Roman" w:cs="Times New Roman"/>
        </w:rPr>
      </w:pPr>
      <w:r w:rsidRPr="008C2DFB">
        <w:rPr>
          <w:rStyle w:val="Brak"/>
          <w:rFonts w:ascii="Times New Roman" w:hAnsi="Times New Roman" w:cs="Times New Roman"/>
        </w:rPr>
        <w:t xml:space="preserve">Aby spółki i akcjonariusze mogli przygotować się do </w:t>
      </w:r>
      <w:r w:rsidR="001E227C">
        <w:rPr>
          <w:rStyle w:val="Brak"/>
          <w:rFonts w:ascii="Times New Roman" w:hAnsi="Times New Roman" w:cs="Times New Roman"/>
        </w:rPr>
        <w:t>wejścia w życie projektowanych zmian w okresie</w:t>
      </w:r>
      <w:r w:rsidRPr="008C2DFB">
        <w:rPr>
          <w:rStyle w:val="Brak"/>
          <w:rFonts w:ascii="Times New Roman" w:hAnsi="Times New Roman" w:cs="Times New Roman"/>
        </w:rPr>
        <w:t xml:space="preserve"> </w:t>
      </w:r>
      <w:r w:rsidRPr="00C27820">
        <w:rPr>
          <w:rStyle w:val="Brak"/>
          <w:rFonts w:ascii="Times New Roman" w:hAnsi="Times New Roman" w:cs="Times New Roman"/>
          <w:iCs/>
        </w:rPr>
        <w:t>vacatio legis</w:t>
      </w:r>
      <w:r w:rsidRPr="008C2DFB">
        <w:rPr>
          <w:rStyle w:val="Brak"/>
          <w:rFonts w:ascii="Times New Roman" w:hAnsi="Times New Roman" w:cs="Times New Roman"/>
        </w:rPr>
        <w:t xml:space="preserve"> (o </w:t>
      </w:r>
      <w:r w:rsidR="001E227C">
        <w:rPr>
          <w:rStyle w:val="Brak"/>
          <w:rFonts w:ascii="Times New Roman" w:hAnsi="Times New Roman" w:cs="Times New Roman"/>
        </w:rPr>
        <w:t>którym niżej), projekt przewiduje niespotykaną</w:t>
      </w:r>
      <w:r w:rsidR="001E227C">
        <w:rPr>
          <w:rStyle w:val="Brak"/>
          <w:rFonts w:ascii="Times New Roman" w:eastAsia="Times" w:hAnsi="Times New Roman" w:cs="Times New Roman"/>
        </w:rPr>
        <w:t xml:space="preserve"> </w:t>
      </w:r>
      <w:r w:rsidRPr="008C2DFB">
        <w:rPr>
          <w:rStyle w:val="Brak"/>
          <w:rFonts w:ascii="Times New Roman" w:hAnsi="Times New Roman" w:cs="Times New Roman"/>
        </w:rPr>
        <w:t>w polskim prawie spółek intensywność komunikacji spółki z akcjonariuszami w sprawie dematerializacji</w:t>
      </w:r>
      <w:r w:rsidR="001E11BC">
        <w:rPr>
          <w:rStyle w:val="Brak"/>
          <w:rFonts w:ascii="Times New Roman" w:hAnsi="Times New Roman" w:cs="Times New Roman"/>
        </w:rPr>
        <w:t>,</w:t>
      </w:r>
      <w:r w:rsidRPr="008C2DFB">
        <w:rPr>
          <w:rStyle w:val="Brak"/>
          <w:rFonts w:ascii="Times New Roman" w:hAnsi="Times New Roman" w:cs="Times New Roman"/>
        </w:rPr>
        <w:t xml:space="preserve"> uzasadnioną znaczeniem wprowadzanych zmian oraz ochroną praw akcjonariuszy nawet rażąco niedbałych (biernych)</w:t>
      </w:r>
      <w:r w:rsidR="001E11BC">
        <w:rPr>
          <w:rStyle w:val="Brak"/>
          <w:rFonts w:ascii="Times New Roman" w:hAnsi="Times New Roman" w:cs="Times New Roman"/>
        </w:rPr>
        <w:t>, nakładając przy tym na spółkę obowiązek</w:t>
      </w:r>
      <w:r w:rsidRPr="008C2DFB">
        <w:rPr>
          <w:rStyle w:val="Brak"/>
          <w:rFonts w:ascii="Times New Roman" w:hAnsi="Times New Roman" w:cs="Times New Roman"/>
        </w:rPr>
        <w:t xml:space="preserve"> aktywnej komunikacji, czyli poszukiwania sposobu dotarcia do akcjonariuszy w myśl zasady „pchania” informacji do akcjonariuszy. Spółka zobowiązana zostaje do </w:t>
      </w:r>
      <w:r w:rsidR="003B5EAD">
        <w:rPr>
          <w:rStyle w:val="Brak"/>
          <w:rFonts w:ascii="Times New Roman" w:hAnsi="Times New Roman" w:cs="Times New Roman"/>
        </w:rPr>
        <w:t xml:space="preserve">aż </w:t>
      </w:r>
      <w:r w:rsidRPr="008C2DFB">
        <w:rPr>
          <w:rStyle w:val="Brak"/>
          <w:rFonts w:ascii="Times New Roman" w:hAnsi="Times New Roman" w:cs="Times New Roman"/>
        </w:rPr>
        <w:t>pięciokrotnego wezwania akcjonariuszy do złożenia dokumentów akcji w spółce oraz udostępni</w:t>
      </w:r>
      <w:r w:rsidR="001E11BC">
        <w:rPr>
          <w:rStyle w:val="Brak"/>
          <w:rFonts w:ascii="Times New Roman" w:hAnsi="Times New Roman" w:cs="Times New Roman"/>
        </w:rPr>
        <w:t>enia informacji</w:t>
      </w:r>
      <w:r w:rsidRPr="008C2DFB">
        <w:rPr>
          <w:rStyle w:val="Brak"/>
          <w:rFonts w:ascii="Times New Roman" w:hAnsi="Times New Roman" w:cs="Times New Roman"/>
        </w:rPr>
        <w:t xml:space="preserve"> o wezwaniu na stronie internetowej</w:t>
      </w:r>
      <w:r w:rsidR="00B27CFE" w:rsidRPr="008C2DFB">
        <w:rPr>
          <w:rStyle w:val="Brak"/>
          <w:rFonts w:ascii="Times New Roman" w:hAnsi="Times New Roman" w:cs="Times New Roman"/>
        </w:rPr>
        <w:t>.</w:t>
      </w:r>
      <w:r w:rsidRPr="008C2DFB">
        <w:rPr>
          <w:rStyle w:val="Brak"/>
          <w:rFonts w:ascii="Times New Roman" w:hAnsi="Times New Roman" w:cs="Times New Roman"/>
        </w:rPr>
        <w:t xml:space="preserve"> </w:t>
      </w:r>
      <w:r w:rsidR="00A03038">
        <w:rPr>
          <w:rStyle w:val="Brak"/>
          <w:rFonts w:ascii="Times New Roman" w:hAnsi="Times New Roman" w:cs="Times New Roman"/>
        </w:rPr>
        <w:t>Ponadto, przepis szczegółowo określa ramy czasowe dokonywania wezwań, tj. termin pierwszego wezwania oraz odstępy między kolejnymi wezwaniami.</w:t>
      </w:r>
    </w:p>
    <w:p w:rsidR="008C2DFB" w:rsidRDefault="003B38D6" w:rsidP="008C2DFB">
      <w:pPr>
        <w:pStyle w:val="Style8"/>
        <w:widowControl/>
        <w:spacing w:after="240" w:line="276" w:lineRule="auto"/>
        <w:rPr>
          <w:rStyle w:val="Brak"/>
          <w:rFonts w:ascii="Times New Roman" w:eastAsia="Times" w:hAnsi="Times New Roman" w:cs="Times New Roman"/>
        </w:rPr>
      </w:pPr>
      <w:r w:rsidRPr="008C2DFB">
        <w:rPr>
          <w:rStyle w:val="Brak"/>
          <w:rFonts w:ascii="Times New Roman" w:hAnsi="Times New Roman" w:cs="Times New Roman"/>
          <w:b/>
          <w:bCs/>
        </w:rPr>
        <w:t xml:space="preserve">Art. </w:t>
      </w:r>
      <w:r w:rsidR="000E2771">
        <w:rPr>
          <w:rStyle w:val="Brak"/>
          <w:rFonts w:ascii="Times New Roman" w:hAnsi="Times New Roman" w:cs="Times New Roman"/>
          <w:b/>
          <w:bCs/>
        </w:rPr>
        <w:t>13</w:t>
      </w:r>
    </w:p>
    <w:p w:rsidR="00821914" w:rsidRPr="008C2DFB" w:rsidRDefault="00ED4874" w:rsidP="008C2DFB">
      <w:pPr>
        <w:pStyle w:val="Style8"/>
        <w:widowControl/>
        <w:spacing w:after="240" w:line="276" w:lineRule="auto"/>
        <w:rPr>
          <w:rStyle w:val="Brak"/>
          <w:rFonts w:ascii="Times New Roman" w:eastAsia="Times" w:hAnsi="Times New Roman" w:cs="Times New Roman"/>
        </w:rPr>
      </w:pPr>
      <w:r>
        <w:rPr>
          <w:rStyle w:val="Brak"/>
          <w:rFonts w:ascii="Times New Roman" w:hAnsi="Times New Roman" w:cs="Times New Roman"/>
        </w:rPr>
        <w:lastRenderedPageBreak/>
        <w:tab/>
      </w:r>
      <w:r w:rsidR="003B38D6" w:rsidRPr="008C2DFB">
        <w:rPr>
          <w:rStyle w:val="Brak"/>
          <w:rFonts w:ascii="Times New Roman" w:hAnsi="Times New Roman" w:cs="Times New Roman"/>
        </w:rPr>
        <w:t xml:space="preserve">Przepis ten nakazuje spółce, aby przed pierwszym wezwaniem akcjonariuszy do złożenia dokumentów akcji zawarła umowę </w:t>
      </w:r>
      <w:r w:rsidR="00581991">
        <w:rPr>
          <w:rStyle w:val="Brak"/>
          <w:rFonts w:ascii="Times New Roman" w:hAnsi="Times New Roman" w:cs="Times New Roman"/>
        </w:rPr>
        <w:t>o</w:t>
      </w:r>
      <w:r w:rsidR="003B38D6" w:rsidRPr="008C2DFB">
        <w:rPr>
          <w:rStyle w:val="Brak"/>
          <w:rFonts w:ascii="Times New Roman" w:hAnsi="Times New Roman" w:cs="Times New Roman"/>
        </w:rPr>
        <w:t xml:space="preserve"> prowadzenie rejestru akcjonariuszy </w:t>
      </w:r>
      <w:r w:rsidR="00581991">
        <w:rPr>
          <w:rStyle w:val="Brak"/>
          <w:rFonts w:ascii="Times New Roman" w:hAnsi="Times New Roman" w:cs="Times New Roman"/>
        </w:rPr>
        <w:t xml:space="preserve">albo </w:t>
      </w:r>
      <w:r w:rsidR="00C27820">
        <w:rPr>
          <w:rStyle w:val="Brak"/>
          <w:rFonts w:ascii="Times New Roman" w:hAnsi="Times New Roman" w:cs="Times New Roman"/>
        </w:rPr>
        <w:t xml:space="preserve">- </w:t>
      </w:r>
      <w:r w:rsidR="00581991">
        <w:rPr>
          <w:rStyle w:val="Brak"/>
          <w:rFonts w:ascii="Times New Roman" w:hAnsi="Times New Roman" w:cs="Times New Roman"/>
        </w:rPr>
        <w:t xml:space="preserve">w przypadku spółki </w:t>
      </w:r>
      <w:r w:rsidR="00C541BC">
        <w:rPr>
          <w:rStyle w:val="Brak"/>
          <w:rFonts w:ascii="Times New Roman" w:hAnsi="Times New Roman" w:cs="Times New Roman"/>
        </w:rPr>
        <w:t>niebędącej spółką publiczną</w:t>
      </w:r>
      <w:r w:rsidR="00581991">
        <w:rPr>
          <w:rStyle w:val="Brak"/>
          <w:rFonts w:ascii="Times New Roman" w:hAnsi="Times New Roman" w:cs="Times New Roman"/>
        </w:rPr>
        <w:t xml:space="preserve">, </w:t>
      </w:r>
      <w:r w:rsidR="00C27820">
        <w:rPr>
          <w:rStyle w:val="Brak"/>
          <w:rFonts w:ascii="Times New Roman" w:hAnsi="Times New Roman" w:cs="Times New Roman"/>
        </w:rPr>
        <w:t xml:space="preserve">która </w:t>
      </w:r>
      <w:r w:rsidR="003A5C09">
        <w:rPr>
          <w:rStyle w:val="Brak"/>
          <w:rFonts w:ascii="Times New Roman" w:hAnsi="Times New Roman" w:cs="Times New Roman"/>
        </w:rPr>
        <w:t>wybierze</w:t>
      </w:r>
      <w:r w:rsidR="00581991">
        <w:rPr>
          <w:rStyle w:val="Brak"/>
          <w:rFonts w:ascii="Times New Roman" w:hAnsi="Times New Roman" w:cs="Times New Roman"/>
        </w:rPr>
        <w:t xml:space="preserve"> rejestrację swoich akcji w systemie depozytu papierów wartościowych</w:t>
      </w:r>
      <w:r w:rsidR="00C27820">
        <w:rPr>
          <w:rStyle w:val="Brak"/>
          <w:rFonts w:ascii="Times New Roman" w:hAnsi="Times New Roman" w:cs="Times New Roman"/>
        </w:rPr>
        <w:t xml:space="preserve"> </w:t>
      </w:r>
      <w:r w:rsidR="00581991">
        <w:rPr>
          <w:rStyle w:val="Brak"/>
          <w:rFonts w:ascii="Times New Roman" w:hAnsi="Times New Roman" w:cs="Times New Roman"/>
        </w:rPr>
        <w:t xml:space="preserve">- umowę o rejestrację akcji w depozycie papierów wartościowych. Zawarcie takich umów w okresie vacatio legis jest niezbędne do tego, aby w dniu wejścia w </w:t>
      </w:r>
      <w:r w:rsidR="00C27820">
        <w:rPr>
          <w:rStyle w:val="Brak"/>
          <w:rFonts w:ascii="Times New Roman" w:hAnsi="Times New Roman" w:cs="Times New Roman"/>
        </w:rPr>
        <w:t>życie</w:t>
      </w:r>
      <w:r w:rsidR="00581991">
        <w:rPr>
          <w:rStyle w:val="Brak"/>
          <w:rFonts w:ascii="Times New Roman" w:hAnsi="Times New Roman" w:cs="Times New Roman"/>
        </w:rPr>
        <w:t xml:space="preserve"> ustawy </w:t>
      </w:r>
      <w:r w:rsidR="00C27820">
        <w:rPr>
          <w:rStyle w:val="Brak"/>
          <w:rFonts w:ascii="Times New Roman" w:hAnsi="Times New Roman" w:cs="Times New Roman"/>
        </w:rPr>
        <w:t>uruchomić rejestry.</w:t>
      </w:r>
    </w:p>
    <w:p w:rsidR="00821914" w:rsidRPr="008C2DFB" w:rsidRDefault="003B38D6" w:rsidP="00BF7FCF">
      <w:pPr>
        <w:pStyle w:val="Style8"/>
        <w:widowControl/>
        <w:spacing w:after="240" w:line="276" w:lineRule="auto"/>
        <w:rPr>
          <w:rStyle w:val="Brak"/>
          <w:rFonts w:ascii="Times New Roman" w:eastAsia="Times" w:hAnsi="Times New Roman" w:cs="Times New Roman"/>
          <w:b/>
          <w:bCs/>
        </w:rPr>
      </w:pPr>
      <w:r w:rsidRPr="008C2DFB">
        <w:rPr>
          <w:rStyle w:val="Brak"/>
          <w:rFonts w:ascii="Times New Roman" w:hAnsi="Times New Roman" w:cs="Times New Roman"/>
          <w:b/>
          <w:bCs/>
        </w:rPr>
        <w:t xml:space="preserve">Art. </w:t>
      </w:r>
      <w:r w:rsidR="000E2771">
        <w:rPr>
          <w:rStyle w:val="Brak"/>
          <w:rFonts w:ascii="Times New Roman" w:hAnsi="Times New Roman" w:cs="Times New Roman"/>
          <w:b/>
          <w:bCs/>
        </w:rPr>
        <w:t>14</w:t>
      </w:r>
    </w:p>
    <w:p w:rsidR="00821914" w:rsidRPr="008C2DFB" w:rsidRDefault="00ED4874" w:rsidP="00BF7FCF">
      <w:pPr>
        <w:pStyle w:val="Style8"/>
        <w:widowControl/>
        <w:spacing w:after="240" w:line="276" w:lineRule="auto"/>
        <w:rPr>
          <w:rStyle w:val="Brak"/>
          <w:rFonts w:ascii="Times New Roman" w:eastAsia="Times" w:hAnsi="Times New Roman" w:cs="Times New Roman"/>
        </w:rPr>
      </w:pPr>
      <w:r>
        <w:rPr>
          <w:rStyle w:val="Brak"/>
          <w:rFonts w:ascii="Times New Roman" w:hAnsi="Times New Roman" w:cs="Times New Roman"/>
        </w:rPr>
        <w:tab/>
      </w:r>
      <w:r w:rsidR="00C27820">
        <w:rPr>
          <w:rStyle w:val="Brak"/>
          <w:rFonts w:ascii="Times New Roman" w:hAnsi="Times New Roman" w:cs="Times New Roman"/>
        </w:rPr>
        <w:t xml:space="preserve">Dla zapewnienia skuteczności przepisów przewidujących dematerializację akcji już </w:t>
      </w:r>
      <w:r w:rsidR="00F2524B">
        <w:rPr>
          <w:rStyle w:val="Brak"/>
          <w:rFonts w:ascii="Times New Roman" w:hAnsi="Times New Roman" w:cs="Times New Roman"/>
        </w:rPr>
        <w:t>istniejących spółek w</w:t>
      </w:r>
      <w:r w:rsidR="003B38D6" w:rsidRPr="008C2DFB">
        <w:rPr>
          <w:rStyle w:val="Brak"/>
          <w:rFonts w:ascii="Times New Roman" w:hAnsi="Times New Roman" w:cs="Times New Roman"/>
        </w:rPr>
        <w:t xml:space="preserve"> przepisie tym wprowadza się osobną sankcję </w:t>
      </w:r>
      <w:r w:rsidR="00F2524B">
        <w:rPr>
          <w:rStyle w:val="Brak"/>
          <w:rFonts w:ascii="Times New Roman" w:hAnsi="Times New Roman" w:cs="Times New Roman"/>
        </w:rPr>
        <w:t>karną</w:t>
      </w:r>
      <w:r w:rsidR="001D6F8F">
        <w:rPr>
          <w:rStyle w:val="Brak"/>
          <w:rFonts w:ascii="Times New Roman" w:hAnsi="Times New Roman" w:cs="Times New Roman"/>
        </w:rPr>
        <w:t xml:space="preserve"> </w:t>
      </w:r>
      <w:r w:rsidR="003B38D6" w:rsidRPr="008C2DFB">
        <w:rPr>
          <w:rStyle w:val="Brak"/>
          <w:rFonts w:ascii="Times New Roman" w:hAnsi="Times New Roman" w:cs="Times New Roman"/>
        </w:rPr>
        <w:t xml:space="preserve">wobec członków zarządu spółki, którzy dopuszczą do tego, że wbrew nałożonym w projekcie obowiązkom spółka nie dokonuje wezwań akcjonariuszy do złożenia akcji zgodnie z przepisami art. </w:t>
      </w:r>
      <w:r w:rsidR="00C541BC">
        <w:rPr>
          <w:rStyle w:val="Brak"/>
          <w:rFonts w:ascii="Times New Roman" w:hAnsi="Times New Roman" w:cs="Times New Roman"/>
        </w:rPr>
        <w:t>11</w:t>
      </w:r>
      <w:r w:rsidR="003B38D6" w:rsidRPr="008C2DFB">
        <w:rPr>
          <w:rStyle w:val="Brak"/>
          <w:rFonts w:ascii="Times New Roman" w:hAnsi="Times New Roman" w:cs="Times New Roman"/>
        </w:rPr>
        <w:t xml:space="preserve"> lub nie zawiera umowy o prowadzenie rejestru akcjonariuszy lub umowy o rejestrację akcji w depozycie papierów wartościowych zgodnie z przepisami art.</w:t>
      </w:r>
      <w:r w:rsidR="00C541BC">
        <w:rPr>
          <w:rStyle w:val="Brak"/>
          <w:rFonts w:ascii="Times New Roman" w:hAnsi="Times New Roman" w:cs="Times New Roman"/>
        </w:rPr>
        <w:t xml:space="preserve"> 12</w:t>
      </w:r>
      <w:r w:rsidR="003B38D6" w:rsidRPr="008C2DFB">
        <w:rPr>
          <w:rStyle w:val="Brak"/>
          <w:rFonts w:ascii="Times New Roman" w:hAnsi="Times New Roman" w:cs="Times New Roman"/>
        </w:rPr>
        <w:t>.</w:t>
      </w:r>
    </w:p>
    <w:p w:rsidR="00821914" w:rsidRDefault="003B38D6" w:rsidP="000A583C">
      <w:pPr>
        <w:pStyle w:val="Style8"/>
        <w:widowControl/>
        <w:spacing w:after="240" w:line="276" w:lineRule="auto"/>
        <w:rPr>
          <w:rStyle w:val="Brak"/>
          <w:rFonts w:ascii="Times New Roman" w:hAnsi="Times New Roman" w:cs="Times New Roman"/>
          <w:b/>
          <w:bCs/>
        </w:rPr>
      </w:pPr>
      <w:r w:rsidRPr="008C2DFB">
        <w:rPr>
          <w:rStyle w:val="Brak"/>
          <w:rFonts w:ascii="Times New Roman" w:hAnsi="Times New Roman" w:cs="Times New Roman"/>
          <w:b/>
          <w:bCs/>
        </w:rPr>
        <w:t>Art. 1</w:t>
      </w:r>
      <w:r w:rsidR="000E2771">
        <w:rPr>
          <w:rStyle w:val="Brak"/>
          <w:rFonts w:ascii="Times New Roman" w:hAnsi="Times New Roman" w:cs="Times New Roman"/>
          <w:b/>
          <w:bCs/>
        </w:rPr>
        <w:t>5</w:t>
      </w:r>
    </w:p>
    <w:p w:rsidR="001C16AE" w:rsidRPr="000A583C" w:rsidRDefault="00ED4874" w:rsidP="000A583C">
      <w:pPr>
        <w:pStyle w:val="Style8"/>
        <w:widowControl/>
        <w:spacing w:after="240" w:line="276" w:lineRule="auto"/>
        <w:rPr>
          <w:rStyle w:val="Brak"/>
          <w:rFonts w:ascii="Times New Roman" w:hAnsi="Times New Roman" w:cs="Times New Roman"/>
        </w:rPr>
      </w:pPr>
      <w:r>
        <w:rPr>
          <w:rStyle w:val="Brak"/>
          <w:rFonts w:ascii="Times New Roman" w:hAnsi="Times New Roman" w:cs="Times New Roman"/>
        </w:rPr>
        <w:tab/>
      </w:r>
      <w:r w:rsidR="003B38D6" w:rsidRPr="008C2DFB">
        <w:rPr>
          <w:rStyle w:val="Brak"/>
          <w:rFonts w:ascii="Times New Roman" w:hAnsi="Times New Roman" w:cs="Times New Roman"/>
        </w:rPr>
        <w:t xml:space="preserve">Przepis ten </w:t>
      </w:r>
      <w:r w:rsidR="001D6F8F">
        <w:rPr>
          <w:rStyle w:val="Brak"/>
          <w:rFonts w:ascii="Times New Roman" w:hAnsi="Times New Roman" w:cs="Times New Roman"/>
        </w:rPr>
        <w:t xml:space="preserve">przewiduje, że w odniesieniu do akcji </w:t>
      </w:r>
      <w:r w:rsidR="003B38D6" w:rsidRPr="008C2DFB">
        <w:rPr>
          <w:rStyle w:val="Brak"/>
          <w:rFonts w:ascii="Times New Roman" w:hAnsi="Times New Roman" w:cs="Times New Roman"/>
        </w:rPr>
        <w:t>na okaziciela, które</w:t>
      </w:r>
      <w:r w:rsidR="00DB2AD0">
        <w:rPr>
          <w:rStyle w:val="Brak"/>
          <w:rFonts w:ascii="Times New Roman" w:hAnsi="Times New Roman" w:cs="Times New Roman"/>
        </w:rPr>
        <w:t xml:space="preserve"> – w wyniku wezwania przez spółkę</w:t>
      </w:r>
      <w:r w:rsidR="003B38D6" w:rsidRPr="008C2DFB">
        <w:rPr>
          <w:rStyle w:val="Brak"/>
          <w:rFonts w:ascii="Times New Roman" w:hAnsi="Times New Roman" w:cs="Times New Roman"/>
        </w:rPr>
        <w:t xml:space="preserve"> zostały złożone w spółce </w:t>
      </w:r>
      <w:r w:rsidR="00DB2AD0">
        <w:rPr>
          <w:rStyle w:val="Brak"/>
          <w:rFonts w:ascii="Times New Roman" w:hAnsi="Times New Roman" w:cs="Times New Roman"/>
        </w:rPr>
        <w:t>w okresie od dnia ich złożenia do dnia</w:t>
      </w:r>
      <w:r w:rsidR="00BE6A32">
        <w:rPr>
          <w:rStyle w:val="Brak"/>
          <w:rFonts w:ascii="Times New Roman" w:hAnsi="Times New Roman" w:cs="Times New Roman"/>
        </w:rPr>
        <w:t xml:space="preserve"> wejścia w życie ustawy – stosuje się</w:t>
      </w:r>
      <w:r w:rsidR="003B38D6" w:rsidRPr="008C2DFB">
        <w:rPr>
          <w:rStyle w:val="Brak"/>
          <w:rFonts w:ascii="Times New Roman" w:hAnsi="Times New Roman" w:cs="Times New Roman"/>
        </w:rPr>
        <w:t>, w zakresie wykonywania i przenoszenia praw z</w:t>
      </w:r>
      <w:r w:rsidR="00BE6A32">
        <w:rPr>
          <w:rStyle w:val="Brak"/>
          <w:rFonts w:ascii="Times New Roman" w:hAnsi="Times New Roman" w:cs="Times New Roman"/>
        </w:rPr>
        <w:t xml:space="preserve"> tych</w:t>
      </w:r>
      <w:r w:rsidR="003B38D6" w:rsidRPr="008C2DFB">
        <w:rPr>
          <w:rStyle w:val="Brak"/>
          <w:rFonts w:ascii="Times New Roman" w:hAnsi="Times New Roman" w:cs="Times New Roman"/>
        </w:rPr>
        <w:t xml:space="preserve"> akcji, przepis</w:t>
      </w:r>
      <w:r w:rsidR="00BE6A32">
        <w:rPr>
          <w:rStyle w:val="Brak"/>
          <w:rFonts w:ascii="Times New Roman" w:hAnsi="Times New Roman" w:cs="Times New Roman"/>
        </w:rPr>
        <w:t>y</w:t>
      </w:r>
      <w:r w:rsidR="003B38D6" w:rsidRPr="008C2DFB">
        <w:rPr>
          <w:rStyle w:val="Brak"/>
          <w:rFonts w:ascii="Times New Roman" w:hAnsi="Times New Roman" w:cs="Times New Roman"/>
        </w:rPr>
        <w:t xml:space="preserve"> o akcjach imiennych. Z momentem złożenia w spółce dokumentu akcji na okaziciela ustanie bowiem możliwość </w:t>
      </w:r>
      <w:r w:rsidR="00BE6A32">
        <w:rPr>
          <w:rStyle w:val="Brak"/>
          <w:rFonts w:ascii="Times New Roman" w:hAnsi="Times New Roman" w:cs="Times New Roman"/>
        </w:rPr>
        <w:t xml:space="preserve">stosowania do </w:t>
      </w:r>
      <w:r w:rsidR="004F2475">
        <w:rPr>
          <w:rStyle w:val="Brak"/>
          <w:rFonts w:ascii="Times New Roman" w:hAnsi="Times New Roman" w:cs="Times New Roman"/>
        </w:rPr>
        <w:t xml:space="preserve">takiej akcji </w:t>
      </w:r>
      <w:r w:rsidR="00357024">
        <w:rPr>
          <w:rStyle w:val="Brak"/>
          <w:rFonts w:ascii="Times New Roman" w:hAnsi="Times New Roman" w:cs="Times New Roman"/>
        </w:rPr>
        <w:t>obecnych przepisów k.s.h. dotyczących</w:t>
      </w:r>
      <w:r w:rsidR="00B07547">
        <w:rPr>
          <w:rStyle w:val="Brak"/>
          <w:rFonts w:ascii="Times New Roman" w:hAnsi="Times New Roman" w:cs="Times New Roman"/>
        </w:rPr>
        <w:t xml:space="preserve"> wykonywania i przenoszenia praw z</w:t>
      </w:r>
      <w:r w:rsidR="00357024">
        <w:rPr>
          <w:rStyle w:val="Brak"/>
          <w:rFonts w:ascii="Times New Roman" w:hAnsi="Times New Roman" w:cs="Times New Roman"/>
        </w:rPr>
        <w:t xml:space="preserve"> akcji na okaziciela.</w:t>
      </w:r>
      <w:r w:rsidR="003B38D6" w:rsidRPr="008C2DFB">
        <w:rPr>
          <w:rStyle w:val="Brak"/>
          <w:rFonts w:ascii="Times New Roman" w:hAnsi="Times New Roman" w:cs="Times New Roman"/>
        </w:rPr>
        <w:t xml:space="preserve"> </w:t>
      </w:r>
    </w:p>
    <w:p w:rsidR="00821914" w:rsidRDefault="003B38D6" w:rsidP="000A583C">
      <w:pPr>
        <w:pStyle w:val="Style8"/>
        <w:widowControl/>
        <w:spacing w:after="240" w:line="276" w:lineRule="auto"/>
        <w:rPr>
          <w:rStyle w:val="Brak"/>
          <w:rFonts w:ascii="Times New Roman" w:hAnsi="Times New Roman" w:cs="Times New Roman"/>
          <w:b/>
          <w:bCs/>
        </w:rPr>
      </w:pPr>
      <w:r w:rsidRPr="008C2DFB">
        <w:rPr>
          <w:rStyle w:val="Brak"/>
          <w:rFonts w:ascii="Times New Roman" w:hAnsi="Times New Roman" w:cs="Times New Roman"/>
          <w:b/>
          <w:bCs/>
        </w:rPr>
        <w:t>Art. 1</w:t>
      </w:r>
      <w:r w:rsidR="000E2771">
        <w:rPr>
          <w:rStyle w:val="Brak"/>
          <w:rFonts w:ascii="Times New Roman" w:hAnsi="Times New Roman" w:cs="Times New Roman"/>
          <w:b/>
          <w:bCs/>
        </w:rPr>
        <w:t>6</w:t>
      </w:r>
    </w:p>
    <w:p w:rsidR="00821914" w:rsidRPr="008C2DFB" w:rsidRDefault="00CD5AD7" w:rsidP="000A583C">
      <w:pPr>
        <w:pStyle w:val="Style8"/>
        <w:widowControl/>
        <w:spacing w:after="240" w:line="276" w:lineRule="auto"/>
        <w:rPr>
          <w:rStyle w:val="Brak"/>
          <w:rFonts w:ascii="Times New Roman" w:eastAsia="Times" w:hAnsi="Times New Roman" w:cs="Times New Roman"/>
        </w:rPr>
      </w:pPr>
      <w:r>
        <w:rPr>
          <w:rStyle w:val="Brak"/>
          <w:rFonts w:ascii="Times New Roman" w:hAnsi="Times New Roman" w:cs="Times New Roman"/>
        </w:rPr>
        <w:tab/>
      </w:r>
      <w:r w:rsidR="003B38D6" w:rsidRPr="008C2DFB">
        <w:rPr>
          <w:rStyle w:val="Brak"/>
          <w:rFonts w:ascii="Times New Roman" w:hAnsi="Times New Roman" w:cs="Times New Roman"/>
        </w:rPr>
        <w:t>Przepis ten reguluje sytuacje spółek publicznych</w:t>
      </w:r>
      <w:r w:rsidR="00357024">
        <w:rPr>
          <w:rStyle w:val="Brak"/>
          <w:rFonts w:ascii="Times New Roman" w:hAnsi="Times New Roman" w:cs="Times New Roman"/>
        </w:rPr>
        <w:t xml:space="preserve"> w </w:t>
      </w:r>
      <w:r w:rsidR="00DC4D6B">
        <w:rPr>
          <w:rStyle w:val="Brak"/>
          <w:rFonts w:ascii="Times New Roman" w:hAnsi="Times New Roman" w:cs="Times New Roman"/>
        </w:rPr>
        <w:t>rozumieniu</w:t>
      </w:r>
      <w:r w:rsidR="00357024">
        <w:rPr>
          <w:rStyle w:val="Brak"/>
          <w:rFonts w:ascii="Times New Roman" w:hAnsi="Times New Roman" w:cs="Times New Roman"/>
        </w:rPr>
        <w:t xml:space="preserve"> obecnych przepisów</w:t>
      </w:r>
      <w:r w:rsidR="003B38D6" w:rsidRPr="008C2DFB">
        <w:rPr>
          <w:rStyle w:val="Brak"/>
          <w:rFonts w:ascii="Times New Roman" w:hAnsi="Times New Roman" w:cs="Times New Roman"/>
        </w:rPr>
        <w:t xml:space="preserve">, których akcje w dniu wejścia w życie ustawy nie były dopuszczone do obrotu na rynku regulowanym lub wprowadzone do obrotu w </w:t>
      </w:r>
      <w:r w:rsidR="00357024">
        <w:rPr>
          <w:rStyle w:val="Brak"/>
          <w:rFonts w:ascii="Times New Roman" w:hAnsi="Times New Roman" w:cs="Times New Roman"/>
        </w:rPr>
        <w:t>alternatywnym systemie obrotu (</w:t>
      </w:r>
      <w:r w:rsidR="003B38D6" w:rsidRPr="008C2DFB">
        <w:rPr>
          <w:rStyle w:val="Brak"/>
          <w:rFonts w:ascii="Times New Roman" w:hAnsi="Times New Roman" w:cs="Times New Roman"/>
        </w:rPr>
        <w:t>ASO</w:t>
      </w:r>
      <w:r w:rsidR="00357024">
        <w:rPr>
          <w:rStyle w:val="Brak"/>
          <w:rFonts w:ascii="Times New Roman" w:hAnsi="Times New Roman" w:cs="Times New Roman"/>
        </w:rPr>
        <w:t>)</w:t>
      </w:r>
      <w:r w:rsidR="003B38D6" w:rsidRPr="008C2DFB">
        <w:rPr>
          <w:rStyle w:val="Brak"/>
          <w:rFonts w:ascii="Times New Roman" w:hAnsi="Times New Roman" w:cs="Times New Roman"/>
        </w:rPr>
        <w:t xml:space="preserve">. Z uwagi na zmianę definicji spółki publicznej, która nie będzie, po dniu wejścia w życie projektowanej ustawy, wiązała tej cechy spółki z faktem dematerializacji jej co najmniej jednej akcji, po dniu wejścia w życie ustawy, </w:t>
      </w:r>
      <w:r w:rsidR="00DD600E">
        <w:rPr>
          <w:rStyle w:val="Brak"/>
          <w:rFonts w:ascii="Times New Roman" w:hAnsi="Times New Roman" w:cs="Times New Roman"/>
        </w:rPr>
        <w:t>wątpliwy stałby się status takich spółek</w:t>
      </w:r>
      <w:r w:rsidR="003B38D6" w:rsidRPr="008C2DFB">
        <w:rPr>
          <w:rStyle w:val="Brak"/>
          <w:rFonts w:ascii="Times New Roman" w:hAnsi="Times New Roman" w:cs="Times New Roman"/>
        </w:rPr>
        <w:t>.</w:t>
      </w:r>
      <w:r w:rsidR="00455751">
        <w:rPr>
          <w:rStyle w:val="Brak"/>
          <w:rFonts w:ascii="Times New Roman" w:hAnsi="Times New Roman" w:cs="Times New Roman"/>
        </w:rPr>
        <w:t xml:space="preserve"> Dlatego proponuje się wyraźne przesądzenie, że</w:t>
      </w:r>
      <w:r w:rsidR="00F50AF2">
        <w:rPr>
          <w:rStyle w:val="Brak"/>
          <w:rFonts w:ascii="Times New Roman" w:hAnsi="Times New Roman" w:cs="Times New Roman"/>
        </w:rPr>
        <w:t xml:space="preserve"> do tego rodzaju spółek stosuje się przepisy ustawy </w:t>
      </w:r>
      <w:r w:rsidR="003B38D6" w:rsidRPr="008C2DFB">
        <w:rPr>
          <w:rStyle w:val="Brak"/>
          <w:rFonts w:ascii="Times New Roman" w:hAnsi="Times New Roman" w:cs="Times New Roman"/>
        </w:rPr>
        <w:t xml:space="preserve">z dnia 29 lipca 2005 r. o </w:t>
      </w:r>
      <w:r w:rsidR="003B38D6" w:rsidRPr="008C2DFB">
        <w:rPr>
          <w:rStyle w:val="Brak"/>
          <w:rFonts w:ascii="Times New Roman" w:hAnsi="Times New Roman" w:cs="Times New Roman"/>
          <w:i/>
          <w:iCs/>
        </w:rPr>
        <w:t xml:space="preserve">ofercie publicznej i warunkach wprowadzania instrumentów finansowych do zorganizowanego systemu obrotu </w:t>
      </w:r>
      <w:r w:rsidR="003B38D6" w:rsidRPr="008C2DFB">
        <w:rPr>
          <w:rStyle w:val="Brak"/>
          <w:rFonts w:ascii="Times New Roman" w:hAnsi="Times New Roman" w:cs="Times New Roman"/>
        </w:rPr>
        <w:t>(…) dotycząc</w:t>
      </w:r>
      <w:r w:rsidR="00F50AF2">
        <w:rPr>
          <w:rStyle w:val="Brak"/>
          <w:rFonts w:ascii="Times New Roman" w:hAnsi="Times New Roman" w:cs="Times New Roman"/>
        </w:rPr>
        <w:t>e</w:t>
      </w:r>
      <w:r w:rsidR="003B38D6" w:rsidRPr="008C2DFB">
        <w:rPr>
          <w:rStyle w:val="Brak"/>
          <w:rFonts w:ascii="Times New Roman" w:hAnsi="Times New Roman" w:cs="Times New Roman"/>
        </w:rPr>
        <w:t xml:space="preserve"> spółek publicznych. Jednocześnie, wprowadza się możliwość dla spółki wystąpienia do KNF z wnioskiem o zezwolenie na zaprzestanie stosowania do </w:t>
      </w:r>
      <w:r w:rsidR="00F50AF2">
        <w:rPr>
          <w:rStyle w:val="Brak"/>
          <w:rFonts w:ascii="Times New Roman" w:hAnsi="Times New Roman" w:cs="Times New Roman"/>
        </w:rPr>
        <w:t xml:space="preserve">niej </w:t>
      </w:r>
      <w:r w:rsidR="003B38D6" w:rsidRPr="008C2DFB">
        <w:rPr>
          <w:rStyle w:val="Brak"/>
          <w:rFonts w:ascii="Times New Roman" w:hAnsi="Times New Roman" w:cs="Times New Roman"/>
        </w:rPr>
        <w:t xml:space="preserve">przepisów o spółce publicznej. W razie wydania takiego zezwolenia, spółka utraci status spółki publicznej, natomiast w jej gestii pozostanie decyzja czy zamierza ona pozostać w reżimie </w:t>
      </w:r>
      <w:r w:rsidR="00F50AF2">
        <w:rPr>
          <w:rStyle w:val="Brak"/>
          <w:rFonts w:ascii="Times New Roman" w:hAnsi="Times New Roman" w:cs="Times New Roman"/>
        </w:rPr>
        <w:t xml:space="preserve">dematerializacji </w:t>
      </w:r>
      <w:r w:rsidR="003B38D6" w:rsidRPr="008C2DFB">
        <w:rPr>
          <w:rStyle w:val="Brak"/>
          <w:rFonts w:ascii="Times New Roman" w:hAnsi="Times New Roman" w:cs="Times New Roman"/>
        </w:rPr>
        <w:t>spółki publicznej.</w:t>
      </w:r>
    </w:p>
    <w:p w:rsidR="00821914" w:rsidRDefault="003B38D6" w:rsidP="000A583C">
      <w:pPr>
        <w:pStyle w:val="Style8"/>
        <w:widowControl/>
        <w:spacing w:after="240" w:line="276" w:lineRule="auto"/>
        <w:rPr>
          <w:rStyle w:val="Brak"/>
          <w:rFonts w:ascii="Times New Roman" w:hAnsi="Times New Roman" w:cs="Times New Roman"/>
          <w:b/>
          <w:bCs/>
        </w:rPr>
      </w:pPr>
      <w:r w:rsidRPr="008C2DFB">
        <w:rPr>
          <w:rStyle w:val="Brak"/>
          <w:rFonts w:ascii="Times New Roman" w:hAnsi="Times New Roman" w:cs="Times New Roman"/>
          <w:b/>
          <w:bCs/>
        </w:rPr>
        <w:t>Art.</w:t>
      </w:r>
      <w:r w:rsidR="000E2771">
        <w:rPr>
          <w:rStyle w:val="Brak"/>
          <w:rFonts w:ascii="Times New Roman" w:hAnsi="Times New Roman" w:cs="Times New Roman"/>
          <w:b/>
          <w:bCs/>
        </w:rPr>
        <w:t xml:space="preserve"> 1</w:t>
      </w:r>
      <w:r w:rsidR="00246F15">
        <w:rPr>
          <w:rStyle w:val="Brak"/>
          <w:rFonts w:ascii="Times New Roman" w:hAnsi="Times New Roman" w:cs="Times New Roman"/>
          <w:b/>
          <w:bCs/>
        </w:rPr>
        <w:t>8</w:t>
      </w:r>
    </w:p>
    <w:p w:rsidR="00821914" w:rsidRPr="008C2DFB" w:rsidRDefault="00FA5E5F" w:rsidP="000A583C">
      <w:pPr>
        <w:pStyle w:val="Style8"/>
        <w:widowControl/>
        <w:spacing w:line="276" w:lineRule="auto"/>
        <w:ind w:firstLine="708"/>
        <w:rPr>
          <w:rStyle w:val="Brak"/>
          <w:rFonts w:ascii="Times New Roman" w:eastAsia="Times" w:hAnsi="Times New Roman" w:cs="Times New Roman"/>
        </w:rPr>
      </w:pPr>
      <w:r>
        <w:rPr>
          <w:rStyle w:val="Brak"/>
          <w:rFonts w:ascii="Times New Roman" w:hAnsi="Times New Roman" w:cs="Times New Roman"/>
        </w:rPr>
        <w:t>Jak wskazano wyżej, z uwagi na fundamentalny charakter proponowanych zmian, k</w:t>
      </w:r>
      <w:r w:rsidR="003B38D6" w:rsidRPr="008C2DFB">
        <w:rPr>
          <w:rStyle w:val="Brak"/>
          <w:rFonts w:ascii="Times New Roman" w:hAnsi="Times New Roman" w:cs="Times New Roman"/>
        </w:rPr>
        <w:t>onieczn</w:t>
      </w:r>
      <w:r>
        <w:rPr>
          <w:rStyle w:val="Brak"/>
          <w:rFonts w:ascii="Times New Roman" w:hAnsi="Times New Roman" w:cs="Times New Roman"/>
        </w:rPr>
        <w:t>e jest wprowadzenie odpowiedni</w:t>
      </w:r>
      <w:r w:rsidR="00A56041">
        <w:rPr>
          <w:rStyle w:val="Brak"/>
          <w:rFonts w:ascii="Times New Roman" w:hAnsi="Times New Roman" w:cs="Times New Roman"/>
        </w:rPr>
        <w:t xml:space="preserve">ego </w:t>
      </w:r>
      <w:r w:rsidR="003B38D6" w:rsidRPr="008C2DFB">
        <w:rPr>
          <w:rStyle w:val="Brak"/>
          <w:rFonts w:ascii="Times New Roman" w:hAnsi="Times New Roman" w:cs="Times New Roman"/>
        </w:rPr>
        <w:t xml:space="preserve">okresu vacatio legis, który umożliwi istniejącym spółkom przygotowanie się do dematerializacji akcji. Wobec łatwej do </w:t>
      </w:r>
      <w:r w:rsidR="003B38D6" w:rsidRPr="008C2DFB">
        <w:rPr>
          <w:rStyle w:val="Brak"/>
          <w:rFonts w:ascii="Times New Roman" w:hAnsi="Times New Roman" w:cs="Times New Roman"/>
        </w:rPr>
        <w:lastRenderedPageBreak/>
        <w:t xml:space="preserve">wykorzystania istniejącej infrastruktury dematerializacji (Krajowy Depozyt Papierów Wartościowych, banki, domy maklerskie) za </w:t>
      </w:r>
      <w:r w:rsidR="00A56041">
        <w:rPr>
          <w:rStyle w:val="Brak"/>
          <w:rFonts w:ascii="Times New Roman" w:hAnsi="Times New Roman" w:cs="Times New Roman"/>
        </w:rPr>
        <w:t xml:space="preserve">odpowiedni należy uznać okres ok. </w:t>
      </w:r>
      <w:r w:rsidR="00432506">
        <w:rPr>
          <w:rStyle w:val="Brak"/>
          <w:rFonts w:ascii="Times New Roman" w:hAnsi="Times New Roman" w:cs="Times New Roman"/>
        </w:rPr>
        <w:t>18 m-cy, czyli – przy założeniu, że ustawa zostałaby przyjęta do połowy 201</w:t>
      </w:r>
      <w:r w:rsidR="00C541BC">
        <w:rPr>
          <w:rStyle w:val="Brak"/>
          <w:rFonts w:ascii="Times New Roman" w:hAnsi="Times New Roman" w:cs="Times New Roman"/>
        </w:rPr>
        <w:t>9</w:t>
      </w:r>
      <w:r w:rsidR="00432506">
        <w:rPr>
          <w:rStyle w:val="Brak"/>
          <w:rFonts w:ascii="Times New Roman" w:hAnsi="Times New Roman" w:cs="Times New Roman"/>
        </w:rPr>
        <w:t xml:space="preserve"> r. - </w:t>
      </w:r>
      <w:r w:rsidR="00DC4D6B">
        <w:rPr>
          <w:rStyle w:val="Brak"/>
          <w:rFonts w:ascii="Times New Roman" w:hAnsi="Times New Roman" w:cs="Times New Roman"/>
        </w:rPr>
        <w:t>okres</w:t>
      </w:r>
      <w:r w:rsidR="001C16AE">
        <w:rPr>
          <w:rStyle w:val="Brak"/>
          <w:rFonts w:ascii="Times New Roman" w:hAnsi="Times New Roman" w:cs="Times New Roman"/>
        </w:rPr>
        <w:t xml:space="preserve"> </w:t>
      </w:r>
      <w:r w:rsidR="003B38D6" w:rsidRPr="008C2DFB">
        <w:rPr>
          <w:rStyle w:val="Brak"/>
          <w:rFonts w:ascii="Times New Roman" w:hAnsi="Times New Roman" w:cs="Times New Roman"/>
        </w:rPr>
        <w:t>do dnia 1 stycznia 202</w:t>
      </w:r>
      <w:r w:rsidR="00C541BC">
        <w:rPr>
          <w:rStyle w:val="Brak"/>
          <w:rFonts w:ascii="Times New Roman" w:hAnsi="Times New Roman" w:cs="Times New Roman"/>
        </w:rPr>
        <w:t>1</w:t>
      </w:r>
      <w:r w:rsidR="003B38D6" w:rsidRPr="008C2DFB">
        <w:rPr>
          <w:rStyle w:val="Brak"/>
          <w:rFonts w:ascii="Times New Roman" w:hAnsi="Times New Roman" w:cs="Times New Roman"/>
        </w:rPr>
        <w:t xml:space="preserve"> r. </w:t>
      </w:r>
      <w:r w:rsidR="00432506">
        <w:rPr>
          <w:rStyle w:val="Brak"/>
          <w:rFonts w:ascii="Times New Roman" w:hAnsi="Times New Roman" w:cs="Times New Roman"/>
        </w:rPr>
        <w:t>W</w:t>
      </w:r>
      <w:r w:rsidR="003B38D6" w:rsidRPr="008C2DFB">
        <w:rPr>
          <w:rStyle w:val="Brak"/>
          <w:rFonts w:ascii="Times New Roman" w:hAnsi="Times New Roman" w:cs="Times New Roman"/>
        </w:rPr>
        <w:t xml:space="preserve"> związku z tym </w:t>
      </w:r>
      <w:r w:rsidR="00C00E3C">
        <w:rPr>
          <w:rStyle w:val="Brak"/>
          <w:rFonts w:ascii="Times New Roman" w:hAnsi="Times New Roman" w:cs="Times New Roman"/>
        </w:rPr>
        <w:t xml:space="preserve">proponuje się aby, co do zasady, </w:t>
      </w:r>
      <w:r w:rsidR="003B38D6" w:rsidRPr="008C2DFB">
        <w:rPr>
          <w:rStyle w:val="Brak"/>
          <w:rFonts w:ascii="Times New Roman" w:hAnsi="Times New Roman" w:cs="Times New Roman"/>
        </w:rPr>
        <w:t xml:space="preserve">ustawa </w:t>
      </w:r>
      <w:r w:rsidR="00C00E3C">
        <w:rPr>
          <w:rStyle w:val="Brak"/>
          <w:rFonts w:ascii="Times New Roman" w:hAnsi="Times New Roman" w:cs="Times New Roman"/>
        </w:rPr>
        <w:t>weszła</w:t>
      </w:r>
      <w:r w:rsidR="003B38D6" w:rsidRPr="008C2DFB">
        <w:rPr>
          <w:rStyle w:val="Brak"/>
          <w:rFonts w:ascii="Times New Roman" w:hAnsi="Times New Roman" w:cs="Times New Roman"/>
        </w:rPr>
        <w:t xml:space="preserve"> </w:t>
      </w:r>
      <w:r w:rsidR="00DC4D6B">
        <w:rPr>
          <w:rStyle w:val="Brak"/>
          <w:rFonts w:ascii="Times New Roman" w:hAnsi="Times New Roman" w:cs="Times New Roman"/>
        </w:rPr>
        <w:t xml:space="preserve">w życie </w:t>
      </w:r>
      <w:r w:rsidR="003B38D6" w:rsidRPr="008C2DFB">
        <w:rPr>
          <w:rStyle w:val="Brak"/>
          <w:rFonts w:ascii="Times New Roman" w:hAnsi="Times New Roman" w:cs="Times New Roman"/>
        </w:rPr>
        <w:t>w tej dacie (jest to okres vacatio legis wyjątkowo długi w praktyce legislacyjnej, ale zarazem uzasadniony systemowym znaczeniem wprowadzanych zmian).</w:t>
      </w:r>
    </w:p>
    <w:p w:rsidR="004A3267" w:rsidRDefault="003B38D6" w:rsidP="004A3267">
      <w:pPr>
        <w:pStyle w:val="Style8"/>
        <w:widowControl/>
        <w:spacing w:line="276" w:lineRule="auto"/>
        <w:ind w:firstLine="708"/>
        <w:rPr>
          <w:rStyle w:val="Brak"/>
          <w:rFonts w:ascii="Times New Roman" w:hAnsi="Times New Roman" w:cs="Times New Roman"/>
        </w:rPr>
      </w:pPr>
      <w:r w:rsidRPr="008C2DFB">
        <w:rPr>
          <w:rStyle w:val="Brak"/>
          <w:rFonts w:ascii="Times New Roman" w:hAnsi="Times New Roman" w:cs="Times New Roman"/>
        </w:rPr>
        <w:t xml:space="preserve">Wcześniej muszą </w:t>
      </w:r>
      <w:r w:rsidR="00C00E3C">
        <w:rPr>
          <w:rStyle w:val="Brak"/>
          <w:rFonts w:ascii="Times New Roman" w:hAnsi="Times New Roman" w:cs="Times New Roman"/>
        </w:rPr>
        <w:t>jednak</w:t>
      </w:r>
      <w:r w:rsidRPr="008C2DFB">
        <w:rPr>
          <w:rStyle w:val="Brak"/>
          <w:rFonts w:ascii="Times New Roman" w:hAnsi="Times New Roman" w:cs="Times New Roman"/>
        </w:rPr>
        <w:t xml:space="preserve"> wejść w życie te przepisy, które stanowić będą podstawę do podjęcia przez istniejące spółki czynności przygotowawczych do dematerializacji akcji, </w:t>
      </w:r>
      <w:r w:rsidR="00453CF3">
        <w:rPr>
          <w:rStyle w:val="Brak"/>
          <w:rFonts w:ascii="Times New Roman" w:hAnsi="Times New Roman" w:cs="Times New Roman"/>
        </w:rPr>
        <w:t>w tym dokonywania</w:t>
      </w:r>
      <w:r w:rsidRPr="008C2DFB">
        <w:rPr>
          <w:rStyle w:val="Brak"/>
          <w:rFonts w:ascii="Times New Roman" w:hAnsi="Times New Roman" w:cs="Times New Roman"/>
        </w:rPr>
        <w:t xml:space="preserve"> wezwań do zło</w:t>
      </w:r>
      <w:r w:rsidR="00453CF3">
        <w:rPr>
          <w:rStyle w:val="Brak"/>
          <w:rFonts w:ascii="Times New Roman" w:hAnsi="Times New Roman" w:cs="Times New Roman"/>
        </w:rPr>
        <w:t>żenia dokumentów akcji, zawarcia</w:t>
      </w:r>
      <w:r w:rsidRPr="008C2DFB">
        <w:rPr>
          <w:rStyle w:val="Brak"/>
          <w:rFonts w:ascii="Times New Roman" w:hAnsi="Times New Roman" w:cs="Times New Roman"/>
        </w:rPr>
        <w:t xml:space="preserve"> umów</w:t>
      </w:r>
      <w:r w:rsidR="00453CF3">
        <w:rPr>
          <w:rStyle w:val="Brak"/>
          <w:rFonts w:ascii="Times New Roman" w:hAnsi="Times New Roman" w:cs="Times New Roman"/>
        </w:rPr>
        <w:t xml:space="preserve"> o</w:t>
      </w:r>
      <w:r w:rsidRPr="008C2DFB">
        <w:rPr>
          <w:rStyle w:val="Brak"/>
          <w:rFonts w:ascii="Times New Roman" w:hAnsi="Times New Roman" w:cs="Times New Roman"/>
        </w:rPr>
        <w:t xml:space="preserve"> prowadzenie rejestru akcjonariuszy </w:t>
      </w:r>
      <w:r w:rsidR="00453CF3">
        <w:rPr>
          <w:rStyle w:val="Brak"/>
          <w:rFonts w:ascii="Times New Roman" w:hAnsi="Times New Roman" w:cs="Times New Roman"/>
        </w:rPr>
        <w:t xml:space="preserve">itp. </w:t>
      </w:r>
      <w:r w:rsidR="006E5E8A">
        <w:rPr>
          <w:rStyle w:val="Brak"/>
          <w:rFonts w:ascii="Times New Roman" w:hAnsi="Times New Roman" w:cs="Times New Roman"/>
        </w:rPr>
        <w:t>Dlatego proponuje si</w:t>
      </w:r>
      <w:r w:rsidR="006704B3">
        <w:rPr>
          <w:rStyle w:val="Brak"/>
          <w:rFonts w:ascii="Times New Roman" w:hAnsi="Times New Roman" w:cs="Times New Roman"/>
        </w:rPr>
        <w:t xml:space="preserve">ę, aby przepisy </w:t>
      </w:r>
      <w:r w:rsidR="00692C79" w:rsidRPr="00692C79">
        <w:rPr>
          <w:rFonts w:ascii="Times New Roman" w:hAnsi="Times New Roman" w:cs="Times New Roman"/>
        </w:rPr>
        <w:t xml:space="preserve">art. 1 </w:t>
      </w:r>
      <w:r w:rsidR="003607D1">
        <w:rPr>
          <w:rFonts w:ascii="Times New Roman" w:hAnsi="Times New Roman" w:cs="Times New Roman"/>
        </w:rPr>
        <w:t xml:space="preserve">pkt </w:t>
      </w:r>
      <w:r w:rsidR="00246F15">
        <w:rPr>
          <w:rFonts w:ascii="Times New Roman" w:hAnsi="Times New Roman" w:cs="Times New Roman"/>
        </w:rPr>
        <w:t>1</w:t>
      </w:r>
      <w:r w:rsidR="003607D1">
        <w:rPr>
          <w:rFonts w:ascii="Times New Roman" w:hAnsi="Times New Roman" w:cs="Times New Roman"/>
        </w:rPr>
        <w:t xml:space="preserve"> i pkt 2</w:t>
      </w:r>
      <w:r w:rsidR="00246F15">
        <w:rPr>
          <w:rFonts w:ascii="Times New Roman" w:hAnsi="Times New Roman" w:cs="Times New Roman"/>
        </w:rPr>
        <w:t>2</w:t>
      </w:r>
      <w:r w:rsidR="00692C79" w:rsidRPr="00692C79">
        <w:rPr>
          <w:rFonts w:ascii="Times New Roman" w:hAnsi="Times New Roman" w:cs="Times New Roman"/>
        </w:rPr>
        <w:t xml:space="preserve"> oraz </w:t>
      </w:r>
      <w:r w:rsidR="00D30E38">
        <w:rPr>
          <w:rFonts w:ascii="Times New Roman" w:hAnsi="Times New Roman" w:cs="Times New Roman"/>
        </w:rPr>
        <w:br/>
      </w:r>
      <w:r w:rsidR="00692C79" w:rsidRPr="00692C79">
        <w:rPr>
          <w:rFonts w:ascii="Times New Roman" w:hAnsi="Times New Roman" w:cs="Times New Roman"/>
        </w:rPr>
        <w:t>art. 1</w:t>
      </w:r>
      <w:r w:rsidR="00246F15">
        <w:rPr>
          <w:rFonts w:ascii="Times New Roman" w:hAnsi="Times New Roman" w:cs="Times New Roman"/>
        </w:rPr>
        <w:t>2</w:t>
      </w:r>
      <w:r w:rsidR="00C541BC">
        <w:rPr>
          <w:rFonts w:ascii="Times New Roman" w:hAnsi="Times New Roman" w:cs="Times New Roman"/>
        </w:rPr>
        <w:t xml:space="preserve"> – 1</w:t>
      </w:r>
      <w:r w:rsidR="00246F15">
        <w:rPr>
          <w:rFonts w:ascii="Times New Roman" w:hAnsi="Times New Roman" w:cs="Times New Roman"/>
        </w:rPr>
        <w:t>5</w:t>
      </w:r>
      <w:r w:rsidR="00692C79">
        <w:rPr>
          <w:rFonts w:ascii="Times New Roman" w:hAnsi="Times New Roman" w:cs="Times New Roman"/>
        </w:rPr>
        <w:t xml:space="preserve"> </w:t>
      </w:r>
      <w:r w:rsidR="006704B3">
        <w:rPr>
          <w:rStyle w:val="Brak"/>
          <w:rFonts w:ascii="Times New Roman" w:hAnsi="Times New Roman" w:cs="Times New Roman"/>
        </w:rPr>
        <w:t>weszły w życie</w:t>
      </w:r>
      <w:r w:rsidR="006E5E8A">
        <w:rPr>
          <w:rStyle w:val="Brak"/>
          <w:rFonts w:ascii="Times New Roman" w:hAnsi="Times New Roman" w:cs="Times New Roman"/>
        </w:rPr>
        <w:t xml:space="preserve"> rok wcześniej</w:t>
      </w:r>
      <w:r w:rsidR="003607D1">
        <w:rPr>
          <w:rStyle w:val="Brak"/>
          <w:rFonts w:ascii="Times New Roman" w:hAnsi="Times New Roman" w:cs="Times New Roman"/>
        </w:rPr>
        <w:t>,</w:t>
      </w:r>
      <w:r w:rsidR="006E5E8A">
        <w:rPr>
          <w:rStyle w:val="Brak"/>
          <w:rFonts w:ascii="Times New Roman" w:hAnsi="Times New Roman" w:cs="Times New Roman"/>
        </w:rPr>
        <w:t xml:space="preserve"> tj. 1 stycznia 20</w:t>
      </w:r>
      <w:r w:rsidR="00C541BC">
        <w:rPr>
          <w:rStyle w:val="Brak"/>
          <w:rFonts w:ascii="Times New Roman" w:hAnsi="Times New Roman" w:cs="Times New Roman"/>
        </w:rPr>
        <w:t>20</w:t>
      </w:r>
      <w:r w:rsidR="006E5E8A">
        <w:rPr>
          <w:rStyle w:val="Brak"/>
          <w:rFonts w:ascii="Times New Roman" w:hAnsi="Times New Roman" w:cs="Times New Roman"/>
        </w:rPr>
        <w:t xml:space="preserve"> r.</w:t>
      </w:r>
      <w:r w:rsidRPr="008C2DFB">
        <w:rPr>
          <w:rStyle w:val="Brak"/>
          <w:rFonts w:ascii="Times New Roman" w:hAnsi="Times New Roman" w:cs="Times New Roman"/>
        </w:rPr>
        <w:t xml:space="preserve"> </w:t>
      </w:r>
    </w:p>
    <w:p w:rsidR="006A7E4F" w:rsidRDefault="006A7E4F" w:rsidP="004A3267">
      <w:pPr>
        <w:pStyle w:val="Style8"/>
        <w:widowControl/>
        <w:spacing w:line="276" w:lineRule="auto"/>
        <w:ind w:firstLine="708"/>
        <w:rPr>
          <w:rStyle w:val="Brak"/>
          <w:rFonts w:ascii="Times New Roman" w:hAnsi="Times New Roman" w:cs="Times New Roman"/>
        </w:rPr>
      </w:pPr>
    </w:p>
    <w:p w:rsidR="006A7E4F" w:rsidRPr="006A7E4F" w:rsidRDefault="00C94273" w:rsidP="00C661A0">
      <w:pPr>
        <w:pStyle w:val="Nagwek1"/>
        <w:numPr>
          <w:ilvl w:val="0"/>
          <w:numId w:val="0"/>
        </w:numPr>
        <w:spacing w:before="0" w:after="240"/>
        <w:rPr>
          <w:rFonts w:ascii="Times New Roman" w:hAnsi="Times New Roman" w:cs="Times New Roman"/>
          <w:color w:val="auto"/>
          <w:sz w:val="24"/>
          <w:szCs w:val="24"/>
        </w:rPr>
      </w:pPr>
      <w:r w:rsidRPr="0052623B">
        <w:rPr>
          <w:rFonts w:ascii="Times New Roman" w:hAnsi="Times New Roman" w:cs="Times New Roman"/>
          <w:color w:val="auto"/>
          <w:sz w:val="24"/>
          <w:szCs w:val="24"/>
        </w:rPr>
        <w:t>IV</w:t>
      </w:r>
      <w:r w:rsidR="004A3267" w:rsidRPr="0052623B">
        <w:rPr>
          <w:rFonts w:ascii="Times New Roman" w:hAnsi="Times New Roman" w:cs="Times New Roman"/>
          <w:color w:val="auto"/>
          <w:sz w:val="24"/>
          <w:szCs w:val="24"/>
        </w:rPr>
        <w:t>.</w:t>
      </w:r>
      <w:r w:rsidR="003054EE" w:rsidRPr="0052623B">
        <w:rPr>
          <w:rFonts w:ascii="Times New Roman" w:hAnsi="Times New Roman" w:cs="Times New Roman"/>
          <w:color w:val="auto"/>
          <w:sz w:val="24"/>
          <w:szCs w:val="24"/>
        </w:rPr>
        <w:t xml:space="preserve"> Informacje dodatkowe</w:t>
      </w:r>
    </w:p>
    <w:p w:rsidR="0022709E" w:rsidRPr="0052623B" w:rsidRDefault="003054EE" w:rsidP="00C661A0">
      <w:pPr>
        <w:pStyle w:val="Nagwek3"/>
        <w:numPr>
          <w:ilvl w:val="0"/>
          <w:numId w:val="0"/>
        </w:numPr>
        <w:spacing w:before="0" w:after="240"/>
        <w:rPr>
          <w:rFonts w:ascii="Times New Roman" w:hAnsi="Times New Roman" w:cs="Times New Roman"/>
          <w:color w:val="auto"/>
          <w:sz w:val="24"/>
          <w:szCs w:val="24"/>
        </w:rPr>
      </w:pPr>
      <w:r w:rsidRPr="0052623B">
        <w:rPr>
          <w:rFonts w:ascii="Times New Roman" w:hAnsi="Times New Roman" w:cs="Times New Roman"/>
          <w:color w:val="auto"/>
          <w:sz w:val="24"/>
          <w:szCs w:val="24"/>
        </w:rPr>
        <w:t>1. Zgłoszenie lobbingowe</w:t>
      </w:r>
      <w:r w:rsidR="00C45D00" w:rsidRPr="0052623B">
        <w:rPr>
          <w:rFonts w:ascii="Times New Roman" w:hAnsi="Times New Roman" w:cs="Times New Roman"/>
          <w:color w:val="auto"/>
          <w:sz w:val="24"/>
          <w:szCs w:val="24"/>
        </w:rPr>
        <w:t xml:space="preserve"> </w:t>
      </w:r>
    </w:p>
    <w:p w:rsidR="006A7E4F" w:rsidRPr="006A7E4F" w:rsidRDefault="006A7E4F" w:rsidP="004F2475">
      <w:pPr>
        <w:pStyle w:val="Nagwek1"/>
        <w:numPr>
          <w:ilvl w:val="0"/>
          <w:numId w:val="0"/>
        </w:numPr>
        <w:spacing w:before="0" w:after="240"/>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ab/>
      </w:r>
      <w:r w:rsidRPr="006A7E4F">
        <w:rPr>
          <w:rFonts w:ascii="Times New Roman" w:hAnsi="Times New Roman" w:cs="Times New Roman"/>
          <w:b w:val="0"/>
          <w:color w:val="auto"/>
          <w:sz w:val="24"/>
          <w:szCs w:val="24"/>
        </w:rPr>
        <w:t>Projekt ustawy został wpisany do wykazu prac legislacyjnych Rady Ministrów pod numerem UD117.</w:t>
      </w:r>
    </w:p>
    <w:p w:rsidR="0052623B" w:rsidRPr="0052623B" w:rsidRDefault="00A5309A" w:rsidP="00C661A0">
      <w:pPr>
        <w:pStyle w:val="Nagwek1"/>
        <w:numPr>
          <w:ilvl w:val="0"/>
          <w:numId w:val="0"/>
        </w:numPr>
        <w:spacing w:before="0" w:after="240"/>
        <w:jc w:val="both"/>
        <w:rPr>
          <w:rFonts w:ascii="Times New Roman" w:hAnsi="Times New Roman" w:cs="Times New Roman"/>
          <w:color w:val="auto"/>
          <w:sz w:val="24"/>
          <w:szCs w:val="24"/>
        </w:rPr>
      </w:pPr>
      <w:r>
        <w:rPr>
          <w:rFonts w:ascii="Times New Roman" w:hAnsi="Times New Roman" w:cs="Times New Roman"/>
          <w:b w:val="0"/>
          <w:color w:val="auto"/>
          <w:sz w:val="24"/>
          <w:szCs w:val="24"/>
        </w:rPr>
        <w:tab/>
      </w:r>
      <w:r w:rsidR="0022709E" w:rsidRPr="0052623B">
        <w:rPr>
          <w:rFonts w:ascii="Times New Roman" w:hAnsi="Times New Roman" w:cs="Times New Roman"/>
          <w:b w:val="0"/>
          <w:color w:val="auto"/>
          <w:sz w:val="24"/>
          <w:szCs w:val="24"/>
        </w:rPr>
        <w:t>Stosownie do art. 5 ustawy z d</w:t>
      </w:r>
      <w:r w:rsidR="00C45D00" w:rsidRPr="0052623B">
        <w:rPr>
          <w:rFonts w:ascii="Times New Roman" w:hAnsi="Times New Roman" w:cs="Times New Roman"/>
          <w:b w:val="0"/>
          <w:color w:val="auto"/>
          <w:sz w:val="24"/>
          <w:szCs w:val="24"/>
        </w:rPr>
        <w:t xml:space="preserve">nia 7 lipca 2005 r. o działalności lobbingowej </w:t>
      </w:r>
      <w:r w:rsidR="0052623B">
        <w:rPr>
          <w:rFonts w:ascii="Times New Roman" w:hAnsi="Times New Roman" w:cs="Times New Roman"/>
          <w:b w:val="0"/>
          <w:color w:val="auto"/>
          <w:sz w:val="24"/>
          <w:szCs w:val="24"/>
        </w:rPr>
        <w:br/>
      </w:r>
      <w:r w:rsidR="0022709E" w:rsidRPr="0052623B">
        <w:rPr>
          <w:rFonts w:ascii="Times New Roman" w:hAnsi="Times New Roman" w:cs="Times New Roman"/>
          <w:b w:val="0"/>
          <w:color w:val="auto"/>
          <w:sz w:val="24"/>
          <w:szCs w:val="24"/>
        </w:rPr>
        <w:t xml:space="preserve">w procesie stanowienia prawa (Dz. U. Nr 169 poz. 1414, z późn. zm.) </w:t>
      </w:r>
      <w:r w:rsidR="00C45D00" w:rsidRPr="0052623B">
        <w:rPr>
          <w:rFonts w:ascii="Times New Roman" w:hAnsi="Times New Roman" w:cs="Times New Roman"/>
          <w:b w:val="0"/>
          <w:color w:val="auto"/>
          <w:sz w:val="24"/>
          <w:szCs w:val="24"/>
        </w:rPr>
        <w:t xml:space="preserve">oraz art. 52 § 1 uchwały Nr 190 Rady Ministrów z 29 października 20153 r. </w:t>
      </w:r>
      <w:r w:rsidR="00A3275A" w:rsidRPr="0052623B">
        <w:rPr>
          <w:rFonts w:ascii="Times New Roman" w:hAnsi="Times New Roman" w:cs="Times New Roman"/>
          <w:b w:val="0"/>
          <w:color w:val="auto"/>
          <w:sz w:val="24"/>
          <w:szCs w:val="24"/>
        </w:rPr>
        <w:t>- Regulamin pracy R</w:t>
      </w:r>
      <w:r w:rsidR="0022709E" w:rsidRPr="0052623B">
        <w:rPr>
          <w:rFonts w:ascii="Times New Roman" w:hAnsi="Times New Roman" w:cs="Times New Roman"/>
          <w:b w:val="0"/>
          <w:color w:val="auto"/>
          <w:sz w:val="24"/>
          <w:szCs w:val="24"/>
        </w:rPr>
        <w:t>ady Ministrów</w:t>
      </w:r>
      <w:r w:rsidR="0052623B">
        <w:rPr>
          <w:rFonts w:ascii="Times New Roman" w:hAnsi="Times New Roman" w:cs="Times New Roman"/>
          <w:color w:val="auto"/>
          <w:sz w:val="24"/>
          <w:szCs w:val="24"/>
        </w:rPr>
        <w:t xml:space="preserve"> </w:t>
      </w:r>
      <w:r w:rsidR="00C45D00" w:rsidRPr="0052623B">
        <w:rPr>
          <w:rFonts w:ascii="Times New Roman" w:hAnsi="Times New Roman" w:cs="Times New Roman"/>
          <w:b w:val="0"/>
          <w:color w:val="auto"/>
          <w:sz w:val="24"/>
          <w:szCs w:val="24"/>
        </w:rPr>
        <w:t>projekt ustawy został zamieszczony w Biuletynie Informacji Publicznej</w:t>
      </w:r>
      <w:r w:rsidR="00A3275A" w:rsidRPr="0052623B">
        <w:rPr>
          <w:rFonts w:ascii="Times New Roman" w:hAnsi="Times New Roman" w:cs="Times New Roman"/>
          <w:b w:val="0"/>
          <w:color w:val="auto"/>
          <w:sz w:val="24"/>
          <w:szCs w:val="24"/>
        </w:rPr>
        <w:t xml:space="preserve"> Rządowego Centrum Legislacji oraz</w:t>
      </w:r>
      <w:r w:rsidR="00C45D00" w:rsidRPr="0052623B">
        <w:rPr>
          <w:rFonts w:ascii="Times New Roman" w:hAnsi="Times New Roman" w:cs="Times New Roman"/>
          <w:b w:val="0"/>
          <w:color w:val="auto"/>
          <w:sz w:val="24"/>
          <w:szCs w:val="24"/>
        </w:rPr>
        <w:t xml:space="preserve"> na stronach internetowych Ministerstwa Sprawiedliwości.</w:t>
      </w:r>
      <w:r w:rsidR="00C45D00" w:rsidRPr="0052623B">
        <w:rPr>
          <w:rFonts w:ascii="Times New Roman" w:hAnsi="Times New Roman" w:cs="Times New Roman"/>
          <w:color w:val="auto"/>
          <w:sz w:val="24"/>
          <w:szCs w:val="24"/>
        </w:rPr>
        <w:t xml:space="preserve"> </w:t>
      </w:r>
    </w:p>
    <w:p w:rsidR="0052623B" w:rsidRPr="0052623B" w:rsidRDefault="00A3275A" w:rsidP="00C661A0">
      <w:pPr>
        <w:pStyle w:val="Nagwek1"/>
        <w:numPr>
          <w:ilvl w:val="0"/>
          <w:numId w:val="0"/>
        </w:numPr>
        <w:spacing w:before="0" w:after="240"/>
        <w:jc w:val="both"/>
        <w:rPr>
          <w:rFonts w:ascii="Times New Roman" w:hAnsi="Times New Roman" w:cs="Times New Roman"/>
          <w:color w:val="auto"/>
          <w:sz w:val="24"/>
          <w:szCs w:val="24"/>
        </w:rPr>
      </w:pPr>
      <w:r w:rsidRPr="0052623B">
        <w:rPr>
          <w:rFonts w:ascii="Times New Roman" w:hAnsi="Times New Roman" w:cs="Times New Roman"/>
          <w:bCs w:val="0"/>
          <w:color w:val="auto"/>
          <w:sz w:val="24"/>
          <w:szCs w:val="24"/>
        </w:rPr>
        <w:t>2</w:t>
      </w:r>
      <w:r w:rsidRPr="0052623B">
        <w:rPr>
          <w:rFonts w:ascii="Times New Roman" w:hAnsi="Times New Roman" w:cs="Times New Roman"/>
          <w:b w:val="0"/>
          <w:bCs w:val="0"/>
          <w:color w:val="auto"/>
          <w:sz w:val="24"/>
          <w:szCs w:val="24"/>
        </w:rPr>
        <w:t xml:space="preserve">. </w:t>
      </w:r>
      <w:r w:rsidR="0052623B" w:rsidRPr="0052623B">
        <w:rPr>
          <w:rFonts w:ascii="Times New Roman" w:hAnsi="Times New Roman" w:cs="Times New Roman"/>
          <w:color w:val="auto"/>
          <w:sz w:val="24"/>
          <w:szCs w:val="24"/>
        </w:rPr>
        <w:t>Oświadczenie o zgodności projektowanych regulacji z prawem Unii Europejskiej</w:t>
      </w:r>
      <w:r w:rsidR="0052623B" w:rsidRPr="0052623B">
        <w:rPr>
          <w:b w:val="0"/>
          <w:bCs w:val="0"/>
          <w:color w:val="auto"/>
          <w:sz w:val="24"/>
          <w:szCs w:val="24"/>
        </w:rPr>
        <w:t xml:space="preserve"> </w:t>
      </w:r>
    </w:p>
    <w:p w:rsidR="0052623B" w:rsidRDefault="00D30E38" w:rsidP="00C661A0">
      <w:pPr>
        <w:pStyle w:val="Style8"/>
        <w:widowControl/>
        <w:spacing w:after="240" w:line="276" w:lineRule="auto"/>
        <w:ind w:firstLine="708"/>
        <w:rPr>
          <w:rStyle w:val="Brak"/>
          <w:rFonts w:ascii="Times New Roman" w:hAnsi="Times New Roman" w:cs="Times New Roman"/>
        </w:rPr>
      </w:pPr>
      <w:r>
        <w:rPr>
          <w:rStyle w:val="Brak"/>
          <w:rFonts w:ascii="Times New Roman" w:hAnsi="Times New Roman" w:cs="Times New Roman"/>
        </w:rPr>
        <w:t>Projekt</w:t>
      </w:r>
      <w:r w:rsidR="0052623B" w:rsidRPr="008C2DFB">
        <w:rPr>
          <w:rStyle w:val="Brak"/>
          <w:rFonts w:ascii="Times New Roman" w:hAnsi="Times New Roman" w:cs="Times New Roman"/>
        </w:rPr>
        <w:t xml:space="preserve"> ustawy nie jest sprzeczny z prawem Unii Europejskiej. </w:t>
      </w:r>
    </w:p>
    <w:p w:rsidR="00BE698C" w:rsidRDefault="0052623B" w:rsidP="00C661A0">
      <w:pPr>
        <w:pStyle w:val="Style8"/>
        <w:widowControl/>
        <w:spacing w:after="240" w:line="276" w:lineRule="auto"/>
        <w:ind w:firstLine="708"/>
        <w:rPr>
          <w:rStyle w:val="Brak"/>
          <w:rFonts w:ascii="Times New Roman" w:hAnsi="Times New Roman" w:cs="Times New Roman"/>
        </w:rPr>
      </w:pPr>
      <w:r>
        <w:rPr>
          <w:rStyle w:val="Brak"/>
          <w:rFonts w:ascii="Times New Roman" w:hAnsi="Times New Roman" w:cs="Times New Roman"/>
        </w:rPr>
        <w:t>Dyrektywa</w:t>
      </w:r>
      <w:r w:rsidRPr="008C2DFB">
        <w:rPr>
          <w:rStyle w:val="Brak"/>
          <w:rFonts w:ascii="Times New Roman" w:hAnsi="Times New Roman" w:cs="Times New Roman"/>
        </w:rPr>
        <w:t xml:space="preserve"> </w:t>
      </w:r>
      <w:r w:rsidR="002A0336">
        <w:rPr>
          <w:rStyle w:val="Brak"/>
          <w:rFonts w:ascii="Times New Roman" w:hAnsi="Times New Roman" w:cs="Times New Roman"/>
        </w:rPr>
        <w:t xml:space="preserve">(UE) 2017/828 </w:t>
      </w:r>
      <w:r w:rsidRPr="008C2DFB">
        <w:rPr>
          <w:rStyle w:val="Brak"/>
          <w:rFonts w:ascii="Times New Roman" w:hAnsi="Times New Roman" w:cs="Times New Roman"/>
        </w:rPr>
        <w:t>Parlamentu Europejskiego i Rady zmieniając</w:t>
      </w:r>
      <w:r>
        <w:rPr>
          <w:rStyle w:val="Brak"/>
          <w:rFonts w:ascii="Times New Roman" w:hAnsi="Times New Roman" w:cs="Times New Roman"/>
        </w:rPr>
        <w:t>a</w:t>
      </w:r>
      <w:r w:rsidRPr="008C2DFB">
        <w:rPr>
          <w:rStyle w:val="Brak"/>
          <w:rFonts w:ascii="Times New Roman" w:hAnsi="Times New Roman" w:cs="Times New Roman"/>
        </w:rPr>
        <w:t xml:space="preserve"> dyrektywę 2007/36/WE w zakresie zachęcania akcjonariuszy do długoterminowego zaangażowania przewiduje, odnośnie do identyfikacji akcjonariuszy, regulacje jedynie w zakresie spółek notowanych (publicznych). W przypadku spółek nie</w:t>
      </w:r>
      <w:r w:rsidR="00C541BC">
        <w:rPr>
          <w:rStyle w:val="Brak"/>
          <w:rFonts w:ascii="Times New Roman" w:hAnsi="Times New Roman" w:cs="Times New Roman"/>
        </w:rPr>
        <w:t xml:space="preserve">będących spółkami </w:t>
      </w:r>
      <w:r w:rsidRPr="008C2DFB">
        <w:rPr>
          <w:rStyle w:val="Brak"/>
          <w:rFonts w:ascii="Times New Roman" w:hAnsi="Times New Roman" w:cs="Times New Roman"/>
        </w:rPr>
        <w:t>publiczny</w:t>
      </w:r>
      <w:r w:rsidR="00C541BC">
        <w:rPr>
          <w:rStyle w:val="Brak"/>
          <w:rFonts w:ascii="Times New Roman" w:hAnsi="Times New Roman" w:cs="Times New Roman"/>
        </w:rPr>
        <w:t>mi</w:t>
      </w:r>
      <w:r w:rsidRPr="008C2DFB">
        <w:rPr>
          <w:rStyle w:val="Brak"/>
          <w:rFonts w:ascii="Times New Roman" w:hAnsi="Times New Roman" w:cs="Times New Roman"/>
        </w:rPr>
        <w:t xml:space="preserve">”, na poziomie wtórnego prawa UE, kwestia identyfikowania akcjonariuszy nie jest uregulowana. </w:t>
      </w:r>
    </w:p>
    <w:p w:rsidR="00BE698C" w:rsidRPr="00BE698C" w:rsidRDefault="00BE698C" w:rsidP="00C661A0">
      <w:pPr>
        <w:pStyle w:val="Style8"/>
        <w:widowControl/>
        <w:spacing w:after="240" w:line="276" w:lineRule="auto"/>
        <w:ind w:firstLine="708"/>
        <w:rPr>
          <w:rFonts w:ascii="Times New Roman" w:hAnsi="Times New Roman" w:cs="Times New Roman"/>
        </w:rPr>
      </w:pPr>
      <w:r w:rsidRPr="00BE698C">
        <w:rPr>
          <w:rFonts w:ascii="Times New Roman" w:hAnsi="Times New Roman" w:cs="Times New Roman"/>
        </w:rPr>
        <w:t>Projekt ustawy nie podlega opiniowaniu przez organy i instytucje Unii Europejskiej.</w:t>
      </w:r>
    </w:p>
    <w:p w:rsidR="00CF0F23" w:rsidRDefault="002A0336" w:rsidP="00C661A0">
      <w:pPr>
        <w:spacing w:after="240"/>
        <w:jc w:val="both"/>
        <w:rPr>
          <w:rFonts w:ascii="Times New Roman" w:eastAsiaTheme="majorEastAsia" w:hAnsi="Times New Roman" w:cs="Times New Roman"/>
          <w:b/>
          <w:bCs/>
          <w:color w:val="auto"/>
          <w:sz w:val="24"/>
          <w:szCs w:val="24"/>
        </w:rPr>
      </w:pPr>
      <w:r w:rsidRPr="002A0336">
        <w:rPr>
          <w:rFonts w:ascii="Times New Roman" w:eastAsiaTheme="majorEastAsia" w:hAnsi="Times New Roman" w:cs="Times New Roman"/>
          <w:b/>
          <w:bCs/>
          <w:color w:val="auto"/>
          <w:sz w:val="24"/>
          <w:szCs w:val="24"/>
        </w:rPr>
        <w:t>3. Ocena, czy projekt ustawy będzie podlegał notyfikacji zgodnie z przepisami dotyczącymi</w:t>
      </w:r>
      <w:r>
        <w:rPr>
          <w:rFonts w:ascii="Times New Roman" w:eastAsiaTheme="majorEastAsia" w:hAnsi="Times New Roman" w:cs="Times New Roman"/>
          <w:b/>
          <w:bCs/>
          <w:color w:val="auto"/>
          <w:sz w:val="24"/>
          <w:szCs w:val="24"/>
        </w:rPr>
        <w:t xml:space="preserve"> </w:t>
      </w:r>
      <w:r w:rsidRPr="002A0336">
        <w:rPr>
          <w:rFonts w:ascii="Times New Roman" w:eastAsiaTheme="majorEastAsia" w:hAnsi="Times New Roman" w:cs="Times New Roman"/>
          <w:b/>
          <w:bCs/>
          <w:color w:val="auto"/>
          <w:sz w:val="24"/>
          <w:szCs w:val="24"/>
        </w:rPr>
        <w:t>funkcjonowania krajowego systemu notyfikacji norm i aktów prawnych</w:t>
      </w:r>
    </w:p>
    <w:p w:rsidR="00C661A0" w:rsidRDefault="00CF0F23" w:rsidP="00C661A0">
      <w:pPr>
        <w:spacing w:after="240"/>
        <w:jc w:val="both"/>
        <w:rPr>
          <w:rFonts w:ascii="Times New Roman" w:eastAsiaTheme="majorEastAsia" w:hAnsi="Times New Roman" w:cs="Times New Roman"/>
          <w:bCs/>
          <w:color w:val="auto"/>
          <w:sz w:val="24"/>
          <w:szCs w:val="28"/>
        </w:rPr>
      </w:pPr>
      <w:r w:rsidRPr="00CF0F23">
        <w:rPr>
          <w:rFonts w:ascii="Times New Roman" w:eastAsiaTheme="majorEastAsia" w:hAnsi="Times New Roman" w:cs="Times New Roman"/>
          <w:bCs/>
          <w:color w:val="auto"/>
          <w:sz w:val="24"/>
          <w:szCs w:val="24"/>
        </w:rPr>
        <w:tab/>
      </w:r>
      <w:r w:rsidRPr="00CF0F23">
        <w:rPr>
          <w:rFonts w:ascii="Times New Roman" w:eastAsiaTheme="majorEastAsia" w:hAnsi="Times New Roman" w:cs="Times New Roman"/>
          <w:bCs/>
          <w:color w:val="auto"/>
          <w:sz w:val="24"/>
          <w:szCs w:val="28"/>
        </w:rPr>
        <w:t>Projektowana ustawa nie zawiera przepisów technicznych, w związku z tym nie podlega notyfikacji w rozumieniu przepisów rozporządzenia Rady Ministrów z dnia 23 grudnia 2002 r. w sprawie sposobu funkcjonowania krajowego systemu notyfikacji norm i aktów prawnych (Dz. U. Nr 239, poz. 2039, z późn. zm.).</w:t>
      </w:r>
    </w:p>
    <w:p w:rsidR="004A3267" w:rsidRPr="00C661A0" w:rsidRDefault="00C661A0" w:rsidP="00C661A0">
      <w:pPr>
        <w:spacing w:after="240"/>
        <w:jc w:val="both"/>
        <w:rPr>
          <w:rFonts w:ascii="Times New Roman" w:eastAsiaTheme="majorEastAsia" w:hAnsi="Times New Roman" w:cs="Times New Roman"/>
          <w:b/>
          <w:bCs/>
          <w:color w:val="auto"/>
          <w:sz w:val="24"/>
          <w:szCs w:val="24"/>
        </w:rPr>
      </w:pPr>
      <w:r w:rsidRPr="00C661A0">
        <w:rPr>
          <w:rFonts w:ascii="Times New Roman" w:eastAsiaTheme="majorEastAsia" w:hAnsi="Times New Roman" w:cs="Times New Roman"/>
          <w:b/>
          <w:bCs/>
          <w:color w:val="auto"/>
          <w:sz w:val="24"/>
          <w:szCs w:val="28"/>
        </w:rPr>
        <w:lastRenderedPageBreak/>
        <w:t xml:space="preserve">4. </w:t>
      </w:r>
      <w:r w:rsidR="00C94273" w:rsidRPr="00C661A0">
        <w:rPr>
          <w:rFonts w:ascii="Times New Roman" w:hAnsi="Times New Roman" w:cs="Times New Roman"/>
          <w:b/>
          <w:color w:val="auto"/>
          <w:sz w:val="24"/>
        </w:rPr>
        <w:t>Ocena przewidywanego wpływu projektu na działalność mikro przedsiębiorców oraz małych i średnich przedsiębiorców</w:t>
      </w:r>
    </w:p>
    <w:p w:rsidR="00A5309A" w:rsidRDefault="00C94273" w:rsidP="00A5309A">
      <w:pPr>
        <w:pStyle w:val="Style8"/>
        <w:widowControl/>
        <w:spacing w:line="276" w:lineRule="auto"/>
        <w:ind w:firstLine="708"/>
        <w:rPr>
          <w:rFonts w:ascii="Times New Roman" w:hAnsi="Times New Roman" w:cs="Times New Roman"/>
        </w:rPr>
      </w:pPr>
      <w:r w:rsidRPr="00C94273">
        <w:rPr>
          <w:rFonts w:ascii="Times New Roman" w:hAnsi="Times New Roman" w:cs="Times New Roman"/>
        </w:rPr>
        <w:t xml:space="preserve">W przypadku sektora MŚP </w:t>
      </w:r>
      <w:r w:rsidR="00E27D96">
        <w:rPr>
          <w:rFonts w:ascii="Times New Roman" w:hAnsi="Times New Roman" w:cs="Times New Roman"/>
        </w:rPr>
        <w:t xml:space="preserve">niniejszy projekt znajdzie przede wszystkim zastosowanie do spółek </w:t>
      </w:r>
      <w:r w:rsidR="00A549B5">
        <w:rPr>
          <w:rFonts w:ascii="Times New Roman" w:hAnsi="Times New Roman" w:cs="Times New Roman"/>
        </w:rPr>
        <w:t>komandyto</w:t>
      </w:r>
      <w:r w:rsidR="00A549B5" w:rsidRPr="004D2278">
        <w:rPr>
          <w:rFonts w:ascii="Times New Roman" w:hAnsi="Times New Roman" w:cs="Times New Roman"/>
          <w:b/>
        </w:rPr>
        <w:t>-</w:t>
      </w:r>
      <w:r w:rsidR="00A549B5">
        <w:rPr>
          <w:rFonts w:ascii="Times New Roman" w:hAnsi="Times New Roman" w:cs="Times New Roman"/>
        </w:rPr>
        <w:t xml:space="preserve">akcyjnych oraz małych i średniej wielkości </w:t>
      </w:r>
      <w:r w:rsidR="006E5CD7">
        <w:rPr>
          <w:rFonts w:ascii="Times New Roman" w:hAnsi="Times New Roman" w:cs="Times New Roman"/>
        </w:rPr>
        <w:t>„</w:t>
      </w:r>
      <w:r w:rsidR="00E27D96">
        <w:rPr>
          <w:rFonts w:ascii="Times New Roman" w:hAnsi="Times New Roman" w:cs="Times New Roman"/>
        </w:rPr>
        <w:t>zamkniętych</w:t>
      </w:r>
      <w:r w:rsidR="006E5CD7">
        <w:rPr>
          <w:rFonts w:ascii="Times New Roman" w:hAnsi="Times New Roman" w:cs="Times New Roman"/>
        </w:rPr>
        <w:t>”</w:t>
      </w:r>
      <w:r w:rsidR="00E27D96">
        <w:rPr>
          <w:rFonts w:ascii="Times New Roman" w:hAnsi="Times New Roman" w:cs="Times New Roman"/>
        </w:rPr>
        <w:t xml:space="preserve"> spółek akcyjnych</w:t>
      </w:r>
      <w:r w:rsidR="00A549B5">
        <w:rPr>
          <w:rFonts w:ascii="Times New Roman" w:hAnsi="Times New Roman" w:cs="Times New Roman"/>
        </w:rPr>
        <w:t xml:space="preserve">. </w:t>
      </w:r>
      <w:r w:rsidR="002C7F19">
        <w:rPr>
          <w:rFonts w:ascii="Times New Roman" w:hAnsi="Times New Roman" w:cs="Times New Roman"/>
        </w:rPr>
        <w:t>Z</w:t>
      </w:r>
      <w:r w:rsidR="006E5CD7">
        <w:rPr>
          <w:rFonts w:ascii="Times New Roman" w:hAnsi="Times New Roman" w:cs="Times New Roman"/>
        </w:rPr>
        <w:t xml:space="preserve"> uwagi na powszechny obowiązek dematerializacji wszystkich akcji spółek </w:t>
      </w:r>
      <w:r w:rsidR="002C7F19">
        <w:rPr>
          <w:rFonts w:ascii="Times New Roman" w:hAnsi="Times New Roman" w:cs="Times New Roman"/>
        </w:rPr>
        <w:t xml:space="preserve">akcyjnych i </w:t>
      </w:r>
      <w:r w:rsidR="006E5CD7">
        <w:rPr>
          <w:rFonts w:ascii="Times New Roman" w:hAnsi="Times New Roman" w:cs="Times New Roman"/>
        </w:rPr>
        <w:t>komandytowo</w:t>
      </w:r>
      <w:r w:rsidR="006E5CD7" w:rsidRPr="004D2278">
        <w:rPr>
          <w:rFonts w:ascii="Times New Roman" w:hAnsi="Times New Roman" w:cs="Times New Roman"/>
          <w:b/>
        </w:rPr>
        <w:t>-</w:t>
      </w:r>
      <w:r w:rsidR="002C7F19">
        <w:rPr>
          <w:rFonts w:ascii="Times New Roman" w:hAnsi="Times New Roman" w:cs="Times New Roman"/>
        </w:rPr>
        <w:t>akcyjnych</w:t>
      </w:r>
      <w:r w:rsidR="006E5CD7">
        <w:rPr>
          <w:rFonts w:ascii="Times New Roman" w:hAnsi="Times New Roman" w:cs="Times New Roman"/>
        </w:rPr>
        <w:t>, r</w:t>
      </w:r>
      <w:r w:rsidR="00A549B5">
        <w:rPr>
          <w:rFonts w:ascii="Times New Roman" w:hAnsi="Times New Roman" w:cs="Times New Roman"/>
        </w:rPr>
        <w:t xml:space="preserve">ównież te podmioty z sektora MŚP zostaną objęte </w:t>
      </w:r>
      <w:r w:rsidR="00176CF3">
        <w:rPr>
          <w:rFonts w:ascii="Times New Roman" w:hAnsi="Times New Roman" w:cs="Times New Roman"/>
        </w:rPr>
        <w:t>projektowanymi regulacjami.</w:t>
      </w:r>
      <w:r w:rsidR="000F00BD">
        <w:rPr>
          <w:rFonts w:ascii="Times New Roman" w:hAnsi="Times New Roman" w:cs="Times New Roman"/>
        </w:rPr>
        <w:t xml:space="preserve"> </w:t>
      </w:r>
    </w:p>
    <w:p w:rsidR="00176CF3" w:rsidRDefault="000F00BD" w:rsidP="00A5309A">
      <w:pPr>
        <w:pStyle w:val="Style8"/>
        <w:widowControl/>
        <w:spacing w:line="276" w:lineRule="auto"/>
        <w:ind w:firstLine="708"/>
        <w:rPr>
          <w:rFonts w:ascii="Times New Roman" w:hAnsi="Times New Roman" w:cs="Times New Roman"/>
        </w:rPr>
      </w:pPr>
      <w:r>
        <w:rPr>
          <w:rFonts w:ascii="Times New Roman" w:hAnsi="Times New Roman" w:cs="Times New Roman"/>
        </w:rPr>
        <w:t xml:space="preserve">Projekt nakłada obowiązek zawarcia </w:t>
      </w:r>
      <w:r w:rsidR="007B14FD">
        <w:rPr>
          <w:rFonts w:ascii="Times New Roman" w:hAnsi="Times New Roman" w:cs="Times New Roman"/>
        </w:rPr>
        <w:t>przez spółki</w:t>
      </w:r>
      <w:r w:rsidR="00B42997">
        <w:rPr>
          <w:rFonts w:ascii="Times New Roman" w:hAnsi="Times New Roman" w:cs="Times New Roman"/>
        </w:rPr>
        <w:t xml:space="preserve"> </w:t>
      </w:r>
      <w:r w:rsidR="002C7F19">
        <w:rPr>
          <w:rFonts w:ascii="Times New Roman" w:hAnsi="Times New Roman" w:cs="Times New Roman"/>
        </w:rPr>
        <w:t xml:space="preserve">akcyjne i komandytowo-akcyjne </w:t>
      </w:r>
      <w:r w:rsidR="002C7F19">
        <w:rPr>
          <w:rFonts w:ascii="Times New Roman" w:hAnsi="Times New Roman" w:cs="Times New Roman"/>
        </w:rPr>
        <w:br/>
      </w:r>
      <w:r w:rsidR="007B14FD">
        <w:rPr>
          <w:rFonts w:ascii="Times New Roman" w:hAnsi="Times New Roman" w:cs="Times New Roman"/>
        </w:rPr>
        <w:t xml:space="preserve">(w tym z sektora MŚP) </w:t>
      </w:r>
      <w:r>
        <w:rPr>
          <w:rFonts w:ascii="Times New Roman" w:hAnsi="Times New Roman" w:cs="Times New Roman"/>
        </w:rPr>
        <w:t>umowy o prowadzenie rejestru akcjonariuszy, co spowoduje bezpośredni koszt dla tych spółek</w:t>
      </w:r>
      <w:r w:rsidR="006600C3">
        <w:rPr>
          <w:rFonts w:ascii="Times New Roman" w:hAnsi="Times New Roman" w:cs="Times New Roman"/>
        </w:rPr>
        <w:t xml:space="preserve">, którego dokładne </w:t>
      </w:r>
      <w:r w:rsidR="00592355">
        <w:rPr>
          <w:rFonts w:ascii="Times New Roman" w:hAnsi="Times New Roman" w:cs="Times New Roman"/>
        </w:rPr>
        <w:t>określenie</w:t>
      </w:r>
      <w:r w:rsidR="006600C3">
        <w:rPr>
          <w:rFonts w:ascii="Times New Roman" w:hAnsi="Times New Roman" w:cs="Times New Roman"/>
        </w:rPr>
        <w:t xml:space="preserve"> nie jest możliwe, z uwagi na brak dostępności tego typu usług </w:t>
      </w:r>
      <w:r w:rsidR="00B42997">
        <w:rPr>
          <w:rFonts w:ascii="Times New Roman" w:hAnsi="Times New Roman" w:cs="Times New Roman"/>
        </w:rPr>
        <w:t xml:space="preserve">na rynku </w:t>
      </w:r>
      <w:r w:rsidR="006600C3">
        <w:rPr>
          <w:rFonts w:ascii="Times New Roman" w:hAnsi="Times New Roman" w:cs="Times New Roman"/>
        </w:rPr>
        <w:t>obecnie. N</w:t>
      </w:r>
      <w:r w:rsidR="00592355">
        <w:rPr>
          <w:rFonts w:ascii="Times New Roman" w:hAnsi="Times New Roman" w:cs="Times New Roman"/>
        </w:rPr>
        <w:t xml:space="preserve">iemniej, </w:t>
      </w:r>
      <w:r w:rsidR="00AF52A2">
        <w:rPr>
          <w:rFonts w:ascii="Times New Roman" w:hAnsi="Times New Roman" w:cs="Times New Roman"/>
        </w:rPr>
        <w:t>w oparciu o stawki opłat obowiązujące w przypadku rejestrowania akcji w postaci zdematerializowanej</w:t>
      </w:r>
      <w:r w:rsidR="00A82762">
        <w:rPr>
          <w:rFonts w:ascii="Times New Roman" w:hAnsi="Times New Roman" w:cs="Times New Roman"/>
        </w:rPr>
        <w:t xml:space="preserve"> w depozytach papierów wartościowych, prowadzonych na podstawie przepisów ustawy o obrocie instrumentami finansowymi</w:t>
      </w:r>
      <w:r w:rsidR="00E45910">
        <w:rPr>
          <w:rFonts w:ascii="Times New Roman" w:hAnsi="Times New Roman" w:cs="Times New Roman"/>
        </w:rPr>
        <w:t xml:space="preserve">, można przeprowadzać bardzo ostrożne analizy kosztowe. Zasadnicza opłata za uczestnictwo w depozycie papierów wartościowych oscyluje na poziomie ok. 4 000 </w:t>
      </w:r>
      <w:r w:rsidR="00E45910" w:rsidRPr="00E45910">
        <w:rPr>
          <w:rFonts w:ascii="Times New Roman" w:hAnsi="Times New Roman" w:cs="Times New Roman"/>
          <w:b/>
        </w:rPr>
        <w:t>-</w:t>
      </w:r>
      <w:r w:rsidR="00E45910">
        <w:rPr>
          <w:rFonts w:ascii="Times New Roman" w:hAnsi="Times New Roman" w:cs="Times New Roman"/>
        </w:rPr>
        <w:t xml:space="preserve"> 6 000 </w:t>
      </w:r>
      <w:r w:rsidR="001C0722">
        <w:rPr>
          <w:rFonts w:ascii="Times New Roman" w:hAnsi="Times New Roman" w:cs="Times New Roman"/>
        </w:rPr>
        <w:t>zł</w:t>
      </w:r>
      <w:r w:rsidR="00843362">
        <w:rPr>
          <w:rFonts w:ascii="Times New Roman" w:hAnsi="Times New Roman" w:cs="Times New Roman"/>
        </w:rPr>
        <w:t xml:space="preserve"> rocznie</w:t>
      </w:r>
      <w:r w:rsidR="001C0722">
        <w:rPr>
          <w:rFonts w:ascii="Times New Roman" w:hAnsi="Times New Roman" w:cs="Times New Roman"/>
        </w:rPr>
        <w:t xml:space="preserve">, a jej ostateczna wysokość uzależniona jest od aktywności danego emitenta (spółki). Zważywszy na fakt, że projekt </w:t>
      </w:r>
      <w:r w:rsidR="00E846F4">
        <w:rPr>
          <w:rFonts w:ascii="Times New Roman" w:hAnsi="Times New Roman" w:cs="Times New Roman"/>
        </w:rPr>
        <w:t xml:space="preserve">wprowadza na rynek </w:t>
      </w:r>
      <w:r w:rsidR="00843362">
        <w:rPr>
          <w:rFonts w:ascii="Times New Roman" w:hAnsi="Times New Roman" w:cs="Times New Roman"/>
        </w:rPr>
        <w:t>nowy</w:t>
      </w:r>
      <w:r w:rsidR="00E846F4">
        <w:rPr>
          <w:rFonts w:ascii="Times New Roman" w:hAnsi="Times New Roman" w:cs="Times New Roman"/>
        </w:rPr>
        <w:t xml:space="preserve"> </w:t>
      </w:r>
      <w:r w:rsidR="00843362">
        <w:rPr>
          <w:rFonts w:ascii="Times New Roman" w:hAnsi="Times New Roman" w:cs="Times New Roman"/>
        </w:rPr>
        <w:t>rodzaj dedykowanej usługi</w:t>
      </w:r>
      <w:r w:rsidR="00E846F4">
        <w:rPr>
          <w:rFonts w:ascii="Times New Roman" w:hAnsi="Times New Roman" w:cs="Times New Roman"/>
        </w:rPr>
        <w:t>, należy również, przy analizie kosztów, uwzględniać czynnik wolnorynkowy</w:t>
      </w:r>
      <w:r w:rsidR="00E846F4" w:rsidRPr="008A31D5">
        <w:rPr>
          <w:rFonts w:ascii="Times New Roman" w:hAnsi="Times New Roman" w:cs="Times New Roman"/>
        </w:rPr>
        <w:t>.</w:t>
      </w:r>
      <w:r w:rsidR="00E846F4">
        <w:rPr>
          <w:rFonts w:ascii="Times New Roman" w:hAnsi="Times New Roman" w:cs="Times New Roman"/>
        </w:rPr>
        <w:t xml:space="preserve"> Zwiększona podaż </w:t>
      </w:r>
      <w:r w:rsidR="007B14FD">
        <w:rPr>
          <w:rFonts w:ascii="Times New Roman" w:hAnsi="Times New Roman" w:cs="Times New Roman"/>
        </w:rPr>
        <w:t>spółek</w:t>
      </w:r>
      <w:r w:rsidR="00E846F4">
        <w:rPr>
          <w:rFonts w:ascii="Times New Roman" w:hAnsi="Times New Roman" w:cs="Times New Roman"/>
        </w:rPr>
        <w:t xml:space="preserve">, które będą </w:t>
      </w:r>
      <w:r w:rsidR="004D7D6F">
        <w:rPr>
          <w:rFonts w:ascii="Times New Roman" w:hAnsi="Times New Roman" w:cs="Times New Roman"/>
        </w:rPr>
        <w:t xml:space="preserve"> korzystać z pomocy podmiotów licencjonowanych bez wątpienia wpłynie również na kształtowanie poziomu cen</w:t>
      </w:r>
      <w:r w:rsidR="00023BF5">
        <w:rPr>
          <w:rFonts w:ascii="Times New Roman" w:hAnsi="Times New Roman" w:cs="Times New Roman"/>
        </w:rPr>
        <w:t xml:space="preserve"> za prowadzenie rejestru akcjonariuszy dla danej spółki. Projekt przewiduje elastyczność w zakresie wymaganych informacji, jakie</w:t>
      </w:r>
      <w:r w:rsidR="003A53F9">
        <w:rPr>
          <w:rFonts w:ascii="Times New Roman" w:hAnsi="Times New Roman" w:cs="Times New Roman"/>
        </w:rPr>
        <w:t xml:space="preserve"> mają być ujawnione w rejestrze</w:t>
      </w:r>
      <w:r w:rsidR="00023BF5">
        <w:rPr>
          <w:rFonts w:ascii="Times New Roman" w:hAnsi="Times New Roman" w:cs="Times New Roman"/>
        </w:rPr>
        <w:t xml:space="preserve">. </w:t>
      </w:r>
      <w:r w:rsidR="006D069C">
        <w:rPr>
          <w:rFonts w:ascii="Times New Roman" w:hAnsi="Times New Roman" w:cs="Times New Roman"/>
        </w:rPr>
        <w:t>A</w:t>
      </w:r>
      <w:r w:rsidR="003A53F9">
        <w:rPr>
          <w:rFonts w:ascii="Times New Roman" w:hAnsi="Times New Roman" w:cs="Times New Roman"/>
        </w:rPr>
        <w:t xml:space="preserve"> zatem to od samej spółki zależeć</w:t>
      </w:r>
      <w:r w:rsidR="006D069C">
        <w:rPr>
          <w:rFonts w:ascii="Times New Roman" w:hAnsi="Times New Roman" w:cs="Times New Roman"/>
        </w:rPr>
        <w:t xml:space="preserve"> również </w:t>
      </w:r>
      <w:r w:rsidR="003A53F9">
        <w:rPr>
          <w:rFonts w:ascii="Times New Roman" w:hAnsi="Times New Roman" w:cs="Times New Roman"/>
        </w:rPr>
        <w:t>będzie ostateczny zakres usługi, której cena będzie kształtowana umową stron.</w:t>
      </w:r>
      <w:r w:rsidR="00D75B31">
        <w:rPr>
          <w:rFonts w:ascii="Times New Roman" w:hAnsi="Times New Roman" w:cs="Times New Roman"/>
        </w:rPr>
        <w:t xml:space="preserve"> </w:t>
      </w:r>
      <w:r w:rsidR="00177D19">
        <w:rPr>
          <w:rFonts w:ascii="Times New Roman" w:hAnsi="Times New Roman" w:cs="Times New Roman"/>
        </w:rPr>
        <w:t xml:space="preserve"> Z pewnością, w razie wyboru przez spółkę z sektora MŚP</w:t>
      </w:r>
      <w:r w:rsidR="00B42997">
        <w:rPr>
          <w:rFonts w:ascii="Times New Roman" w:hAnsi="Times New Roman" w:cs="Times New Roman"/>
        </w:rPr>
        <w:t>,</w:t>
      </w:r>
      <w:r w:rsidR="00177D19">
        <w:rPr>
          <w:rFonts w:ascii="Times New Roman" w:hAnsi="Times New Roman" w:cs="Times New Roman"/>
        </w:rPr>
        <w:t xml:space="preserve"> </w:t>
      </w:r>
      <w:r w:rsidR="001B6721">
        <w:rPr>
          <w:rFonts w:ascii="Times New Roman" w:hAnsi="Times New Roman" w:cs="Times New Roman"/>
        </w:rPr>
        <w:t xml:space="preserve">reżimu właściwego dla spółek publicznych (tj. </w:t>
      </w:r>
      <w:r w:rsidR="00177D19">
        <w:rPr>
          <w:rFonts w:ascii="Times New Roman" w:hAnsi="Times New Roman" w:cs="Times New Roman"/>
        </w:rPr>
        <w:t>opcji rejestracji akcji w KDWP</w:t>
      </w:r>
      <w:r w:rsidR="001B6721">
        <w:rPr>
          <w:rFonts w:ascii="Times New Roman" w:hAnsi="Times New Roman" w:cs="Times New Roman"/>
        </w:rPr>
        <w:t>), koszty wprowadzenia zmian mogą być wyższe.</w:t>
      </w:r>
      <w:r w:rsidR="00177D19">
        <w:rPr>
          <w:rFonts w:ascii="Times New Roman" w:hAnsi="Times New Roman" w:cs="Times New Roman"/>
        </w:rPr>
        <w:t xml:space="preserve"> </w:t>
      </w:r>
    </w:p>
    <w:p w:rsidR="00D75B31" w:rsidRDefault="00DD6696" w:rsidP="00A5309A">
      <w:pPr>
        <w:pStyle w:val="Style8"/>
        <w:widowControl/>
        <w:spacing w:line="276" w:lineRule="auto"/>
        <w:ind w:firstLine="708"/>
        <w:rPr>
          <w:rFonts w:ascii="Times New Roman" w:hAnsi="Times New Roman" w:cs="Times New Roman"/>
        </w:rPr>
      </w:pPr>
      <w:r>
        <w:rPr>
          <w:rFonts w:ascii="Times New Roman" w:hAnsi="Times New Roman" w:cs="Times New Roman"/>
        </w:rPr>
        <w:t>Jedn</w:t>
      </w:r>
      <w:r w:rsidR="003607D1">
        <w:rPr>
          <w:rFonts w:ascii="Times New Roman" w:hAnsi="Times New Roman" w:cs="Times New Roman"/>
        </w:rPr>
        <w:t>ocześnie</w:t>
      </w:r>
      <w:r>
        <w:rPr>
          <w:rFonts w:ascii="Times New Roman" w:hAnsi="Times New Roman" w:cs="Times New Roman"/>
        </w:rPr>
        <w:t xml:space="preserve"> należy</w:t>
      </w:r>
      <w:r w:rsidR="00D75B31">
        <w:rPr>
          <w:rFonts w:ascii="Times New Roman" w:hAnsi="Times New Roman" w:cs="Times New Roman"/>
        </w:rPr>
        <w:t xml:space="preserve"> podkreślić, że rejestracja akcji w formie zdematerializowanej, choć będzie generować dla spółek określone koszty, z drugiej strony przyczyni się do redukcji wydatków, jakie spółki obecnie ponoszą w związku z wytwarzaniem i utrzymywaniem akcji w postaci dokumentowej.</w:t>
      </w:r>
      <w:r w:rsidR="00F44E29">
        <w:rPr>
          <w:rFonts w:ascii="Times New Roman" w:hAnsi="Times New Roman" w:cs="Times New Roman"/>
        </w:rPr>
        <w:t xml:space="preserve"> Wartością nadrzędną jest również poprawa bezpieczeństwa </w:t>
      </w:r>
      <w:r w:rsidR="00E20DF0">
        <w:rPr>
          <w:rFonts w:ascii="Times New Roman" w:hAnsi="Times New Roman" w:cs="Times New Roman"/>
        </w:rPr>
        <w:br/>
      </w:r>
      <w:r w:rsidR="00F44E29">
        <w:rPr>
          <w:rFonts w:ascii="Times New Roman" w:hAnsi="Times New Roman" w:cs="Times New Roman"/>
        </w:rPr>
        <w:t>i eliminacja ryzyk</w:t>
      </w:r>
      <w:r w:rsidR="005F7C76">
        <w:rPr>
          <w:rFonts w:ascii="Times New Roman" w:hAnsi="Times New Roman" w:cs="Times New Roman"/>
        </w:rPr>
        <w:t xml:space="preserve"> prawnych</w:t>
      </w:r>
      <w:r w:rsidR="00F44E29">
        <w:rPr>
          <w:rFonts w:ascii="Times New Roman" w:hAnsi="Times New Roman" w:cs="Times New Roman"/>
        </w:rPr>
        <w:t>,</w:t>
      </w:r>
      <w:r w:rsidR="005F7C76">
        <w:rPr>
          <w:rFonts w:ascii="Times New Roman" w:hAnsi="Times New Roman" w:cs="Times New Roman"/>
        </w:rPr>
        <w:t xml:space="preserve"> </w:t>
      </w:r>
      <w:r w:rsidR="00F44E29">
        <w:rPr>
          <w:rFonts w:ascii="Times New Roman" w:hAnsi="Times New Roman" w:cs="Times New Roman"/>
        </w:rPr>
        <w:t xml:space="preserve">które obecnie </w:t>
      </w:r>
      <w:r w:rsidR="005F7C76">
        <w:rPr>
          <w:rFonts w:ascii="Times New Roman" w:hAnsi="Times New Roman" w:cs="Times New Roman"/>
        </w:rPr>
        <w:t xml:space="preserve">generuje obrót akcjami </w:t>
      </w:r>
      <w:r w:rsidR="00F44E29">
        <w:rPr>
          <w:rFonts w:ascii="Times New Roman" w:hAnsi="Times New Roman" w:cs="Times New Roman"/>
        </w:rPr>
        <w:t>dokumentowymi</w:t>
      </w:r>
      <w:r w:rsidR="005F7C76">
        <w:rPr>
          <w:rFonts w:ascii="Times New Roman" w:hAnsi="Times New Roman" w:cs="Times New Roman"/>
        </w:rPr>
        <w:t xml:space="preserve">. </w:t>
      </w:r>
      <w:r w:rsidR="00F44E29">
        <w:rPr>
          <w:rFonts w:ascii="Times New Roman" w:hAnsi="Times New Roman" w:cs="Times New Roman"/>
        </w:rPr>
        <w:t xml:space="preserve"> </w:t>
      </w:r>
    </w:p>
    <w:p w:rsidR="00BD06D3" w:rsidRDefault="00DD6696" w:rsidP="00C661A0">
      <w:pPr>
        <w:pStyle w:val="Style8"/>
        <w:widowControl/>
        <w:spacing w:after="240" w:line="276" w:lineRule="auto"/>
        <w:ind w:firstLine="708"/>
        <w:rPr>
          <w:rFonts w:ascii="Times New Roman" w:hAnsi="Times New Roman" w:cs="Times New Roman"/>
        </w:rPr>
      </w:pPr>
      <w:r>
        <w:rPr>
          <w:rFonts w:ascii="Times New Roman" w:hAnsi="Times New Roman" w:cs="Times New Roman"/>
        </w:rPr>
        <w:t>Projekt</w:t>
      </w:r>
      <w:r w:rsidR="00C94273" w:rsidRPr="00C94273">
        <w:rPr>
          <w:rFonts w:ascii="Times New Roman" w:hAnsi="Times New Roman" w:cs="Times New Roman"/>
        </w:rPr>
        <w:t xml:space="preserve"> </w:t>
      </w:r>
      <w:r w:rsidR="001D22DC">
        <w:rPr>
          <w:rFonts w:ascii="Times New Roman" w:hAnsi="Times New Roman" w:cs="Times New Roman"/>
        </w:rPr>
        <w:t xml:space="preserve">przewiduje również – w odniesieniu </w:t>
      </w:r>
      <w:r w:rsidR="004D2278">
        <w:rPr>
          <w:rFonts w:ascii="Times New Roman" w:hAnsi="Times New Roman" w:cs="Times New Roman"/>
        </w:rPr>
        <w:t>do spółek</w:t>
      </w:r>
      <w:r w:rsidR="00C40C21">
        <w:rPr>
          <w:rFonts w:ascii="Times New Roman" w:hAnsi="Times New Roman" w:cs="Times New Roman"/>
        </w:rPr>
        <w:t>, o których mowa wyżej</w:t>
      </w:r>
      <w:r w:rsidR="004D2278">
        <w:rPr>
          <w:rFonts w:ascii="Times New Roman" w:hAnsi="Times New Roman" w:cs="Times New Roman"/>
        </w:rPr>
        <w:t xml:space="preserve"> </w:t>
      </w:r>
      <w:r w:rsidR="004D2278" w:rsidRPr="004D2278">
        <w:rPr>
          <w:rFonts w:ascii="Times New Roman" w:hAnsi="Times New Roman" w:cs="Times New Roman"/>
        </w:rPr>
        <w:t>–</w:t>
      </w:r>
      <w:r w:rsidR="008A31D5">
        <w:rPr>
          <w:rFonts w:ascii="Times New Roman" w:hAnsi="Times New Roman" w:cs="Times New Roman"/>
        </w:rPr>
        <w:t xml:space="preserve"> </w:t>
      </w:r>
      <w:r w:rsidR="00773263">
        <w:rPr>
          <w:rFonts w:ascii="Times New Roman" w:hAnsi="Times New Roman" w:cs="Times New Roman"/>
        </w:rPr>
        <w:t>obowiązek prowadzenia strony internetowej, co ma na celu przede wszystkim poprawę komunikacji z akcjonariusza</w:t>
      </w:r>
      <w:r>
        <w:rPr>
          <w:rFonts w:ascii="Times New Roman" w:hAnsi="Times New Roman" w:cs="Times New Roman"/>
        </w:rPr>
        <w:t>mi spółki.</w:t>
      </w:r>
      <w:r w:rsidR="00F72130">
        <w:rPr>
          <w:rFonts w:ascii="Times New Roman" w:hAnsi="Times New Roman" w:cs="Times New Roman"/>
        </w:rPr>
        <w:t xml:space="preserve"> </w:t>
      </w:r>
      <w:r>
        <w:rPr>
          <w:rFonts w:ascii="Times New Roman" w:hAnsi="Times New Roman" w:cs="Times New Roman"/>
        </w:rPr>
        <w:t>Koszty</w:t>
      </w:r>
      <w:r w:rsidR="00F72130">
        <w:rPr>
          <w:rFonts w:ascii="Times New Roman" w:hAnsi="Times New Roman" w:cs="Times New Roman"/>
        </w:rPr>
        <w:t xml:space="preserve"> z tego tytułu </w:t>
      </w:r>
      <w:r w:rsidR="007514B4">
        <w:rPr>
          <w:rFonts w:ascii="Times New Roman" w:hAnsi="Times New Roman" w:cs="Times New Roman"/>
        </w:rPr>
        <w:t>są jednak dość ograniczone</w:t>
      </w:r>
      <w:r w:rsidR="00F72130">
        <w:rPr>
          <w:rFonts w:ascii="Times New Roman" w:hAnsi="Times New Roman" w:cs="Times New Roman"/>
        </w:rPr>
        <w:t xml:space="preserve">, choć </w:t>
      </w:r>
      <w:r w:rsidR="007514B4">
        <w:rPr>
          <w:rFonts w:ascii="Times New Roman" w:hAnsi="Times New Roman" w:cs="Times New Roman"/>
        </w:rPr>
        <w:t xml:space="preserve">oczywiście </w:t>
      </w:r>
      <w:r w:rsidR="00F72130">
        <w:rPr>
          <w:rFonts w:ascii="Times New Roman" w:hAnsi="Times New Roman" w:cs="Times New Roman"/>
        </w:rPr>
        <w:t xml:space="preserve">zależą od stopnia złożoności </w:t>
      </w:r>
      <w:r w:rsidR="00A415ED">
        <w:rPr>
          <w:rFonts w:ascii="Times New Roman" w:hAnsi="Times New Roman" w:cs="Times New Roman"/>
        </w:rPr>
        <w:t>serwisu strony i powiązanych z nią funkcjonalności.</w:t>
      </w:r>
    </w:p>
    <w:p w:rsidR="00C94273" w:rsidRDefault="00C94273" w:rsidP="000A583C">
      <w:pPr>
        <w:pStyle w:val="Style8"/>
        <w:widowControl/>
        <w:spacing w:line="276" w:lineRule="auto"/>
        <w:ind w:firstLine="708"/>
        <w:rPr>
          <w:rStyle w:val="Brak"/>
          <w:rFonts w:ascii="Times New Roman" w:hAnsi="Times New Roman" w:cs="Times New Roman"/>
        </w:rPr>
      </w:pPr>
    </w:p>
    <w:p w:rsidR="006E5E8A" w:rsidRDefault="006E5E8A" w:rsidP="000A583C">
      <w:pPr>
        <w:pStyle w:val="Style8"/>
        <w:widowControl/>
        <w:spacing w:line="276" w:lineRule="auto"/>
        <w:ind w:firstLine="708"/>
        <w:rPr>
          <w:rStyle w:val="Brak"/>
          <w:rFonts w:ascii="Times New Roman" w:hAnsi="Times New Roman" w:cs="Times New Roman"/>
        </w:rPr>
      </w:pPr>
    </w:p>
    <w:p w:rsidR="00821914" w:rsidRPr="008C2DFB" w:rsidRDefault="003B38D6">
      <w:pPr>
        <w:pStyle w:val="Style8"/>
        <w:widowControl/>
        <w:spacing w:line="276" w:lineRule="auto"/>
        <w:ind w:firstLine="708"/>
        <w:rPr>
          <w:rStyle w:val="Brak"/>
          <w:rFonts w:ascii="Times New Roman" w:eastAsia="Times" w:hAnsi="Times New Roman" w:cs="Times New Roman"/>
        </w:rPr>
      </w:pPr>
      <w:r w:rsidRPr="008C2DFB">
        <w:rPr>
          <w:rStyle w:val="Brak"/>
          <w:rFonts w:ascii="Times New Roman" w:hAnsi="Times New Roman" w:cs="Times New Roman"/>
        </w:rPr>
        <w:tab/>
      </w:r>
    </w:p>
    <w:sectPr w:rsidR="00821914" w:rsidRPr="008C2DFB">
      <w:headerReference w:type="default" r:id="rId10"/>
      <w:footerReference w:type="default" r:id="rId11"/>
      <w:headerReference w:type="first" r:id="rId12"/>
      <w:footerReference w:type="first" r:id="rId13"/>
      <w:pgSz w:w="11900" w:h="16840"/>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740" w:rsidRDefault="00A03740">
      <w:pPr>
        <w:spacing w:after="0" w:line="240" w:lineRule="auto"/>
      </w:pPr>
      <w:r>
        <w:separator/>
      </w:r>
    </w:p>
  </w:endnote>
  <w:endnote w:type="continuationSeparator" w:id="0">
    <w:p w:rsidR="00A03740" w:rsidRDefault="00A03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Times">
    <w:panose1 w:val="02020603050405020304"/>
    <w:charset w:val="EE"/>
    <w:family w:val="roman"/>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B7F" w:rsidRDefault="007F3B7F">
    <w:pPr>
      <w:pStyle w:val="Stopka"/>
      <w:tabs>
        <w:tab w:val="clear" w:pos="9072"/>
        <w:tab w:val="right" w:pos="9046"/>
      </w:tabs>
      <w:jc w:val="center"/>
    </w:pPr>
    <w:r>
      <w:fldChar w:fldCharType="begin"/>
    </w:r>
    <w:r>
      <w:instrText xml:space="preserve"> PAGE </w:instrText>
    </w:r>
    <w:r>
      <w:fldChar w:fldCharType="separate"/>
    </w:r>
    <w:r w:rsidR="00DF3E45">
      <w:rPr>
        <w:noProof/>
      </w:rPr>
      <w:t>31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B7F" w:rsidRDefault="007F3B7F">
    <w:pPr>
      <w:pStyle w:val="Nagweki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740" w:rsidRDefault="00A03740">
      <w:r>
        <w:separator/>
      </w:r>
    </w:p>
  </w:footnote>
  <w:footnote w:type="continuationSeparator" w:id="0">
    <w:p w:rsidR="00A03740" w:rsidRDefault="00A03740">
      <w:r>
        <w:continuationSeparator/>
      </w:r>
    </w:p>
  </w:footnote>
  <w:footnote w:type="continuationNotice" w:id="1">
    <w:p w:rsidR="00A03740" w:rsidRDefault="00A03740"/>
  </w:footnote>
  <w:footnote w:id="2">
    <w:p w:rsidR="007F3B7F" w:rsidRDefault="007F3B7F">
      <w:pPr>
        <w:pStyle w:val="Tekstprzypisudolnego"/>
        <w:jc w:val="both"/>
        <w:rPr>
          <w:rFonts w:ascii="Times New Roman" w:eastAsia="Times New Roman" w:hAnsi="Times New Roman" w:cs="Times New Roman"/>
        </w:rPr>
      </w:pPr>
      <w:r>
        <w:rPr>
          <w:rFonts w:ascii="Times" w:eastAsia="Times" w:hAnsi="Times" w:cs="Times"/>
          <w:sz w:val="24"/>
          <w:szCs w:val="24"/>
          <w:vertAlign w:val="superscript"/>
        </w:rPr>
        <w:footnoteRef/>
      </w:r>
      <w:r>
        <w:rPr>
          <w:rFonts w:ascii="Times New Roman" w:hAnsi="Times New Roman"/>
          <w:sz w:val="22"/>
          <w:szCs w:val="22"/>
          <w:vertAlign w:val="superscript"/>
        </w:rPr>
        <w:t xml:space="preserve"> </w:t>
      </w:r>
      <w:r>
        <w:rPr>
          <w:rFonts w:ascii="Times New Roman" w:hAnsi="Times New Roman"/>
          <w:sz w:val="22"/>
          <w:szCs w:val="22"/>
        </w:rPr>
        <w:t xml:space="preserve"> </w:t>
      </w:r>
      <w:r>
        <w:rPr>
          <w:rFonts w:ascii="Times New Roman" w:hAnsi="Times New Roman"/>
        </w:rPr>
        <w:t xml:space="preserve">W piśmie z dnia 18 czerwca 2013 r., PK2/68/173/LWM/13/RD-60220LZW-57543, Minister Finansów poinformował o przyjęciu przez Global Forum on Transparency and Exchange of Information for Tax Purposes (Global Forum) raportu fazy I dotyczącej realizacji przez Polskę standardów podatkowych (tzw. Peer  Review), wraz z rekomendacjami dotyczącymi akcji na okaziciela. MF wskazał, że - zgodnie z postanowieniami k.s.h.- w przypadku spółek nienotowanych na rynku giełdowym - na etapie nabycia akcji na okaziciela brak jest aktualnie przepisów odnoszących się do możliwości uzyskania przez spółkę informacji o ich posiadaczu. Uniemożliwia to zatem ewentualne uzyskanie przez administrację podatkową od spółki informacji, które mogłyby być przedmiotem zapytania zagranicznego partnera.  Jednakże, w ocenie MF, eliminacja akcji na okaziciela byłaby środkiem nieproporcjonalnym, wpływającym w znacznym stopniu na obecny kształt polskiego prawa spółek. </w:t>
      </w:r>
    </w:p>
    <w:p w:rsidR="007F3B7F" w:rsidRDefault="007F3B7F">
      <w:pPr>
        <w:pStyle w:val="Tekstprzypisudolnego"/>
        <w:jc w:val="both"/>
        <w:rPr>
          <w:rFonts w:ascii="Times New Roman" w:hAnsi="Times New Roman"/>
        </w:rPr>
      </w:pPr>
      <w:r>
        <w:rPr>
          <w:rFonts w:ascii="Times New Roman" w:hAnsi="Times New Roman"/>
        </w:rPr>
        <w:t xml:space="preserve">W kolejnym piśmie z dnia 10 grudnia 2014 r., IF5/0704/APJ/382/20147/RD-113751/2014, MF przekazał informację nt. działań Komitetu Ekspertów ds. Oceny Środków Zapobiegania Praniu Pieniędzy i Finansowaniu Terroryzmu Rady Europy MONEYVAL, który w kwietniu 2013 r. przyjął raport z ewaluacji Polski. Jedno z zaleceń raportu dotyczyło zwiększenia efektywności systemu zwalczania prania pieniędzy i finansowania terroryzmu, w tym poprzez eliminację niezgodności z obowiązującymi standardami międzynarodowymi w zakresie obrotu zmaterializowanymi papierami wartościowymi na okaziciela. </w:t>
      </w:r>
    </w:p>
    <w:p w:rsidR="007F3B7F" w:rsidRDefault="007F3B7F">
      <w:pPr>
        <w:pStyle w:val="Tekstprzypisudolnego"/>
        <w:jc w:val="both"/>
      </w:pPr>
      <w:r>
        <w:rPr>
          <w:rFonts w:ascii="Times New Roman" w:hAnsi="Times New Roman"/>
        </w:rPr>
        <w:t xml:space="preserve">Także w dalszej korespondencji, już po opracowaniu przez Komisję Kodyfikacyjną Prawa Cywilnego </w:t>
      </w:r>
      <w:r>
        <w:rPr>
          <w:rFonts w:ascii="Times New Roman" w:hAnsi="Times New Roman"/>
          <w:i/>
          <w:iCs/>
        </w:rPr>
        <w:t xml:space="preserve">Wstępnych założeń nowelizacji Kodeksu Spółek Handlowych wprowadzającej obowiązek dematerializacji akcji na okaziciela, </w:t>
      </w:r>
      <w:r>
        <w:rPr>
          <w:rFonts w:ascii="Times New Roman" w:hAnsi="Times New Roman"/>
        </w:rPr>
        <w:t xml:space="preserve">MF wskazywał na pilność podjęcia prac legislacyjnych z uwagi na ryzyko zaklasyfikowania Polski, na gruncie międzynarodowym, do krajów niespełniających standardów wymiany informacji, wraz z grupą tzw. rajów podatkowych (pismo z dnia 4 sierpnia 2015 r., PK2.824.58.2015, pismo z dnia 6 kwietnia 2016 r., </w:t>
      </w:r>
      <w:hyperlink r:id="rId1" w:history="1">
        <w:r w:rsidRPr="00B27CFE">
          <w:rPr>
            <w:rFonts w:ascii="Times New Roman" w:hAnsi="Times New Roman" w:cs="Times New Roman"/>
          </w:rPr>
          <w:t>PK2.824.39.2016</w:t>
        </w:r>
      </w:hyperlink>
      <w:r>
        <w:rPr>
          <w:rStyle w:val="Brak"/>
          <w:rFonts w:ascii="Times New Roman" w:hAnsi="Times New Roman"/>
        </w:rPr>
        <w:t xml:space="preserve"> oraz pismo z maja 2016 r., PK2.824.54.2016). </w:t>
      </w:r>
    </w:p>
  </w:footnote>
  <w:footnote w:id="3">
    <w:p w:rsidR="007F3B7F" w:rsidRDefault="007F3B7F">
      <w:pPr>
        <w:pStyle w:val="Tekstprzypisudolnego"/>
        <w:jc w:val="both"/>
      </w:pPr>
      <w:r>
        <w:rPr>
          <w:rStyle w:val="Brak"/>
          <w:rFonts w:ascii="Times" w:eastAsia="Times" w:hAnsi="Times" w:cs="Times"/>
          <w:sz w:val="24"/>
          <w:szCs w:val="24"/>
          <w:vertAlign w:val="superscript"/>
        </w:rPr>
        <w:footnoteRef/>
      </w:r>
      <w:r>
        <w:rPr>
          <w:rStyle w:val="Brak"/>
          <w:rFonts w:ascii="Times New Roman" w:hAnsi="Times New Roman"/>
          <w:sz w:val="22"/>
          <w:szCs w:val="22"/>
        </w:rPr>
        <w:t xml:space="preserve"> </w:t>
      </w:r>
      <w:r>
        <w:rPr>
          <w:rStyle w:val="Brak"/>
          <w:rFonts w:ascii="Times New Roman" w:hAnsi="Times New Roman"/>
        </w:rPr>
        <w:t>Ustawa z dnia 29 lipca 2005 r. o obrocie instrumentami finansowymi (Dz. U. z 2017 r., poz.1768, 2486 i 2491.)</w:t>
      </w:r>
    </w:p>
  </w:footnote>
  <w:footnote w:id="4">
    <w:p w:rsidR="007F3B7F" w:rsidRPr="00F307F4" w:rsidRDefault="007F3B7F" w:rsidP="00304664">
      <w:pPr>
        <w:pStyle w:val="Tekstprzypisudolnego"/>
        <w:jc w:val="both"/>
        <w:rPr>
          <w:rFonts w:ascii="Times New Roman" w:hAnsi="Times New Roman" w:cs="Times New Roman"/>
        </w:rPr>
      </w:pPr>
      <w:r w:rsidRPr="00F307F4">
        <w:rPr>
          <w:rStyle w:val="Odwoanieprzypisudolnego"/>
          <w:rFonts w:ascii="Times New Roman" w:hAnsi="Times New Roman" w:cs="Times New Roman"/>
        </w:rPr>
        <w:footnoteRef/>
      </w:r>
      <w:r w:rsidRPr="00F307F4">
        <w:rPr>
          <w:rFonts w:ascii="Times New Roman" w:hAnsi="Times New Roman" w:cs="Times New Roman"/>
        </w:rPr>
        <w:t xml:space="preserve"> Zob. przykładowo: M. Godlewski, </w:t>
      </w:r>
      <w:r w:rsidRPr="00F307F4">
        <w:rPr>
          <w:rFonts w:ascii="Times New Roman" w:hAnsi="Times New Roman" w:cs="Times New Roman"/>
          <w:i/>
        </w:rPr>
        <w:t>Dopuszczalność nabycia od nieuprawnionego akcji zdematerializowanych</w:t>
      </w:r>
      <w:r w:rsidRPr="00F307F4">
        <w:rPr>
          <w:rFonts w:ascii="Times New Roman" w:hAnsi="Times New Roman" w:cs="Times New Roman"/>
        </w:rPr>
        <w:t>, MoP 7/2017, s. 362-367.</w:t>
      </w:r>
    </w:p>
  </w:footnote>
  <w:footnote w:id="5">
    <w:p w:rsidR="007F3B7F" w:rsidRPr="00F307F4" w:rsidRDefault="007F3B7F" w:rsidP="00304664">
      <w:pPr>
        <w:pStyle w:val="Tekstprzypisudolnego"/>
        <w:jc w:val="both"/>
        <w:rPr>
          <w:rFonts w:ascii="Times New Roman" w:hAnsi="Times New Roman" w:cs="Times New Roman"/>
        </w:rPr>
      </w:pPr>
      <w:r w:rsidRPr="00F307F4">
        <w:rPr>
          <w:rStyle w:val="Brak"/>
          <w:rFonts w:ascii="Times New Roman" w:eastAsia="Times" w:hAnsi="Times New Roman" w:cs="Times New Roman"/>
          <w:iCs/>
          <w:vertAlign w:val="superscript"/>
        </w:rPr>
        <w:footnoteRef/>
      </w:r>
      <w:r w:rsidRPr="00F307F4">
        <w:rPr>
          <w:rFonts w:ascii="Times New Roman" w:hAnsi="Times New Roman" w:cs="Times New Roman"/>
        </w:rPr>
        <w:t xml:space="preserve"> http://www.unidroit.org/english/conventions/2009intermediatedsecurities/convention.pdf</w:t>
      </w:r>
    </w:p>
  </w:footnote>
  <w:footnote w:id="6">
    <w:p w:rsidR="007F3B7F" w:rsidRPr="00F307F4" w:rsidRDefault="007F3B7F" w:rsidP="00304664">
      <w:pPr>
        <w:pStyle w:val="Tekstprzypisudolnego"/>
        <w:jc w:val="both"/>
        <w:rPr>
          <w:rFonts w:ascii="Times New Roman" w:hAnsi="Times New Roman" w:cs="Times New Roman"/>
        </w:rPr>
      </w:pPr>
      <w:r w:rsidRPr="00F307F4">
        <w:rPr>
          <w:rStyle w:val="Brak"/>
          <w:rFonts w:ascii="Times New Roman" w:eastAsia="Times" w:hAnsi="Times New Roman" w:cs="Times New Roman"/>
          <w:vertAlign w:val="superscript"/>
        </w:rPr>
        <w:footnoteRef/>
      </w:r>
      <w:r w:rsidRPr="00F307F4">
        <w:rPr>
          <w:rFonts w:ascii="Times New Roman" w:hAnsi="Times New Roman" w:cs="Times New Roman"/>
        </w:rPr>
        <w:t xml:space="preserve"> Ustawa z dnia 15 stycznia 2015 r. </w:t>
      </w:r>
      <w:r>
        <w:rPr>
          <w:rFonts w:ascii="Times New Roman" w:hAnsi="Times New Roman" w:cs="Times New Roman"/>
        </w:rPr>
        <w:t>o obligacjach (Dz. U z 2015 r.,</w:t>
      </w:r>
      <w:r w:rsidRPr="00F307F4">
        <w:rPr>
          <w:rFonts w:ascii="Times New Roman" w:hAnsi="Times New Roman" w:cs="Times New Roman"/>
        </w:rPr>
        <w:t xml:space="preserve"> poz. 238</w:t>
      </w:r>
      <w:r>
        <w:rPr>
          <w:rFonts w:ascii="Times New Roman" w:hAnsi="Times New Roman" w:cs="Times New Roman"/>
        </w:rPr>
        <w:t xml:space="preserve"> ze zm.</w:t>
      </w:r>
      <w:r w:rsidRPr="00F307F4">
        <w:rPr>
          <w:rFonts w:ascii="Times New Roman" w:hAnsi="Times New Roman" w:cs="Times New Roman"/>
        </w:rPr>
        <w:t>)</w:t>
      </w:r>
    </w:p>
  </w:footnote>
  <w:footnote w:id="7">
    <w:p w:rsidR="007F3B7F" w:rsidRPr="00F307F4" w:rsidRDefault="007F3B7F" w:rsidP="00304664">
      <w:pPr>
        <w:pStyle w:val="Tekstprzypisudolnego"/>
        <w:jc w:val="both"/>
        <w:rPr>
          <w:rFonts w:ascii="Times New Roman" w:hAnsi="Times New Roman" w:cs="Times New Roman"/>
        </w:rPr>
      </w:pPr>
      <w:r w:rsidRPr="00F307F4">
        <w:rPr>
          <w:rStyle w:val="Brak"/>
          <w:rFonts w:ascii="Times New Roman" w:eastAsia="Times" w:hAnsi="Times New Roman" w:cs="Times New Roman"/>
          <w:vertAlign w:val="superscript"/>
        </w:rPr>
        <w:footnoteRef/>
      </w:r>
      <w:r w:rsidRPr="00F307F4">
        <w:rPr>
          <w:rFonts w:ascii="Times New Roman" w:hAnsi="Times New Roman" w:cs="Times New Roman"/>
        </w:rPr>
        <w:t xml:space="preserve"> Ustawa z dnia 29 s</w:t>
      </w:r>
      <w:r>
        <w:rPr>
          <w:rFonts w:ascii="Times New Roman" w:hAnsi="Times New Roman" w:cs="Times New Roman"/>
        </w:rPr>
        <w:t>ierpnia 1997 r. Prawo bankowe (Dz. U z 2017 r.,</w:t>
      </w:r>
      <w:r w:rsidRPr="00F307F4">
        <w:rPr>
          <w:rFonts w:ascii="Times New Roman" w:hAnsi="Times New Roman" w:cs="Times New Roman"/>
        </w:rPr>
        <w:t xml:space="preserve"> poz.</w:t>
      </w:r>
      <w:r>
        <w:rPr>
          <w:rFonts w:ascii="Times New Roman" w:hAnsi="Times New Roman" w:cs="Times New Roman"/>
        </w:rPr>
        <w:t xml:space="preserve"> 1876 ze zm.</w:t>
      </w:r>
      <w:r w:rsidRPr="00F307F4">
        <w:rPr>
          <w:rFonts w:ascii="Times New Roman" w:hAnsi="Times New Roman" w:cs="Times New Roman"/>
        </w:rPr>
        <w:t>)</w:t>
      </w:r>
    </w:p>
  </w:footnote>
  <w:footnote w:id="8">
    <w:p w:rsidR="007F3B7F" w:rsidRPr="00954DEC" w:rsidRDefault="007F3B7F" w:rsidP="00304664">
      <w:pPr>
        <w:pStyle w:val="Tekstprzypisudolnego"/>
        <w:jc w:val="both"/>
        <w:rPr>
          <w:rFonts w:ascii="Times New Roman" w:hAnsi="Times New Roman" w:cs="Times New Roman"/>
        </w:rPr>
      </w:pPr>
      <w:r w:rsidRPr="00F307F4">
        <w:rPr>
          <w:rStyle w:val="Brak"/>
          <w:rFonts w:ascii="Times New Roman" w:eastAsia="Times" w:hAnsi="Times New Roman" w:cs="Times New Roman"/>
          <w:vertAlign w:val="superscript"/>
        </w:rPr>
        <w:footnoteRef/>
      </w:r>
      <w:r w:rsidRPr="00F307F4">
        <w:rPr>
          <w:rFonts w:ascii="Times New Roman" w:hAnsi="Times New Roman" w:cs="Times New Roman"/>
        </w:rPr>
        <w:t xml:space="preserve"> Ustawa z dnia 27 maja 2004 r. o funduszach inwestycyjnych i zarządzaniu alternatywnymi funduszami inwestycyj</w:t>
      </w:r>
      <w:r>
        <w:rPr>
          <w:rFonts w:ascii="Times New Roman" w:hAnsi="Times New Roman" w:cs="Times New Roman"/>
        </w:rPr>
        <w:t xml:space="preserve">nymi (Dz.U z 2018 </w:t>
      </w:r>
      <w:r w:rsidRPr="00F307F4">
        <w:rPr>
          <w:rFonts w:ascii="Times New Roman" w:hAnsi="Times New Roman" w:cs="Times New Roman"/>
        </w:rPr>
        <w:t>r., poz.</w:t>
      </w:r>
      <w:r>
        <w:rPr>
          <w:rFonts w:ascii="Times New Roman" w:hAnsi="Times New Roman" w:cs="Times New Roman"/>
        </w:rPr>
        <w:t xml:space="preserve"> 56</w:t>
      </w:r>
      <w:r w:rsidRPr="00F307F4">
        <w:rPr>
          <w:rFonts w:ascii="Times New Roman" w:hAnsi="Times New Roman" w:cs="Times New Roman"/>
        </w:rPr>
        <w:t>)</w:t>
      </w:r>
    </w:p>
  </w:footnote>
  <w:footnote w:id="9">
    <w:p w:rsidR="007F3B7F" w:rsidRDefault="007F3B7F">
      <w:pPr>
        <w:pStyle w:val="Tekstprzypisudolnego"/>
        <w:jc w:val="both"/>
      </w:pPr>
      <w:r w:rsidRPr="00954DEC">
        <w:rPr>
          <w:rStyle w:val="Brak"/>
          <w:rFonts w:ascii="Times New Roman" w:eastAsia="Times" w:hAnsi="Times New Roman" w:cs="Times New Roman"/>
          <w:vertAlign w:val="superscript"/>
        </w:rPr>
        <w:footnoteRef/>
      </w:r>
      <w:r w:rsidRPr="00954DEC">
        <w:rPr>
          <w:rStyle w:val="Brak"/>
          <w:rFonts w:ascii="Times New Roman" w:hAnsi="Times New Roman" w:cs="Times New Roman"/>
        </w:rPr>
        <w:t xml:space="preserve"> Wskazany przepis reguluje przeniesienie posiadania samoistnego w sytuacji, gdy rzecz znajduje się w posiadaniu zależnym lub dzierżeniu osoby trzeciej. W tym przypadku, do przeniesienia posiadania wystarcza  zawarcie „umowy” między stronami oraz zawiadomie</w:t>
      </w:r>
      <w:r>
        <w:rPr>
          <w:rStyle w:val="Brak"/>
          <w:rFonts w:ascii="Times New Roman" w:hAnsi="Times New Roman" w:cs="Times New Roman"/>
        </w:rPr>
        <w:t>nie</w:t>
      </w:r>
      <w:r w:rsidRPr="00954DEC">
        <w:rPr>
          <w:rStyle w:val="Brak"/>
          <w:rFonts w:ascii="Times New Roman" w:hAnsi="Times New Roman" w:cs="Times New Roman"/>
        </w:rPr>
        <w:t xml:space="preserve"> posiadacza zależnego albo dzierżyciela</w:t>
      </w:r>
    </w:p>
  </w:footnote>
  <w:footnote w:id="10">
    <w:p w:rsidR="007F3B7F" w:rsidRDefault="007F3B7F">
      <w:pPr>
        <w:pStyle w:val="Tekstprzypisudolnego"/>
        <w:jc w:val="both"/>
      </w:pPr>
      <w:r>
        <w:rPr>
          <w:rStyle w:val="Brak"/>
          <w:rFonts w:ascii="Times" w:eastAsia="Times" w:hAnsi="Times" w:cs="Times"/>
          <w:sz w:val="24"/>
          <w:szCs w:val="24"/>
          <w:vertAlign w:val="superscript"/>
        </w:rPr>
        <w:footnoteRef/>
      </w:r>
      <w:r>
        <w:t xml:space="preserve"> </w:t>
      </w:r>
      <w:r w:rsidRPr="006C3D32">
        <w:rPr>
          <w:rStyle w:val="Brak"/>
          <w:rFonts w:ascii="Times New Roman" w:hAnsi="Times New Roman"/>
          <w:color w:val="auto"/>
          <w:u w:color="FF0000"/>
        </w:rPr>
        <w:t>Wskazany przepis określa obowiązujące wymogi formalne przeniesienia akcji imiennej lub świadectwa tymczasowego, którymi są: 1) pisemne oświadczenie, które może być złożone albo na samym dokumencie akcji lub świadectwa tymczasowego, albo w osobnym dokumencie oraz 2) przeniesienie posiadania dokumentu akcji lub świadectwa tymczasowego. Vide: dalsze wyjaśnienia w części szczegółowej uzasadnienia.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B7F" w:rsidRDefault="007F3B7F">
    <w:pPr>
      <w:pStyle w:val="Nagwekistop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B7F" w:rsidRDefault="007F3B7F">
    <w:pPr>
      <w:pStyle w:val="Nagwekistop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33615"/>
    <w:multiLevelType w:val="multilevel"/>
    <w:tmpl w:val="04150027"/>
    <w:lvl w:ilvl="0">
      <w:start w:val="1"/>
      <w:numFmt w:val="upperRoman"/>
      <w:pStyle w:val="Nagwek1"/>
      <w:lvlText w:val="%1."/>
      <w:lvlJc w:val="left"/>
      <w:pPr>
        <w:ind w:left="0" w:firstLine="0"/>
      </w:pPr>
    </w:lvl>
    <w:lvl w:ilvl="1">
      <w:start w:val="1"/>
      <w:numFmt w:val="upperLetter"/>
      <w:pStyle w:val="Nagwek2"/>
      <w:lvlText w:val="%2."/>
      <w:lvlJc w:val="left"/>
      <w:pPr>
        <w:ind w:left="720" w:firstLine="0"/>
      </w:pPr>
    </w:lvl>
    <w:lvl w:ilvl="2">
      <w:start w:val="1"/>
      <w:numFmt w:val="decimal"/>
      <w:pStyle w:val="Nagwek3"/>
      <w:lvlText w:val="%3."/>
      <w:lvlJc w:val="left"/>
      <w:pPr>
        <w:ind w:left="1440" w:firstLine="0"/>
      </w:pPr>
    </w:lvl>
    <w:lvl w:ilvl="3">
      <w:start w:val="1"/>
      <w:numFmt w:val="lowerLetter"/>
      <w:pStyle w:val="Nagwek4"/>
      <w:lvlText w:val="%4)"/>
      <w:lvlJc w:val="left"/>
      <w:pPr>
        <w:ind w:left="2160" w:firstLine="0"/>
      </w:pPr>
    </w:lvl>
    <w:lvl w:ilvl="4">
      <w:start w:val="1"/>
      <w:numFmt w:val="decimal"/>
      <w:pStyle w:val="Nagwek5"/>
      <w:lvlText w:val="(%5)"/>
      <w:lvlJc w:val="left"/>
      <w:pPr>
        <w:ind w:left="2880" w:firstLine="0"/>
      </w:pPr>
    </w:lvl>
    <w:lvl w:ilvl="5">
      <w:start w:val="1"/>
      <w:numFmt w:val="lowerLetter"/>
      <w:pStyle w:val="Nagwek6"/>
      <w:lvlText w:val="(%6)"/>
      <w:lvlJc w:val="left"/>
      <w:pPr>
        <w:ind w:left="3600" w:firstLine="0"/>
      </w:pPr>
    </w:lvl>
    <w:lvl w:ilvl="6">
      <w:start w:val="1"/>
      <w:numFmt w:val="lowerRoman"/>
      <w:pStyle w:val="Nagwek7"/>
      <w:lvlText w:val="(%7)"/>
      <w:lvlJc w:val="left"/>
      <w:pPr>
        <w:ind w:left="4320" w:firstLine="0"/>
      </w:pPr>
    </w:lvl>
    <w:lvl w:ilvl="7">
      <w:start w:val="1"/>
      <w:numFmt w:val="lowerLetter"/>
      <w:pStyle w:val="Nagwek8"/>
      <w:lvlText w:val="(%8)"/>
      <w:lvlJc w:val="left"/>
      <w:pPr>
        <w:ind w:left="5040" w:firstLine="0"/>
      </w:pPr>
    </w:lvl>
    <w:lvl w:ilvl="8">
      <w:start w:val="1"/>
      <w:numFmt w:val="lowerRoman"/>
      <w:pStyle w:val="Nagwek9"/>
      <w:lvlText w:val="(%9)"/>
      <w:lvlJc w:val="left"/>
      <w:pPr>
        <w:ind w:left="5760" w:firstLine="0"/>
      </w:pPr>
    </w:lvl>
  </w:abstractNum>
  <w:abstractNum w:abstractNumId="1">
    <w:nsid w:val="092622B8"/>
    <w:multiLevelType w:val="hybridMultilevel"/>
    <w:tmpl w:val="57DCF3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0A785385"/>
    <w:multiLevelType w:val="hybridMultilevel"/>
    <w:tmpl w:val="9CB2C1DE"/>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nsid w:val="24F625E3"/>
    <w:multiLevelType w:val="hybridMultilevel"/>
    <w:tmpl w:val="57DCF70E"/>
    <w:numStyleLink w:val="Zaimportowanystyl2"/>
  </w:abstractNum>
  <w:abstractNum w:abstractNumId="4">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5">
    <w:nsid w:val="32A110BF"/>
    <w:multiLevelType w:val="hybridMultilevel"/>
    <w:tmpl w:val="2DF462C2"/>
    <w:numStyleLink w:val="Zaimportowanystyl1"/>
  </w:abstractNum>
  <w:abstractNum w:abstractNumId="6">
    <w:nsid w:val="599E5204"/>
    <w:multiLevelType w:val="hybridMultilevel"/>
    <w:tmpl w:val="57DCF70E"/>
    <w:styleLink w:val="Zaimportowanystyl2"/>
    <w:lvl w:ilvl="0" w:tplc="71F67D98">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5FE1850">
      <w:start w:val="1"/>
      <w:numFmt w:val="bullet"/>
      <w:lvlText w:val="o"/>
      <w:lvlJc w:val="left"/>
      <w:pPr>
        <w:tabs>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0A263BA">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E08EE46">
      <w:start w:val="1"/>
      <w:numFmt w:val="bullet"/>
      <w:lvlText w:val="•"/>
      <w:lvlJc w:val="left"/>
      <w:pPr>
        <w:tabs>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40C71E">
      <w:start w:val="1"/>
      <w:numFmt w:val="bullet"/>
      <w:lvlText w:val="o"/>
      <w:lvlJc w:val="left"/>
      <w:pPr>
        <w:tabs>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F0EA2B0">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5CAF80C">
      <w:start w:val="1"/>
      <w:numFmt w:val="bullet"/>
      <w:lvlText w:val="•"/>
      <w:lvlJc w:val="left"/>
      <w:pPr>
        <w:tabs>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0FE24BA">
      <w:start w:val="1"/>
      <w:numFmt w:val="bullet"/>
      <w:lvlText w:val="o"/>
      <w:lvlJc w:val="left"/>
      <w:pPr>
        <w:tabs>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55C0AA4">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nsid w:val="61070D58"/>
    <w:multiLevelType w:val="hybridMultilevel"/>
    <w:tmpl w:val="155E386C"/>
    <w:lvl w:ilvl="0" w:tplc="42F29160">
      <w:start w:val="1"/>
      <w:numFmt w:val="bullet"/>
      <w:lvlText w:val=""/>
      <w:lvlJc w:val="left"/>
      <w:pPr>
        <w:ind w:left="720"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7CCE353E"/>
    <w:multiLevelType w:val="hybridMultilevel"/>
    <w:tmpl w:val="0D22201A"/>
    <w:lvl w:ilvl="0" w:tplc="2D0EEC20">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7E20589F"/>
    <w:multiLevelType w:val="hybridMultilevel"/>
    <w:tmpl w:val="2DF462C2"/>
    <w:styleLink w:val="Zaimportowanystyl1"/>
    <w:lvl w:ilvl="0" w:tplc="0F4E8AD4">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45A3820">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6B6B28A">
      <w:start w:val="1"/>
      <w:numFmt w:val="lowerRoman"/>
      <w:lvlText w:val="%3."/>
      <w:lvlJc w:val="left"/>
      <w:pPr>
        <w:ind w:left="2508"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FC307124">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ECECB20">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DACFF8C">
      <w:start w:val="1"/>
      <w:numFmt w:val="lowerRoman"/>
      <w:lvlText w:val="%6."/>
      <w:lvlJc w:val="left"/>
      <w:pPr>
        <w:ind w:left="4668"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29F882FA">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2F07C40">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718E262">
      <w:start w:val="1"/>
      <w:numFmt w:val="lowerRoman"/>
      <w:lvlText w:val="%9."/>
      <w:lvlJc w:val="left"/>
      <w:pPr>
        <w:ind w:left="6828" w:hanging="28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9"/>
  </w:num>
  <w:num w:numId="2">
    <w:abstractNumId w:val="5"/>
  </w:num>
  <w:num w:numId="3">
    <w:abstractNumId w:val="6"/>
  </w:num>
  <w:num w:numId="4">
    <w:abstractNumId w:val="3"/>
  </w:num>
  <w:num w:numId="5">
    <w:abstractNumId w:val="7"/>
  </w:num>
  <w:num w:numId="6">
    <w:abstractNumId w:val="8"/>
  </w:num>
  <w:num w:numId="7">
    <w:abstractNumId w:val="2"/>
  </w:num>
  <w:num w:numId="8">
    <w:abstractNumId w:val="0"/>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oNotDisplayPageBoundaries/>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821914"/>
    <w:rsid w:val="00016A7E"/>
    <w:rsid w:val="00023BF5"/>
    <w:rsid w:val="000259FA"/>
    <w:rsid w:val="000269A1"/>
    <w:rsid w:val="00030FA0"/>
    <w:rsid w:val="00031824"/>
    <w:rsid w:val="00036E27"/>
    <w:rsid w:val="00045D7B"/>
    <w:rsid w:val="000533C0"/>
    <w:rsid w:val="00056407"/>
    <w:rsid w:val="000637D1"/>
    <w:rsid w:val="000653A9"/>
    <w:rsid w:val="0007232C"/>
    <w:rsid w:val="00083E7E"/>
    <w:rsid w:val="000842CD"/>
    <w:rsid w:val="0008547B"/>
    <w:rsid w:val="000A583C"/>
    <w:rsid w:val="000C0B2F"/>
    <w:rsid w:val="000C2903"/>
    <w:rsid w:val="000C787F"/>
    <w:rsid w:val="000D3705"/>
    <w:rsid w:val="000E2771"/>
    <w:rsid w:val="000E3C6B"/>
    <w:rsid w:val="000E6E74"/>
    <w:rsid w:val="000F00BD"/>
    <w:rsid w:val="000F254B"/>
    <w:rsid w:val="0010672B"/>
    <w:rsid w:val="00111F7E"/>
    <w:rsid w:val="00113660"/>
    <w:rsid w:val="001159CC"/>
    <w:rsid w:val="0011748A"/>
    <w:rsid w:val="001219B3"/>
    <w:rsid w:val="00126F1A"/>
    <w:rsid w:val="00135E74"/>
    <w:rsid w:val="001448AE"/>
    <w:rsid w:val="001524A3"/>
    <w:rsid w:val="00156005"/>
    <w:rsid w:val="0016446B"/>
    <w:rsid w:val="00167167"/>
    <w:rsid w:val="00171322"/>
    <w:rsid w:val="0017327D"/>
    <w:rsid w:val="00176CF3"/>
    <w:rsid w:val="00177D19"/>
    <w:rsid w:val="001816C8"/>
    <w:rsid w:val="00183B2A"/>
    <w:rsid w:val="00184CD9"/>
    <w:rsid w:val="001877C6"/>
    <w:rsid w:val="001A1E6B"/>
    <w:rsid w:val="001A4EE5"/>
    <w:rsid w:val="001B1373"/>
    <w:rsid w:val="001B3823"/>
    <w:rsid w:val="001B6721"/>
    <w:rsid w:val="001C0722"/>
    <w:rsid w:val="001C16AE"/>
    <w:rsid w:val="001C275B"/>
    <w:rsid w:val="001D0B78"/>
    <w:rsid w:val="001D22DC"/>
    <w:rsid w:val="001D6F8F"/>
    <w:rsid w:val="001D7AE3"/>
    <w:rsid w:val="001E11BC"/>
    <w:rsid w:val="001E227C"/>
    <w:rsid w:val="001E3AC2"/>
    <w:rsid w:val="001E7642"/>
    <w:rsid w:val="001E79FF"/>
    <w:rsid w:val="001F1339"/>
    <w:rsid w:val="002010D3"/>
    <w:rsid w:val="002034AB"/>
    <w:rsid w:val="00206180"/>
    <w:rsid w:val="00213578"/>
    <w:rsid w:val="002269B9"/>
    <w:rsid w:val="0022709E"/>
    <w:rsid w:val="0023682D"/>
    <w:rsid w:val="00240533"/>
    <w:rsid w:val="00245EF6"/>
    <w:rsid w:val="00246F15"/>
    <w:rsid w:val="002500A2"/>
    <w:rsid w:val="002512C2"/>
    <w:rsid w:val="00251458"/>
    <w:rsid w:val="002531D6"/>
    <w:rsid w:val="0027268D"/>
    <w:rsid w:val="00280D0D"/>
    <w:rsid w:val="00287ACE"/>
    <w:rsid w:val="002935E9"/>
    <w:rsid w:val="002A0336"/>
    <w:rsid w:val="002A0745"/>
    <w:rsid w:val="002A0F1A"/>
    <w:rsid w:val="002A349E"/>
    <w:rsid w:val="002B226F"/>
    <w:rsid w:val="002C185A"/>
    <w:rsid w:val="002C7F19"/>
    <w:rsid w:val="002D096C"/>
    <w:rsid w:val="002E4780"/>
    <w:rsid w:val="002F078B"/>
    <w:rsid w:val="002F511D"/>
    <w:rsid w:val="00300035"/>
    <w:rsid w:val="00304664"/>
    <w:rsid w:val="003054EE"/>
    <w:rsid w:val="003416E7"/>
    <w:rsid w:val="0034697E"/>
    <w:rsid w:val="00347726"/>
    <w:rsid w:val="0035291C"/>
    <w:rsid w:val="00357024"/>
    <w:rsid w:val="003607D1"/>
    <w:rsid w:val="003614C8"/>
    <w:rsid w:val="00366812"/>
    <w:rsid w:val="00373368"/>
    <w:rsid w:val="0037511E"/>
    <w:rsid w:val="00380EC6"/>
    <w:rsid w:val="00381B40"/>
    <w:rsid w:val="00382E75"/>
    <w:rsid w:val="0038672B"/>
    <w:rsid w:val="00396DCB"/>
    <w:rsid w:val="003A0A75"/>
    <w:rsid w:val="003A2B40"/>
    <w:rsid w:val="003A42B0"/>
    <w:rsid w:val="003A4CA0"/>
    <w:rsid w:val="003A53F9"/>
    <w:rsid w:val="003A5C09"/>
    <w:rsid w:val="003A7B07"/>
    <w:rsid w:val="003B2259"/>
    <w:rsid w:val="003B2842"/>
    <w:rsid w:val="003B38D6"/>
    <w:rsid w:val="003B5EAD"/>
    <w:rsid w:val="003C5897"/>
    <w:rsid w:val="003C6E75"/>
    <w:rsid w:val="003E64E0"/>
    <w:rsid w:val="003E7C93"/>
    <w:rsid w:val="003F286C"/>
    <w:rsid w:val="003F7D36"/>
    <w:rsid w:val="0040215E"/>
    <w:rsid w:val="004043A4"/>
    <w:rsid w:val="00404C5C"/>
    <w:rsid w:val="00405519"/>
    <w:rsid w:val="00405B3E"/>
    <w:rsid w:val="00413262"/>
    <w:rsid w:val="00417092"/>
    <w:rsid w:val="004208FA"/>
    <w:rsid w:val="00432506"/>
    <w:rsid w:val="0043519B"/>
    <w:rsid w:val="004430C8"/>
    <w:rsid w:val="00444C81"/>
    <w:rsid w:val="004458E8"/>
    <w:rsid w:val="00445BB1"/>
    <w:rsid w:val="00450571"/>
    <w:rsid w:val="00453CF3"/>
    <w:rsid w:val="00454A5E"/>
    <w:rsid w:val="00455751"/>
    <w:rsid w:val="00457A3E"/>
    <w:rsid w:val="00460A02"/>
    <w:rsid w:val="0047276D"/>
    <w:rsid w:val="004748E6"/>
    <w:rsid w:val="0047572A"/>
    <w:rsid w:val="00475945"/>
    <w:rsid w:val="00477142"/>
    <w:rsid w:val="004928DA"/>
    <w:rsid w:val="004A3267"/>
    <w:rsid w:val="004A7B26"/>
    <w:rsid w:val="004B07FC"/>
    <w:rsid w:val="004B65FF"/>
    <w:rsid w:val="004C6994"/>
    <w:rsid w:val="004C7EDC"/>
    <w:rsid w:val="004D13AC"/>
    <w:rsid w:val="004D2278"/>
    <w:rsid w:val="004D7D6F"/>
    <w:rsid w:val="004E20CE"/>
    <w:rsid w:val="004F23AD"/>
    <w:rsid w:val="004F2475"/>
    <w:rsid w:val="00501CFB"/>
    <w:rsid w:val="00515EEF"/>
    <w:rsid w:val="0052623B"/>
    <w:rsid w:val="00531312"/>
    <w:rsid w:val="00531AC4"/>
    <w:rsid w:val="00532E78"/>
    <w:rsid w:val="00534AAC"/>
    <w:rsid w:val="0053513C"/>
    <w:rsid w:val="005404FF"/>
    <w:rsid w:val="00560A73"/>
    <w:rsid w:val="00571CB8"/>
    <w:rsid w:val="00581781"/>
    <w:rsid w:val="00581991"/>
    <w:rsid w:val="00592355"/>
    <w:rsid w:val="005B00E8"/>
    <w:rsid w:val="005B11E2"/>
    <w:rsid w:val="005B6B19"/>
    <w:rsid w:val="005C562B"/>
    <w:rsid w:val="005E217F"/>
    <w:rsid w:val="005F1DE0"/>
    <w:rsid w:val="005F7C76"/>
    <w:rsid w:val="00601FD2"/>
    <w:rsid w:val="00607D44"/>
    <w:rsid w:val="00612580"/>
    <w:rsid w:val="0062320B"/>
    <w:rsid w:val="006238CC"/>
    <w:rsid w:val="00631433"/>
    <w:rsid w:val="006401E9"/>
    <w:rsid w:val="006404BE"/>
    <w:rsid w:val="00641733"/>
    <w:rsid w:val="006557B3"/>
    <w:rsid w:val="006600C3"/>
    <w:rsid w:val="006704B3"/>
    <w:rsid w:val="00672202"/>
    <w:rsid w:val="00672F91"/>
    <w:rsid w:val="00674958"/>
    <w:rsid w:val="0067635B"/>
    <w:rsid w:val="00681449"/>
    <w:rsid w:val="00687B29"/>
    <w:rsid w:val="00692AD8"/>
    <w:rsid w:val="00692C79"/>
    <w:rsid w:val="00697772"/>
    <w:rsid w:val="006A1C02"/>
    <w:rsid w:val="006A7E4F"/>
    <w:rsid w:val="006B3138"/>
    <w:rsid w:val="006C119B"/>
    <w:rsid w:val="006C3D32"/>
    <w:rsid w:val="006C419A"/>
    <w:rsid w:val="006C7163"/>
    <w:rsid w:val="006D069C"/>
    <w:rsid w:val="006D3C76"/>
    <w:rsid w:val="006E0A7C"/>
    <w:rsid w:val="006E516F"/>
    <w:rsid w:val="006E5CD7"/>
    <w:rsid w:val="006E5E8A"/>
    <w:rsid w:val="006F3544"/>
    <w:rsid w:val="006F7658"/>
    <w:rsid w:val="006F7844"/>
    <w:rsid w:val="00711299"/>
    <w:rsid w:val="007114E6"/>
    <w:rsid w:val="00713BCC"/>
    <w:rsid w:val="00723F29"/>
    <w:rsid w:val="00727CB3"/>
    <w:rsid w:val="00735DC8"/>
    <w:rsid w:val="007478CB"/>
    <w:rsid w:val="007514B4"/>
    <w:rsid w:val="00770CD7"/>
    <w:rsid w:val="00773263"/>
    <w:rsid w:val="0077378A"/>
    <w:rsid w:val="00777B73"/>
    <w:rsid w:val="00780ED6"/>
    <w:rsid w:val="00784E8D"/>
    <w:rsid w:val="00785024"/>
    <w:rsid w:val="007924D4"/>
    <w:rsid w:val="007A4270"/>
    <w:rsid w:val="007A638F"/>
    <w:rsid w:val="007B08CA"/>
    <w:rsid w:val="007B0E9F"/>
    <w:rsid w:val="007B14FD"/>
    <w:rsid w:val="007B1749"/>
    <w:rsid w:val="007B5158"/>
    <w:rsid w:val="007C5D34"/>
    <w:rsid w:val="007C672E"/>
    <w:rsid w:val="007D0670"/>
    <w:rsid w:val="007D5722"/>
    <w:rsid w:val="007D5CAA"/>
    <w:rsid w:val="007D63B1"/>
    <w:rsid w:val="007D6D75"/>
    <w:rsid w:val="007D761E"/>
    <w:rsid w:val="007E3531"/>
    <w:rsid w:val="007E4D5A"/>
    <w:rsid w:val="007E79BF"/>
    <w:rsid w:val="007F351B"/>
    <w:rsid w:val="007F3B7F"/>
    <w:rsid w:val="00803705"/>
    <w:rsid w:val="008146F0"/>
    <w:rsid w:val="00816A51"/>
    <w:rsid w:val="00821748"/>
    <w:rsid w:val="00821914"/>
    <w:rsid w:val="008235D9"/>
    <w:rsid w:val="00837446"/>
    <w:rsid w:val="00843362"/>
    <w:rsid w:val="00845D67"/>
    <w:rsid w:val="008479E4"/>
    <w:rsid w:val="00854371"/>
    <w:rsid w:val="008733A6"/>
    <w:rsid w:val="00880485"/>
    <w:rsid w:val="00881BC3"/>
    <w:rsid w:val="00881F24"/>
    <w:rsid w:val="00882A17"/>
    <w:rsid w:val="0088681D"/>
    <w:rsid w:val="00891BA9"/>
    <w:rsid w:val="00893477"/>
    <w:rsid w:val="00895155"/>
    <w:rsid w:val="008978A2"/>
    <w:rsid w:val="008A0E29"/>
    <w:rsid w:val="008A31D5"/>
    <w:rsid w:val="008A38E0"/>
    <w:rsid w:val="008B32A1"/>
    <w:rsid w:val="008C2DFB"/>
    <w:rsid w:val="008D2247"/>
    <w:rsid w:val="008D79EA"/>
    <w:rsid w:val="008E23ED"/>
    <w:rsid w:val="008E3A1A"/>
    <w:rsid w:val="008E6E46"/>
    <w:rsid w:val="008F3FDB"/>
    <w:rsid w:val="008F4EF4"/>
    <w:rsid w:val="008F716D"/>
    <w:rsid w:val="00904343"/>
    <w:rsid w:val="009052F5"/>
    <w:rsid w:val="0090778C"/>
    <w:rsid w:val="00915775"/>
    <w:rsid w:val="00915992"/>
    <w:rsid w:val="0095143C"/>
    <w:rsid w:val="00954DEC"/>
    <w:rsid w:val="00955706"/>
    <w:rsid w:val="00955F2D"/>
    <w:rsid w:val="00957AA6"/>
    <w:rsid w:val="00964B2F"/>
    <w:rsid w:val="00970E50"/>
    <w:rsid w:val="009763AE"/>
    <w:rsid w:val="009850B0"/>
    <w:rsid w:val="00987B4F"/>
    <w:rsid w:val="00993C84"/>
    <w:rsid w:val="00996EF5"/>
    <w:rsid w:val="009975A6"/>
    <w:rsid w:val="009B7ABC"/>
    <w:rsid w:val="009C3932"/>
    <w:rsid w:val="009D0F87"/>
    <w:rsid w:val="009E1DA9"/>
    <w:rsid w:val="009E5F6A"/>
    <w:rsid w:val="009E60C0"/>
    <w:rsid w:val="00A009DD"/>
    <w:rsid w:val="00A03038"/>
    <w:rsid w:val="00A03740"/>
    <w:rsid w:val="00A03E8D"/>
    <w:rsid w:val="00A12F60"/>
    <w:rsid w:val="00A22CE0"/>
    <w:rsid w:val="00A2558B"/>
    <w:rsid w:val="00A26E89"/>
    <w:rsid w:val="00A3275A"/>
    <w:rsid w:val="00A40FBE"/>
    <w:rsid w:val="00A415ED"/>
    <w:rsid w:val="00A526CF"/>
    <w:rsid w:val="00A5309A"/>
    <w:rsid w:val="00A5312C"/>
    <w:rsid w:val="00A549B5"/>
    <w:rsid w:val="00A56041"/>
    <w:rsid w:val="00A62C8C"/>
    <w:rsid w:val="00A82762"/>
    <w:rsid w:val="00A9182C"/>
    <w:rsid w:val="00A972EB"/>
    <w:rsid w:val="00AA40BD"/>
    <w:rsid w:val="00AA7CA3"/>
    <w:rsid w:val="00AB66BF"/>
    <w:rsid w:val="00AB7B74"/>
    <w:rsid w:val="00AC1866"/>
    <w:rsid w:val="00AC540D"/>
    <w:rsid w:val="00AD15A3"/>
    <w:rsid w:val="00AD2F11"/>
    <w:rsid w:val="00AD3E22"/>
    <w:rsid w:val="00AD7538"/>
    <w:rsid w:val="00AE19B0"/>
    <w:rsid w:val="00AE2BE8"/>
    <w:rsid w:val="00AF11AF"/>
    <w:rsid w:val="00AF52A2"/>
    <w:rsid w:val="00B0056F"/>
    <w:rsid w:val="00B07547"/>
    <w:rsid w:val="00B128BD"/>
    <w:rsid w:val="00B12E02"/>
    <w:rsid w:val="00B12F6F"/>
    <w:rsid w:val="00B24EC6"/>
    <w:rsid w:val="00B279EB"/>
    <w:rsid w:val="00B27CFE"/>
    <w:rsid w:val="00B376FC"/>
    <w:rsid w:val="00B377A1"/>
    <w:rsid w:val="00B42997"/>
    <w:rsid w:val="00B44CF6"/>
    <w:rsid w:val="00B460BC"/>
    <w:rsid w:val="00B47791"/>
    <w:rsid w:val="00B50FEE"/>
    <w:rsid w:val="00B515CB"/>
    <w:rsid w:val="00B52D4F"/>
    <w:rsid w:val="00B53AEC"/>
    <w:rsid w:val="00B56039"/>
    <w:rsid w:val="00B72F75"/>
    <w:rsid w:val="00B80EC6"/>
    <w:rsid w:val="00B81755"/>
    <w:rsid w:val="00B8363F"/>
    <w:rsid w:val="00B83DA0"/>
    <w:rsid w:val="00B87720"/>
    <w:rsid w:val="00B90137"/>
    <w:rsid w:val="00B946A2"/>
    <w:rsid w:val="00BA6555"/>
    <w:rsid w:val="00BA7378"/>
    <w:rsid w:val="00BB191B"/>
    <w:rsid w:val="00BC0325"/>
    <w:rsid w:val="00BC0D8E"/>
    <w:rsid w:val="00BC5996"/>
    <w:rsid w:val="00BD06D3"/>
    <w:rsid w:val="00BD49BF"/>
    <w:rsid w:val="00BE698C"/>
    <w:rsid w:val="00BE6A32"/>
    <w:rsid w:val="00BF7FCF"/>
    <w:rsid w:val="00C00E3C"/>
    <w:rsid w:val="00C01002"/>
    <w:rsid w:val="00C0393E"/>
    <w:rsid w:val="00C051D7"/>
    <w:rsid w:val="00C27820"/>
    <w:rsid w:val="00C35EA7"/>
    <w:rsid w:val="00C40C21"/>
    <w:rsid w:val="00C42CC4"/>
    <w:rsid w:val="00C45D00"/>
    <w:rsid w:val="00C541BC"/>
    <w:rsid w:val="00C547E8"/>
    <w:rsid w:val="00C60E7D"/>
    <w:rsid w:val="00C661A0"/>
    <w:rsid w:val="00C76475"/>
    <w:rsid w:val="00C815E2"/>
    <w:rsid w:val="00C904AA"/>
    <w:rsid w:val="00C90B4E"/>
    <w:rsid w:val="00C93E6B"/>
    <w:rsid w:val="00C94273"/>
    <w:rsid w:val="00C949B3"/>
    <w:rsid w:val="00CA11DE"/>
    <w:rsid w:val="00CC05CF"/>
    <w:rsid w:val="00CC7353"/>
    <w:rsid w:val="00CD483D"/>
    <w:rsid w:val="00CD5AD7"/>
    <w:rsid w:val="00CE1A7A"/>
    <w:rsid w:val="00CE42B0"/>
    <w:rsid w:val="00CF0F23"/>
    <w:rsid w:val="00CF11F5"/>
    <w:rsid w:val="00CF5E66"/>
    <w:rsid w:val="00CF69D9"/>
    <w:rsid w:val="00D01424"/>
    <w:rsid w:val="00D103AB"/>
    <w:rsid w:val="00D30E38"/>
    <w:rsid w:val="00D37837"/>
    <w:rsid w:val="00D41CF3"/>
    <w:rsid w:val="00D43285"/>
    <w:rsid w:val="00D50C19"/>
    <w:rsid w:val="00D53756"/>
    <w:rsid w:val="00D53BA4"/>
    <w:rsid w:val="00D55924"/>
    <w:rsid w:val="00D61A0C"/>
    <w:rsid w:val="00D642ED"/>
    <w:rsid w:val="00D64768"/>
    <w:rsid w:val="00D75B31"/>
    <w:rsid w:val="00D83330"/>
    <w:rsid w:val="00D87D2B"/>
    <w:rsid w:val="00D955B9"/>
    <w:rsid w:val="00D96B14"/>
    <w:rsid w:val="00DA1C63"/>
    <w:rsid w:val="00DB0970"/>
    <w:rsid w:val="00DB2AD0"/>
    <w:rsid w:val="00DB3F20"/>
    <w:rsid w:val="00DC2C2A"/>
    <w:rsid w:val="00DC4D6B"/>
    <w:rsid w:val="00DD35D1"/>
    <w:rsid w:val="00DD5332"/>
    <w:rsid w:val="00DD600E"/>
    <w:rsid w:val="00DD6696"/>
    <w:rsid w:val="00DE0555"/>
    <w:rsid w:val="00DE094C"/>
    <w:rsid w:val="00DE0BAA"/>
    <w:rsid w:val="00DE3489"/>
    <w:rsid w:val="00DF3E45"/>
    <w:rsid w:val="00DF4EBE"/>
    <w:rsid w:val="00E05BC3"/>
    <w:rsid w:val="00E07A55"/>
    <w:rsid w:val="00E129E3"/>
    <w:rsid w:val="00E20DF0"/>
    <w:rsid w:val="00E213E2"/>
    <w:rsid w:val="00E22F49"/>
    <w:rsid w:val="00E27982"/>
    <w:rsid w:val="00E27D96"/>
    <w:rsid w:val="00E3324A"/>
    <w:rsid w:val="00E35E8D"/>
    <w:rsid w:val="00E37863"/>
    <w:rsid w:val="00E45910"/>
    <w:rsid w:val="00E45FA0"/>
    <w:rsid w:val="00E56851"/>
    <w:rsid w:val="00E56935"/>
    <w:rsid w:val="00E56F75"/>
    <w:rsid w:val="00E627CE"/>
    <w:rsid w:val="00E7173D"/>
    <w:rsid w:val="00E8303C"/>
    <w:rsid w:val="00E846F4"/>
    <w:rsid w:val="00E94740"/>
    <w:rsid w:val="00E94A5F"/>
    <w:rsid w:val="00E9585D"/>
    <w:rsid w:val="00EB7FD0"/>
    <w:rsid w:val="00EC4175"/>
    <w:rsid w:val="00ED4874"/>
    <w:rsid w:val="00EE103D"/>
    <w:rsid w:val="00EE3DDD"/>
    <w:rsid w:val="00EE6D96"/>
    <w:rsid w:val="00EF79AA"/>
    <w:rsid w:val="00F01D1D"/>
    <w:rsid w:val="00F02E80"/>
    <w:rsid w:val="00F07F7C"/>
    <w:rsid w:val="00F2524B"/>
    <w:rsid w:val="00F268FA"/>
    <w:rsid w:val="00F27D41"/>
    <w:rsid w:val="00F307F4"/>
    <w:rsid w:val="00F3714B"/>
    <w:rsid w:val="00F44E29"/>
    <w:rsid w:val="00F456EB"/>
    <w:rsid w:val="00F470EF"/>
    <w:rsid w:val="00F5090C"/>
    <w:rsid w:val="00F50AF2"/>
    <w:rsid w:val="00F6274D"/>
    <w:rsid w:val="00F72130"/>
    <w:rsid w:val="00F73BA4"/>
    <w:rsid w:val="00F77282"/>
    <w:rsid w:val="00F95B7A"/>
    <w:rsid w:val="00F97CAE"/>
    <w:rsid w:val="00FA5E5F"/>
    <w:rsid w:val="00FB09F3"/>
    <w:rsid w:val="00FB4DFC"/>
    <w:rsid w:val="00FC2FAB"/>
    <w:rsid w:val="00FD1B9C"/>
    <w:rsid w:val="00FE77F7"/>
    <w:rsid w:val="00FF1220"/>
    <w:rsid w:val="00FF554C"/>
    <w:rsid w:val="00FF5D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pacing w:after="200" w:line="276" w:lineRule="auto"/>
    </w:pPr>
    <w:rPr>
      <w:rFonts w:ascii="Calibri" w:eastAsia="Calibri" w:hAnsi="Calibri" w:cs="Calibri"/>
      <w:color w:val="000000"/>
      <w:sz w:val="22"/>
      <w:szCs w:val="22"/>
      <w:u w:color="000000"/>
    </w:rPr>
  </w:style>
  <w:style w:type="paragraph" w:styleId="Nagwek1">
    <w:name w:val="heading 1"/>
    <w:basedOn w:val="Normalny"/>
    <w:next w:val="Normalny"/>
    <w:link w:val="Nagwek1Znak"/>
    <w:uiPriority w:val="9"/>
    <w:qFormat/>
    <w:rsid w:val="004A3267"/>
    <w:pPr>
      <w:keepNext/>
      <w:keepLines/>
      <w:numPr>
        <w:numId w:val="8"/>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4A3267"/>
    <w:pPr>
      <w:keepNext/>
      <w:keepLines/>
      <w:numPr>
        <w:ilvl w:val="1"/>
        <w:numId w:val="8"/>
      </w:numPr>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4A3267"/>
    <w:pPr>
      <w:keepNext/>
      <w:keepLines/>
      <w:numPr>
        <w:ilvl w:val="2"/>
        <w:numId w:val="8"/>
      </w:numPr>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4A3267"/>
    <w:pPr>
      <w:keepNext/>
      <w:keepLines/>
      <w:numPr>
        <w:ilvl w:val="3"/>
        <w:numId w:val="8"/>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4A3267"/>
    <w:pPr>
      <w:keepNext/>
      <w:keepLines/>
      <w:numPr>
        <w:ilvl w:val="4"/>
        <w:numId w:val="8"/>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A3267"/>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A3267"/>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A3267"/>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4A3267"/>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w:hAnsi="Helvetica" w:cs="Arial Unicode MS"/>
      <w:color w:val="000000"/>
      <w:sz w:val="24"/>
      <w:szCs w:val="24"/>
    </w:rPr>
  </w:style>
  <w:style w:type="paragraph" w:styleId="Stopka">
    <w:name w:val="footer"/>
    <w:pPr>
      <w:tabs>
        <w:tab w:val="center" w:pos="4536"/>
        <w:tab w:val="right" w:pos="9072"/>
      </w:tabs>
      <w:spacing w:after="200" w:line="276" w:lineRule="auto"/>
    </w:pPr>
    <w:rPr>
      <w:rFonts w:ascii="Calibri" w:eastAsia="Calibri" w:hAnsi="Calibri" w:cs="Calibri"/>
      <w:color w:val="000000"/>
      <w:sz w:val="22"/>
      <w:szCs w:val="22"/>
      <w:u w:color="000000"/>
    </w:rPr>
  </w:style>
  <w:style w:type="paragraph" w:styleId="Tekstprzypisudolnego">
    <w:name w:val="footnote text"/>
    <w:rPr>
      <w:rFonts w:ascii="Calibri" w:eastAsia="Calibri" w:hAnsi="Calibri" w:cs="Calibri"/>
      <w:color w:val="000000"/>
      <w:u w:color="000000"/>
    </w:rPr>
  </w:style>
  <w:style w:type="character" w:customStyle="1" w:styleId="Brak">
    <w:name w:val="Brak"/>
  </w:style>
  <w:style w:type="character" w:customStyle="1" w:styleId="Hyperlink0">
    <w:name w:val="Hyperlink.0"/>
    <w:basedOn w:val="Brak"/>
    <w:rPr>
      <w:rFonts w:ascii="Times New Roman" w:eastAsia="Times New Roman" w:hAnsi="Times New Roman" w:cs="Times New Roman"/>
      <w:color w:val="0000FF"/>
      <w:u w:val="single" w:color="0000FF"/>
    </w:rPr>
  </w:style>
  <w:style w:type="paragraph" w:customStyle="1" w:styleId="Domylne">
    <w:name w:val="Domyślne"/>
    <w:rPr>
      <w:rFonts w:ascii="Helvetica" w:eastAsia="Helvetica" w:hAnsi="Helvetica" w:cs="Helvetica"/>
      <w:color w:val="000000"/>
      <w:sz w:val="22"/>
      <w:szCs w:val="22"/>
    </w:rPr>
  </w:style>
  <w:style w:type="numbering" w:customStyle="1" w:styleId="Zaimportowanystyl1">
    <w:name w:val="Zaimportowany styl 1"/>
    <w:pPr>
      <w:numPr>
        <w:numId w:val="1"/>
      </w:numPr>
    </w:pPr>
  </w:style>
  <w:style w:type="character" w:styleId="Odwoanieprzypisudolnego">
    <w:name w:val="footnote reference"/>
    <w:rPr>
      <w:vertAlign w:val="superscript"/>
    </w:rPr>
  </w:style>
  <w:style w:type="numbering" w:customStyle="1" w:styleId="Zaimportowanystyl2">
    <w:name w:val="Zaimportowany styl 2"/>
    <w:pPr>
      <w:numPr>
        <w:numId w:val="3"/>
      </w:numPr>
    </w:pPr>
  </w:style>
  <w:style w:type="character" w:customStyle="1" w:styleId="Hyperlink1">
    <w:name w:val="Hyperlink.1"/>
    <w:basedOn w:val="Brak"/>
    <w:rPr>
      <w:color w:val="0000FF"/>
      <w:u w:val="single" w:color="0000FF"/>
    </w:rPr>
  </w:style>
  <w:style w:type="character" w:customStyle="1" w:styleId="Hyperlink2">
    <w:name w:val="Hyperlink.2"/>
    <w:basedOn w:val="Brak"/>
    <w:rPr>
      <w:rFonts w:ascii="Times New Roman" w:eastAsia="Times New Roman" w:hAnsi="Times New Roman" w:cs="Times New Roman"/>
      <w:color w:val="0000FF"/>
      <w:sz w:val="24"/>
      <w:szCs w:val="24"/>
      <w:u w:val="single" w:color="0000FF"/>
    </w:rPr>
  </w:style>
  <w:style w:type="paragraph" w:customStyle="1" w:styleId="Style14">
    <w:name w:val="Style14"/>
    <w:pPr>
      <w:widowControl w:val="0"/>
      <w:spacing w:line="275" w:lineRule="exact"/>
    </w:pPr>
    <w:rPr>
      <w:rFonts w:ascii="Courier New" w:hAnsi="Courier New" w:cs="Arial Unicode MS"/>
      <w:color w:val="000000"/>
      <w:sz w:val="24"/>
      <w:szCs w:val="24"/>
      <w:u w:color="000000"/>
    </w:rPr>
  </w:style>
  <w:style w:type="paragraph" w:customStyle="1" w:styleId="Style8">
    <w:name w:val="Style8"/>
    <w:pPr>
      <w:widowControl w:val="0"/>
      <w:spacing w:line="274" w:lineRule="exact"/>
      <w:jc w:val="both"/>
    </w:pPr>
    <w:rPr>
      <w:rFonts w:ascii="Courier New" w:hAnsi="Courier New" w:cs="Arial Unicode MS"/>
      <w:color w:val="000000"/>
      <w:sz w:val="24"/>
      <w:szCs w:val="24"/>
      <w:u w:color="000000"/>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rFonts w:ascii="Calibri" w:eastAsia="Calibri" w:hAnsi="Calibri" w:cs="Calibri"/>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6404B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404BE"/>
    <w:rPr>
      <w:rFonts w:ascii="Tahoma" w:eastAsia="Calibri" w:hAnsi="Tahoma" w:cs="Tahoma"/>
      <w:color w:val="000000"/>
      <w:sz w:val="16"/>
      <w:szCs w:val="16"/>
      <w:u w:color="000000"/>
    </w:rPr>
  </w:style>
  <w:style w:type="paragraph" w:styleId="Akapitzlist">
    <w:name w:val="List Paragraph"/>
    <w:basedOn w:val="Normalny"/>
    <w:uiPriority w:val="34"/>
    <w:qFormat/>
    <w:rsid w:val="00111F7E"/>
    <w:pPr>
      <w:ind w:left="720"/>
      <w:contextualSpacing/>
    </w:pPr>
  </w:style>
  <w:style w:type="character" w:customStyle="1" w:styleId="Nagwek1Znak">
    <w:name w:val="Nagłówek 1 Znak"/>
    <w:basedOn w:val="Domylnaczcionkaakapitu"/>
    <w:link w:val="Nagwek1"/>
    <w:uiPriority w:val="9"/>
    <w:rsid w:val="004A3267"/>
    <w:rPr>
      <w:rFonts w:asciiTheme="majorHAnsi" w:eastAsiaTheme="majorEastAsia" w:hAnsiTheme="majorHAnsi" w:cstheme="majorBidi"/>
      <w:b/>
      <w:bCs/>
      <w:color w:val="365F91" w:themeColor="accent1" w:themeShade="BF"/>
      <w:sz w:val="28"/>
      <w:szCs w:val="28"/>
      <w:u w:color="000000"/>
    </w:rPr>
  </w:style>
  <w:style w:type="character" w:customStyle="1" w:styleId="Nagwek2Znak">
    <w:name w:val="Nagłówek 2 Znak"/>
    <w:basedOn w:val="Domylnaczcionkaakapitu"/>
    <w:link w:val="Nagwek2"/>
    <w:uiPriority w:val="9"/>
    <w:rsid w:val="004A3267"/>
    <w:rPr>
      <w:rFonts w:asciiTheme="majorHAnsi" w:eastAsiaTheme="majorEastAsia" w:hAnsiTheme="majorHAnsi" w:cstheme="majorBidi"/>
      <w:b/>
      <w:bCs/>
      <w:color w:val="4F81BD" w:themeColor="accent1"/>
      <w:sz w:val="26"/>
      <w:szCs w:val="26"/>
      <w:u w:color="000000"/>
    </w:rPr>
  </w:style>
  <w:style w:type="character" w:customStyle="1" w:styleId="Nagwek3Znak">
    <w:name w:val="Nagłówek 3 Znak"/>
    <w:basedOn w:val="Domylnaczcionkaakapitu"/>
    <w:link w:val="Nagwek3"/>
    <w:uiPriority w:val="9"/>
    <w:rsid w:val="004A3267"/>
    <w:rPr>
      <w:rFonts w:asciiTheme="majorHAnsi" w:eastAsiaTheme="majorEastAsia" w:hAnsiTheme="majorHAnsi" w:cstheme="majorBidi"/>
      <w:b/>
      <w:bCs/>
      <w:color w:val="4F81BD" w:themeColor="accent1"/>
      <w:sz w:val="22"/>
      <w:szCs w:val="22"/>
      <w:u w:color="000000"/>
    </w:rPr>
  </w:style>
  <w:style w:type="character" w:customStyle="1" w:styleId="Nagwek4Znak">
    <w:name w:val="Nagłówek 4 Znak"/>
    <w:basedOn w:val="Domylnaczcionkaakapitu"/>
    <w:link w:val="Nagwek4"/>
    <w:uiPriority w:val="9"/>
    <w:semiHidden/>
    <w:rsid w:val="004A3267"/>
    <w:rPr>
      <w:rFonts w:asciiTheme="majorHAnsi" w:eastAsiaTheme="majorEastAsia" w:hAnsiTheme="majorHAnsi" w:cstheme="majorBidi"/>
      <w:b/>
      <w:bCs/>
      <w:i/>
      <w:iCs/>
      <w:color w:val="4F81BD" w:themeColor="accent1"/>
      <w:sz w:val="22"/>
      <w:szCs w:val="22"/>
      <w:u w:color="000000"/>
    </w:rPr>
  </w:style>
  <w:style w:type="character" w:customStyle="1" w:styleId="Nagwek5Znak">
    <w:name w:val="Nagłówek 5 Znak"/>
    <w:basedOn w:val="Domylnaczcionkaakapitu"/>
    <w:link w:val="Nagwek5"/>
    <w:uiPriority w:val="9"/>
    <w:semiHidden/>
    <w:rsid w:val="004A3267"/>
    <w:rPr>
      <w:rFonts w:asciiTheme="majorHAnsi" w:eastAsiaTheme="majorEastAsia" w:hAnsiTheme="majorHAnsi" w:cstheme="majorBidi"/>
      <w:color w:val="243F60" w:themeColor="accent1" w:themeShade="7F"/>
      <w:sz w:val="22"/>
      <w:szCs w:val="22"/>
      <w:u w:color="000000"/>
    </w:rPr>
  </w:style>
  <w:style w:type="character" w:customStyle="1" w:styleId="Nagwek6Znak">
    <w:name w:val="Nagłówek 6 Znak"/>
    <w:basedOn w:val="Domylnaczcionkaakapitu"/>
    <w:link w:val="Nagwek6"/>
    <w:uiPriority w:val="9"/>
    <w:semiHidden/>
    <w:rsid w:val="004A3267"/>
    <w:rPr>
      <w:rFonts w:asciiTheme="majorHAnsi" w:eastAsiaTheme="majorEastAsia" w:hAnsiTheme="majorHAnsi" w:cstheme="majorBidi"/>
      <w:i/>
      <w:iCs/>
      <w:color w:val="243F60" w:themeColor="accent1" w:themeShade="7F"/>
      <w:sz w:val="22"/>
      <w:szCs w:val="22"/>
      <w:u w:color="000000"/>
    </w:rPr>
  </w:style>
  <w:style w:type="character" w:customStyle="1" w:styleId="Nagwek7Znak">
    <w:name w:val="Nagłówek 7 Znak"/>
    <w:basedOn w:val="Domylnaczcionkaakapitu"/>
    <w:link w:val="Nagwek7"/>
    <w:uiPriority w:val="9"/>
    <w:semiHidden/>
    <w:rsid w:val="004A3267"/>
    <w:rPr>
      <w:rFonts w:asciiTheme="majorHAnsi" w:eastAsiaTheme="majorEastAsia" w:hAnsiTheme="majorHAnsi" w:cstheme="majorBidi"/>
      <w:i/>
      <w:iCs/>
      <w:color w:val="404040" w:themeColor="text1" w:themeTint="BF"/>
      <w:sz w:val="22"/>
      <w:szCs w:val="22"/>
      <w:u w:color="000000"/>
    </w:rPr>
  </w:style>
  <w:style w:type="character" w:customStyle="1" w:styleId="Nagwek8Znak">
    <w:name w:val="Nagłówek 8 Znak"/>
    <w:basedOn w:val="Domylnaczcionkaakapitu"/>
    <w:link w:val="Nagwek8"/>
    <w:uiPriority w:val="9"/>
    <w:semiHidden/>
    <w:rsid w:val="004A3267"/>
    <w:rPr>
      <w:rFonts w:asciiTheme="majorHAnsi" w:eastAsiaTheme="majorEastAsia" w:hAnsiTheme="majorHAnsi" w:cstheme="majorBidi"/>
      <w:color w:val="404040" w:themeColor="text1" w:themeTint="BF"/>
      <w:u w:color="000000"/>
    </w:rPr>
  </w:style>
  <w:style w:type="character" w:customStyle="1" w:styleId="Nagwek9Znak">
    <w:name w:val="Nagłówek 9 Znak"/>
    <w:basedOn w:val="Domylnaczcionkaakapitu"/>
    <w:link w:val="Nagwek9"/>
    <w:uiPriority w:val="9"/>
    <w:semiHidden/>
    <w:rsid w:val="004A3267"/>
    <w:rPr>
      <w:rFonts w:asciiTheme="majorHAnsi" w:eastAsiaTheme="majorEastAsia" w:hAnsiTheme="majorHAnsi" w:cstheme="majorBidi"/>
      <w:i/>
      <w:iCs/>
      <w:color w:val="404040" w:themeColor="text1" w:themeTint="BF"/>
      <w:u w:color="000000"/>
    </w:rPr>
  </w:style>
  <w:style w:type="paragraph" w:styleId="Tematkomentarza">
    <w:name w:val="annotation subject"/>
    <w:basedOn w:val="Tekstkomentarza"/>
    <w:next w:val="Tekstkomentarza"/>
    <w:link w:val="TematkomentarzaZnak"/>
    <w:uiPriority w:val="99"/>
    <w:semiHidden/>
    <w:unhideWhenUsed/>
    <w:rsid w:val="0043519B"/>
    <w:rPr>
      <w:b/>
      <w:bCs/>
    </w:rPr>
  </w:style>
  <w:style w:type="character" w:customStyle="1" w:styleId="TematkomentarzaZnak">
    <w:name w:val="Temat komentarza Znak"/>
    <w:basedOn w:val="TekstkomentarzaZnak"/>
    <w:link w:val="Tematkomentarza"/>
    <w:uiPriority w:val="99"/>
    <w:semiHidden/>
    <w:rsid w:val="0043519B"/>
    <w:rPr>
      <w:rFonts w:ascii="Calibri" w:eastAsia="Calibri" w:hAnsi="Calibri" w:cs="Calibri"/>
      <w:b/>
      <w:bCs/>
      <w:color w:val="000000"/>
      <w:u w:color="000000"/>
    </w:rPr>
  </w:style>
  <w:style w:type="paragraph" w:styleId="Bezodstpw">
    <w:name w:val="No Spacing"/>
    <w:uiPriority w:val="1"/>
    <w:qFormat/>
    <w:rsid w:val="00E35E8D"/>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imes New Roman" w:hAnsi="Arial"/>
      <w:sz w:val="22"/>
      <w:szCs w:val="24"/>
      <w:bdr w:val="none" w:sz="0" w:space="0" w:color="auto"/>
    </w:rPr>
  </w:style>
  <w:style w:type="paragraph" w:customStyle="1" w:styleId="ZUSTzmustartykuempunktem">
    <w:name w:val="Z/UST(§) – zm. ust. (§) artykułem (punktem)"/>
    <w:basedOn w:val="Normalny"/>
    <w:uiPriority w:val="30"/>
    <w:qFormat/>
    <w:rsid w:val="00E129E3"/>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line="360" w:lineRule="auto"/>
      <w:ind w:left="510" w:firstLine="510"/>
      <w:jc w:val="both"/>
    </w:pPr>
    <w:rPr>
      <w:rFonts w:ascii="Times" w:eastAsia="MS Mincho" w:hAnsi="Times" w:cs="Arial"/>
      <w:color w:val="auto"/>
      <w:sz w:val="24"/>
      <w:szCs w:val="20"/>
      <w:bdr w:val="none" w:sz="0" w:space="0" w:color="auto"/>
    </w:rPr>
  </w:style>
  <w:style w:type="paragraph" w:styleId="Tekstprzypisukocowego">
    <w:name w:val="endnote text"/>
    <w:basedOn w:val="Normalny"/>
    <w:link w:val="TekstprzypisukocowegoZnak"/>
    <w:uiPriority w:val="99"/>
    <w:semiHidden/>
    <w:unhideWhenUsed/>
    <w:rsid w:val="00AD2F1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D2F11"/>
    <w:rPr>
      <w:rFonts w:ascii="Calibri" w:eastAsia="Calibri" w:hAnsi="Calibri" w:cs="Calibri"/>
      <w:color w:val="000000"/>
      <w:u w:color="000000"/>
    </w:rPr>
  </w:style>
  <w:style w:type="character" w:styleId="Odwoanieprzypisukocowego">
    <w:name w:val="endnote reference"/>
    <w:basedOn w:val="Domylnaczcionkaakapitu"/>
    <w:uiPriority w:val="99"/>
    <w:semiHidden/>
    <w:unhideWhenUsed/>
    <w:rsid w:val="00AD2F11"/>
    <w:rPr>
      <w:vertAlign w:val="superscript"/>
    </w:rPr>
  </w:style>
  <w:style w:type="character" w:customStyle="1" w:styleId="luchili">
    <w:name w:val="luc_hili"/>
    <w:basedOn w:val="Domylnaczcionkaakapitu"/>
    <w:rsid w:val="007F3B7F"/>
  </w:style>
  <w:style w:type="character" w:customStyle="1" w:styleId="tabulatory">
    <w:name w:val="tabulatory"/>
    <w:basedOn w:val="Domylnaczcionkaakapitu"/>
    <w:rsid w:val="000E2771"/>
  </w:style>
  <w:style w:type="paragraph" w:customStyle="1" w:styleId="USTustnpkodeksu">
    <w:name w:val="UST(§) – ust. (§ np. kodeksu)"/>
    <w:basedOn w:val="Normalny"/>
    <w:uiPriority w:val="12"/>
    <w:qFormat/>
    <w:rsid w:val="000E2771"/>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line="360" w:lineRule="auto"/>
      <w:ind w:firstLine="510"/>
      <w:jc w:val="both"/>
    </w:pPr>
    <w:rPr>
      <w:rFonts w:ascii="Times" w:eastAsiaTheme="minorEastAsia" w:hAnsi="Times" w:cs="Arial"/>
      <w:bCs/>
      <w:color w:val="auto"/>
      <w:sz w:val="24"/>
      <w:szCs w:val="20"/>
      <w:bdr w:val="none" w:sz="0"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pacing w:after="200" w:line="276" w:lineRule="auto"/>
    </w:pPr>
    <w:rPr>
      <w:rFonts w:ascii="Calibri" w:eastAsia="Calibri" w:hAnsi="Calibri" w:cs="Calibri"/>
      <w:color w:val="000000"/>
      <w:sz w:val="22"/>
      <w:szCs w:val="22"/>
      <w:u w:color="000000"/>
    </w:rPr>
  </w:style>
  <w:style w:type="paragraph" w:styleId="Nagwek1">
    <w:name w:val="heading 1"/>
    <w:basedOn w:val="Normalny"/>
    <w:next w:val="Normalny"/>
    <w:link w:val="Nagwek1Znak"/>
    <w:uiPriority w:val="9"/>
    <w:qFormat/>
    <w:rsid w:val="004A3267"/>
    <w:pPr>
      <w:keepNext/>
      <w:keepLines/>
      <w:numPr>
        <w:numId w:val="8"/>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4A3267"/>
    <w:pPr>
      <w:keepNext/>
      <w:keepLines/>
      <w:numPr>
        <w:ilvl w:val="1"/>
        <w:numId w:val="8"/>
      </w:numPr>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4A3267"/>
    <w:pPr>
      <w:keepNext/>
      <w:keepLines/>
      <w:numPr>
        <w:ilvl w:val="2"/>
        <w:numId w:val="8"/>
      </w:numPr>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4A3267"/>
    <w:pPr>
      <w:keepNext/>
      <w:keepLines/>
      <w:numPr>
        <w:ilvl w:val="3"/>
        <w:numId w:val="8"/>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4A3267"/>
    <w:pPr>
      <w:keepNext/>
      <w:keepLines/>
      <w:numPr>
        <w:ilvl w:val="4"/>
        <w:numId w:val="8"/>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A3267"/>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A3267"/>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A3267"/>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4A3267"/>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w:hAnsi="Helvetica" w:cs="Arial Unicode MS"/>
      <w:color w:val="000000"/>
      <w:sz w:val="24"/>
      <w:szCs w:val="24"/>
    </w:rPr>
  </w:style>
  <w:style w:type="paragraph" w:styleId="Stopka">
    <w:name w:val="footer"/>
    <w:pPr>
      <w:tabs>
        <w:tab w:val="center" w:pos="4536"/>
        <w:tab w:val="right" w:pos="9072"/>
      </w:tabs>
      <w:spacing w:after="200" w:line="276" w:lineRule="auto"/>
    </w:pPr>
    <w:rPr>
      <w:rFonts w:ascii="Calibri" w:eastAsia="Calibri" w:hAnsi="Calibri" w:cs="Calibri"/>
      <w:color w:val="000000"/>
      <w:sz w:val="22"/>
      <w:szCs w:val="22"/>
      <w:u w:color="000000"/>
    </w:rPr>
  </w:style>
  <w:style w:type="paragraph" w:styleId="Tekstprzypisudolnego">
    <w:name w:val="footnote text"/>
    <w:rPr>
      <w:rFonts w:ascii="Calibri" w:eastAsia="Calibri" w:hAnsi="Calibri" w:cs="Calibri"/>
      <w:color w:val="000000"/>
      <w:u w:color="000000"/>
    </w:rPr>
  </w:style>
  <w:style w:type="character" w:customStyle="1" w:styleId="Brak">
    <w:name w:val="Brak"/>
  </w:style>
  <w:style w:type="character" w:customStyle="1" w:styleId="Hyperlink0">
    <w:name w:val="Hyperlink.0"/>
    <w:basedOn w:val="Brak"/>
    <w:rPr>
      <w:rFonts w:ascii="Times New Roman" w:eastAsia="Times New Roman" w:hAnsi="Times New Roman" w:cs="Times New Roman"/>
      <w:color w:val="0000FF"/>
      <w:u w:val="single" w:color="0000FF"/>
    </w:rPr>
  </w:style>
  <w:style w:type="paragraph" w:customStyle="1" w:styleId="Domylne">
    <w:name w:val="Domyślne"/>
    <w:rPr>
      <w:rFonts w:ascii="Helvetica" w:eastAsia="Helvetica" w:hAnsi="Helvetica" w:cs="Helvetica"/>
      <w:color w:val="000000"/>
      <w:sz w:val="22"/>
      <w:szCs w:val="22"/>
    </w:rPr>
  </w:style>
  <w:style w:type="numbering" w:customStyle="1" w:styleId="Zaimportowanystyl1">
    <w:name w:val="Zaimportowany styl 1"/>
    <w:pPr>
      <w:numPr>
        <w:numId w:val="1"/>
      </w:numPr>
    </w:pPr>
  </w:style>
  <w:style w:type="character" w:styleId="Odwoanieprzypisudolnego">
    <w:name w:val="footnote reference"/>
    <w:rPr>
      <w:vertAlign w:val="superscript"/>
    </w:rPr>
  </w:style>
  <w:style w:type="numbering" w:customStyle="1" w:styleId="Zaimportowanystyl2">
    <w:name w:val="Zaimportowany styl 2"/>
    <w:pPr>
      <w:numPr>
        <w:numId w:val="3"/>
      </w:numPr>
    </w:pPr>
  </w:style>
  <w:style w:type="character" w:customStyle="1" w:styleId="Hyperlink1">
    <w:name w:val="Hyperlink.1"/>
    <w:basedOn w:val="Brak"/>
    <w:rPr>
      <w:color w:val="0000FF"/>
      <w:u w:val="single" w:color="0000FF"/>
    </w:rPr>
  </w:style>
  <w:style w:type="character" w:customStyle="1" w:styleId="Hyperlink2">
    <w:name w:val="Hyperlink.2"/>
    <w:basedOn w:val="Brak"/>
    <w:rPr>
      <w:rFonts w:ascii="Times New Roman" w:eastAsia="Times New Roman" w:hAnsi="Times New Roman" w:cs="Times New Roman"/>
      <w:color w:val="0000FF"/>
      <w:sz w:val="24"/>
      <w:szCs w:val="24"/>
      <w:u w:val="single" w:color="0000FF"/>
    </w:rPr>
  </w:style>
  <w:style w:type="paragraph" w:customStyle="1" w:styleId="Style14">
    <w:name w:val="Style14"/>
    <w:pPr>
      <w:widowControl w:val="0"/>
      <w:spacing w:line="275" w:lineRule="exact"/>
    </w:pPr>
    <w:rPr>
      <w:rFonts w:ascii="Courier New" w:hAnsi="Courier New" w:cs="Arial Unicode MS"/>
      <w:color w:val="000000"/>
      <w:sz w:val="24"/>
      <w:szCs w:val="24"/>
      <w:u w:color="000000"/>
    </w:rPr>
  </w:style>
  <w:style w:type="paragraph" w:customStyle="1" w:styleId="Style8">
    <w:name w:val="Style8"/>
    <w:pPr>
      <w:widowControl w:val="0"/>
      <w:spacing w:line="274" w:lineRule="exact"/>
      <w:jc w:val="both"/>
    </w:pPr>
    <w:rPr>
      <w:rFonts w:ascii="Courier New" w:hAnsi="Courier New" w:cs="Arial Unicode MS"/>
      <w:color w:val="000000"/>
      <w:sz w:val="24"/>
      <w:szCs w:val="24"/>
      <w:u w:color="000000"/>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rFonts w:ascii="Calibri" w:eastAsia="Calibri" w:hAnsi="Calibri" w:cs="Calibri"/>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6404B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404BE"/>
    <w:rPr>
      <w:rFonts w:ascii="Tahoma" w:eastAsia="Calibri" w:hAnsi="Tahoma" w:cs="Tahoma"/>
      <w:color w:val="000000"/>
      <w:sz w:val="16"/>
      <w:szCs w:val="16"/>
      <w:u w:color="000000"/>
    </w:rPr>
  </w:style>
  <w:style w:type="paragraph" w:styleId="Akapitzlist">
    <w:name w:val="List Paragraph"/>
    <w:basedOn w:val="Normalny"/>
    <w:uiPriority w:val="34"/>
    <w:qFormat/>
    <w:rsid w:val="00111F7E"/>
    <w:pPr>
      <w:ind w:left="720"/>
      <w:contextualSpacing/>
    </w:pPr>
  </w:style>
  <w:style w:type="character" w:customStyle="1" w:styleId="Nagwek1Znak">
    <w:name w:val="Nagłówek 1 Znak"/>
    <w:basedOn w:val="Domylnaczcionkaakapitu"/>
    <w:link w:val="Nagwek1"/>
    <w:uiPriority w:val="9"/>
    <w:rsid w:val="004A3267"/>
    <w:rPr>
      <w:rFonts w:asciiTheme="majorHAnsi" w:eastAsiaTheme="majorEastAsia" w:hAnsiTheme="majorHAnsi" w:cstheme="majorBidi"/>
      <w:b/>
      <w:bCs/>
      <w:color w:val="365F91" w:themeColor="accent1" w:themeShade="BF"/>
      <w:sz w:val="28"/>
      <w:szCs w:val="28"/>
      <w:u w:color="000000"/>
    </w:rPr>
  </w:style>
  <w:style w:type="character" w:customStyle="1" w:styleId="Nagwek2Znak">
    <w:name w:val="Nagłówek 2 Znak"/>
    <w:basedOn w:val="Domylnaczcionkaakapitu"/>
    <w:link w:val="Nagwek2"/>
    <w:uiPriority w:val="9"/>
    <w:rsid w:val="004A3267"/>
    <w:rPr>
      <w:rFonts w:asciiTheme="majorHAnsi" w:eastAsiaTheme="majorEastAsia" w:hAnsiTheme="majorHAnsi" w:cstheme="majorBidi"/>
      <w:b/>
      <w:bCs/>
      <w:color w:val="4F81BD" w:themeColor="accent1"/>
      <w:sz w:val="26"/>
      <w:szCs w:val="26"/>
      <w:u w:color="000000"/>
    </w:rPr>
  </w:style>
  <w:style w:type="character" w:customStyle="1" w:styleId="Nagwek3Znak">
    <w:name w:val="Nagłówek 3 Znak"/>
    <w:basedOn w:val="Domylnaczcionkaakapitu"/>
    <w:link w:val="Nagwek3"/>
    <w:uiPriority w:val="9"/>
    <w:rsid w:val="004A3267"/>
    <w:rPr>
      <w:rFonts w:asciiTheme="majorHAnsi" w:eastAsiaTheme="majorEastAsia" w:hAnsiTheme="majorHAnsi" w:cstheme="majorBidi"/>
      <w:b/>
      <w:bCs/>
      <w:color w:val="4F81BD" w:themeColor="accent1"/>
      <w:sz w:val="22"/>
      <w:szCs w:val="22"/>
      <w:u w:color="000000"/>
    </w:rPr>
  </w:style>
  <w:style w:type="character" w:customStyle="1" w:styleId="Nagwek4Znak">
    <w:name w:val="Nagłówek 4 Znak"/>
    <w:basedOn w:val="Domylnaczcionkaakapitu"/>
    <w:link w:val="Nagwek4"/>
    <w:uiPriority w:val="9"/>
    <w:semiHidden/>
    <w:rsid w:val="004A3267"/>
    <w:rPr>
      <w:rFonts w:asciiTheme="majorHAnsi" w:eastAsiaTheme="majorEastAsia" w:hAnsiTheme="majorHAnsi" w:cstheme="majorBidi"/>
      <w:b/>
      <w:bCs/>
      <w:i/>
      <w:iCs/>
      <w:color w:val="4F81BD" w:themeColor="accent1"/>
      <w:sz w:val="22"/>
      <w:szCs w:val="22"/>
      <w:u w:color="000000"/>
    </w:rPr>
  </w:style>
  <w:style w:type="character" w:customStyle="1" w:styleId="Nagwek5Znak">
    <w:name w:val="Nagłówek 5 Znak"/>
    <w:basedOn w:val="Domylnaczcionkaakapitu"/>
    <w:link w:val="Nagwek5"/>
    <w:uiPriority w:val="9"/>
    <w:semiHidden/>
    <w:rsid w:val="004A3267"/>
    <w:rPr>
      <w:rFonts w:asciiTheme="majorHAnsi" w:eastAsiaTheme="majorEastAsia" w:hAnsiTheme="majorHAnsi" w:cstheme="majorBidi"/>
      <w:color w:val="243F60" w:themeColor="accent1" w:themeShade="7F"/>
      <w:sz w:val="22"/>
      <w:szCs w:val="22"/>
      <w:u w:color="000000"/>
    </w:rPr>
  </w:style>
  <w:style w:type="character" w:customStyle="1" w:styleId="Nagwek6Znak">
    <w:name w:val="Nagłówek 6 Znak"/>
    <w:basedOn w:val="Domylnaczcionkaakapitu"/>
    <w:link w:val="Nagwek6"/>
    <w:uiPriority w:val="9"/>
    <w:semiHidden/>
    <w:rsid w:val="004A3267"/>
    <w:rPr>
      <w:rFonts w:asciiTheme="majorHAnsi" w:eastAsiaTheme="majorEastAsia" w:hAnsiTheme="majorHAnsi" w:cstheme="majorBidi"/>
      <w:i/>
      <w:iCs/>
      <w:color w:val="243F60" w:themeColor="accent1" w:themeShade="7F"/>
      <w:sz w:val="22"/>
      <w:szCs w:val="22"/>
      <w:u w:color="000000"/>
    </w:rPr>
  </w:style>
  <w:style w:type="character" w:customStyle="1" w:styleId="Nagwek7Znak">
    <w:name w:val="Nagłówek 7 Znak"/>
    <w:basedOn w:val="Domylnaczcionkaakapitu"/>
    <w:link w:val="Nagwek7"/>
    <w:uiPriority w:val="9"/>
    <w:semiHidden/>
    <w:rsid w:val="004A3267"/>
    <w:rPr>
      <w:rFonts w:asciiTheme="majorHAnsi" w:eastAsiaTheme="majorEastAsia" w:hAnsiTheme="majorHAnsi" w:cstheme="majorBidi"/>
      <w:i/>
      <w:iCs/>
      <w:color w:val="404040" w:themeColor="text1" w:themeTint="BF"/>
      <w:sz w:val="22"/>
      <w:szCs w:val="22"/>
      <w:u w:color="000000"/>
    </w:rPr>
  </w:style>
  <w:style w:type="character" w:customStyle="1" w:styleId="Nagwek8Znak">
    <w:name w:val="Nagłówek 8 Znak"/>
    <w:basedOn w:val="Domylnaczcionkaakapitu"/>
    <w:link w:val="Nagwek8"/>
    <w:uiPriority w:val="9"/>
    <w:semiHidden/>
    <w:rsid w:val="004A3267"/>
    <w:rPr>
      <w:rFonts w:asciiTheme="majorHAnsi" w:eastAsiaTheme="majorEastAsia" w:hAnsiTheme="majorHAnsi" w:cstheme="majorBidi"/>
      <w:color w:val="404040" w:themeColor="text1" w:themeTint="BF"/>
      <w:u w:color="000000"/>
    </w:rPr>
  </w:style>
  <w:style w:type="character" w:customStyle="1" w:styleId="Nagwek9Znak">
    <w:name w:val="Nagłówek 9 Znak"/>
    <w:basedOn w:val="Domylnaczcionkaakapitu"/>
    <w:link w:val="Nagwek9"/>
    <w:uiPriority w:val="9"/>
    <w:semiHidden/>
    <w:rsid w:val="004A3267"/>
    <w:rPr>
      <w:rFonts w:asciiTheme="majorHAnsi" w:eastAsiaTheme="majorEastAsia" w:hAnsiTheme="majorHAnsi" w:cstheme="majorBidi"/>
      <w:i/>
      <w:iCs/>
      <w:color w:val="404040" w:themeColor="text1" w:themeTint="BF"/>
      <w:u w:color="000000"/>
    </w:rPr>
  </w:style>
  <w:style w:type="paragraph" w:styleId="Tematkomentarza">
    <w:name w:val="annotation subject"/>
    <w:basedOn w:val="Tekstkomentarza"/>
    <w:next w:val="Tekstkomentarza"/>
    <w:link w:val="TematkomentarzaZnak"/>
    <w:uiPriority w:val="99"/>
    <w:semiHidden/>
    <w:unhideWhenUsed/>
    <w:rsid w:val="0043519B"/>
    <w:rPr>
      <w:b/>
      <w:bCs/>
    </w:rPr>
  </w:style>
  <w:style w:type="character" w:customStyle="1" w:styleId="TematkomentarzaZnak">
    <w:name w:val="Temat komentarza Znak"/>
    <w:basedOn w:val="TekstkomentarzaZnak"/>
    <w:link w:val="Tematkomentarza"/>
    <w:uiPriority w:val="99"/>
    <w:semiHidden/>
    <w:rsid w:val="0043519B"/>
    <w:rPr>
      <w:rFonts w:ascii="Calibri" w:eastAsia="Calibri" w:hAnsi="Calibri" w:cs="Calibri"/>
      <w:b/>
      <w:bCs/>
      <w:color w:val="000000"/>
      <w:u w:color="000000"/>
    </w:rPr>
  </w:style>
  <w:style w:type="paragraph" w:styleId="Bezodstpw">
    <w:name w:val="No Spacing"/>
    <w:uiPriority w:val="1"/>
    <w:qFormat/>
    <w:rsid w:val="00E35E8D"/>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imes New Roman" w:hAnsi="Arial"/>
      <w:sz w:val="22"/>
      <w:szCs w:val="24"/>
      <w:bdr w:val="none" w:sz="0" w:space="0" w:color="auto"/>
    </w:rPr>
  </w:style>
  <w:style w:type="paragraph" w:customStyle="1" w:styleId="ZUSTzmustartykuempunktem">
    <w:name w:val="Z/UST(§) – zm. ust. (§) artykułem (punktem)"/>
    <w:basedOn w:val="Normalny"/>
    <w:uiPriority w:val="30"/>
    <w:qFormat/>
    <w:rsid w:val="00E129E3"/>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line="360" w:lineRule="auto"/>
      <w:ind w:left="510" w:firstLine="510"/>
      <w:jc w:val="both"/>
    </w:pPr>
    <w:rPr>
      <w:rFonts w:ascii="Times" w:eastAsia="MS Mincho" w:hAnsi="Times" w:cs="Arial"/>
      <w:color w:val="auto"/>
      <w:sz w:val="24"/>
      <w:szCs w:val="20"/>
      <w:bdr w:val="none" w:sz="0" w:space="0" w:color="auto"/>
    </w:rPr>
  </w:style>
  <w:style w:type="paragraph" w:styleId="Tekstprzypisukocowego">
    <w:name w:val="endnote text"/>
    <w:basedOn w:val="Normalny"/>
    <w:link w:val="TekstprzypisukocowegoZnak"/>
    <w:uiPriority w:val="99"/>
    <w:semiHidden/>
    <w:unhideWhenUsed/>
    <w:rsid w:val="00AD2F1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D2F11"/>
    <w:rPr>
      <w:rFonts w:ascii="Calibri" w:eastAsia="Calibri" w:hAnsi="Calibri" w:cs="Calibri"/>
      <w:color w:val="000000"/>
      <w:u w:color="000000"/>
    </w:rPr>
  </w:style>
  <w:style w:type="character" w:styleId="Odwoanieprzypisukocowego">
    <w:name w:val="endnote reference"/>
    <w:basedOn w:val="Domylnaczcionkaakapitu"/>
    <w:uiPriority w:val="99"/>
    <w:semiHidden/>
    <w:unhideWhenUsed/>
    <w:rsid w:val="00AD2F11"/>
    <w:rPr>
      <w:vertAlign w:val="superscript"/>
    </w:rPr>
  </w:style>
  <w:style w:type="character" w:customStyle="1" w:styleId="luchili">
    <w:name w:val="luc_hili"/>
    <w:basedOn w:val="Domylnaczcionkaakapitu"/>
    <w:rsid w:val="007F3B7F"/>
  </w:style>
  <w:style w:type="character" w:customStyle="1" w:styleId="tabulatory">
    <w:name w:val="tabulatory"/>
    <w:basedOn w:val="Domylnaczcionkaakapitu"/>
    <w:rsid w:val="000E2771"/>
  </w:style>
  <w:style w:type="paragraph" w:customStyle="1" w:styleId="USTustnpkodeksu">
    <w:name w:val="UST(§) – ust. (§ np. kodeksu)"/>
    <w:basedOn w:val="Normalny"/>
    <w:uiPriority w:val="12"/>
    <w:qFormat/>
    <w:rsid w:val="000E2771"/>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line="360" w:lineRule="auto"/>
      <w:ind w:firstLine="510"/>
      <w:jc w:val="both"/>
    </w:pPr>
    <w:rPr>
      <w:rFonts w:ascii="Times" w:eastAsiaTheme="minorEastAsia" w:hAnsi="Times" w:cs="Arial"/>
      <w:bCs/>
      <w:color w:val="auto"/>
      <w:sz w:val="24"/>
      <w:szCs w:val="2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7035">
      <w:bodyDiv w:val="1"/>
      <w:marLeft w:val="0"/>
      <w:marRight w:val="0"/>
      <w:marTop w:val="0"/>
      <w:marBottom w:val="0"/>
      <w:divBdr>
        <w:top w:val="none" w:sz="0" w:space="0" w:color="auto"/>
        <w:left w:val="none" w:sz="0" w:space="0" w:color="auto"/>
        <w:bottom w:val="none" w:sz="0" w:space="0" w:color="auto"/>
        <w:right w:val="none" w:sz="0" w:space="0" w:color="auto"/>
      </w:divBdr>
    </w:div>
    <w:div w:id="927497801">
      <w:bodyDiv w:val="1"/>
      <w:marLeft w:val="0"/>
      <w:marRight w:val="0"/>
      <w:marTop w:val="0"/>
      <w:marBottom w:val="0"/>
      <w:divBdr>
        <w:top w:val="none" w:sz="0" w:space="0" w:color="auto"/>
        <w:left w:val="none" w:sz="0" w:space="0" w:color="auto"/>
        <w:bottom w:val="none" w:sz="0" w:space="0" w:color="auto"/>
        <w:right w:val="none" w:sz="0" w:space="0" w:color="auto"/>
      </w:divBdr>
      <w:divsChild>
        <w:div w:id="339741207">
          <w:marLeft w:val="0"/>
          <w:marRight w:val="0"/>
          <w:marTop w:val="0"/>
          <w:marBottom w:val="0"/>
          <w:divBdr>
            <w:top w:val="none" w:sz="0" w:space="0" w:color="auto"/>
            <w:left w:val="none" w:sz="0" w:space="0" w:color="auto"/>
            <w:bottom w:val="none" w:sz="0" w:space="0" w:color="auto"/>
            <w:right w:val="none" w:sz="0" w:space="0" w:color="auto"/>
          </w:divBdr>
          <w:divsChild>
            <w:div w:id="231434171">
              <w:marLeft w:val="480"/>
              <w:marRight w:val="0"/>
              <w:marTop w:val="0"/>
              <w:marBottom w:val="0"/>
              <w:divBdr>
                <w:top w:val="none" w:sz="0" w:space="0" w:color="auto"/>
                <w:left w:val="none" w:sz="0" w:space="0" w:color="auto"/>
                <w:bottom w:val="none" w:sz="0" w:space="0" w:color="auto"/>
                <w:right w:val="none" w:sz="0" w:space="0" w:color="auto"/>
              </w:divBdr>
            </w:div>
          </w:divsChild>
        </w:div>
        <w:div w:id="1733960491">
          <w:marLeft w:val="0"/>
          <w:marRight w:val="0"/>
          <w:marTop w:val="0"/>
          <w:marBottom w:val="0"/>
          <w:divBdr>
            <w:top w:val="none" w:sz="0" w:space="0" w:color="auto"/>
            <w:left w:val="none" w:sz="0" w:space="0" w:color="auto"/>
            <w:bottom w:val="none" w:sz="0" w:space="0" w:color="auto"/>
            <w:right w:val="none" w:sz="0" w:space="0" w:color="auto"/>
          </w:divBdr>
          <w:divsChild>
            <w:div w:id="645014727">
              <w:marLeft w:val="480"/>
              <w:marRight w:val="0"/>
              <w:marTop w:val="0"/>
              <w:marBottom w:val="0"/>
              <w:divBdr>
                <w:top w:val="none" w:sz="0" w:space="0" w:color="auto"/>
                <w:left w:val="none" w:sz="0" w:space="0" w:color="auto"/>
                <w:bottom w:val="none" w:sz="0" w:space="0" w:color="auto"/>
                <w:right w:val="none" w:sz="0" w:space="0" w:color="auto"/>
              </w:divBdr>
            </w:div>
          </w:divsChild>
        </w:div>
        <w:div w:id="1903249296">
          <w:marLeft w:val="0"/>
          <w:marRight w:val="0"/>
          <w:marTop w:val="0"/>
          <w:marBottom w:val="0"/>
          <w:divBdr>
            <w:top w:val="none" w:sz="0" w:space="0" w:color="auto"/>
            <w:left w:val="none" w:sz="0" w:space="0" w:color="auto"/>
            <w:bottom w:val="none" w:sz="0" w:space="0" w:color="auto"/>
            <w:right w:val="none" w:sz="0" w:space="0" w:color="auto"/>
          </w:divBdr>
          <w:divsChild>
            <w:div w:id="1377968323">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ip.legalis.pl/document-view.seam?documentId=mfrxilrtg4ytanzrgmydq"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PK@.824.39.2016" TargetMode="Externa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F1A2217-E12C-45C2-8B90-9C81C6FA4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35</Pages>
  <Words>14486</Words>
  <Characters>86917</Characters>
  <Application>Microsoft Office Word</Application>
  <DocSecurity>0</DocSecurity>
  <Lines>724</Lines>
  <Paragraphs>202</Paragraphs>
  <ScaleCrop>false</ScaleCrop>
  <HeadingPairs>
    <vt:vector size="2" baseType="variant">
      <vt:variant>
        <vt:lpstr>Tytuł</vt:lpstr>
      </vt:variant>
      <vt:variant>
        <vt:i4>1</vt:i4>
      </vt:variant>
    </vt:vector>
  </HeadingPairs>
  <TitlesOfParts>
    <vt:vector size="1" baseType="lpstr">
      <vt:lpstr/>
    </vt:vector>
  </TitlesOfParts>
  <Company>MS</Company>
  <LinksUpToDate>false</LinksUpToDate>
  <CharactersWithSpaces>101201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Dąbrowska Magdalena  (DL)</dc:creator>
  <cp:keywords/>
  <dc:description/>
  <cp:lastModifiedBy>Perczyński Piotr  (DL)</cp:lastModifiedBy>
  <cp:revision>1</cp:revision>
  <cp:lastPrinted>2018-02-05T12:28:00Z</cp:lastPrinted>
  <dcterms:created xsi:type="dcterms:W3CDTF">2019-01-24T14:30:00Z</dcterms:created>
  <dcterms:modified xsi:type="dcterms:W3CDTF">2019-01-28T11:12:00Z</dcterms:modified>
</cp:coreProperties>
</file>