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941BD7" w14:textId="77777777" w:rsidR="00741C86" w:rsidRPr="00741C86" w:rsidRDefault="00741C86" w:rsidP="002D490B">
      <w:pPr>
        <w:spacing w:after="0"/>
        <w:ind w:hanging="567"/>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14:paraId="3FFCB09E" w14:textId="77777777"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14:anchorId="088299C5" wp14:editId="1551C86D">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5C523572"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14:anchorId="7D82B75D" wp14:editId="1AC16CB7">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6B1EC5CB"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14:paraId="5C106900" w14:textId="77777777"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14:paraId="7C990967" w14:textId="77777777" w:rsidR="00385BB2" w:rsidRDefault="00385BB2" w:rsidP="000A29DC">
      <w:pPr>
        <w:spacing w:after="0"/>
        <w:rPr>
          <w:rFonts w:ascii="Arial" w:eastAsia="Times New Roman" w:hAnsi="Arial" w:cs="Arial"/>
          <w:b/>
          <w:color w:val="365F91"/>
          <w:lang w:eastAsia="pl-PL"/>
        </w:rPr>
      </w:pPr>
    </w:p>
    <w:p w14:paraId="160A9D8C" w14:textId="77777777" w:rsidR="000A29DC" w:rsidRPr="000A29DC" w:rsidRDefault="000A29DC" w:rsidP="000A29DC">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sidR="007A24F5">
        <w:rPr>
          <w:rFonts w:ascii="Arial" w:eastAsia="Times New Roman" w:hAnsi="Arial" w:cs="Arial"/>
          <w:b/>
          <w:color w:val="365F91"/>
          <w:lang w:eastAsia="pl-PL"/>
        </w:rPr>
        <w:t>.</w:t>
      </w:r>
      <w:r w:rsidR="00920514">
        <w:rPr>
          <w:rFonts w:ascii="Arial" w:eastAsia="Times New Roman" w:hAnsi="Arial" w:cs="Arial"/>
          <w:b/>
          <w:color w:val="365F91"/>
          <w:lang w:eastAsia="pl-PL"/>
        </w:rPr>
        <w:t>2</w:t>
      </w:r>
      <w:r w:rsidR="00C66F60">
        <w:rPr>
          <w:rFonts w:ascii="Arial" w:eastAsia="Times New Roman" w:hAnsi="Arial" w:cs="Arial"/>
          <w:b/>
          <w:color w:val="365F91"/>
          <w:lang w:eastAsia="pl-PL"/>
        </w:rPr>
        <w:t>5.2022</w:t>
      </w:r>
      <w:r w:rsidR="007A24F5">
        <w:rPr>
          <w:rFonts w:ascii="Arial" w:eastAsia="Times New Roman" w:hAnsi="Arial" w:cs="Arial"/>
          <w:b/>
          <w:color w:val="365F91"/>
          <w:lang w:eastAsia="pl-PL"/>
        </w:rPr>
        <w:t>.</w:t>
      </w:r>
      <w:r w:rsidR="00427A29">
        <w:rPr>
          <w:rFonts w:ascii="Arial" w:eastAsia="Times New Roman" w:hAnsi="Arial" w:cs="Arial"/>
          <w:b/>
          <w:color w:val="365F91"/>
          <w:lang w:eastAsia="pl-PL"/>
        </w:rPr>
        <w:t>IW</w:t>
      </w:r>
    </w:p>
    <w:p w14:paraId="304AB158" w14:textId="77777777" w:rsidR="000A29DC" w:rsidRPr="000A29DC" w:rsidRDefault="000A29DC" w:rsidP="00525C3A">
      <w:pPr>
        <w:spacing w:after="0"/>
        <w:jc w:val="right"/>
        <w:rPr>
          <w:rFonts w:ascii="Arial" w:eastAsia="Times New Roman" w:hAnsi="Arial" w:cs="Arial"/>
          <w:b/>
          <w:bCs/>
          <w:color w:val="365F91"/>
          <w:lang w:eastAsia="pl-PL"/>
        </w:rPr>
      </w:pPr>
    </w:p>
    <w:p w14:paraId="3C823A43" w14:textId="77777777" w:rsidR="000A29DC" w:rsidRDefault="000A29DC" w:rsidP="000A29DC">
      <w:pPr>
        <w:spacing w:after="0"/>
        <w:rPr>
          <w:rFonts w:ascii="Arial" w:eastAsia="Times New Roman" w:hAnsi="Arial" w:cs="Arial"/>
          <w:b/>
          <w:bCs/>
          <w:color w:val="365F91"/>
          <w:lang w:eastAsia="pl-PL"/>
        </w:rPr>
      </w:pPr>
    </w:p>
    <w:p w14:paraId="6B01E624" w14:textId="77777777" w:rsidR="00385BB2" w:rsidRPr="000A29DC" w:rsidRDefault="00385BB2" w:rsidP="000A29DC">
      <w:pPr>
        <w:spacing w:after="0"/>
        <w:rPr>
          <w:rFonts w:ascii="Arial" w:eastAsia="Times New Roman" w:hAnsi="Arial" w:cs="Arial"/>
          <w:b/>
          <w:bCs/>
          <w:color w:val="365F91"/>
          <w:lang w:eastAsia="pl-PL"/>
        </w:rPr>
      </w:pPr>
    </w:p>
    <w:p w14:paraId="42E6F00F" w14:textId="77777777" w:rsidR="000A29DC" w:rsidRPr="000A29DC" w:rsidRDefault="000A29DC" w:rsidP="000A29DC">
      <w:pPr>
        <w:spacing w:after="0"/>
        <w:rPr>
          <w:rFonts w:ascii="Arial" w:eastAsia="Times New Roman" w:hAnsi="Arial" w:cs="Arial"/>
          <w:b/>
          <w:bCs/>
          <w:color w:val="365F91"/>
          <w:lang w:eastAsia="pl-PL"/>
        </w:rPr>
      </w:pPr>
    </w:p>
    <w:p w14:paraId="30944864" w14:textId="77777777" w:rsidR="000A29DC" w:rsidRPr="000A29DC" w:rsidRDefault="000A29DC" w:rsidP="000A29DC">
      <w:pPr>
        <w:spacing w:after="0"/>
        <w:rPr>
          <w:rFonts w:ascii="Arial" w:eastAsia="Times New Roman" w:hAnsi="Arial" w:cs="Arial"/>
          <w:b/>
          <w:bCs/>
          <w:color w:val="365F91"/>
          <w:lang w:eastAsia="pl-PL"/>
        </w:rPr>
      </w:pPr>
    </w:p>
    <w:p w14:paraId="43A9EF1B" w14:textId="77777777" w:rsidR="000A29DC" w:rsidRPr="000A29DC" w:rsidRDefault="000A29DC" w:rsidP="000A29DC">
      <w:pPr>
        <w:spacing w:after="0"/>
        <w:rPr>
          <w:rFonts w:ascii="Arial" w:eastAsia="Times New Roman" w:hAnsi="Arial" w:cs="Arial"/>
          <w:b/>
          <w:bCs/>
          <w:color w:val="365F91"/>
          <w:lang w:eastAsia="pl-PL"/>
        </w:rPr>
      </w:pPr>
    </w:p>
    <w:p w14:paraId="6946C349" w14:textId="77777777" w:rsidR="000A29DC" w:rsidRPr="000A29DC" w:rsidRDefault="000A29DC" w:rsidP="000A29DC">
      <w:pPr>
        <w:spacing w:after="0"/>
        <w:rPr>
          <w:rFonts w:ascii="Arial" w:eastAsia="Times New Roman" w:hAnsi="Arial" w:cs="Arial"/>
          <w:b/>
          <w:bCs/>
          <w:color w:val="365F91"/>
          <w:lang w:eastAsia="pl-PL"/>
        </w:rPr>
      </w:pPr>
    </w:p>
    <w:p w14:paraId="5ABEB79C" w14:textId="77777777"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14:paraId="6196D1AF" w14:textId="77777777"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14:paraId="71F703A2" w14:textId="77777777"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14:paraId="2C534E9F" w14:textId="77777777" w:rsidR="000A29DC" w:rsidRPr="000A29DC" w:rsidRDefault="000A29DC" w:rsidP="000A29DC">
      <w:pPr>
        <w:autoSpaceDE w:val="0"/>
        <w:autoSpaceDN w:val="0"/>
        <w:adjustRightInd w:val="0"/>
        <w:spacing w:after="0" w:line="240" w:lineRule="auto"/>
        <w:rPr>
          <w:rFonts w:ascii="Tahoma" w:eastAsia="Calibri" w:hAnsi="Tahoma" w:cs="Tahoma"/>
          <w:color w:val="000000"/>
          <w:sz w:val="24"/>
          <w:szCs w:val="24"/>
          <w:lang w:eastAsia="pl-PL"/>
        </w:rPr>
      </w:pPr>
    </w:p>
    <w:p w14:paraId="12FBEB7A" w14:textId="77777777" w:rsidR="00741C86" w:rsidRPr="00427A29" w:rsidRDefault="000A29DC" w:rsidP="002D490B">
      <w:pPr>
        <w:autoSpaceDE w:val="0"/>
        <w:autoSpaceDN w:val="0"/>
        <w:adjustRightInd w:val="0"/>
        <w:spacing w:after="0" w:line="240" w:lineRule="auto"/>
        <w:ind w:left="-142" w:firstLine="142"/>
        <w:jc w:val="both"/>
        <w:rPr>
          <w:rFonts w:ascii="Arial" w:eastAsia="Calibri" w:hAnsi="Arial" w:cs="Arial"/>
          <w:color w:val="000000"/>
          <w:lang w:eastAsia="pl-PL"/>
        </w:rPr>
      </w:pPr>
      <w:proofErr w:type="gramStart"/>
      <w:r w:rsidRPr="000A29DC">
        <w:rPr>
          <w:rFonts w:ascii="Arial" w:eastAsia="Calibri" w:hAnsi="Arial" w:cs="Arial"/>
          <w:color w:val="000000"/>
          <w:lang w:eastAsia="pl-PL"/>
        </w:rPr>
        <w:t>do</w:t>
      </w:r>
      <w:proofErr w:type="gramEnd"/>
      <w:r w:rsidRPr="000A29DC">
        <w:rPr>
          <w:rFonts w:ascii="Arial" w:eastAsia="Calibri" w:hAnsi="Arial" w:cs="Arial"/>
          <w:color w:val="000000"/>
          <w:lang w:eastAsia="pl-PL"/>
        </w:rPr>
        <w:t xml:space="preserve"> postępowania prowadzonego w</w:t>
      </w:r>
      <w:r w:rsidR="00A93079">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sidR="00A93079">
        <w:rPr>
          <w:rFonts w:ascii="Arial" w:eastAsia="Calibri" w:hAnsi="Arial" w:cs="Arial"/>
          <w:b/>
          <w:bCs/>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sidR="00427A29">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sidR="001918DC">
        <w:rPr>
          <w:rFonts w:ascii="Arial" w:eastAsia="Calibri" w:hAnsi="Arial" w:cs="Arial"/>
          <w:color w:val="000000"/>
          <w:lang w:eastAsia="pl-PL"/>
        </w:rPr>
        <w:t xml:space="preserve"> </w:t>
      </w:r>
      <w:r w:rsidR="00427A29">
        <w:rPr>
          <w:rFonts w:ascii="Arial" w:eastAsia="Calibri" w:hAnsi="Arial" w:cs="Arial"/>
          <w:color w:val="000000"/>
          <w:lang w:eastAsia="pl-PL"/>
        </w:rPr>
        <w:t>pkt</w:t>
      </w:r>
      <w:r w:rsidR="001918DC">
        <w:rPr>
          <w:rFonts w:ascii="Arial" w:eastAsia="Calibri" w:hAnsi="Arial" w:cs="Arial"/>
          <w:color w:val="000000"/>
          <w:lang w:eastAsia="pl-PL"/>
        </w:rPr>
        <w:t xml:space="preserve">. </w:t>
      </w:r>
      <w:r w:rsidR="005A1D89">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sidR="00427A29">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sidR="00427A29">
        <w:rPr>
          <w:rFonts w:ascii="Arial" w:eastAsia="Calibri" w:hAnsi="Arial" w:cs="Arial"/>
          <w:color w:val="000000"/>
          <w:lang w:eastAsia="pl-PL"/>
        </w:rPr>
        <w:t>t</w:t>
      </w:r>
      <w:r w:rsidRPr="00D94182">
        <w:rPr>
          <w:rFonts w:ascii="Arial" w:eastAsia="Calibri" w:hAnsi="Arial" w:cs="Arial"/>
          <w:color w:val="000000"/>
          <w:lang w:eastAsia="pl-PL"/>
        </w:rPr>
        <w:t xml:space="preserve">ekst jednolity: Dz. U. </w:t>
      </w:r>
      <w:proofErr w:type="gramStart"/>
      <w:r w:rsidRPr="00D94182">
        <w:rPr>
          <w:rFonts w:ascii="Arial" w:eastAsia="Calibri" w:hAnsi="Arial" w:cs="Arial"/>
          <w:color w:val="000000"/>
          <w:lang w:eastAsia="pl-PL"/>
        </w:rPr>
        <w:t>z</w:t>
      </w:r>
      <w:proofErr w:type="gramEnd"/>
      <w:r w:rsidRPr="00D94182">
        <w:rPr>
          <w:rFonts w:ascii="Arial" w:eastAsia="Calibri" w:hAnsi="Arial" w:cs="Arial"/>
          <w:color w:val="000000"/>
          <w:lang w:eastAsia="pl-PL"/>
        </w:rPr>
        <w:t xml:space="preserve"> 20</w:t>
      </w:r>
      <w:r w:rsidR="00D75224">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sidR="00D75224">
        <w:rPr>
          <w:rFonts w:ascii="Arial" w:eastAsia="Calibri" w:hAnsi="Arial" w:cs="Arial"/>
          <w:color w:val="000000"/>
          <w:lang w:eastAsia="pl-PL"/>
        </w:rPr>
        <w:t>112</w:t>
      </w:r>
      <w:r w:rsidRPr="00D94182">
        <w:rPr>
          <w:rFonts w:ascii="Arial" w:eastAsia="Calibri" w:hAnsi="Arial" w:cs="Arial"/>
          <w:color w:val="000000"/>
          <w:lang w:eastAsia="pl-PL"/>
        </w:rPr>
        <w:t>9</w:t>
      </w:r>
      <w:r w:rsidR="00B753B0">
        <w:rPr>
          <w:rFonts w:ascii="Arial" w:eastAsia="Calibri" w:hAnsi="Arial" w:cs="Arial"/>
          <w:color w:val="000000"/>
          <w:lang w:eastAsia="pl-PL"/>
        </w:rPr>
        <w:t xml:space="preserve"> ze zm.</w:t>
      </w:r>
      <w:r w:rsidR="009776F3">
        <w:rPr>
          <w:rFonts w:ascii="Arial" w:eastAsia="Calibri" w:hAnsi="Arial" w:cs="Arial"/>
          <w:color w:val="000000"/>
          <w:lang w:eastAsia="pl-PL"/>
        </w:rPr>
        <w:t>)</w:t>
      </w:r>
    </w:p>
    <w:p w14:paraId="65856642" w14:textId="77777777" w:rsidR="00741C86" w:rsidRDefault="00741C86" w:rsidP="00427A29">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14:paraId="49B0E1FE" w14:textId="77777777" w:rsidR="0027213F" w:rsidRDefault="0027213F" w:rsidP="00741C8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14:paraId="21DABC52" w14:textId="77777777" w:rsidR="0027213F" w:rsidRPr="00741C86" w:rsidRDefault="0027213F" w:rsidP="00741C86">
      <w:pPr>
        <w:widowControl w:val="0"/>
        <w:suppressAutoHyphens/>
        <w:autoSpaceDN w:val="0"/>
        <w:spacing w:after="0"/>
        <w:ind w:right="750"/>
        <w:jc w:val="both"/>
        <w:textAlignment w:val="baseline"/>
        <w:rPr>
          <w:rFonts w:ascii="Arial" w:eastAsia="Times New Roman" w:hAnsi="Arial" w:cs="Arial"/>
          <w:color w:val="365F91"/>
          <w:kern w:val="3"/>
          <w:lang w:eastAsia="pl-PL"/>
        </w:rPr>
      </w:pPr>
    </w:p>
    <w:p w14:paraId="5F77509B" w14:textId="77777777" w:rsidR="00741C86" w:rsidRPr="00741C86" w:rsidRDefault="00741C86" w:rsidP="00741C86">
      <w:pPr>
        <w:spacing w:after="0"/>
        <w:rPr>
          <w:rFonts w:ascii="Arial" w:eastAsia="Times New Roman" w:hAnsi="Arial" w:cs="Arial"/>
          <w:b/>
          <w:bCs/>
          <w:color w:val="365F91"/>
          <w:lang w:eastAsia="pl-PL"/>
        </w:rPr>
      </w:pPr>
    </w:p>
    <w:p w14:paraId="7F5C3AB3" w14:textId="77777777" w:rsidR="000A29DC" w:rsidRDefault="000A29DC" w:rsidP="00741C86">
      <w:pPr>
        <w:spacing w:after="0"/>
        <w:rPr>
          <w:rFonts w:ascii="Arial" w:eastAsia="Times New Roman" w:hAnsi="Arial" w:cs="Arial"/>
          <w:b/>
          <w:bCs/>
          <w:color w:val="0F243E"/>
          <w:u w:val="single"/>
          <w:lang w:eastAsia="pl-PL"/>
        </w:rPr>
      </w:pPr>
    </w:p>
    <w:p w14:paraId="1044D08D" w14:textId="77777777" w:rsidR="000A29DC" w:rsidRDefault="000A29DC" w:rsidP="00741C86">
      <w:pPr>
        <w:spacing w:after="0"/>
        <w:rPr>
          <w:rFonts w:ascii="Arial" w:eastAsia="Times New Roman" w:hAnsi="Arial" w:cs="Arial"/>
          <w:b/>
          <w:bCs/>
          <w:color w:val="0F243E"/>
          <w:u w:val="single"/>
          <w:lang w:eastAsia="pl-PL"/>
        </w:rPr>
      </w:pPr>
    </w:p>
    <w:p w14:paraId="3B017DE0" w14:textId="77777777" w:rsidR="000A29DC" w:rsidRDefault="000A29DC" w:rsidP="00741C86">
      <w:pPr>
        <w:spacing w:after="0"/>
        <w:rPr>
          <w:rFonts w:ascii="Arial" w:eastAsia="Times New Roman" w:hAnsi="Arial" w:cs="Arial"/>
          <w:b/>
          <w:bCs/>
          <w:color w:val="0F243E"/>
          <w:u w:val="single"/>
          <w:lang w:eastAsia="pl-PL"/>
        </w:rPr>
      </w:pPr>
    </w:p>
    <w:p w14:paraId="4346CD3F" w14:textId="77777777" w:rsidR="000A29DC" w:rsidRDefault="000A29DC" w:rsidP="00741C86">
      <w:pPr>
        <w:spacing w:after="0"/>
        <w:rPr>
          <w:rFonts w:ascii="Arial" w:eastAsia="Times New Roman" w:hAnsi="Arial" w:cs="Arial"/>
          <w:b/>
          <w:bCs/>
          <w:color w:val="0F243E"/>
          <w:u w:val="single"/>
          <w:lang w:eastAsia="pl-PL"/>
        </w:rPr>
      </w:pPr>
    </w:p>
    <w:p w14:paraId="0E3CBFAF" w14:textId="77777777" w:rsidR="000A29DC" w:rsidRDefault="000A29DC" w:rsidP="00741C86">
      <w:pPr>
        <w:spacing w:after="0"/>
        <w:rPr>
          <w:rFonts w:ascii="Arial" w:eastAsia="Times New Roman" w:hAnsi="Arial" w:cs="Arial"/>
          <w:b/>
          <w:bCs/>
          <w:color w:val="0F243E"/>
          <w:u w:val="single"/>
          <w:lang w:eastAsia="pl-PL"/>
        </w:rPr>
      </w:pPr>
    </w:p>
    <w:p w14:paraId="4B924F3A" w14:textId="77777777" w:rsidR="00920514" w:rsidRPr="00920514" w:rsidRDefault="00741C86" w:rsidP="00920514">
      <w:pPr>
        <w:pStyle w:val="Akapitzlist"/>
        <w:ind w:left="0"/>
        <w:contextualSpacing/>
        <w:jc w:val="both"/>
        <w:rPr>
          <w:rFonts w:ascii="Arial" w:hAnsi="Arial" w:cs="Arial"/>
          <w:b/>
          <w:bCs/>
          <w:color w:val="365F91" w:themeColor="accent1" w:themeShade="BF"/>
        </w:rPr>
      </w:pPr>
      <w:r w:rsidRPr="00427A29">
        <w:rPr>
          <w:rFonts w:ascii="Arial" w:hAnsi="Arial" w:cs="Arial"/>
          <w:b/>
          <w:bCs/>
          <w:color w:val="0F243E" w:themeColor="text2" w:themeShade="80"/>
          <w:sz w:val="22"/>
          <w:szCs w:val="22"/>
          <w:u w:val="single"/>
        </w:rPr>
        <w:t>Przedmiot zamówienia</w:t>
      </w:r>
      <w:r w:rsidRPr="00427A29">
        <w:rPr>
          <w:rFonts w:ascii="Arial" w:hAnsi="Arial" w:cs="Arial"/>
          <w:b/>
          <w:bCs/>
          <w:color w:val="0070C0"/>
          <w:sz w:val="22"/>
          <w:szCs w:val="22"/>
        </w:rPr>
        <w:t>:</w:t>
      </w:r>
      <w:r w:rsidR="009776F3" w:rsidRPr="00427A29">
        <w:rPr>
          <w:rFonts w:ascii="Arial" w:hAnsi="Arial" w:cs="Arial"/>
          <w:b/>
          <w:bCs/>
          <w:color w:val="0070C0"/>
          <w:sz w:val="22"/>
          <w:szCs w:val="22"/>
        </w:rPr>
        <w:t xml:space="preserve"> </w:t>
      </w:r>
      <w:r w:rsidR="00FF4279" w:rsidRPr="00427A29">
        <w:rPr>
          <w:rFonts w:ascii="Arial" w:hAnsi="Arial" w:cs="Arial"/>
          <w:b/>
          <w:color w:val="0070C0"/>
          <w:sz w:val="22"/>
          <w:szCs w:val="22"/>
        </w:rPr>
        <w:t xml:space="preserve"> </w:t>
      </w:r>
      <w:bookmarkStart w:id="0" w:name="_Hlk102747027"/>
      <w:bookmarkStart w:id="1" w:name="_Hlk94268537"/>
      <w:r w:rsidR="00920514" w:rsidRPr="00920514">
        <w:rPr>
          <w:rFonts w:ascii="Arial" w:hAnsi="Arial" w:cs="Arial"/>
          <w:b/>
          <w:bCs/>
          <w:color w:val="365F91" w:themeColor="accent1" w:themeShade="BF"/>
          <w:sz w:val="22"/>
          <w:szCs w:val="22"/>
        </w:rPr>
        <w:t xml:space="preserve">Ocena wpływu wykonanych działań na stan zachowania siedlisk w obszarach Natura 2000: Orle, Ostoja </w:t>
      </w:r>
      <w:proofErr w:type="spellStart"/>
      <w:r w:rsidR="00920514" w:rsidRPr="00920514">
        <w:rPr>
          <w:rFonts w:ascii="Arial" w:hAnsi="Arial" w:cs="Arial"/>
          <w:b/>
          <w:bCs/>
          <w:color w:val="365F91" w:themeColor="accent1" w:themeShade="BF"/>
          <w:sz w:val="22"/>
          <w:szCs w:val="22"/>
        </w:rPr>
        <w:t>Zapceńska</w:t>
      </w:r>
      <w:proofErr w:type="spellEnd"/>
      <w:r w:rsidR="00920514" w:rsidRPr="00920514">
        <w:rPr>
          <w:rFonts w:ascii="Arial" w:hAnsi="Arial" w:cs="Arial"/>
          <w:b/>
          <w:bCs/>
          <w:color w:val="365F91" w:themeColor="accent1" w:themeShade="BF"/>
          <w:sz w:val="22"/>
          <w:szCs w:val="22"/>
        </w:rPr>
        <w:t xml:space="preserve">, Bielawskie Błota </w:t>
      </w:r>
      <w:r w:rsidR="0077424D">
        <w:rPr>
          <w:rFonts w:ascii="Arial" w:hAnsi="Arial" w:cs="Arial"/>
          <w:b/>
          <w:bCs/>
          <w:color w:val="365F91" w:themeColor="accent1" w:themeShade="BF"/>
          <w:sz w:val="22"/>
          <w:szCs w:val="22"/>
          <w:lang w:val="pl-PL"/>
        </w:rPr>
        <w:br/>
      </w:r>
      <w:r w:rsidR="00920514" w:rsidRPr="00920514">
        <w:rPr>
          <w:rFonts w:ascii="Arial" w:hAnsi="Arial" w:cs="Arial"/>
          <w:b/>
          <w:bCs/>
          <w:color w:val="365F91" w:themeColor="accent1" w:themeShade="BF"/>
          <w:sz w:val="22"/>
          <w:szCs w:val="22"/>
        </w:rPr>
        <w:t>w ramach projektu nr POIS.02.04.00-00-0108/16 pn. Ochrona siedlisk i gatunków terenów nieleśnych zależnych od wód</w:t>
      </w:r>
      <w:bookmarkEnd w:id="0"/>
    </w:p>
    <w:bookmarkEnd w:id="1"/>
    <w:p w14:paraId="46F635D1" w14:textId="77777777" w:rsidR="00692FCB" w:rsidRPr="00C66F60" w:rsidRDefault="00692FCB" w:rsidP="002D490B">
      <w:pPr>
        <w:pStyle w:val="Akapitzlist"/>
        <w:ind w:left="0"/>
        <w:contextualSpacing/>
        <w:jc w:val="both"/>
        <w:rPr>
          <w:rFonts w:ascii="Arial" w:hAnsi="Arial" w:cs="Arial"/>
          <w:b/>
          <w:color w:val="365F91" w:themeColor="accent1" w:themeShade="BF"/>
          <w:sz w:val="22"/>
          <w:szCs w:val="22"/>
          <w:lang w:val="pl-PL"/>
        </w:rPr>
      </w:pPr>
    </w:p>
    <w:p w14:paraId="6E7B7348" w14:textId="77777777" w:rsidR="00A843A0" w:rsidRPr="001D7A73" w:rsidRDefault="00A843A0" w:rsidP="00692FCB">
      <w:pPr>
        <w:pStyle w:val="Standard"/>
        <w:spacing w:line="276" w:lineRule="auto"/>
        <w:ind w:left="360"/>
        <w:jc w:val="both"/>
        <w:rPr>
          <w:rFonts w:ascii="Arial" w:hAnsi="Arial" w:cs="Arial"/>
          <w:b/>
          <w:color w:val="0070C0"/>
        </w:rPr>
      </w:pPr>
    </w:p>
    <w:p w14:paraId="110281A0" w14:textId="77777777"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2" w:name="_Toc289247640"/>
    </w:p>
    <w:p w14:paraId="2833A354" w14:textId="77777777" w:rsidR="003C36CD" w:rsidRDefault="003C36CD" w:rsidP="001D7A73">
      <w:pPr>
        <w:autoSpaceDE w:val="0"/>
        <w:autoSpaceDN w:val="0"/>
        <w:adjustRightInd w:val="0"/>
        <w:jc w:val="both"/>
        <w:rPr>
          <w:rFonts w:ascii="Arial" w:eastAsia="Calibri" w:hAnsi="Arial" w:cs="Arial"/>
          <w:b/>
          <w:bCs/>
          <w:color w:val="0070C0"/>
          <w:kern w:val="3"/>
          <w:sz w:val="24"/>
          <w:szCs w:val="24"/>
        </w:rPr>
      </w:pPr>
    </w:p>
    <w:p w14:paraId="600D9CF0" w14:textId="77777777" w:rsidR="002D490B" w:rsidRDefault="002D490B" w:rsidP="001D7A73">
      <w:pPr>
        <w:autoSpaceDE w:val="0"/>
        <w:autoSpaceDN w:val="0"/>
        <w:adjustRightInd w:val="0"/>
        <w:jc w:val="both"/>
        <w:rPr>
          <w:rFonts w:ascii="Arial" w:eastAsia="Calibri" w:hAnsi="Arial" w:cs="Arial"/>
          <w:b/>
          <w:bCs/>
          <w:color w:val="0070C0"/>
          <w:kern w:val="3"/>
          <w:sz w:val="24"/>
          <w:szCs w:val="24"/>
        </w:rPr>
      </w:pPr>
    </w:p>
    <w:p w14:paraId="054A91B6" w14:textId="77777777" w:rsidR="00C72095" w:rsidRDefault="00C72095" w:rsidP="001D7A73">
      <w:pPr>
        <w:autoSpaceDE w:val="0"/>
        <w:autoSpaceDN w:val="0"/>
        <w:adjustRightInd w:val="0"/>
        <w:jc w:val="both"/>
        <w:rPr>
          <w:rFonts w:ascii="Arial" w:eastAsia="Calibri" w:hAnsi="Arial" w:cs="Times New Roman"/>
          <w:b/>
          <w:bCs/>
          <w:color w:val="0070C0"/>
          <w:lang w:eastAsia="x-none"/>
        </w:rPr>
      </w:pPr>
    </w:p>
    <w:p w14:paraId="18C4A386" w14:textId="77777777" w:rsidR="00AF6CD2" w:rsidRDefault="00AF6CD2" w:rsidP="001D7A73">
      <w:pPr>
        <w:autoSpaceDE w:val="0"/>
        <w:autoSpaceDN w:val="0"/>
        <w:adjustRightInd w:val="0"/>
        <w:jc w:val="both"/>
        <w:rPr>
          <w:rFonts w:ascii="Arial" w:eastAsia="Calibri" w:hAnsi="Arial" w:cs="Times New Roman"/>
          <w:b/>
          <w:bCs/>
          <w:color w:val="0070C0"/>
          <w:lang w:eastAsia="x-none"/>
        </w:rPr>
      </w:pPr>
    </w:p>
    <w:p w14:paraId="4AC20C31" w14:textId="77777777"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2"/>
    </w:p>
    <w:p w14:paraId="115A9CB4" w14:textId="77777777" w:rsidR="00741C86" w:rsidRPr="00FD79ED" w:rsidRDefault="00741C86" w:rsidP="002D490B">
      <w:pPr>
        <w:tabs>
          <w:tab w:val="left" w:pos="284"/>
        </w:tabs>
        <w:suppressAutoHyphens/>
        <w:autoSpaceDN w:val="0"/>
        <w:spacing w:after="0"/>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14:paraId="5C3A6441" w14:textId="77777777" w:rsidR="00741C86" w:rsidRPr="00FD79ED" w:rsidRDefault="00741C86" w:rsidP="002D490B">
      <w:pPr>
        <w:tabs>
          <w:tab w:val="left" w:pos="284"/>
        </w:tabs>
        <w:suppressAutoHyphens/>
        <w:autoSpaceDN w:val="0"/>
        <w:spacing w:after="0"/>
        <w:jc w:val="both"/>
        <w:textAlignment w:val="baseline"/>
        <w:rPr>
          <w:rFonts w:ascii="Arial" w:eastAsia="Times New Roman" w:hAnsi="Arial" w:cs="Arial"/>
          <w:b/>
          <w:color w:val="0F243E" w:themeColor="text2" w:themeShade="80"/>
          <w:kern w:val="3"/>
          <w:lang w:eastAsia="pl-PL"/>
        </w:rPr>
      </w:pPr>
      <w:proofErr w:type="gramStart"/>
      <w:r w:rsidRPr="00FD79ED">
        <w:rPr>
          <w:rFonts w:ascii="Arial" w:eastAsia="Times New Roman" w:hAnsi="Arial" w:cs="Arial"/>
          <w:b/>
          <w:color w:val="0F243E" w:themeColor="text2" w:themeShade="80"/>
          <w:kern w:val="3"/>
          <w:lang w:eastAsia="pl-PL"/>
        </w:rPr>
        <w:t>ul</w:t>
      </w:r>
      <w:proofErr w:type="gramEnd"/>
      <w:r w:rsidRPr="00FD79ED">
        <w:rPr>
          <w:rFonts w:ascii="Arial" w:eastAsia="Times New Roman" w:hAnsi="Arial" w:cs="Arial"/>
          <w:b/>
          <w:color w:val="0F243E" w:themeColor="text2" w:themeShade="80"/>
          <w:kern w:val="3"/>
          <w:lang w:eastAsia="pl-PL"/>
        </w:rPr>
        <w:t>. Chmielna 54/57</w:t>
      </w:r>
    </w:p>
    <w:p w14:paraId="4724FAAA" w14:textId="77777777" w:rsidR="00741C86" w:rsidRPr="00FD79ED" w:rsidRDefault="00741C86" w:rsidP="002D490B">
      <w:pPr>
        <w:tabs>
          <w:tab w:val="left" w:pos="284"/>
        </w:tabs>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14:paraId="70B1188F" w14:textId="77777777" w:rsidR="00741C86" w:rsidRPr="00FD79ED" w:rsidRDefault="00741C86" w:rsidP="002D490B">
      <w:pPr>
        <w:tabs>
          <w:tab w:val="left" w:pos="284"/>
        </w:tabs>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bookmarkStart w:id="3" w:name="_GoBack"/>
      <w:bookmarkEnd w:id="3"/>
    </w:p>
    <w:p w14:paraId="550806C1" w14:textId="77777777" w:rsidR="00741C86" w:rsidRPr="00FD79ED" w:rsidRDefault="00741C86" w:rsidP="002D490B">
      <w:pPr>
        <w:tabs>
          <w:tab w:val="left" w:pos="284"/>
        </w:tabs>
        <w:suppressAutoHyphens/>
        <w:autoSpaceDN w:val="0"/>
        <w:spacing w:after="0"/>
        <w:jc w:val="both"/>
        <w:textAlignment w:val="baseline"/>
        <w:rPr>
          <w:rFonts w:ascii="Arial" w:eastAsia="Times New Roman" w:hAnsi="Arial" w:cs="Arial"/>
          <w:color w:val="0F243E" w:themeColor="text2" w:themeShade="80"/>
          <w:kern w:val="3"/>
          <w:lang w:eastAsia="pl-PL"/>
        </w:rPr>
      </w:pPr>
      <w:proofErr w:type="gramStart"/>
      <w:r w:rsidRPr="00FD79ED">
        <w:rPr>
          <w:rFonts w:ascii="Arial" w:eastAsia="Times New Roman" w:hAnsi="Arial" w:cs="Arial"/>
          <w:color w:val="0F243E" w:themeColor="text2" w:themeShade="80"/>
          <w:kern w:val="3"/>
          <w:lang w:eastAsia="pl-PL"/>
        </w:rPr>
        <w:t>NIP: 583-304-72-93  REGON</w:t>
      </w:r>
      <w:proofErr w:type="gramEnd"/>
      <w:r w:rsidRPr="00FD79ED">
        <w:rPr>
          <w:rFonts w:ascii="Arial" w:eastAsia="Times New Roman" w:hAnsi="Arial" w:cs="Arial"/>
          <w:color w:val="0F243E" w:themeColor="text2" w:themeShade="80"/>
          <w:kern w:val="3"/>
          <w:lang w:eastAsia="pl-PL"/>
        </w:rPr>
        <w:t>: 22-07-00-750</w:t>
      </w:r>
    </w:p>
    <w:p w14:paraId="2FF80E07" w14:textId="77777777" w:rsidR="00741C86" w:rsidRPr="00FD79ED" w:rsidRDefault="00741C86" w:rsidP="002D490B">
      <w:pPr>
        <w:tabs>
          <w:tab w:val="left" w:pos="284"/>
        </w:tabs>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w:t>
      </w:r>
      <w:proofErr w:type="gramStart"/>
      <w:r w:rsidRPr="00FD79ED">
        <w:rPr>
          <w:rFonts w:ascii="Arial" w:eastAsia="Times New Roman" w:hAnsi="Arial" w:cs="Arial"/>
          <w:color w:val="0F243E" w:themeColor="text2" w:themeShade="80"/>
          <w:kern w:val="3"/>
          <w:lang w:eastAsia="pl-PL"/>
        </w:rPr>
        <w:t>gdansk</w:t>
      </w:r>
      <w:proofErr w:type="gramEnd"/>
      <w:r w:rsidRPr="00FD79ED">
        <w:rPr>
          <w:rFonts w:ascii="Arial" w:eastAsia="Times New Roman" w:hAnsi="Arial" w:cs="Arial"/>
          <w:color w:val="0F243E" w:themeColor="text2" w:themeShade="80"/>
          <w:kern w:val="3"/>
          <w:lang w:eastAsia="pl-PL"/>
        </w:rPr>
        <w:t>@rdos.</w:t>
      </w:r>
      <w:proofErr w:type="gramStart"/>
      <w:r w:rsidRPr="00FD79ED">
        <w:rPr>
          <w:rFonts w:ascii="Arial" w:eastAsia="Times New Roman" w:hAnsi="Arial" w:cs="Arial"/>
          <w:color w:val="0F243E" w:themeColor="text2" w:themeShade="80"/>
          <w:kern w:val="3"/>
          <w:lang w:eastAsia="pl-PL"/>
        </w:rPr>
        <w:t>gov</w:t>
      </w:r>
      <w:proofErr w:type="gramEnd"/>
      <w:r w:rsidRPr="00FD79ED">
        <w:rPr>
          <w:rFonts w:ascii="Arial" w:eastAsia="Times New Roman" w:hAnsi="Arial" w:cs="Arial"/>
          <w:color w:val="0F243E" w:themeColor="text2" w:themeShade="80"/>
          <w:kern w:val="3"/>
          <w:lang w:eastAsia="pl-PL"/>
        </w:rPr>
        <w:t>.</w:t>
      </w:r>
      <w:proofErr w:type="gramStart"/>
      <w:r w:rsidRPr="00FD79ED">
        <w:rPr>
          <w:rFonts w:ascii="Arial" w:eastAsia="Times New Roman" w:hAnsi="Arial" w:cs="Arial"/>
          <w:color w:val="0F243E" w:themeColor="text2" w:themeShade="80"/>
          <w:kern w:val="3"/>
          <w:lang w:eastAsia="pl-PL"/>
        </w:rPr>
        <w:t>pl</w:t>
      </w:r>
      <w:proofErr w:type="gramEnd"/>
    </w:p>
    <w:p w14:paraId="5A3EFC4E" w14:textId="77777777" w:rsidR="00741C86" w:rsidRPr="008055D2" w:rsidRDefault="00741C86" w:rsidP="002D490B">
      <w:pPr>
        <w:tabs>
          <w:tab w:val="left" w:pos="284"/>
        </w:tabs>
        <w:spacing w:after="0"/>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14:paraId="3D622D67" w14:textId="32A0E9EF" w:rsidR="008055D2" w:rsidRDefault="003D13B7" w:rsidP="002D490B">
      <w:pPr>
        <w:keepNext/>
        <w:keepLines/>
        <w:tabs>
          <w:tab w:val="left" w:pos="284"/>
        </w:tabs>
        <w:spacing w:after="0"/>
        <w:outlineLvl w:val="2"/>
      </w:pPr>
      <w:r w:rsidRPr="00295360">
        <w:rPr>
          <w:rFonts w:ascii="Arial" w:hAnsi="Arial" w:cs="Arial"/>
          <w:b/>
          <w:color w:val="FF0000"/>
        </w:rPr>
        <w:t xml:space="preserve">Identyfikator postępowania (mini </w:t>
      </w:r>
      <w:proofErr w:type="gramStart"/>
      <w:r w:rsidRPr="00295360">
        <w:rPr>
          <w:rFonts w:ascii="Arial" w:hAnsi="Arial" w:cs="Arial"/>
          <w:b/>
          <w:color w:val="FF0000"/>
        </w:rPr>
        <w:t xml:space="preserve">portal) - </w:t>
      </w:r>
      <w:bookmarkStart w:id="4" w:name="_Toc289247641"/>
      <w:r w:rsidR="00A843A0">
        <w:t xml:space="preserve"> </w:t>
      </w:r>
      <w:r w:rsidR="00CB6E90" w:rsidRPr="00CB6E90">
        <w:rPr>
          <w:sz w:val="24"/>
          <w:szCs w:val="24"/>
        </w:rPr>
        <w:t>7ede</w:t>
      </w:r>
      <w:proofErr w:type="gramEnd"/>
      <w:r w:rsidR="00CB6E90" w:rsidRPr="00CB6E90">
        <w:rPr>
          <w:sz w:val="24"/>
          <w:szCs w:val="24"/>
        </w:rPr>
        <w:t>2c3e-cc23-4bdc-a4bd-65921abc4872</w:t>
      </w:r>
    </w:p>
    <w:p w14:paraId="7A74A5ED" w14:textId="77777777" w:rsidR="001B2C67" w:rsidRPr="008055D2" w:rsidRDefault="001B2C67" w:rsidP="008055D2">
      <w:pPr>
        <w:keepNext/>
        <w:keepLines/>
        <w:spacing w:after="0"/>
        <w:ind w:left="1276" w:hanging="1134"/>
        <w:outlineLvl w:val="2"/>
      </w:pPr>
    </w:p>
    <w:p w14:paraId="680E694F" w14:textId="77777777" w:rsidR="00741C86" w:rsidRPr="00050DD9" w:rsidRDefault="00741C86" w:rsidP="001B2C67">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4"/>
    </w:p>
    <w:p w14:paraId="0BEAF16A" w14:textId="77777777" w:rsidR="00741C86" w:rsidRDefault="00741C86" w:rsidP="00FA0E22">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Postępowanie o udzielenie zamówienia publicznego jest prowadzone w </w:t>
      </w:r>
      <w:proofErr w:type="gramStart"/>
      <w:r w:rsidRPr="00FD79ED">
        <w:rPr>
          <w:rFonts w:ascii="Arial" w:eastAsia="Times New Roman" w:hAnsi="Arial" w:cs="Arial"/>
          <w:color w:val="0F243E" w:themeColor="text2" w:themeShade="80"/>
          <w:kern w:val="3"/>
          <w:lang w:eastAsia="pl-PL"/>
        </w:rPr>
        <w:t>trybie  podstawowym</w:t>
      </w:r>
      <w:proofErr w:type="gramEnd"/>
      <w:r w:rsidRPr="00FD79ED">
        <w:rPr>
          <w:rFonts w:ascii="Arial" w:eastAsia="Times New Roman" w:hAnsi="Arial" w:cs="Arial"/>
          <w:color w:val="0F243E" w:themeColor="text2" w:themeShade="80"/>
          <w:kern w:val="3"/>
          <w:lang w:eastAsia="pl-PL"/>
        </w:rPr>
        <w:t>, na podstawie art. 275</w:t>
      </w:r>
      <w:r w:rsidR="001918DC" w:rsidRPr="00FD79ED">
        <w:rPr>
          <w:rFonts w:ascii="Arial" w:eastAsia="Times New Roman" w:hAnsi="Arial" w:cs="Arial"/>
          <w:color w:val="0F243E" w:themeColor="text2" w:themeShade="80"/>
          <w:kern w:val="3"/>
          <w:lang w:eastAsia="pl-PL"/>
        </w:rPr>
        <w:t xml:space="preserve"> </w:t>
      </w:r>
      <w:r w:rsidR="009776F3" w:rsidRPr="00FD79ED">
        <w:rPr>
          <w:rFonts w:ascii="Arial" w:eastAsia="Times New Roman" w:hAnsi="Arial" w:cs="Arial"/>
          <w:color w:val="0F243E" w:themeColor="text2" w:themeShade="80"/>
          <w:kern w:val="3"/>
          <w:lang w:eastAsia="pl-PL"/>
        </w:rPr>
        <w:t>pkt</w:t>
      </w:r>
      <w:r w:rsidR="001918DC" w:rsidRPr="00FD79ED">
        <w:rPr>
          <w:rFonts w:ascii="Arial" w:eastAsia="Times New Roman" w:hAnsi="Arial" w:cs="Arial"/>
          <w:color w:val="0F243E" w:themeColor="text2" w:themeShade="80"/>
          <w:kern w:val="3"/>
          <w:lang w:eastAsia="pl-PL"/>
        </w:rPr>
        <w:t xml:space="preserve">. </w:t>
      </w:r>
      <w:r w:rsidR="005A1D89">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sidR="00FA0E22">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w:t>
      </w:r>
      <w:proofErr w:type="gramStart"/>
      <w:r w:rsidRPr="00FD79ED">
        <w:rPr>
          <w:rFonts w:ascii="Arial" w:eastAsia="Times New Roman" w:hAnsi="Arial" w:cs="Arial"/>
          <w:color w:val="0F243E" w:themeColor="text2" w:themeShade="80"/>
          <w:kern w:val="3"/>
          <w:lang w:eastAsia="pl-PL"/>
        </w:rPr>
        <w:t>poz</w:t>
      </w:r>
      <w:proofErr w:type="gramEnd"/>
      <w:r w:rsidRPr="00FD79ED">
        <w:rPr>
          <w:rFonts w:ascii="Arial" w:eastAsia="Times New Roman" w:hAnsi="Arial" w:cs="Arial"/>
          <w:color w:val="0F243E" w:themeColor="text2" w:themeShade="80"/>
          <w:kern w:val="3"/>
          <w:lang w:eastAsia="pl-PL"/>
        </w:rPr>
        <w:t xml:space="preserve">. </w:t>
      </w:r>
      <w:r w:rsidR="00FA0E22">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14:paraId="4F3C30B2" w14:textId="77777777" w:rsidR="003A2533" w:rsidRPr="003A2533" w:rsidRDefault="003A2533" w:rsidP="003A2533">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14:paraId="5324F78D" w14:textId="77777777" w:rsidR="00741C86" w:rsidRPr="00FD79ED" w:rsidRDefault="00741C86" w:rsidP="001B2C67">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14:paraId="4C39C2B9" w14:textId="77777777"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bookmarkStart w:id="5" w:name="_Toc289247642"/>
    </w:p>
    <w:p w14:paraId="5EF01FA0" w14:textId="77777777"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5"/>
      <w:r w:rsidR="00741C86" w:rsidRPr="00050DD9">
        <w:rPr>
          <w:rFonts w:ascii="Arial" w:eastAsia="Times New Roman" w:hAnsi="Arial" w:cs="Arial"/>
          <w:b/>
          <w:bCs/>
          <w:color w:val="365F91" w:themeColor="accent1" w:themeShade="BF"/>
          <w:lang w:eastAsia="pl-PL"/>
        </w:rPr>
        <w:t>INFORMACJE DODATKOWE</w:t>
      </w:r>
    </w:p>
    <w:p w14:paraId="3CFA36F5" w14:textId="77777777" w:rsidR="00741C86" w:rsidRPr="00DD0223" w:rsidRDefault="00FF4279"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14:paraId="661B3C2E" w14:textId="77777777" w:rsidR="00741C86" w:rsidRPr="00DD0223" w:rsidRDefault="00741C86" w:rsidP="00901A08">
      <w:pPr>
        <w:numPr>
          <w:ilvl w:val="3"/>
          <w:numId w:val="17"/>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14:paraId="3DE08F1F" w14:textId="77777777" w:rsidR="00741C86" w:rsidRPr="00DD0223" w:rsidRDefault="00741C86" w:rsidP="00901A08">
      <w:pPr>
        <w:numPr>
          <w:ilvl w:val="3"/>
          <w:numId w:val="17"/>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t>
      </w:r>
      <w:proofErr w:type="gramStart"/>
      <w:r w:rsidRPr="00DD0223">
        <w:rPr>
          <w:rFonts w:ascii="Arial" w:eastAsia="Calibri" w:hAnsi="Arial" w:cs="Arial"/>
          <w:color w:val="0F243E" w:themeColor="text2" w:themeShade="80"/>
          <w:lang w:eastAsia="pl-PL"/>
        </w:rPr>
        <w:t xml:space="preserve">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art</w:t>
      </w:r>
      <w:proofErr w:type="gramEnd"/>
      <w:r w:rsidRPr="00DD0223">
        <w:rPr>
          <w:rFonts w:ascii="Arial" w:eastAsia="Times New Roman" w:hAnsi="Arial" w:cs="Arial"/>
          <w:color w:val="0F243E" w:themeColor="text2" w:themeShade="80"/>
          <w:lang w:eastAsia="pl-PL"/>
        </w:rPr>
        <w:t xml:space="preserve">. 214 ust. 1 pkt. 7-8 ustawy </w:t>
      </w:r>
      <w:proofErr w:type="spellStart"/>
      <w:r w:rsidR="00FA1E8B">
        <w:rPr>
          <w:rFonts w:ascii="Arial" w:eastAsia="Times New Roman" w:hAnsi="Arial" w:cs="Arial"/>
          <w:color w:val="0F243E" w:themeColor="text2" w:themeShade="80"/>
          <w:lang w:eastAsia="pl-PL"/>
        </w:rPr>
        <w:t>pzp</w:t>
      </w:r>
      <w:proofErr w:type="spellEnd"/>
      <w:r w:rsidRPr="00DD0223">
        <w:rPr>
          <w:rFonts w:ascii="Arial" w:eastAsia="Times New Roman" w:hAnsi="Arial" w:cs="Arial"/>
          <w:color w:val="0F243E" w:themeColor="text2" w:themeShade="80"/>
          <w:lang w:eastAsia="pl-PL"/>
        </w:rPr>
        <w:t xml:space="preserve">. </w:t>
      </w:r>
    </w:p>
    <w:p w14:paraId="6ADF6D01" w14:textId="77777777" w:rsidR="00741C86" w:rsidRPr="00DD0223"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14:paraId="1865A9EA" w14:textId="77777777" w:rsidR="00741C86" w:rsidRPr="00DD0223"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14:paraId="0F3434E0" w14:textId="77777777"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14:paraId="60DD380F" w14:textId="77777777" w:rsidR="00741C86" w:rsidRPr="00DD0223" w:rsidRDefault="00741C86" w:rsidP="000D2B3D">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Zamawiający żąda wskazania przez Wykonawcę części zamówienia, których wykonanie zamierza powierzyć podwykonawcom i podania przez Wykonawcę firm podwykonawców. Powierzenie wykonania części zamówienia podwy</w:t>
      </w:r>
      <w:r w:rsidR="000D2B3D">
        <w:rPr>
          <w:rFonts w:ascii="Arial" w:eastAsia="Calibri" w:hAnsi="Arial" w:cs="Arial"/>
          <w:color w:val="0F243E" w:themeColor="text2" w:themeShade="80"/>
          <w:lang w:eastAsia="pl-PL"/>
        </w:rPr>
        <w:t xml:space="preserve">konawcom nie zwalnia Wykonawcy </w:t>
      </w:r>
      <w:r w:rsidRPr="00DD0223">
        <w:rPr>
          <w:rFonts w:ascii="Arial" w:eastAsia="Calibri" w:hAnsi="Arial" w:cs="Arial"/>
          <w:color w:val="0F243E" w:themeColor="text2" w:themeShade="80"/>
          <w:lang w:eastAsia="pl-PL"/>
        </w:rPr>
        <w:t xml:space="preserve">z odpowiedzialności za należyte wykonanie tego zamówienia. </w:t>
      </w:r>
    </w:p>
    <w:p w14:paraId="21BC8A9E" w14:textId="77777777" w:rsidR="00741C86"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w:t>
      </w:r>
      <w:r w:rsidR="000D2B3D">
        <w:rPr>
          <w:rFonts w:ascii="Arial" w:eastAsia="Calibri" w:hAnsi="Arial" w:cs="Arial"/>
          <w:color w:val="0F243E" w:themeColor="text2" w:themeShade="80"/>
          <w:lang w:eastAsia="pl-PL"/>
        </w:rPr>
        <w:br/>
      </w:r>
      <w:r w:rsidRPr="00DD0223">
        <w:rPr>
          <w:rFonts w:ascii="Arial" w:eastAsia="Calibri" w:hAnsi="Arial" w:cs="Arial"/>
          <w:color w:val="0F243E" w:themeColor="text2" w:themeShade="80"/>
          <w:lang w:eastAsia="pl-PL"/>
        </w:rPr>
        <w:t xml:space="preserve">z zastrzeżeniem art. 261 ustawy. </w:t>
      </w:r>
    </w:p>
    <w:p w14:paraId="591E89D7" w14:textId="77777777" w:rsidR="00B753B0" w:rsidRPr="00B753B0" w:rsidRDefault="00B753B0" w:rsidP="00C66F60">
      <w:pPr>
        <w:numPr>
          <w:ilvl w:val="3"/>
          <w:numId w:val="17"/>
        </w:numPr>
        <w:tabs>
          <w:tab w:val="left" w:pos="284"/>
        </w:tabs>
        <w:autoSpaceDE w:val="0"/>
        <w:autoSpaceDN w:val="0"/>
        <w:adjustRightInd w:val="0"/>
        <w:spacing w:after="0"/>
        <w:ind w:left="426" w:hanging="426"/>
        <w:jc w:val="both"/>
        <w:rPr>
          <w:rFonts w:ascii="Arial" w:eastAsia="Calibri" w:hAnsi="Arial" w:cs="Arial"/>
          <w:b/>
          <w:color w:val="365F91" w:themeColor="accent1" w:themeShade="BF"/>
        </w:rPr>
      </w:pPr>
      <w:r w:rsidRPr="00B753B0">
        <w:rPr>
          <w:rFonts w:ascii="Arial" w:eastAsia="Calibri" w:hAnsi="Arial" w:cs="Arial"/>
          <w:b/>
          <w:color w:val="365F91" w:themeColor="accent1" w:themeShade="BF"/>
        </w:rPr>
        <w:t>Zamawiający przewiduje zastosowanie prawa opcji</w:t>
      </w:r>
      <w:r w:rsidR="00FA1E8B" w:rsidRPr="00FA1E8B">
        <w:rPr>
          <w:rFonts w:cs="Arial"/>
          <w:bCs/>
        </w:rPr>
        <w:t xml:space="preserve"> </w:t>
      </w:r>
      <w:r w:rsidR="00FA1E8B" w:rsidRPr="00FA1E8B">
        <w:rPr>
          <w:rFonts w:ascii="Arial" w:hAnsi="Arial" w:cs="Arial"/>
          <w:b/>
          <w:bCs/>
          <w:color w:val="365F91" w:themeColor="accent1" w:themeShade="BF"/>
        </w:rPr>
        <w:t xml:space="preserve">zgodnie z art. 441 ustawy </w:t>
      </w:r>
      <w:proofErr w:type="spellStart"/>
      <w:r w:rsidR="00FA1E8B" w:rsidRPr="00FA1E8B">
        <w:rPr>
          <w:rFonts w:ascii="Arial" w:hAnsi="Arial" w:cs="Arial"/>
          <w:b/>
          <w:bCs/>
          <w:color w:val="365F91" w:themeColor="accent1" w:themeShade="BF"/>
        </w:rPr>
        <w:t>pzp</w:t>
      </w:r>
      <w:proofErr w:type="spellEnd"/>
      <w:r w:rsidR="00FA1E8B" w:rsidRPr="00FA1E8B">
        <w:rPr>
          <w:rFonts w:ascii="Arial" w:hAnsi="Arial" w:cs="Arial"/>
          <w:b/>
          <w:bCs/>
          <w:color w:val="365F91" w:themeColor="accent1" w:themeShade="BF"/>
        </w:rPr>
        <w:t>.</w:t>
      </w:r>
    </w:p>
    <w:p w14:paraId="039AF106" w14:textId="77777777" w:rsidR="003E080F" w:rsidRPr="00050DD9" w:rsidRDefault="003E080F" w:rsidP="003E080F">
      <w:pPr>
        <w:keepNext/>
        <w:keepLines/>
        <w:spacing w:after="0"/>
        <w:ind w:left="1276" w:hanging="1134"/>
        <w:jc w:val="both"/>
        <w:outlineLvl w:val="2"/>
        <w:rPr>
          <w:rFonts w:ascii="Arial" w:eastAsia="Calibri" w:hAnsi="Arial" w:cs="Times New Roman"/>
          <w:b/>
          <w:bCs/>
          <w:color w:val="365F91" w:themeColor="accent1" w:themeShade="BF"/>
          <w:lang w:eastAsia="x-none"/>
        </w:rPr>
      </w:pPr>
    </w:p>
    <w:p w14:paraId="6A1D2694" w14:textId="77777777" w:rsidR="00741C86" w:rsidRPr="00050DD9" w:rsidRDefault="00741C86" w:rsidP="00DD0223">
      <w:pPr>
        <w:keepNext/>
        <w:keepLines/>
        <w:spacing w:after="0"/>
        <w:ind w:left="1276" w:hanging="1276"/>
        <w:jc w:val="both"/>
        <w:outlineLvl w:val="2"/>
        <w:rPr>
          <w:rFonts w:ascii="Arial" w:eastAsia="Calibri" w:hAnsi="Arial" w:cs="Times New Roman"/>
          <w:b/>
          <w:bCs/>
          <w:color w:val="365F91" w:themeColor="accent1" w:themeShade="BF"/>
          <w:lang w:val="x-none"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14:paraId="7B5DECD4" w14:textId="77777777" w:rsidR="00920514" w:rsidRPr="00920514" w:rsidRDefault="00C66F60" w:rsidP="0068186D">
      <w:pPr>
        <w:numPr>
          <w:ilvl w:val="0"/>
          <w:numId w:val="30"/>
        </w:numPr>
        <w:spacing w:after="0"/>
        <w:ind w:left="426"/>
        <w:jc w:val="both"/>
        <w:rPr>
          <w:rFonts w:ascii="Arial" w:eastAsia="Calibri" w:hAnsi="Arial" w:cs="Arial"/>
          <w:color w:val="0F243E"/>
        </w:rPr>
      </w:pPr>
      <w:bookmarkStart w:id="6" w:name="_Hlk43973163"/>
      <w:bookmarkStart w:id="7" w:name="_Hlk496619590"/>
      <w:bookmarkStart w:id="8" w:name="_Hlk510160906"/>
      <w:bookmarkStart w:id="9" w:name="_Hlk68852060"/>
      <w:r w:rsidRPr="00C66F60">
        <w:rPr>
          <w:rFonts w:ascii="Arial" w:hAnsi="Arial" w:cs="Arial"/>
          <w:color w:val="0F243E" w:themeColor="text2" w:themeShade="80"/>
        </w:rPr>
        <w:t>Przedmiotem z</w:t>
      </w:r>
      <w:bookmarkEnd w:id="6"/>
      <w:r w:rsidR="00920514" w:rsidRPr="00920514">
        <w:rPr>
          <w:rFonts w:ascii="Arial" w:eastAsia="Calibri" w:hAnsi="Arial" w:cs="Arial"/>
          <w:color w:val="0F243E"/>
        </w:rPr>
        <w:t>amówienia jest przeprowadzenie oceny wpływu zrealizowanych działań ochrony czynnej na:</w:t>
      </w:r>
    </w:p>
    <w:p w14:paraId="5D5384E3" w14:textId="77777777" w:rsidR="00920514" w:rsidRPr="00920514" w:rsidRDefault="00920514" w:rsidP="0068186D">
      <w:pPr>
        <w:numPr>
          <w:ilvl w:val="1"/>
          <w:numId w:val="35"/>
        </w:numPr>
        <w:spacing w:after="0"/>
        <w:ind w:left="709" w:hanging="283"/>
        <w:jc w:val="both"/>
        <w:rPr>
          <w:rFonts w:ascii="Arial" w:eastAsia="Calibri" w:hAnsi="Arial" w:cs="Arial"/>
          <w:color w:val="0F243E"/>
        </w:rPr>
      </w:pPr>
      <w:proofErr w:type="gramStart"/>
      <w:r w:rsidRPr="00920514">
        <w:rPr>
          <w:rFonts w:ascii="Arial" w:eastAsia="Calibri" w:hAnsi="Arial" w:cs="Arial"/>
          <w:color w:val="0F243E"/>
        </w:rPr>
        <w:t>stan</w:t>
      </w:r>
      <w:proofErr w:type="gramEnd"/>
      <w:r w:rsidRPr="00920514">
        <w:rPr>
          <w:rFonts w:ascii="Arial" w:eastAsia="Calibri" w:hAnsi="Arial" w:cs="Arial"/>
          <w:color w:val="0F243E"/>
        </w:rPr>
        <w:t xml:space="preserve"> zachowania wskazanych płatów siedliska przyrodniczego 7230 górskie i nizinne torfowiska zasadowe o charakterze młak, turzycowisk i mechowisk,</w:t>
      </w:r>
    </w:p>
    <w:p w14:paraId="681DECAD" w14:textId="77777777" w:rsidR="00920514" w:rsidRPr="00920514" w:rsidRDefault="00920514" w:rsidP="0068186D">
      <w:pPr>
        <w:numPr>
          <w:ilvl w:val="1"/>
          <w:numId w:val="35"/>
        </w:numPr>
        <w:spacing w:after="0"/>
        <w:ind w:left="709" w:hanging="283"/>
        <w:jc w:val="both"/>
        <w:rPr>
          <w:rFonts w:ascii="Arial" w:eastAsia="Calibri" w:hAnsi="Arial" w:cs="Arial"/>
          <w:color w:val="0F243E"/>
        </w:rPr>
      </w:pPr>
      <w:proofErr w:type="gramStart"/>
      <w:r w:rsidRPr="00920514">
        <w:rPr>
          <w:rFonts w:ascii="Arial" w:eastAsia="Calibri" w:hAnsi="Arial" w:cs="Arial"/>
          <w:color w:val="0F243E"/>
        </w:rPr>
        <w:t>stan</w:t>
      </w:r>
      <w:proofErr w:type="gramEnd"/>
      <w:r w:rsidRPr="00920514">
        <w:rPr>
          <w:rFonts w:ascii="Arial" w:eastAsia="Calibri" w:hAnsi="Arial" w:cs="Arial"/>
          <w:color w:val="0F243E"/>
        </w:rPr>
        <w:t xml:space="preserve"> zachowania wskazanych płatów siedliska gatunku A166</w:t>
      </w:r>
      <w:r w:rsidRPr="00920514">
        <w:rPr>
          <w:rFonts w:ascii="Arial" w:eastAsia="Calibri" w:hAnsi="Arial" w:cs="Times New Roman"/>
          <w:color w:val="0F243E"/>
          <w:sz w:val="28"/>
        </w:rPr>
        <w:t xml:space="preserve"> </w:t>
      </w:r>
      <w:proofErr w:type="spellStart"/>
      <w:r w:rsidRPr="00920514">
        <w:rPr>
          <w:rFonts w:ascii="Arial" w:eastAsia="Calibri" w:hAnsi="Arial" w:cs="Arial"/>
          <w:color w:val="0F243E"/>
        </w:rPr>
        <w:t>łęczak</w:t>
      </w:r>
      <w:proofErr w:type="spellEnd"/>
      <w:r w:rsidRPr="00920514">
        <w:rPr>
          <w:rFonts w:ascii="Arial" w:eastAsia="Calibri" w:hAnsi="Arial" w:cs="Arial"/>
          <w:color w:val="0F243E"/>
        </w:rPr>
        <w:t xml:space="preserve"> </w:t>
      </w:r>
      <w:proofErr w:type="spellStart"/>
      <w:r w:rsidRPr="00920514">
        <w:rPr>
          <w:rFonts w:ascii="Arial" w:eastAsia="Calibri" w:hAnsi="Arial" w:cs="Arial"/>
          <w:i/>
          <w:iCs/>
          <w:color w:val="0F243E"/>
        </w:rPr>
        <w:t>Tringa</w:t>
      </w:r>
      <w:proofErr w:type="spellEnd"/>
      <w:r w:rsidRPr="00920514">
        <w:rPr>
          <w:rFonts w:ascii="Arial" w:eastAsia="Calibri" w:hAnsi="Arial" w:cs="Arial"/>
          <w:i/>
          <w:iCs/>
          <w:color w:val="0F243E"/>
        </w:rPr>
        <w:t xml:space="preserve"> </w:t>
      </w:r>
      <w:proofErr w:type="spellStart"/>
      <w:r w:rsidRPr="00920514">
        <w:rPr>
          <w:rFonts w:ascii="Arial" w:eastAsia="Calibri" w:hAnsi="Arial" w:cs="Arial"/>
          <w:i/>
          <w:iCs/>
          <w:color w:val="0F243E"/>
        </w:rPr>
        <w:t>glareola</w:t>
      </w:r>
      <w:proofErr w:type="spellEnd"/>
      <w:r w:rsidRPr="00920514">
        <w:rPr>
          <w:rFonts w:ascii="Arial" w:eastAsia="Calibri" w:hAnsi="Arial" w:cs="Arial"/>
          <w:color w:val="0F243E"/>
        </w:rPr>
        <w:t>,</w:t>
      </w:r>
    </w:p>
    <w:p w14:paraId="5F0D9E7C" w14:textId="77777777" w:rsidR="00920514" w:rsidRPr="00920514" w:rsidRDefault="00920514" w:rsidP="00920514">
      <w:pPr>
        <w:spacing w:after="0"/>
        <w:ind w:left="426"/>
        <w:jc w:val="both"/>
        <w:rPr>
          <w:rFonts w:ascii="Arial" w:eastAsia="Calibri" w:hAnsi="Arial" w:cs="Arial"/>
          <w:color w:val="0F243E"/>
        </w:rPr>
      </w:pPr>
      <w:proofErr w:type="gramStart"/>
      <w:r w:rsidRPr="00920514">
        <w:rPr>
          <w:rFonts w:ascii="Arial" w:eastAsia="Calibri" w:hAnsi="Arial" w:cs="Arial"/>
          <w:color w:val="0F243E"/>
        </w:rPr>
        <w:t>zlokalizowanych</w:t>
      </w:r>
      <w:proofErr w:type="gramEnd"/>
      <w:r w:rsidRPr="00920514">
        <w:rPr>
          <w:rFonts w:ascii="Arial" w:eastAsia="Calibri" w:hAnsi="Arial" w:cs="Arial"/>
          <w:color w:val="0F243E"/>
        </w:rPr>
        <w:t xml:space="preserve"> w obszarach Natura 2000: </w:t>
      </w:r>
    </w:p>
    <w:p w14:paraId="2885DBA2" w14:textId="77777777" w:rsidR="00920514" w:rsidRPr="00920514" w:rsidRDefault="00920514" w:rsidP="0068186D">
      <w:pPr>
        <w:numPr>
          <w:ilvl w:val="1"/>
          <w:numId w:val="36"/>
        </w:numPr>
        <w:spacing w:after="0"/>
        <w:ind w:left="709" w:hanging="283"/>
        <w:jc w:val="both"/>
        <w:rPr>
          <w:rFonts w:ascii="Arial" w:eastAsia="Calibri" w:hAnsi="Arial" w:cs="Arial"/>
          <w:color w:val="0F243E"/>
        </w:rPr>
      </w:pPr>
      <w:r w:rsidRPr="00920514">
        <w:rPr>
          <w:rFonts w:ascii="Arial" w:eastAsia="Calibri" w:hAnsi="Arial" w:cs="Arial"/>
          <w:color w:val="0F243E"/>
        </w:rPr>
        <w:lastRenderedPageBreak/>
        <w:t xml:space="preserve">Ostoja </w:t>
      </w:r>
      <w:proofErr w:type="spellStart"/>
      <w:r w:rsidRPr="00920514">
        <w:rPr>
          <w:rFonts w:ascii="Arial" w:eastAsia="Calibri" w:hAnsi="Arial" w:cs="Arial"/>
          <w:color w:val="0F243E"/>
        </w:rPr>
        <w:t>Zapceńska</w:t>
      </w:r>
      <w:proofErr w:type="spellEnd"/>
      <w:r w:rsidRPr="00920514">
        <w:rPr>
          <w:rFonts w:ascii="Arial" w:eastAsia="Calibri" w:hAnsi="Arial" w:cs="Arial"/>
          <w:color w:val="0F243E"/>
        </w:rPr>
        <w:t xml:space="preserve"> PLH220057,</w:t>
      </w:r>
    </w:p>
    <w:p w14:paraId="32478E80" w14:textId="77777777" w:rsidR="00920514" w:rsidRPr="00920514" w:rsidRDefault="00920514" w:rsidP="0068186D">
      <w:pPr>
        <w:numPr>
          <w:ilvl w:val="1"/>
          <w:numId w:val="36"/>
        </w:numPr>
        <w:spacing w:after="0"/>
        <w:ind w:left="709" w:hanging="283"/>
        <w:jc w:val="both"/>
        <w:rPr>
          <w:rFonts w:ascii="Arial" w:eastAsia="Calibri" w:hAnsi="Arial" w:cs="Arial"/>
          <w:color w:val="0F243E"/>
        </w:rPr>
      </w:pPr>
      <w:r w:rsidRPr="00920514">
        <w:rPr>
          <w:rFonts w:ascii="Arial" w:eastAsia="Calibri" w:hAnsi="Arial" w:cs="Arial"/>
          <w:color w:val="0F243E"/>
        </w:rPr>
        <w:t>Orle PLH220019,</w:t>
      </w:r>
    </w:p>
    <w:p w14:paraId="7E328443" w14:textId="77777777" w:rsidR="00920514" w:rsidRPr="00920514" w:rsidRDefault="00920514" w:rsidP="0068186D">
      <w:pPr>
        <w:numPr>
          <w:ilvl w:val="1"/>
          <w:numId w:val="36"/>
        </w:numPr>
        <w:spacing w:after="0"/>
        <w:ind w:left="709" w:hanging="283"/>
        <w:jc w:val="both"/>
        <w:rPr>
          <w:rFonts w:ascii="Arial" w:eastAsia="Calibri" w:hAnsi="Arial" w:cs="Arial"/>
          <w:color w:val="0F243E"/>
        </w:rPr>
      </w:pPr>
      <w:r w:rsidRPr="00920514">
        <w:rPr>
          <w:rFonts w:ascii="Arial" w:eastAsia="Calibri" w:hAnsi="Arial" w:cs="Arial"/>
          <w:color w:val="0F243E"/>
        </w:rPr>
        <w:t>Bielawskie Błota PLB220010,</w:t>
      </w:r>
    </w:p>
    <w:p w14:paraId="7308EE48" w14:textId="77777777" w:rsidR="00C66F60" w:rsidRPr="00C66F60" w:rsidRDefault="00920514" w:rsidP="00920514">
      <w:pPr>
        <w:spacing w:after="0"/>
        <w:ind w:left="284"/>
        <w:jc w:val="both"/>
        <w:rPr>
          <w:rFonts w:ascii="Arial" w:hAnsi="Arial" w:cs="Arial"/>
          <w:color w:val="0F243E" w:themeColor="text2" w:themeShade="80"/>
        </w:rPr>
      </w:pPr>
      <w:proofErr w:type="gramStart"/>
      <w:r w:rsidRPr="00920514">
        <w:rPr>
          <w:rFonts w:ascii="Arial" w:eastAsia="Calibri" w:hAnsi="Arial" w:cs="Arial"/>
          <w:color w:val="0F243E"/>
        </w:rPr>
        <w:t>poprzez</w:t>
      </w:r>
      <w:proofErr w:type="gramEnd"/>
      <w:r w:rsidRPr="00920514">
        <w:rPr>
          <w:rFonts w:ascii="Arial" w:eastAsia="Calibri" w:hAnsi="Arial" w:cs="Arial"/>
          <w:color w:val="0F243E"/>
        </w:rPr>
        <w:t xml:space="preserve"> przeprowadzenie oceny stanu zachowania siedlisk przyrodniczych i siedlisk gatunków oraz porównanie stanu siedlisk przed i po wykonanych zabiegach na podstawie dostępnych materiałów</w:t>
      </w:r>
      <w:r>
        <w:rPr>
          <w:rFonts w:ascii="Arial" w:eastAsia="Calibri" w:hAnsi="Arial" w:cs="Arial"/>
          <w:color w:val="0F243E"/>
        </w:rPr>
        <w:t>.</w:t>
      </w:r>
    </w:p>
    <w:p w14:paraId="38AA2862" w14:textId="77777777" w:rsidR="00C66F60" w:rsidRPr="00C66F60" w:rsidRDefault="00C66F60" w:rsidP="0068186D">
      <w:pPr>
        <w:numPr>
          <w:ilvl w:val="0"/>
          <w:numId w:val="30"/>
        </w:numPr>
        <w:spacing w:after="0"/>
        <w:ind w:left="284" w:hanging="284"/>
        <w:jc w:val="both"/>
        <w:rPr>
          <w:rFonts w:ascii="Arial" w:hAnsi="Arial" w:cs="Arial"/>
          <w:bCs/>
          <w:color w:val="0F243E" w:themeColor="text2" w:themeShade="80"/>
        </w:rPr>
      </w:pPr>
      <w:bookmarkStart w:id="10" w:name="_Hlk43973206"/>
      <w:r w:rsidRPr="00C66F60">
        <w:rPr>
          <w:rFonts w:ascii="Arial" w:hAnsi="Arial" w:cs="Arial"/>
          <w:bCs/>
          <w:color w:val="0F243E" w:themeColor="text2" w:themeShade="80"/>
        </w:rPr>
        <w:t xml:space="preserve">Zamawiający przewiduje </w:t>
      </w:r>
      <w:r w:rsidRPr="00C66F60">
        <w:rPr>
          <w:rFonts w:ascii="Arial" w:hAnsi="Arial" w:cs="Arial"/>
          <w:b/>
          <w:color w:val="0F243E" w:themeColor="text2" w:themeShade="80"/>
        </w:rPr>
        <w:t>możliwość skorzystania z opcji</w:t>
      </w:r>
      <w:r w:rsidRPr="00C66F60">
        <w:rPr>
          <w:rFonts w:ascii="Arial" w:hAnsi="Arial" w:cs="Arial"/>
          <w:bCs/>
          <w:color w:val="0F243E" w:themeColor="text2" w:themeShade="80"/>
        </w:rPr>
        <w:t xml:space="preserve"> zgodnie z art. 441 ustawy </w:t>
      </w:r>
      <w:proofErr w:type="spellStart"/>
      <w:r w:rsidR="00D05C6C">
        <w:rPr>
          <w:rFonts w:ascii="Arial" w:hAnsi="Arial" w:cs="Arial"/>
          <w:bCs/>
          <w:color w:val="0F243E" w:themeColor="text2" w:themeShade="80"/>
        </w:rPr>
        <w:t>pzp</w:t>
      </w:r>
      <w:proofErr w:type="spellEnd"/>
      <w:r w:rsidRPr="00C66F60">
        <w:rPr>
          <w:rFonts w:ascii="Arial" w:hAnsi="Arial" w:cs="Arial"/>
          <w:bCs/>
          <w:color w:val="0F243E" w:themeColor="text2" w:themeShade="80"/>
        </w:rPr>
        <w:t xml:space="preserve"> i określa maksymalny zakres zamówienia:</w:t>
      </w:r>
    </w:p>
    <w:p w14:paraId="72DC048D" w14:textId="77777777" w:rsidR="00920514" w:rsidRPr="00920514" w:rsidRDefault="00C66F60" w:rsidP="0068186D">
      <w:pPr>
        <w:numPr>
          <w:ilvl w:val="1"/>
          <w:numId w:val="30"/>
        </w:numPr>
        <w:spacing w:after="120" w:line="280" w:lineRule="atLeast"/>
        <w:ind w:left="851" w:hanging="284"/>
        <w:jc w:val="both"/>
        <w:rPr>
          <w:rFonts w:ascii="Arial" w:hAnsi="Arial" w:cs="Arial"/>
          <w:color w:val="0F243E"/>
        </w:rPr>
      </w:pPr>
      <w:r w:rsidRPr="00920514">
        <w:rPr>
          <w:rFonts w:ascii="Arial" w:hAnsi="Arial" w:cs="Arial"/>
          <w:color w:val="0F243E" w:themeColor="text2" w:themeShade="80"/>
          <w:u w:val="single"/>
        </w:rPr>
        <w:t xml:space="preserve">podstawowy zakres zamówienia, który </w:t>
      </w:r>
      <w:proofErr w:type="gramStart"/>
      <w:r w:rsidRPr="00920514">
        <w:rPr>
          <w:rFonts w:ascii="Arial" w:hAnsi="Arial" w:cs="Arial"/>
          <w:color w:val="0F243E" w:themeColor="text2" w:themeShade="80"/>
          <w:u w:val="single"/>
        </w:rPr>
        <w:t xml:space="preserve">będzie na </w:t>
      </w:r>
      <w:r w:rsidR="00920514" w:rsidRPr="00920514">
        <w:rPr>
          <w:rFonts w:ascii="Arial" w:hAnsi="Arial" w:cs="Arial"/>
          <w:color w:val="0F243E"/>
          <w:u w:val="single"/>
        </w:rPr>
        <w:t>który</w:t>
      </w:r>
      <w:proofErr w:type="gramEnd"/>
      <w:r w:rsidR="00920514" w:rsidRPr="00920514">
        <w:rPr>
          <w:rFonts w:ascii="Arial" w:hAnsi="Arial" w:cs="Arial"/>
          <w:color w:val="0F243E"/>
          <w:u w:val="single"/>
        </w:rPr>
        <w:t xml:space="preserve"> będzie na pewno realizowany</w:t>
      </w:r>
      <w:r w:rsidR="00920514" w:rsidRPr="00920514">
        <w:rPr>
          <w:rFonts w:ascii="Arial" w:hAnsi="Arial" w:cs="Arial"/>
          <w:color w:val="0F243E"/>
        </w:rPr>
        <w:t xml:space="preserve">: Ocena wpływu wykonanych działań ochrony czynnej na stan zachowania siedlisk w obszarze Natura 2000 Ostoja </w:t>
      </w:r>
      <w:proofErr w:type="spellStart"/>
      <w:r w:rsidR="00920514" w:rsidRPr="00920514">
        <w:rPr>
          <w:rFonts w:ascii="Arial" w:hAnsi="Arial" w:cs="Arial"/>
          <w:color w:val="0F243E"/>
        </w:rPr>
        <w:t>Zapceńska</w:t>
      </w:r>
      <w:proofErr w:type="spellEnd"/>
      <w:r w:rsidR="00920514" w:rsidRPr="00920514">
        <w:rPr>
          <w:rFonts w:ascii="Arial" w:hAnsi="Arial" w:cs="Arial"/>
          <w:color w:val="0F243E"/>
        </w:rPr>
        <w:t xml:space="preserve"> PLH220057,</w:t>
      </w:r>
    </w:p>
    <w:p w14:paraId="7DA783F7" w14:textId="77777777" w:rsidR="00920514" w:rsidRPr="00920514" w:rsidRDefault="00920514" w:rsidP="0068186D">
      <w:pPr>
        <w:numPr>
          <w:ilvl w:val="1"/>
          <w:numId w:val="30"/>
        </w:numPr>
        <w:spacing w:after="120" w:line="280" w:lineRule="atLeast"/>
        <w:ind w:left="851" w:hanging="284"/>
        <w:jc w:val="both"/>
        <w:rPr>
          <w:rFonts w:ascii="Arial" w:hAnsi="Arial" w:cs="Arial"/>
          <w:color w:val="0F243E"/>
        </w:rPr>
      </w:pPr>
      <w:proofErr w:type="gramStart"/>
      <w:r w:rsidRPr="00920514">
        <w:rPr>
          <w:rFonts w:ascii="Arial" w:hAnsi="Arial" w:cs="Arial"/>
          <w:color w:val="0F243E"/>
          <w:u w:val="single"/>
        </w:rPr>
        <w:t>dodatkowy</w:t>
      </w:r>
      <w:proofErr w:type="gramEnd"/>
      <w:r w:rsidRPr="00920514">
        <w:rPr>
          <w:rFonts w:ascii="Arial" w:hAnsi="Arial" w:cs="Arial"/>
          <w:color w:val="0F243E"/>
          <w:u w:val="single"/>
        </w:rPr>
        <w:t xml:space="preserve"> zakres zamówienia, który będzie realizowany, jeśli Zamawiający skorzysta z prawa opcji</w:t>
      </w:r>
      <w:r w:rsidRPr="00920514">
        <w:rPr>
          <w:rFonts w:ascii="Arial" w:hAnsi="Arial" w:cs="Arial"/>
          <w:color w:val="0F243E"/>
        </w:rPr>
        <w:t>: Ocena wpływu wykonanych działań ochrony czynnej na stan zachowania siedlisk w obszarach: Orle PLH220019, Bielawskie Błota PLB220010.</w:t>
      </w:r>
    </w:p>
    <w:p w14:paraId="1E7E868E" w14:textId="77777777" w:rsidR="00920514" w:rsidRPr="00920514" w:rsidRDefault="00920514" w:rsidP="00920514">
      <w:pPr>
        <w:spacing w:after="120" w:line="280" w:lineRule="atLeast"/>
        <w:ind w:left="426"/>
        <w:rPr>
          <w:rFonts w:ascii="Arial" w:hAnsi="Arial" w:cs="Arial"/>
          <w:color w:val="0F243E"/>
        </w:rPr>
      </w:pPr>
      <w:r w:rsidRPr="00920514">
        <w:rPr>
          <w:rFonts w:ascii="Arial" w:hAnsi="Arial" w:cs="Arial"/>
          <w:color w:val="0F243E"/>
        </w:rPr>
        <w:t>Skorzystanie z prawa opcji przez Zamawiającego i zlecenie dodatkowego zakresu zamówienia jest uzależnione od zabezpieczenia środków na realizację zadania w obszarach Orle i Bielawskie Błota na 2023 r.</w:t>
      </w:r>
    </w:p>
    <w:bookmarkEnd w:id="10"/>
    <w:p w14:paraId="76FCB7BF" w14:textId="77777777" w:rsidR="00C66F60" w:rsidRPr="00C66F60" w:rsidRDefault="00C66F60" w:rsidP="0068186D">
      <w:pPr>
        <w:numPr>
          <w:ilvl w:val="0"/>
          <w:numId w:val="30"/>
        </w:numPr>
        <w:spacing w:after="0"/>
        <w:ind w:left="284" w:hanging="284"/>
        <w:jc w:val="both"/>
        <w:rPr>
          <w:rFonts w:ascii="Arial" w:hAnsi="Arial" w:cs="Arial"/>
          <w:color w:val="0F243E" w:themeColor="text2" w:themeShade="80"/>
        </w:rPr>
      </w:pPr>
      <w:r w:rsidRPr="00C66F60">
        <w:rPr>
          <w:rFonts w:ascii="Arial" w:hAnsi="Arial" w:cs="Arial"/>
          <w:color w:val="0F243E" w:themeColor="text2" w:themeShade="80"/>
        </w:rPr>
        <w:t xml:space="preserve">Przedmiot zamówienia należy wykonać zgodnie z obowiązującymi przepisami prawa polskiego i UE, w szczególności ustawą z dnia 16 kwietnia 2004 r. o ochronie przyrody </w:t>
      </w:r>
      <w:r w:rsidRPr="002D490B">
        <w:rPr>
          <w:rFonts w:ascii="Arial" w:hAnsi="Arial" w:cs="Arial"/>
          <w:color w:val="0F243E" w:themeColor="text2" w:themeShade="80"/>
        </w:rPr>
        <w:t>(</w:t>
      </w:r>
      <w:proofErr w:type="spellStart"/>
      <w:r w:rsidRPr="002D490B">
        <w:rPr>
          <w:rFonts w:ascii="Arial" w:hAnsi="Arial" w:cs="Arial"/>
          <w:color w:val="0F243E" w:themeColor="text2" w:themeShade="80"/>
        </w:rPr>
        <w:t>t.j</w:t>
      </w:r>
      <w:proofErr w:type="spellEnd"/>
      <w:r w:rsidRPr="002D490B">
        <w:rPr>
          <w:rFonts w:ascii="Arial" w:hAnsi="Arial" w:cs="Arial"/>
          <w:color w:val="0F243E" w:themeColor="text2" w:themeShade="80"/>
        </w:rPr>
        <w:t xml:space="preserve">. Dz. U. </w:t>
      </w:r>
      <w:proofErr w:type="gramStart"/>
      <w:r w:rsidRPr="002D490B">
        <w:rPr>
          <w:rFonts w:ascii="Arial" w:hAnsi="Arial" w:cs="Arial"/>
          <w:color w:val="0F243E" w:themeColor="text2" w:themeShade="80"/>
        </w:rPr>
        <w:t>z</w:t>
      </w:r>
      <w:proofErr w:type="gramEnd"/>
      <w:r w:rsidRPr="002D490B">
        <w:rPr>
          <w:rFonts w:ascii="Arial" w:hAnsi="Arial" w:cs="Arial"/>
          <w:color w:val="0F243E" w:themeColor="text2" w:themeShade="80"/>
        </w:rPr>
        <w:t xml:space="preserve"> 202</w:t>
      </w:r>
      <w:r w:rsidR="00920514">
        <w:rPr>
          <w:rFonts w:ascii="Arial" w:hAnsi="Arial" w:cs="Arial"/>
          <w:color w:val="0F243E" w:themeColor="text2" w:themeShade="80"/>
        </w:rPr>
        <w:t>2</w:t>
      </w:r>
      <w:r w:rsidRPr="002D490B">
        <w:rPr>
          <w:rFonts w:ascii="Arial" w:hAnsi="Arial" w:cs="Arial"/>
          <w:color w:val="0F243E" w:themeColor="text2" w:themeShade="80"/>
        </w:rPr>
        <w:t xml:space="preserve"> r. poz. </w:t>
      </w:r>
      <w:r w:rsidR="00920514">
        <w:rPr>
          <w:rFonts w:ascii="Arial" w:hAnsi="Arial" w:cs="Arial"/>
          <w:color w:val="0F243E" w:themeColor="text2" w:themeShade="80"/>
        </w:rPr>
        <w:t>916).</w:t>
      </w:r>
    </w:p>
    <w:p w14:paraId="58220323" w14:textId="77777777" w:rsidR="00C66F60" w:rsidRPr="00C66F60" w:rsidRDefault="00C66F60" w:rsidP="0068186D">
      <w:pPr>
        <w:numPr>
          <w:ilvl w:val="0"/>
          <w:numId w:val="30"/>
        </w:numPr>
        <w:spacing w:after="0"/>
        <w:ind w:left="284" w:hanging="284"/>
        <w:jc w:val="both"/>
        <w:rPr>
          <w:rFonts w:ascii="Arial" w:hAnsi="Arial" w:cs="Arial"/>
          <w:color w:val="0F243E" w:themeColor="text2" w:themeShade="80"/>
        </w:rPr>
      </w:pPr>
      <w:r w:rsidRPr="00C66F60">
        <w:rPr>
          <w:rFonts w:ascii="Arial" w:hAnsi="Arial" w:cs="Arial"/>
          <w:color w:val="0F243E" w:themeColor="text2" w:themeShade="80"/>
        </w:rPr>
        <w:t>W przypadku zmiany ww. aktów prawnych w trakcie realizacji umowy, Wykonawca uwzględni te zmiany podczas realizacji zadania.</w:t>
      </w:r>
    </w:p>
    <w:p w14:paraId="2BDF2D28" w14:textId="77777777" w:rsidR="00E03168" w:rsidRPr="00E03168" w:rsidRDefault="00B32827" w:rsidP="0068186D">
      <w:pPr>
        <w:numPr>
          <w:ilvl w:val="0"/>
          <w:numId w:val="30"/>
        </w:numPr>
        <w:tabs>
          <w:tab w:val="left" w:pos="284"/>
        </w:tabs>
        <w:autoSpaceDE w:val="0"/>
        <w:autoSpaceDN w:val="0"/>
        <w:adjustRightInd w:val="0"/>
        <w:spacing w:after="0"/>
        <w:ind w:left="284" w:hanging="284"/>
        <w:jc w:val="both"/>
        <w:rPr>
          <w:rFonts w:ascii="Arial" w:hAnsi="Arial" w:cs="Arial"/>
          <w:color w:val="0F243E" w:themeColor="text2" w:themeShade="80"/>
        </w:rPr>
      </w:pPr>
      <w:r w:rsidRPr="00E03168">
        <w:rPr>
          <w:rFonts w:ascii="Arial" w:hAnsi="Arial" w:cs="Arial"/>
          <w:b/>
          <w:color w:val="0F243E" w:themeColor="text2" w:themeShade="80"/>
        </w:rPr>
        <w:t xml:space="preserve">Zamawiający </w:t>
      </w:r>
      <w:r w:rsidR="00FA1E8B" w:rsidRPr="00E03168">
        <w:rPr>
          <w:rFonts w:ascii="Arial" w:hAnsi="Arial" w:cs="Arial"/>
          <w:b/>
          <w:color w:val="0F243E" w:themeColor="text2" w:themeShade="80"/>
        </w:rPr>
        <w:t xml:space="preserve">poinformuje pisemnie wykonawcę w terminie do </w:t>
      </w:r>
      <w:r w:rsidR="00661FBB">
        <w:rPr>
          <w:rFonts w:ascii="Arial" w:eastAsia="Times New Roman" w:hAnsi="Arial" w:cs="Arial"/>
          <w:b/>
          <w:bCs/>
          <w:color w:val="0F243E" w:themeColor="text2" w:themeShade="80"/>
          <w:lang w:eastAsia="pl-PL"/>
        </w:rPr>
        <w:t xml:space="preserve">24.10.2022 </w:t>
      </w:r>
      <w:proofErr w:type="gramStart"/>
      <w:r w:rsidR="00FA1E8B" w:rsidRPr="00E03168">
        <w:rPr>
          <w:rFonts w:ascii="Arial" w:hAnsi="Arial" w:cs="Arial"/>
          <w:b/>
          <w:color w:val="0F243E" w:themeColor="text2" w:themeShade="80"/>
        </w:rPr>
        <w:t>r</w:t>
      </w:r>
      <w:proofErr w:type="gramEnd"/>
      <w:r w:rsidR="00FA1E8B" w:rsidRPr="00E03168">
        <w:rPr>
          <w:rFonts w:ascii="Arial" w:hAnsi="Arial" w:cs="Arial"/>
          <w:color w:val="0F243E" w:themeColor="text2" w:themeShade="80"/>
        </w:rPr>
        <w:t xml:space="preserve">., </w:t>
      </w:r>
    </w:p>
    <w:p w14:paraId="2BD43066" w14:textId="77777777" w:rsidR="00FA1E8B" w:rsidRPr="005A1D89" w:rsidRDefault="00FA1E8B" w:rsidP="00E03168">
      <w:pPr>
        <w:tabs>
          <w:tab w:val="left" w:pos="284"/>
        </w:tabs>
        <w:autoSpaceDE w:val="0"/>
        <w:autoSpaceDN w:val="0"/>
        <w:adjustRightInd w:val="0"/>
        <w:spacing w:after="0"/>
        <w:ind w:left="284"/>
        <w:jc w:val="both"/>
        <w:rPr>
          <w:rFonts w:ascii="Arial" w:hAnsi="Arial" w:cs="Arial"/>
          <w:color w:val="0F243E" w:themeColor="text2" w:themeShade="80"/>
        </w:rPr>
      </w:pPr>
      <w:proofErr w:type="gramStart"/>
      <w:r w:rsidRPr="00E03168">
        <w:rPr>
          <w:rFonts w:ascii="Arial" w:hAnsi="Arial" w:cs="Arial"/>
          <w:color w:val="0F243E" w:themeColor="text2" w:themeShade="80"/>
        </w:rPr>
        <w:t>o</w:t>
      </w:r>
      <w:proofErr w:type="gramEnd"/>
      <w:r w:rsidRPr="00E03168">
        <w:rPr>
          <w:rFonts w:ascii="Arial" w:hAnsi="Arial" w:cs="Arial"/>
          <w:color w:val="0F243E" w:themeColor="text2" w:themeShade="80"/>
        </w:rPr>
        <w:t xml:space="preserve"> możliwości wykonywania przez niego dodatkowego zakresu zamówienia. Zamawiający złoży pisemne oświadczenie woli w przedmiocie skorzystania z prawa opcji w zakresie opisanym</w:t>
      </w:r>
      <w:r w:rsidRPr="00223D80">
        <w:rPr>
          <w:rFonts w:ascii="Arial" w:hAnsi="Arial" w:cs="Arial"/>
          <w:color w:val="FF0000"/>
        </w:rPr>
        <w:t xml:space="preserve"> </w:t>
      </w:r>
      <w:r w:rsidRPr="005A1D89">
        <w:rPr>
          <w:rFonts w:ascii="Arial" w:hAnsi="Arial" w:cs="Arial"/>
          <w:color w:val="0F243E" w:themeColor="text2" w:themeShade="80"/>
        </w:rPr>
        <w:t>w Opisie przedmiotu zamówienia, stanowiącym załącznik nr 1 do umowy.</w:t>
      </w:r>
    </w:p>
    <w:p w14:paraId="06517CDE" w14:textId="77777777" w:rsidR="00FA1E8B" w:rsidRPr="00334BA0" w:rsidRDefault="00FA1E8B" w:rsidP="0068186D">
      <w:pPr>
        <w:numPr>
          <w:ilvl w:val="0"/>
          <w:numId w:val="30"/>
        </w:numPr>
        <w:tabs>
          <w:tab w:val="left" w:pos="284"/>
        </w:tabs>
        <w:spacing w:after="0"/>
        <w:ind w:left="284" w:hanging="284"/>
        <w:jc w:val="both"/>
        <w:rPr>
          <w:rFonts w:ascii="Arial" w:eastAsia="Calibri" w:hAnsi="Arial" w:cs="Arial"/>
          <w:bCs/>
          <w:iCs/>
          <w:color w:val="0F243E" w:themeColor="text2" w:themeShade="80"/>
        </w:rPr>
      </w:pPr>
      <w:r w:rsidRPr="00334BA0">
        <w:rPr>
          <w:rFonts w:ascii="Arial" w:hAnsi="Arial" w:cs="Arial"/>
          <w:color w:val="0F243E" w:themeColor="text2" w:themeShade="80"/>
        </w:rPr>
        <w:t xml:space="preserve">Zakresy rzeczowe i ilościowe składające się na zamówienie podstawowe oraz prawo opcji zostały wskazane w załączniku nr 1 do </w:t>
      </w:r>
      <w:r w:rsidR="005A1D89" w:rsidRPr="00334BA0">
        <w:rPr>
          <w:rFonts w:ascii="Arial" w:hAnsi="Arial" w:cs="Arial"/>
          <w:color w:val="0F243E" w:themeColor="text2" w:themeShade="80"/>
        </w:rPr>
        <w:t>SWZ</w:t>
      </w:r>
      <w:r w:rsidRPr="00334BA0">
        <w:rPr>
          <w:rFonts w:ascii="Arial" w:hAnsi="Arial" w:cs="Arial"/>
          <w:color w:val="0F243E" w:themeColor="text2" w:themeShade="80"/>
        </w:rPr>
        <w:t xml:space="preserve"> - Opisie Przedmiotu Zamówienia.</w:t>
      </w:r>
      <w:bookmarkEnd w:id="7"/>
    </w:p>
    <w:bookmarkEnd w:id="8"/>
    <w:bookmarkEnd w:id="9"/>
    <w:p w14:paraId="7F3012E2" w14:textId="77777777" w:rsidR="00AF6CD2" w:rsidRPr="00334BA0" w:rsidRDefault="00AF6CD2" w:rsidP="0068186D">
      <w:pPr>
        <w:numPr>
          <w:ilvl w:val="0"/>
          <w:numId w:val="30"/>
        </w:numPr>
        <w:spacing w:after="0"/>
        <w:ind w:left="284" w:hanging="284"/>
        <w:jc w:val="both"/>
        <w:rPr>
          <w:rFonts w:ascii="Arial" w:eastAsia="Calibri" w:hAnsi="Arial" w:cs="Arial"/>
          <w:color w:val="0F243E" w:themeColor="text2" w:themeShade="80"/>
        </w:rPr>
      </w:pPr>
      <w:r w:rsidRPr="00334BA0">
        <w:rPr>
          <w:rFonts w:ascii="Arial" w:eastAsia="Lucida Sans Unicode" w:hAnsi="Arial" w:cs="Arial"/>
          <w:color w:val="0F243E" w:themeColor="text2" w:themeShade="80"/>
          <w:kern w:val="1"/>
          <w:lang w:eastAsia="zh-CN"/>
        </w:rPr>
        <w:t>S</w:t>
      </w:r>
      <w:r w:rsidR="00741C86" w:rsidRPr="00334BA0">
        <w:rPr>
          <w:rFonts w:ascii="Arial" w:eastAsia="Lucida Sans Unicode" w:hAnsi="Arial" w:cs="Arial"/>
          <w:color w:val="0F243E" w:themeColor="text2" w:themeShade="80"/>
          <w:kern w:val="1"/>
          <w:lang w:eastAsia="zh-CN"/>
        </w:rPr>
        <w:t xml:space="preserve">zczegółowy opis przedmiotu zamówienia stanowi </w:t>
      </w:r>
      <w:r w:rsidR="00A843A0" w:rsidRPr="00334BA0">
        <w:rPr>
          <w:rFonts w:ascii="Arial" w:eastAsia="Lucida Sans Unicode" w:hAnsi="Arial" w:cs="Arial"/>
          <w:b/>
          <w:color w:val="0F243E" w:themeColor="text2" w:themeShade="80"/>
          <w:kern w:val="1"/>
          <w:lang w:eastAsia="zh-CN"/>
        </w:rPr>
        <w:t>Załącznik nr 1</w:t>
      </w:r>
      <w:r w:rsidR="00741C86" w:rsidRPr="00334BA0">
        <w:rPr>
          <w:rFonts w:ascii="Arial" w:eastAsia="Lucida Sans Unicode" w:hAnsi="Arial" w:cs="Arial"/>
          <w:b/>
          <w:color w:val="0F243E" w:themeColor="text2" w:themeShade="80"/>
          <w:kern w:val="1"/>
          <w:lang w:eastAsia="zh-CN"/>
        </w:rPr>
        <w:t xml:space="preserve"> </w:t>
      </w:r>
      <w:r w:rsidR="00741C86" w:rsidRPr="00334BA0">
        <w:rPr>
          <w:rFonts w:ascii="Arial" w:eastAsia="Lucida Sans Unicode" w:hAnsi="Arial" w:cs="Arial"/>
          <w:color w:val="0F243E" w:themeColor="text2" w:themeShade="80"/>
          <w:kern w:val="1"/>
          <w:lang w:eastAsia="zh-CN"/>
        </w:rPr>
        <w:t>do Specyfikacji Warunków Zamówienia.</w:t>
      </w:r>
    </w:p>
    <w:p w14:paraId="725157D1" w14:textId="77777777" w:rsidR="00AF6CD2" w:rsidRPr="00334BA0" w:rsidRDefault="005C2ABD" w:rsidP="0068186D">
      <w:pPr>
        <w:numPr>
          <w:ilvl w:val="0"/>
          <w:numId w:val="30"/>
        </w:numPr>
        <w:spacing w:after="0"/>
        <w:ind w:left="284" w:hanging="284"/>
        <w:jc w:val="both"/>
        <w:rPr>
          <w:rFonts w:ascii="Arial" w:eastAsia="Calibri" w:hAnsi="Arial" w:cs="Arial"/>
          <w:color w:val="0F243E" w:themeColor="text2" w:themeShade="80"/>
        </w:rPr>
      </w:pPr>
      <w:r w:rsidRPr="00334BA0">
        <w:rPr>
          <w:rFonts w:ascii="Arial" w:hAnsi="Arial" w:cs="Arial"/>
          <w:color w:val="0F243E" w:themeColor="text2" w:themeShade="80"/>
        </w:rPr>
        <w:t xml:space="preserve">Zamawiający nie zastrzega obowiązku osobistego wykonania przez Wykonawcę kluczowych części Zamówienia. </w:t>
      </w:r>
    </w:p>
    <w:p w14:paraId="35A2E689" w14:textId="77777777" w:rsidR="00F31253" w:rsidRPr="00334BA0" w:rsidRDefault="00741C86" w:rsidP="0068186D">
      <w:pPr>
        <w:numPr>
          <w:ilvl w:val="0"/>
          <w:numId w:val="30"/>
        </w:numPr>
        <w:spacing w:after="0"/>
        <w:ind w:left="284" w:hanging="284"/>
        <w:jc w:val="both"/>
        <w:rPr>
          <w:rFonts w:ascii="Arial" w:eastAsia="Calibri" w:hAnsi="Arial" w:cs="Arial"/>
          <w:b/>
          <w:bCs/>
          <w:color w:val="0F243E" w:themeColor="text2" w:themeShade="80"/>
          <w:lang w:eastAsia="pl-PL"/>
        </w:rPr>
      </w:pPr>
      <w:r w:rsidRPr="00334BA0">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w:t>
      </w:r>
      <w:proofErr w:type="gramStart"/>
      <w:r w:rsidRPr="00334BA0">
        <w:rPr>
          <w:rFonts w:ascii="Arial" w:eastAsia="Calibri" w:hAnsi="Arial" w:cs="Arial"/>
          <w:b/>
          <w:bCs/>
          <w:color w:val="0F243E" w:themeColor="text2" w:themeShade="80"/>
          <w:lang w:eastAsia="pl-PL"/>
        </w:rPr>
        <w:t xml:space="preserve">Rozdz.  </w:t>
      </w:r>
      <w:r w:rsidR="000B07F9" w:rsidRPr="00334BA0">
        <w:rPr>
          <w:rFonts w:ascii="Arial" w:eastAsia="Calibri" w:hAnsi="Arial" w:cs="Arial"/>
          <w:b/>
          <w:bCs/>
          <w:color w:val="0F243E" w:themeColor="text2" w:themeShade="80"/>
          <w:lang w:eastAsia="pl-PL"/>
        </w:rPr>
        <w:t>XV</w:t>
      </w:r>
      <w:r w:rsidR="00B26C21" w:rsidRPr="00334BA0">
        <w:rPr>
          <w:rFonts w:ascii="Arial" w:eastAsia="Calibri" w:hAnsi="Arial" w:cs="Arial"/>
          <w:b/>
          <w:bCs/>
          <w:color w:val="0F243E" w:themeColor="text2" w:themeShade="80"/>
          <w:lang w:eastAsia="pl-PL"/>
        </w:rPr>
        <w:t>I</w:t>
      </w:r>
      <w:proofErr w:type="gramEnd"/>
      <w:r w:rsidR="000B07F9" w:rsidRPr="00334BA0">
        <w:rPr>
          <w:rFonts w:ascii="Arial" w:eastAsia="Calibri" w:hAnsi="Arial" w:cs="Arial"/>
          <w:b/>
          <w:bCs/>
          <w:color w:val="0F243E" w:themeColor="text2" w:themeShade="80"/>
          <w:lang w:eastAsia="pl-PL"/>
        </w:rPr>
        <w:t xml:space="preserve"> </w:t>
      </w:r>
      <w:r w:rsidRPr="00334BA0">
        <w:rPr>
          <w:rFonts w:ascii="Arial" w:eastAsia="Calibri" w:hAnsi="Arial" w:cs="Arial"/>
          <w:b/>
          <w:bCs/>
          <w:color w:val="0F243E" w:themeColor="text2" w:themeShade="80"/>
          <w:lang w:eastAsia="pl-PL"/>
        </w:rPr>
        <w:t xml:space="preserve">SWZ. </w:t>
      </w:r>
    </w:p>
    <w:p w14:paraId="4572E81E" w14:textId="77777777" w:rsidR="00F31253" w:rsidRPr="00334BA0" w:rsidRDefault="00F31253" w:rsidP="0068186D">
      <w:pPr>
        <w:numPr>
          <w:ilvl w:val="0"/>
          <w:numId w:val="30"/>
        </w:numPr>
        <w:spacing w:after="0" w:line="240" w:lineRule="atLeast"/>
        <w:ind w:left="284" w:hanging="426"/>
        <w:jc w:val="both"/>
        <w:rPr>
          <w:rFonts w:ascii="Arial" w:eastAsia="Times New Roman" w:hAnsi="Arial" w:cs="Arial"/>
          <w:color w:val="0F243E" w:themeColor="text2" w:themeShade="80"/>
          <w:lang w:eastAsia="pl-PL"/>
        </w:rPr>
      </w:pPr>
      <w:r w:rsidRPr="00334BA0">
        <w:rPr>
          <w:rFonts w:ascii="Arial" w:eastAsia="Calibri" w:hAnsi="Arial" w:cs="Arial"/>
          <w:color w:val="0F243E" w:themeColor="text2" w:themeShade="80"/>
          <w:lang w:eastAsia="pl-PL"/>
        </w:rPr>
        <w:t xml:space="preserve">Kod Wspólnego Słownika Zamówień (CPV):  </w:t>
      </w:r>
    </w:p>
    <w:p w14:paraId="643F9246" w14:textId="77777777" w:rsidR="00DE365B" w:rsidRDefault="004D3FF8" w:rsidP="00204A7B">
      <w:pPr>
        <w:spacing w:after="120" w:line="240" w:lineRule="atLeast"/>
        <w:ind w:left="284"/>
        <w:jc w:val="both"/>
        <w:rPr>
          <w:rFonts w:ascii="Arial" w:eastAsia="Calibri" w:hAnsi="Arial" w:cs="Arial"/>
          <w:bCs/>
          <w:color w:val="0F243E" w:themeColor="text2" w:themeShade="80"/>
          <w:lang w:eastAsia="pl-PL"/>
        </w:rPr>
      </w:pPr>
      <w:bookmarkStart w:id="11" w:name="_Toc289247643"/>
      <w:r>
        <w:rPr>
          <w:rFonts w:ascii="Arial" w:eastAsia="Calibri" w:hAnsi="Arial" w:cs="Arial"/>
          <w:bCs/>
          <w:color w:val="0F243E" w:themeColor="text2" w:themeShade="80"/>
          <w:lang w:eastAsia="pl-PL"/>
        </w:rPr>
        <w:t>71313000-5 usługi doradcze w zakresie środowiska naturalnego</w:t>
      </w:r>
    </w:p>
    <w:p w14:paraId="75DB7D4A" w14:textId="77777777" w:rsidR="00204A7B" w:rsidRPr="00204A7B" w:rsidRDefault="00204A7B" w:rsidP="00204A7B">
      <w:pPr>
        <w:spacing w:after="120" w:line="240" w:lineRule="atLeast"/>
        <w:ind w:left="284"/>
        <w:jc w:val="both"/>
        <w:rPr>
          <w:rFonts w:ascii="Arial" w:eastAsia="Calibri" w:hAnsi="Arial" w:cs="Arial"/>
          <w:bCs/>
          <w:color w:val="0F243E" w:themeColor="text2" w:themeShade="80"/>
          <w:lang w:eastAsia="pl-PL"/>
        </w:rPr>
      </w:pPr>
    </w:p>
    <w:p w14:paraId="00627560" w14:textId="77777777" w:rsidR="00741C86" w:rsidRPr="00050DD9" w:rsidRDefault="00741C86" w:rsidP="00204A7B">
      <w:pPr>
        <w:keepNext/>
        <w:keepLines/>
        <w:spacing w:after="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11"/>
    </w:p>
    <w:p w14:paraId="5C3D9028" w14:textId="6A7841E7" w:rsidR="00700E98" w:rsidRPr="00700E98" w:rsidRDefault="00700E98" w:rsidP="0068186D">
      <w:pPr>
        <w:numPr>
          <w:ilvl w:val="0"/>
          <w:numId w:val="37"/>
        </w:numPr>
        <w:spacing w:after="0" w:line="280" w:lineRule="atLeast"/>
        <w:ind w:left="284" w:hanging="284"/>
        <w:jc w:val="both"/>
        <w:rPr>
          <w:rFonts w:ascii="Arial" w:eastAsia="Times New Roman" w:hAnsi="Arial" w:cs="Arial"/>
          <w:bCs/>
          <w:color w:val="0F243E" w:themeColor="text2" w:themeShade="80"/>
          <w:lang w:eastAsia="pl-PL"/>
        </w:rPr>
      </w:pPr>
      <w:r w:rsidRPr="00700E98">
        <w:rPr>
          <w:rFonts w:ascii="Arial" w:eastAsia="Times New Roman" w:hAnsi="Arial" w:cs="Arial"/>
          <w:bCs/>
          <w:color w:val="0F243E" w:themeColor="text2" w:themeShade="80"/>
          <w:lang w:eastAsia="pl-PL"/>
        </w:rPr>
        <w:t xml:space="preserve">Termin wykonania </w:t>
      </w:r>
      <w:r w:rsidR="0001290D">
        <w:rPr>
          <w:rFonts w:ascii="Arial" w:eastAsia="Times New Roman" w:hAnsi="Arial" w:cs="Arial"/>
          <w:b/>
          <w:bCs/>
          <w:color w:val="0F243E" w:themeColor="text2" w:themeShade="80"/>
          <w:lang w:eastAsia="pl-PL"/>
        </w:rPr>
        <w:t>Podstawowego Zakresu Zamówienia</w:t>
      </w:r>
      <w:r w:rsidRPr="00700E98">
        <w:rPr>
          <w:rFonts w:ascii="Arial" w:eastAsia="Times New Roman" w:hAnsi="Arial" w:cs="Arial"/>
          <w:bCs/>
          <w:color w:val="0F243E" w:themeColor="text2" w:themeShade="80"/>
          <w:lang w:eastAsia="pl-PL"/>
        </w:rPr>
        <w:t xml:space="preserve"> to </w:t>
      </w:r>
      <w:r w:rsidR="00661FBB">
        <w:rPr>
          <w:rFonts w:ascii="Arial" w:eastAsia="Times New Roman" w:hAnsi="Arial" w:cs="Arial"/>
          <w:b/>
          <w:color w:val="0F243E" w:themeColor="text2" w:themeShade="80"/>
          <w:lang w:eastAsia="pl-PL"/>
        </w:rPr>
        <w:t>24</w:t>
      </w:r>
      <w:r w:rsidRPr="00700E98">
        <w:rPr>
          <w:rFonts w:ascii="Arial" w:eastAsia="Times New Roman" w:hAnsi="Arial" w:cs="Arial"/>
          <w:b/>
          <w:color w:val="0F243E" w:themeColor="text2" w:themeShade="80"/>
          <w:lang w:eastAsia="pl-PL"/>
        </w:rPr>
        <w:t> października 2022 r.</w:t>
      </w:r>
      <w:r w:rsidRPr="00700E98">
        <w:rPr>
          <w:rFonts w:ascii="Arial" w:eastAsia="Times New Roman" w:hAnsi="Arial" w:cs="Arial"/>
          <w:bCs/>
          <w:color w:val="0F243E" w:themeColor="text2" w:themeShade="80"/>
          <w:lang w:eastAsia="pl-PL"/>
        </w:rPr>
        <w:t>,</w:t>
      </w:r>
    </w:p>
    <w:p w14:paraId="40D035C9" w14:textId="1583FC6B" w:rsidR="00700E98" w:rsidRPr="00700E98" w:rsidRDefault="00700E98" w:rsidP="0068186D">
      <w:pPr>
        <w:numPr>
          <w:ilvl w:val="0"/>
          <w:numId w:val="37"/>
        </w:numPr>
        <w:spacing w:after="0" w:line="280" w:lineRule="atLeast"/>
        <w:ind w:left="284" w:hanging="284"/>
        <w:jc w:val="both"/>
        <w:rPr>
          <w:rFonts w:ascii="Arial" w:eastAsia="Times New Roman" w:hAnsi="Arial" w:cs="Arial"/>
          <w:bCs/>
          <w:color w:val="0F243E" w:themeColor="text2" w:themeShade="80"/>
          <w:lang w:eastAsia="pl-PL"/>
        </w:rPr>
      </w:pPr>
      <w:r w:rsidRPr="00700E98">
        <w:rPr>
          <w:rFonts w:ascii="Arial" w:eastAsia="Times New Roman" w:hAnsi="Arial" w:cs="Arial"/>
          <w:bCs/>
          <w:color w:val="0F243E" w:themeColor="text2" w:themeShade="80"/>
          <w:lang w:eastAsia="pl-PL"/>
        </w:rPr>
        <w:t xml:space="preserve">Elektroniczną wersję </w:t>
      </w:r>
      <w:r w:rsidR="0001290D">
        <w:rPr>
          <w:rFonts w:ascii="Arial" w:eastAsia="Times New Roman" w:hAnsi="Arial" w:cs="Arial"/>
          <w:bCs/>
          <w:color w:val="0F243E" w:themeColor="text2" w:themeShade="80"/>
          <w:lang w:eastAsia="pl-PL"/>
        </w:rPr>
        <w:t xml:space="preserve">Podstawowego Zakresu Zamówienia </w:t>
      </w:r>
      <w:r w:rsidRPr="00700E98">
        <w:rPr>
          <w:rFonts w:ascii="Arial" w:eastAsia="Times New Roman" w:hAnsi="Arial" w:cs="Arial"/>
          <w:bCs/>
          <w:color w:val="0F243E" w:themeColor="text2" w:themeShade="80"/>
          <w:lang w:eastAsia="pl-PL"/>
        </w:rPr>
        <w:t>nale</w:t>
      </w:r>
      <w:r w:rsidRPr="000E2AA1">
        <w:rPr>
          <w:rFonts w:ascii="Arial" w:eastAsia="Times New Roman" w:hAnsi="Arial" w:cs="Arial"/>
          <w:bCs/>
          <w:color w:val="0F243E" w:themeColor="text2" w:themeShade="80"/>
          <w:lang w:eastAsia="pl-PL"/>
        </w:rPr>
        <w:t>ż</w:t>
      </w:r>
      <w:r w:rsidRPr="00700E98">
        <w:rPr>
          <w:rFonts w:ascii="Arial" w:eastAsia="Times New Roman" w:hAnsi="Arial" w:cs="Arial"/>
          <w:bCs/>
          <w:color w:val="0F243E" w:themeColor="text2" w:themeShade="80"/>
          <w:lang w:eastAsia="pl-PL"/>
        </w:rPr>
        <w:t xml:space="preserve">y przekazać Zamawiającemu do </w:t>
      </w:r>
      <w:r w:rsidR="00661FBB">
        <w:rPr>
          <w:rFonts w:ascii="Arial" w:eastAsia="Times New Roman" w:hAnsi="Arial" w:cs="Arial"/>
          <w:b/>
          <w:color w:val="0F243E" w:themeColor="text2" w:themeShade="80"/>
          <w:lang w:eastAsia="pl-PL"/>
        </w:rPr>
        <w:t>23</w:t>
      </w:r>
      <w:r w:rsidRPr="00700E98">
        <w:rPr>
          <w:rFonts w:ascii="Arial" w:eastAsia="Times New Roman" w:hAnsi="Arial" w:cs="Arial"/>
          <w:b/>
          <w:color w:val="0F243E" w:themeColor="text2" w:themeShade="80"/>
          <w:lang w:eastAsia="pl-PL"/>
        </w:rPr>
        <w:t xml:space="preserve"> września 2022 r</w:t>
      </w:r>
      <w:r w:rsidRPr="00700E98">
        <w:rPr>
          <w:rFonts w:ascii="Arial" w:eastAsia="Times New Roman" w:hAnsi="Arial" w:cs="Arial"/>
          <w:bCs/>
          <w:color w:val="0F243E" w:themeColor="text2" w:themeShade="80"/>
          <w:lang w:eastAsia="pl-PL"/>
        </w:rPr>
        <w:t>.</w:t>
      </w:r>
    </w:p>
    <w:p w14:paraId="0EAC2D6C" w14:textId="228535E1" w:rsidR="00700E98" w:rsidRPr="00700E98" w:rsidRDefault="00700E98" w:rsidP="0068186D">
      <w:pPr>
        <w:numPr>
          <w:ilvl w:val="0"/>
          <w:numId w:val="37"/>
        </w:numPr>
        <w:spacing w:after="0" w:line="280" w:lineRule="atLeast"/>
        <w:ind w:left="284" w:hanging="284"/>
        <w:jc w:val="both"/>
        <w:rPr>
          <w:rFonts w:ascii="Arial" w:eastAsia="Times New Roman" w:hAnsi="Arial" w:cs="Arial"/>
          <w:bCs/>
          <w:color w:val="0F243E" w:themeColor="text2" w:themeShade="80"/>
          <w:lang w:eastAsia="pl-PL"/>
        </w:rPr>
      </w:pPr>
      <w:r w:rsidRPr="00700E98">
        <w:rPr>
          <w:rFonts w:ascii="Arial" w:eastAsia="Times New Roman" w:hAnsi="Arial" w:cs="Arial"/>
          <w:bCs/>
          <w:color w:val="0F243E" w:themeColor="text2" w:themeShade="80"/>
          <w:lang w:eastAsia="pl-PL"/>
        </w:rPr>
        <w:t xml:space="preserve">Termin wykonania </w:t>
      </w:r>
      <w:r w:rsidR="0001290D">
        <w:rPr>
          <w:rFonts w:ascii="Arial" w:eastAsia="Times New Roman" w:hAnsi="Arial" w:cs="Arial"/>
          <w:b/>
          <w:bCs/>
          <w:color w:val="0F243E" w:themeColor="text2" w:themeShade="80"/>
          <w:lang w:eastAsia="pl-PL"/>
        </w:rPr>
        <w:t>Dodatkowego Zakresu Zamówienia</w:t>
      </w:r>
      <w:r w:rsidRPr="00700E98">
        <w:rPr>
          <w:rFonts w:ascii="Arial" w:eastAsia="Times New Roman" w:hAnsi="Arial" w:cs="Arial"/>
          <w:bCs/>
          <w:color w:val="0F243E" w:themeColor="text2" w:themeShade="80"/>
          <w:lang w:eastAsia="pl-PL"/>
        </w:rPr>
        <w:t xml:space="preserve"> to </w:t>
      </w:r>
      <w:r w:rsidRPr="00700E98">
        <w:rPr>
          <w:rFonts w:ascii="Arial" w:eastAsia="Times New Roman" w:hAnsi="Arial" w:cs="Arial"/>
          <w:b/>
          <w:color w:val="0F243E" w:themeColor="text2" w:themeShade="80"/>
          <w:lang w:eastAsia="pl-PL"/>
        </w:rPr>
        <w:t> 30 września 2023 r.</w:t>
      </w:r>
    </w:p>
    <w:p w14:paraId="7E57540F" w14:textId="1B771F7B" w:rsidR="00700E98" w:rsidRPr="00700E98" w:rsidRDefault="00700E98" w:rsidP="0068186D">
      <w:pPr>
        <w:numPr>
          <w:ilvl w:val="0"/>
          <w:numId w:val="37"/>
        </w:numPr>
        <w:spacing w:after="0" w:line="280" w:lineRule="atLeast"/>
        <w:ind w:left="284" w:hanging="284"/>
        <w:jc w:val="both"/>
        <w:rPr>
          <w:rFonts w:ascii="Arial" w:eastAsia="Times New Roman" w:hAnsi="Arial" w:cs="Arial"/>
          <w:bCs/>
          <w:color w:val="0F243E" w:themeColor="text2" w:themeShade="80"/>
          <w:lang w:eastAsia="pl-PL"/>
        </w:rPr>
      </w:pPr>
      <w:r w:rsidRPr="00700E98">
        <w:rPr>
          <w:rFonts w:ascii="Arial" w:eastAsia="Times New Roman" w:hAnsi="Arial" w:cs="Arial"/>
          <w:bCs/>
          <w:color w:val="0F243E" w:themeColor="text2" w:themeShade="80"/>
          <w:lang w:eastAsia="pl-PL"/>
        </w:rPr>
        <w:t xml:space="preserve">Elektroniczną wersję </w:t>
      </w:r>
      <w:r w:rsidR="0001290D">
        <w:rPr>
          <w:rFonts w:ascii="Arial" w:eastAsia="Times New Roman" w:hAnsi="Arial" w:cs="Arial"/>
          <w:bCs/>
          <w:color w:val="0F243E" w:themeColor="text2" w:themeShade="80"/>
          <w:lang w:eastAsia="pl-PL"/>
        </w:rPr>
        <w:t xml:space="preserve">Dodatkowego Zakresu Zamówienia </w:t>
      </w:r>
      <w:r w:rsidRPr="00700E98">
        <w:rPr>
          <w:rFonts w:ascii="Arial" w:eastAsia="Times New Roman" w:hAnsi="Arial" w:cs="Arial"/>
          <w:bCs/>
          <w:color w:val="0F243E" w:themeColor="text2" w:themeShade="80"/>
          <w:lang w:eastAsia="pl-PL"/>
        </w:rPr>
        <w:t>nale</w:t>
      </w:r>
      <w:r w:rsidRPr="000E2AA1">
        <w:rPr>
          <w:rFonts w:ascii="Arial" w:eastAsia="Times New Roman" w:hAnsi="Arial" w:cs="Arial"/>
          <w:bCs/>
          <w:color w:val="0F243E" w:themeColor="text2" w:themeShade="80"/>
          <w:lang w:eastAsia="pl-PL"/>
        </w:rPr>
        <w:t>ż</w:t>
      </w:r>
      <w:r w:rsidRPr="00700E98">
        <w:rPr>
          <w:rFonts w:ascii="Arial" w:eastAsia="Times New Roman" w:hAnsi="Arial" w:cs="Arial"/>
          <w:bCs/>
          <w:color w:val="0F243E" w:themeColor="text2" w:themeShade="80"/>
          <w:lang w:eastAsia="pl-PL"/>
        </w:rPr>
        <w:t xml:space="preserve">y przekazać Zamawiającemu </w:t>
      </w:r>
      <w:r w:rsidR="0001290D">
        <w:rPr>
          <w:rFonts w:ascii="Arial" w:eastAsia="Times New Roman" w:hAnsi="Arial" w:cs="Arial"/>
          <w:bCs/>
          <w:color w:val="0F243E" w:themeColor="text2" w:themeShade="80"/>
          <w:lang w:eastAsia="pl-PL"/>
        </w:rPr>
        <w:t xml:space="preserve">do </w:t>
      </w:r>
      <w:r w:rsidR="00661FBB" w:rsidRPr="00661FBB">
        <w:rPr>
          <w:rFonts w:ascii="Arial" w:eastAsia="Times New Roman" w:hAnsi="Arial" w:cs="Arial"/>
          <w:b/>
          <w:bCs/>
          <w:color w:val="0F243E" w:themeColor="text2" w:themeShade="80"/>
          <w:lang w:eastAsia="pl-PL"/>
        </w:rPr>
        <w:t xml:space="preserve">1 </w:t>
      </w:r>
      <w:proofErr w:type="gramStart"/>
      <w:r w:rsidR="00661FBB" w:rsidRPr="00661FBB">
        <w:rPr>
          <w:rFonts w:ascii="Arial" w:eastAsia="Times New Roman" w:hAnsi="Arial" w:cs="Arial"/>
          <w:b/>
          <w:bCs/>
          <w:color w:val="0F243E" w:themeColor="text2" w:themeShade="80"/>
          <w:lang w:eastAsia="pl-PL"/>
        </w:rPr>
        <w:t>września</w:t>
      </w:r>
      <w:r w:rsidRPr="00700E98">
        <w:rPr>
          <w:rFonts w:ascii="Arial" w:eastAsia="Times New Roman" w:hAnsi="Arial" w:cs="Arial"/>
          <w:b/>
          <w:color w:val="0F243E" w:themeColor="text2" w:themeShade="80"/>
          <w:lang w:eastAsia="pl-PL"/>
        </w:rPr>
        <w:t xml:space="preserve">  2023 r</w:t>
      </w:r>
      <w:proofErr w:type="gramEnd"/>
      <w:r w:rsidRPr="00700E98">
        <w:rPr>
          <w:rFonts w:ascii="Arial" w:eastAsia="Times New Roman" w:hAnsi="Arial" w:cs="Arial"/>
          <w:bCs/>
          <w:color w:val="0F243E" w:themeColor="text2" w:themeShade="80"/>
          <w:lang w:eastAsia="pl-PL"/>
        </w:rPr>
        <w:t>.</w:t>
      </w:r>
    </w:p>
    <w:p w14:paraId="7740BCC1" w14:textId="77777777" w:rsidR="00700E98" w:rsidRPr="00661FBB" w:rsidRDefault="00700E98" w:rsidP="0068186D">
      <w:pPr>
        <w:numPr>
          <w:ilvl w:val="0"/>
          <w:numId w:val="37"/>
        </w:numPr>
        <w:spacing w:after="0" w:line="280" w:lineRule="atLeast"/>
        <w:ind w:left="284" w:hanging="284"/>
        <w:jc w:val="both"/>
        <w:rPr>
          <w:rFonts w:ascii="Arial" w:eastAsia="Times New Roman" w:hAnsi="Arial" w:cs="Arial"/>
          <w:bCs/>
          <w:color w:val="0F243E" w:themeColor="text2" w:themeShade="80"/>
          <w:lang w:eastAsia="pl-PL"/>
        </w:rPr>
      </w:pPr>
      <w:r w:rsidRPr="00661FBB">
        <w:rPr>
          <w:rFonts w:ascii="Arial" w:eastAsia="Calibri" w:hAnsi="Arial" w:cs="Times New Roman"/>
          <w:color w:val="0F243E" w:themeColor="text2" w:themeShade="80"/>
        </w:rPr>
        <w:t>Prace terenowe należy wykonać w terminie:</w:t>
      </w:r>
    </w:p>
    <w:p w14:paraId="09963B51" w14:textId="77777777" w:rsidR="00661FBB" w:rsidRPr="00661FBB" w:rsidRDefault="00661FBB" w:rsidP="0068186D">
      <w:pPr>
        <w:numPr>
          <w:ilvl w:val="1"/>
          <w:numId w:val="37"/>
        </w:numPr>
        <w:spacing w:after="0"/>
        <w:ind w:left="851" w:hanging="284"/>
        <w:jc w:val="both"/>
        <w:rPr>
          <w:rFonts w:ascii="Arial" w:hAnsi="Arial" w:cs="Arial"/>
          <w:color w:val="0F243E" w:themeColor="text2" w:themeShade="80"/>
        </w:rPr>
      </w:pPr>
      <w:proofErr w:type="gramStart"/>
      <w:r w:rsidRPr="00661FBB">
        <w:rPr>
          <w:rFonts w:ascii="Arial" w:hAnsi="Arial" w:cs="Arial"/>
          <w:color w:val="0F243E" w:themeColor="text2" w:themeShade="80"/>
        </w:rPr>
        <w:t>w</w:t>
      </w:r>
      <w:proofErr w:type="gramEnd"/>
      <w:r w:rsidRPr="00661FBB">
        <w:rPr>
          <w:rFonts w:ascii="Arial" w:hAnsi="Arial" w:cs="Arial"/>
          <w:color w:val="0F243E" w:themeColor="text2" w:themeShade="80"/>
        </w:rPr>
        <w:t xml:space="preserve"> obszarze Natura 2000 Ostoja </w:t>
      </w:r>
      <w:proofErr w:type="spellStart"/>
      <w:r w:rsidRPr="00661FBB">
        <w:rPr>
          <w:rFonts w:ascii="Arial" w:hAnsi="Arial" w:cs="Arial"/>
          <w:color w:val="0F243E" w:themeColor="text2" w:themeShade="80"/>
        </w:rPr>
        <w:t>Zapceńska</w:t>
      </w:r>
      <w:proofErr w:type="spellEnd"/>
      <w:r w:rsidRPr="00661FBB">
        <w:rPr>
          <w:rFonts w:ascii="Arial" w:hAnsi="Arial" w:cs="Arial"/>
          <w:color w:val="0F243E" w:themeColor="text2" w:themeShade="80"/>
        </w:rPr>
        <w:t xml:space="preserve">: </w:t>
      </w:r>
      <w:r w:rsidRPr="00661FBB">
        <w:rPr>
          <w:rFonts w:ascii="Arial" w:hAnsi="Arial" w:cs="Arial"/>
          <w:b/>
          <w:bCs/>
          <w:color w:val="0F243E" w:themeColor="text2" w:themeShade="80"/>
        </w:rPr>
        <w:t>od 15 czerwca do 15 sierpnia 2022 r.</w:t>
      </w:r>
      <w:r w:rsidRPr="00661FBB">
        <w:rPr>
          <w:rFonts w:ascii="Arial" w:hAnsi="Arial" w:cs="Arial"/>
          <w:color w:val="0F243E" w:themeColor="text2" w:themeShade="80"/>
        </w:rPr>
        <w:t>,</w:t>
      </w:r>
    </w:p>
    <w:p w14:paraId="636E47FF" w14:textId="77777777" w:rsidR="00661FBB" w:rsidRPr="00661FBB" w:rsidRDefault="00661FBB" w:rsidP="0068186D">
      <w:pPr>
        <w:numPr>
          <w:ilvl w:val="1"/>
          <w:numId w:val="37"/>
        </w:numPr>
        <w:spacing w:after="0"/>
        <w:ind w:left="851" w:hanging="284"/>
        <w:jc w:val="both"/>
        <w:rPr>
          <w:rFonts w:ascii="Arial" w:hAnsi="Arial" w:cs="Arial"/>
          <w:color w:val="0F243E" w:themeColor="text2" w:themeShade="80"/>
        </w:rPr>
      </w:pPr>
      <w:proofErr w:type="gramStart"/>
      <w:r w:rsidRPr="00661FBB">
        <w:rPr>
          <w:rFonts w:ascii="Arial" w:hAnsi="Arial" w:cs="Arial"/>
          <w:color w:val="0F243E" w:themeColor="text2" w:themeShade="80"/>
        </w:rPr>
        <w:t>w</w:t>
      </w:r>
      <w:proofErr w:type="gramEnd"/>
      <w:r w:rsidRPr="00661FBB">
        <w:rPr>
          <w:rFonts w:ascii="Arial" w:hAnsi="Arial" w:cs="Arial"/>
          <w:color w:val="0F243E" w:themeColor="text2" w:themeShade="80"/>
        </w:rPr>
        <w:t xml:space="preserve"> obszarze Natura 2000 Orle: </w:t>
      </w:r>
      <w:r w:rsidRPr="00661FBB">
        <w:rPr>
          <w:rFonts w:ascii="Arial" w:hAnsi="Arial" w:cs="Arial"/>
          <w:b/>
          <w:bCs/>
          <w:color w:val="0F243E" w:themeColor="text2" w:themeShade="80"/>
        </w:rPr>
        <w:t>od 15 czerwca do 15 sierpnia 2023 r.</w:t>
      </w:r>
      <w:r w:rsidRPr="00661FBB">
        <w:rPr>
          <w:rFonts w:ascii="Arial" w:hAnsi="Arial" w:cs="Arial"/>
          <w:color w:val="0F243E" w:themeColor="text2" w:themeShade="80"/>
        </w:rPr>
        <w:t>,</w:t>
      </w:r>
    </w:p>
    <w:p w14:paraId="18CCFCF9" w14:textId="77777777" w:rsidR="00661FBB" w:rsidRPr="00661FBB" w:rsidRDefault="00661FBB" w:rsidP="0068186D">
      <w:pPr>
        <w:numPr>
          <w:ilvl w:val="1"/>
          <w:numId w:val="37"/>
        </w:numPr>
        <w:spacing w:after="0"/>
        <w:ind w:left="851" w:hanging="284"/>
        <w:jc w:val="both"/>
        <w:rPr>
          <w:rFonts w:ascii="Arial" w:hAnsi="Arial" w:cs="Arial"/>
          <w:color w:val="0F243E" w:themeColor="text2" w:themeShade="80"/>
        </w:rPr>
      </w:pPr>
      <w:proofErr w:type="gramStart"/>
      <w:r w:rsidRPr="00661FBB">
        <w:rPr>
          <w:rFonts w:ascii="Arial" w:hAnsi="Arial" w:cs="Arial"/>
          <w:color w:val="0F243E" w:themeColor="text2" w:themeShade="80"/>
        </w:rPr>
        <w:t>w</w:t>
      </w:r>
      <w:proofErr w:type="gramEnd"/>
      <w:r w:rsidRPr="00661FBB">
        <w:rPr>
          <w:rFonts w:ascii="Arial" w:hAnsi="Arial" w:cs="Arial"/>
          <w:color w:val="0F243E" w:themeColor="text2" w:themeShade="80"/>
        </w:rPr>
        <w:t xml:space="preserve"> obszarze Natura 2000 Bielawskie Błota: </w:t>
      </w:r>
      <w:r w:rsidRPr="00661FBB">
        <w:rPr>
          <w:rFonts w:ascii="Arial" w:hAnsi="Arial" w:cs="Arial"/>
          <w:b/>
          <w:bCs/>
          <w:color w:val="0F243E" w:themeColor="text2" w:themeShade="80"/>
        </w:rPr>
        <w:t>od 1 maja do 15 lipca 2023 r.</w:t>
      </w:r>
    </w:p>
    <w:p w14:paraId="0B118F30" w14:textId="77777777" w:rsidR="006A3CE7" w:rsidRPr="00A843A0" w:rsidRDefault="006A3CE7" w:rsidP="00152D2B">
      <w:pPr>
        <w:spacing w:after="0"/>
        <w:contextualSpacing/>
        <w:jc w:val="both"/>
        <w:rPr>
          <w:rFonts w:ascii="Arial" w:eastAsia="Times New Roman" w:hAnsi="Arial" w:cs="Arial"/>
          <w:b/>
          <w:bCs/>
          <w:color w:val="0070C0"/>
          <w:spacing w:val="-1"/>
          <w:u w:val="single"/>
          <w:lang w:val="x-none" w:eastAsia="pl-PL"/>
        </w:rPr>
      </w:pPr>
    </w:p>
    <w:p w14:paraId="3BAED6CA" w14:textId="77777777" w:rsidR="00741C86" w:rsidRPr="00050DD9" w:rsidRDefault="00741C86" w:rsidP="002D490B">
      <w:pPr>
        <w:widowControl w:val="0"/>
        <w:tabs>
          <w:tab w:val="left" w:pos="880"/>
        </w:tabs>
        <w:spacing w:after="120"/>
        <w:ind w:right="141"/>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ROZDZIAŁ VI: 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proofErr w:type="gramStart"/>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proofErr w:type="gramEnd"/>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002D490B">
        <w:rPr>
          <w:rFonts w:ascii="Arial" w:eastAsia="Times New Roman" w:hAnsi="Arial" w:cs="Arial"/>
          <w:b/>
          <w:bCs/>
          <w:color w:val="365F91" w:themeColor="accent1" w:themeShade="BF"/>
          <w:spacing w:val="-6"/>
          <w:lang w:eastAsia="pl-PL"/>
        </w:rPr>
        <w:br/>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002D490B">
        <w:rPr>
          <w:rFonts w:ascii="Arial" w:eastAsia="Times New Roman" w:hAnsi="Arial" w:cs="Arial"/>
          <w:b/>
          <w:bCs/>
          <w:color w:val="365F91" w:themeColor="accent1" w:themeShade="BF"/>
          <w:spacing w:val="-7"/>
          <w:lang w:eastAsia="pl-PL"/>
        </w:rPr>
        <w:br/>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14:paraId="3D72DF9F" w14:textId="77777777"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://epuap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/wps/portal</w:t>
      </w:r>
      <w:r w:rsidR="005E3A51">
        <w:rPr>
          <w:rFonts w:ascii="Arial" w:eastAsia="Lucida Sans Unicode" w:hAnsi="Arial" w:cs="Arial"/>
          <w:color w:val="0F243E" w:themeColor="text2" w:themeShade="80"/>
          <w:spacing w:val="-1"/>
          <w:kern w:val="1"/>
          <w:lang w:eastAsia="zh-CN"/>
        </w:rPr>
        <w:t>;</w:t>
      </w:r>
    </w:p>
    <w:p w14:paraId="7AF9A13D" w14:textId="77777777" w:rsidR="00741C86" w:rsidRPr="00FD79ED" w:rsidRDefault="00741C86" w:rsidP="00901A08">
      <w:pPr>
        <w:widowControl w:val="0"/>
        <w:numPr>
          <w:ilvl w:val="0"/>
          <w:numId w:val="9"/>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14:paraId="55AB9021" w14:textId="77777777"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/WarunkiUslugi.</w:t>
      </w:r>
      <w:proofErr w:type="gramStart"/>
      <w:r w:rsidRPr="00FD79ED">
        <w:rPr>
          <w:rFonts w:ascii="Arial" w:eastAsia="Lucida Sans Unicode" w:hAnsi="Arial" w:cs="Arial"/>
          <w:color w:val="0F243E" w:themeColor="text2" w:themeShade="80"/>
          <w:spacing w:val="-1"/>
          <w:kern w:val="1"/>
          <w:lang w:eastAsia="zh-CN"/>
        </w:rPr>
        <w:t>aspx</w:t>
      </w:r>
      <w:proofErr w:type="gramEnd"/>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14:paraId="31C51C47" w14:textId="77777777" w:rsidR="00741C86" w:rsidRPr="00FD79ED" w:rsidRDefault="00741C86" w:rsidP="00901A08">
      <w:pPr>
        <w:widowControl w:val="0"/>
        <w:numPr>
          <w:ilvl w:val="0"/>
          <w:numId w:val="9"/>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14:paraId="71DAA4E9" w14:textId="77777777" w:rsidR="00741C86" w:rsidRPr="00FD79ED" w:rsidRDefault="00741C86" w:rsidP="00901A08">
      <w:pPr>
        <w:widowControl w:val="0"/>
        <w:numPr>
          <w:ilvl w:val="0"/>
          <w:numId w:val="9"/>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14:paraId="6BF565AB" w14:textId="77777777" w:rsidR="00741C86" w:rsidRPr="00FD79ED" w:rsidRDefault="00741C86" w:rsidP="00901A08">
      <w:pPr>
        <w:widowControl w:val="0"/>
        <w:numPr>
          <w:ilvl w:val="0"/>
          <w:numId w:val="9"/>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14:paraId="404A4808" w14:textId="77777777" w:rsidR="00741C86" w:rsidRPr="0095715B" w:rsidRDefault="00741C86" w:rsidP="00901A08">
      <w:pPr>
        <w:widowControl w:val="0"/>
        <w:numPr>
          <w:ilvl w:val="0"/>
          <w:numId w:val="9"/>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14:paraId="7CBA3EEF" w14:textId="77777777" w:rsidR="00B9104F" w:rsidRPr="00950613" w:rsidRDefault="00741C86" w:rsidP="00901A08">
      <w:pPr>
        <w:widowControl w:val="0"/>
        <w:numPr>
          <w:ilvl w:val="0"/>
          <w:numId w:val="9"/>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proofErr w:type="gramStart"/>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proofErr w:type="gramEnd"/>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14:paraId="100D4379" w14:textId="77777777" w:rsidR="00741C86" w:rsidRPr="00FD79ED" w:rsidRDefault="00741C86" w:rsidP="00F02C4A">
      <w:pPr>
        <w:widowControl w:val="0"/>
        <w:spacing w:after="0"/>
        <w:ind w:left="252" w:right="111"/>
        <w:rPr>
          <w:rFonts w:ascii="Arial" w:eastAsia="Lucida Sans Unicode" w:hAnsi="Arial" w:cs="Arial"/>
          <w:color w:val="0F243E" w:themeColor="text2" w:themeShade="80"/>
          <w:kern w:val="1"/>
          <w:lang w:eastAsia="zh-CN"/>
        </w:rPr>
      </w:pPr>
      <w:proofErr w:type="gramStart"/>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proofErr w:type="gramEnd"/>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 xml:space="preserve">email: </w:t>
      </w:r>
      <w:hyperlink r:id="rId11" w:history="1">
        <w:r w:rsidR="00F02C4A" w:rsidRPr="00E76B24">
          <w:rPr>
            <w:rStyle w:val="Hipercze"/>
            <w:rFonts w:ascii="Arial" w:eastAsia="Lucida Sans Unicode" w:hAnsi="Arial" w:cs="Arial"/>
            <w:spacing w:val="-1"/>
            <w:kern w:val="1"/>
            <w:lang w:eastAsia="zh-CN"/>
          </w:rPr>
          <w:t>zp.gdansk@rdos.gov.pl</w:t>
        </w:r>
      </w:hyperlink>
      <w:r w:rsidR="00F02C4A">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 xml:space="preserve">30.12.2020 </w:t>
      </w:r>
      <w:proofErr w:type="gramStart"/>
      <w:r w:rsidR="00347003" w:rsidRPr="00FD79ED">
        <w:rPr>
          <w:rFonts w:ascii="Arial" w:eastAsia="Lucida Sans Unicode" w:hAnsi="Arial" w:cs="Arial"/>
          <w:color w:val="0F243E" w:themeColor="text2" w:themeShade="80"/>
          <w:spacing w:val="-1"/>
          <w:kern w:val="1"/>
          <w:lang w:eastAsia="zh-CN"/>
        </w:rPr>
        <w:t>r</w:t>
      </w:r>
      <w:proofErr w:type="gramEnd"/>
      <w:r w:rsidR="00347003" w:rsidRPr="00FD79ED">
        <w:rPr>
          <w:rFonts w:ascii="Arial" w:eastAsia="Lucida Sans Unicode" w:hAnsi="Arial" w:cs="Arial"/>
          <w:color w:val="0F243E" w:themeColor="text2" w:themeShade="80"/>
          <w:spacing w:val="-1"/>
          <w:kern w:val="1"/>
          <w:lang w:eastAsia="zh-CN"/>
        </w:rPr>
        <w:t>.</w:t>
      </w:r>
    </w:p>
    <w:p w14:paraId="67E23B1E" w14:textId="77777777" w:rsidR="00741C86" w:rsidRPr="00130A00" w:rsidRDefault="00741C86" w:rsidP="00901A08">
      <w:pPr>
        <w:widowControl w:val="0"/>
        <w:numPr>
          <w:ilvl w:val="0"/>
          <w:numId w:val="9"/>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14:paraId="6D02D6A5" w14:textId="77777777" w:rsidR="00130A00" w:rsidRPr="00FD79ED" w:rsidRDefault="00130A00" w:rsidP="00130A00">
      <w:pPr>
        <w:widowControl w:val="0"/>
        <w:tabs>
          <w:tab w:val="left" w:pos="284"/>
        </w:tabs>
        <w:spacing w:after="0"/>
        <w:ind w:left="284" w:right="113"/>
        <w:jc w:val="both"/>
        <w:rPr>
          <w:rFonts w:ascii="Arial" w:eastAsia="Lucida Sans Unicode" w:hAnsi="Arial" w:cs="Arial"/>
          <w:color w:val="0F243E" w:themeColor="text2" w:themeShade="80"/>
          <w:kern w:val="1"/>
          <w:lang w:eastAsia="zh-CN"/>
        </w:rPr>
      </w:pPr>
    </w:p>
    <w:p w14:paraId="20F17599" w14:textId="77777777"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14:paraId="6A393995" w14:textId="77777777"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 xml:space="preserve">ROZDZIAŁ </w:t>
      </w:r>
      <w:proofErr w:type="gramStart"/>
      <w:r w:rsidRPr="00050DD9">
        <w:rPr>
          <w:rFonts w:ascii="Arial" w:eastAsia="Calibri" w:hAnsi="Arial" w:cs="Arial"/>
          <w:b/>
          <w:bCs/>
          <w:color w:val="365F91" w:themeColor="accent1" w:themeShade="BF"/>
          <w:lang w:eastAsia="pl-PL"/>
        </w:rPr>
        <w:t>VII:  INFORMACJA</w:t>
      </w:r>
      <w:proofErr w:type="gramEnd"/>
      <w:r w:rsidRPr="00050DD9">
        <w:rPr>
          <w:rFonts w:ascii="Arial" w:eastAsia="Calibri" w:hAnsi="Arial" w:cs="Arial"/>
          <w:b/>
          <w:bCs/>
          <w:color w:val="365F91" w:themeColor="accent1" w:themeShade="BF"/>
          <w:lang w:eastAsia="pl-PL"/>
        </w:rPr>
        <w:t xml:space="preserve">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14:paraId="30630284" w14:textId="77777777" w:rsidR="00741C86" w:rsidRPr="0027213F" w:rsidRDefault="003E080F" w:rsidP="00901A08">
      <w:pPr>
        <w:pStyle w:val="Akapitzlist"/>
        <w:numPr>
          <w:ilvl w:val="1"/>
          <w:numId w:val="26"/>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14:paraId="61643F51" w14:textId="77777777"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Zdolności do występowania w obrocie gospodarczym </w:t>
      </w:r>
    </w:p>
    <w:p w14:paraId="5DDDFD8F" w14:textId="77777777"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14:paraId="28554FCF" w14:textId="77777777"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14:paraId="6BE39183" w14:textId="77777777"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14:paraId="14523C37" w14:textId="77777777"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14:paraId="31DCB391" w14:textId="77777777"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14:paraId="7AE1943E" w14:textId="77777777"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p>
    <w:p w14:paraId="3B01152C" w14:textId="6417375E" w:rsidR="00D347BD" w:rsidRPr="006243C9" w:rsidRDefault="00347003" w:rsidP="0068186D">
      <w:pPr>
        <w:numPr>
          <w:ilvl w:val="1"/>
          <w:numId w:val="38"/>
        </w:numPr>
        <w:tabs>
          <w:tab w:val="left" w:pos="720"/>
        </w:tabs>
        <w:spacing w:after="0"/>
        <w:ind w:left="851" w:hanging="284"/>
        <w:jc w:val="both"/>
        <w:rPr>
          <w:rFonts w:ascii="Arial" w:eastAsia="Arial Unicode MS" w:hAnsi="Arial" w:cs="Arial"/>
          <w:color w:val="0F243E" w:themeColor="text2" w:themeShade="80"/>
          <w:shd w:val="clear" w:color="auto" w:fill="FFFFFF"/>
        </w:rPr>
      </w:pPr>
      <w:r w:rsidRPr="006243C9">
        <w:rPr>
          <w:rFonts w:ascii="Arial" w:eastAsia="Calibri" w:hAnsi="Arial" w:cs="Arial"/>
          <w:bCs/>
          <w:color w:val="0F243E" w:themeColor="text2" w:themeShade="80"/>
          <w:lang w:eastAsia="pl-PL"/>
        </w:rPr>
        <w:t xml:space="preserve">Wykonawca </w:t>
      </w:r>
      <w:r w:rsidR="00130A00" w:rsidRPr="006243C9">
        <w:rPr>
          <w:rFonts w:ascii="Arial" w:eastAsia="Calibri" w:hAnsi="Arial" w:cs="Arial"/>
          <w:bCs/>
          <w:color w:val="0F243E" w:themeColor="text2" w:themeShade="80"/>
          <w:lang w:eastAsia="pl-PL"/>
        </w:rPr>
        <w:t xml:space="preserve">w </w:t>
      </w:r>
      <w:r w:rsidR="001945FA" w:rsidRPr="006243C9">
        <w:rPr>
          <w:rFonts w:ascii="Arial" w:eastAsia="Calibri" w:hAnsi="Arial" w:cs="Arial"/>
          <w:bCs/>
          <w:color w:val="0F243E" w:themeColor="text2" w:themeShade="80"/>
          <w:lang w:eastAsia="pl-PL"/>
        </w:rPr>
        <w:t>ciągu ostatnich 3 lat przed upływem terminu składania</w:t>
      </w:r>
      <w:r w:rsidR="00D347BD" w:rsidRPr="006243C9">
        <w:rPr>
          <w:rFonts w:ascii="Arial" w:hAnsi="Arial" w:cs="Arial"/>
          <w:color w:val="0F243E" w:themeColor="text2" w:themeShade="80"/>
        </w:rPr>
        <w:t xml:space="preserve"> ofert </w:t>
      </w:r>
      <w:proofErr w:type="gramStart"/>
      <w:r w:rsidR="00D347BD" w:rsidRPr="006243C9">
        <w:rPr>
          <w:rFonts w:ascii="Arial" w:eastAsia="Arial Unicode MS" w:hAnsi="Arial" w:cs="Arial"/>
          <w:color w:val="0F243E" w:themeColor="text2" w:themeShade="80"/>
          <w:shd w:val="clear" w:color="auto" w:fill="FFFFFF"/>
        </w:rPr>
        <w:t>wykonał co</w:t>
      </w:r>
      <w:proofErr w:type="gramEnd"/>
      <w:r w:rsidR="00D347BD" w:rsidRPr="006243C9">
        <w:rPr>
          <w:rFonts w:ascii="Arial" w:eastAsia="Arial Unicode MS" w:hAnsi="Arial" w:cs="Arial"/>
          <w:color w:val="0F243E" w:themeColor="text2" w:themeShade="80"/>
          <w:shd w:val="clear" w:color="auto" w:fill="FFFFFF"/>
        </w:rPr>
        <w:t xml:space="preserve"> najmniej jedną usługę obejmującą inwentaryzację lub monitoring siedlisk przyrodniczych </w:t>
      </w:r>
      <w:r w:rsidR="003D1A5D" w:rsidRPr="003D1A5D">
        <w:rPr>
          <w:rFonts w:ascii="Arial" w:eastAsia="Arial Unicode MS" w:hAnsi="Arial" w:cs="Arial"/>
          <w:color w:val="0F243E" w:themeColor="text2" w:themeShade="80"/>
          <w:shd w:val="clear" w:color="auto" w:fill="FFFFFF"/>
        </w:rPr>
        <w:t>lub ocen</w:t>
      </w:r>
      <w:r w:rsidR="003D1A5D">
        <w:rPr>
          <w:rFonts w:ascii="Arial" w:eastAsia="Arial Unicode MS" w:hAnsi="Arial" w:cs="Arial"/>
          <w:color w:val="0F243E" w:themeColor="text2" w:themeShade="80"/>
          <w:shd w:val="clear" w:color="auto" w:fill="FFFFFF"/>
        </w:rPr>
        <w:t>ę</w:t>
      </w:r>
      <w:r w:rsidR="003D1A5D" w:rsidRPr="003D1A5D">
        <w:rPr>
          <w:rFonts w:ascii="Arial" w:eastAsia="Arial Unicode MS" w:hAnsi="Arial" w:cs="Arial"/>
          <w:color w:val="0F243E" w:themeColor="text2" w:themeShade="80"/>
          <w:shd w:val="clear" w:color="auto" w:fill="FFFFFF"/>
        </w:rPr>
        <w:t xml:space="preserve"> wpływu działań ochrony czynnej na stan zachowania siedlisk przyrodniczych </w:t>
      </w:r>
      <w:r w:rsidR="00D347BD" w:rsidRPr="006243C9">
        <w:rPr>
          <w:rFonts w:ascii="Arial" w:eastAsia="Arial Unicode MS" w:hAnsi="Arial" w:cs="Arial"/>
          <w:color w:val="0F243E" w:themeColor="text2" w:themeShade="80"/>
          <w:shd w:val="clear" w:color="auto" w:fill="FFFFFF"/>
        </w:rPr>
        <w:t>z oceną stanu ochrony zgodnie z metodyką PMŚ GIOŚ oraz co najmniej jedną usługę obejmującą</w:t>
      </w:r>
      <w:r w:rsidR="00D347BD" w:rsidRPr="006243C9">
        <w:rPr>
          <w:color w:val="0F243E" w:themeColor="text2" w:themeShade="80"/>
        </w:rPr>
        <w:t xml:space="preserve"> </w:t>
      </w:r>
      <w:r w:rsidR="00D347BD" w:rsidRPr="006243C9">
        <w:rPr>
          <w:rFonts w:ascii="Arial" w:eastAsia="Arial Unicode MS" w:hAnsi="Arial" w:cs="Arial"/>
          <w:color w:val="0F243E" w:themeColor="text2" w:themeShade="80"/>
          <w:shd w:val="clear" w:color="auto" w:fill="FFFFFF"/>
        </w:rPr>
        <w:t>badania z zakresu inwentaryzacji lub monitoringu ptaków wodno-błotnych lub oceny wpływu działań ochrony czynnej na stan zachowania siedlisk ptaków wodno-błotnych. Przez jedną wykonaną usługę Zamawiający rozumie realizację przedmiotu jednej umowy (jednego zamówienia)</w:t>
      </w:r>
      <w:r w:rsidR="00D347BD" w:rsidRPr="006243C9">
        <w:rPr>
          <w:rFonts w:ascii="Arial" w:eastAsia="Arial Unicode MS" w:hAnsi="Arial" w:cs="Arial"/>
          <w:bCs/>
          <w:color w:val="0F243E" w:themeColor="text2" w:themeShade="80"/>
          <w:shd w:val="clear" w:color="auto" w:fill="FFFFFF"/>
        </w:rPr>
        <w:t>.</w:t>
      </w:r>
      <w:r w:rsidR="00D347BD" w:rsidRPr="006243C9">
        <w:rPr>
          <w:rFonts w:ascii="Arial" w:eastAsia="Arial Unicode MS" w:hAnsi="Arial" w:cs="Arial"/>
          <w:color w:val="0F243E" w:themeColor="text2" w:themeShade="80"/>
          <w:shd w:val="clear" w:color="auto" w:fill="FFFFFF"/>
        </w:rPr>
        <w:t xml:space="preserve"> W</w:t>
      </w:r>
      <w:r w:rsidR="00D347BD" w:rsidRPr="006243C9">
        <w:rPr>
          <w:rFonts w:ascii="Arial" w:eastAsia="Arial Unicode MS" w:hAnsi="Arial" w:cs="Arial"/>
          <w:bCs/>
          <w:color w:val="0F243E" w:themeColor="text2" w:themeShade="80"/>
          <w:shd w:val="clear" w:color="auto" w:fill="FFFFFF"/>
        </w:rPr>
        <w:t xml:space="preserve">eryfikacja na podstawie wykazu usług </w:t>
      </w:r>
      <w:r w:rsidR="00D347BD" w:rsidRPr="006243C9">
        <w:rPr>
          <w:rFonts w:ascii="Arial" w:eastAsia="Arial Unicode MS" w:hAnsi="Arial" w:cs="Arial"/>
          <w:color w:val="0F243E" w:themeColor="text2" w:themeShade="80"/>
          <w:shd w:val="clear" w:color="auto" w:fill="FFFFFF"/>
        </w:rPr>
        <w:t xml:space="preserve">z podaniem przedmiotu, dat wykonania i podmiotów, na </w:t>
      </w:r>
      <w:proofErr w:type="gramStart"/>
      <w:r w:rsidR="00D347BD" w:rsidRPr="006243C9">
        <w:rPr>
          <w:rFonts w:ascii="Arial" w:eastAsia="Arial Unicode MS" w:hAnsi="Arial" w:cs="Arial"/>
          <w:color w:val="0F243E" w:themeColor="text2" w:themeShade="80"/>
          <w:shd w:val="clear" w:color="auto" w:fill="FFFFFF"/>
        </w:rPr>
        <w:t>rzecz których</w:t>
      </w:r>
      <w:proofErr w:type="gramEnd"/>
      <w:r w:rsidR="00D347BD" w:rsidRPr="006243C9">
        <w:rPr>
          <w:rFonts w:ascii="Arial" w:eastAsia="Arial Unicode MS" w:hAnsi="Arial" w:cs="Arial"/>
          <w:color w:val="0F243E" w:themeColor="text2" w:themeShade="80"/>
          <w:shd w:val="clear" w:color="auto" w:fill="FFFFFF"/>
        </w:rPr>
        <w:t xml:space="preserve"> te usługi zostały wykonane oraz z załączeniem dowodów określających czy wskazane usługi zostały wykonane lub są wykonywane należycie, przy czym dowodami, o których mowa, są referencje, protokoły, bądź inne dokumenty wystawione przez podmiot, na rzecz którego usługi były wykonywane</w:t>
      </w:r>
      <w:r w:rsidR="00D347BD" w:rsidRPr="006243C9">
        <w:rPr>
          <w:rFonts w:ascii="Arial" w:eastAsia="Arial Unicode MS" w:hAnsi="Arial" w:cs="Arial"/>
          <w:bCs/>
          <w:color w:val="0F243E" w:themeColor="text2" w:themeShade="80"/>
          <w:shd w:val="clear" w:color="auto" w:fill="FFFFFF"/>
        </w:rPr>
        <w:t>.</w:t>
      </w:r>
    </w:p>
    <w:p w14:paraId="3395FC32" w14:textId="77777777" w:rsidR="00D347BD" w:rsidRPr="006243C9" w:rsidRDefault="00D347BD" w:rsidP="00D347BD">
      <w:pPr>
        <w:tabs>
          <w:tab w:val="left" w:pos="720"/>
        </w:tabs>
        <w:spacing w:after="0"/>
        <w:ind w:left="567"/>
        <w:jc w:val="both"/>
        <w:rPr>
          <w:rFonts w:ascii="Arial" w:hAnsi="Arial" w:cs="Arial"/>
          <w:snapToGrid w:val="0"/>
          <w:color w:val="0F243E" w:themeColor="text2" w:themeShade="80"/>
        </w:rPr>
      </w:pPr>
      <w:r w:rsidRPr="006243C9">
        <w:rPr>
          <w:rFonts w:ascii="Arial" w:hAnsi="Arial" w:cs="Arial"/>
          <w:snapToGrid w:val="0"/>
          <w:color w:val="0F243E" w:themeColor="text2" w:themeShade="80"/>
        </w:rPr>
        <w:t>Weryfikacja spełnienia warunku nastąpi na podstawie wykazu usług stanowiącego załącznik nr 5 do SWZ,</w:t>
      </w:r>
    </w:p>
    <w:p w14:paraId="1BF8E162" w14:textId="6B70AEFC" w:rsidR="00D347BD" w:rsidRPr="006243C9" w:rsidRDefault="00487F0E" w:rsidP="0068186D">
      <w:pPr>
        <w:pStyle w:val="Akapitzlist"/>
        <w:numPr>
          <w:ilvl w:val="1"/>
          <w:numId w:val="38"/>
        </w:numPr>
        <w:tabs>
          <w:tab w:val="left" w:pos="720"/>
        </w:tabs>
        <w:ind w:left="851" w:hanging="284"/>
        <w:jc w:val="both"/>
        <w:rPr>
          <w:rFonts w:ascii="Arial" w:eastAsia="Arial Unicode MS" w:hAnsi="Arial" w:cs="Arial"/>
          <w:color w:val="0F243E" w:themeColor="text2" w:themeShade="80"/>
          <w:shd w:val="clear" w:color="auto" w:fill="FFFFFF"/>
        </w:rPr>
      </w:pPr>
      <w:r w:rsidRPr="006243C9">
        <w:rPr>
          <w:rFonts w:ascii="Arial" w:hAnsi="Arial" w:cs="Arial"/>
          <w:bCs/>
          <w:color w:val="0F243E" w:themeColor="text2" w:themeShade="80"/>
          <w:sz w:val="22"/>
          <w:szCs w:val="22"/>
        </w:rPr>
        <w:t>dysponuje i skieruje do realizacji zamówienia co najmniej jednego eksperta botanika</w:t>
      </w:r>
      <w:r w:rsidR="00D347BD" w:rsidRPr="006243C9">
        <w:rPr>
          <w:rFonts w:ascii="Arial" w:hAnsi="Arial" w:cs="Arial"/>
          <w:bCs/>
          <w:color w:val="0F243E" w:themeColor="text2" w:themeShade="80"/>
        </w:rPr>
        <w:t xml:space="preserve"> </w:t>
      </w:r>
      <w:r w:rsidR="00D347BD" w:rsidRPr="006243C9">
        <w:rPr>
          <w:rFonts w:ascii="Arial" w:hAnsi="Arial" w:cs="Arial"/>
          <w:bCs/>
          <w:color w:val="0F243E" w:themeColor="text2" w:themeShade="80"/>
          <w:sz w:val="22"/>
          <w:szCs w:val="22"/>
        </w:rPr>
        <w:t>i jednego eksperta ornitologa.</w:t>
      </w:r>
      <w:r w:rsidR="00D347BD" w:rsidRPr="006243C9">
        <w:rPr>
          <w:rFonts w:ascii="Arial" w:eastAsia="Arial Unicode MS" w:hAnsi="Arial" w:cs="Arial"/>
          <w:color w:val="0F243E" w:themeColor="text2" w:themeShade="80"/>
          <w:sz w:val="22"/>
          <w:szCs w:val="22"/>
          <w:shd w:val="clear" w:color="auto" w:fill="FFFFFF"/>
        </w:rPr>
        <w:t xml:space="preserve"> </w:t>
      </w:r>
      <w:r w:rsidR="00D347BD" w:rsidRPr="006243C9">
        <w:rPr>
          <w:rFonts w:ascii="Arial" w:hAnsi="Arial" w:cs="Arial"/>
          <w:snapToGrid w:val="0"/>
          <w:color w:val="0F243E" w:themeColor="text2" w:themeShade="80"/>
          <w:sz w:val="22"/>
          <w:szCs w:val="22"/>
        </w:rPr>
        <w:t xml:space="preserve">Zespół dokonujący </w:t>
      </w:r>
      <w:bookmarkStart w:id="12" w:name="_Hlk500331628"/>
      <w:r w:rsidR="0001290D" w:rsidRPr="006243C9">
        <w:rPr>
          <w:rFonts w:ascii="Arial" w:hAnsi="Arial" w:cs="Arial"/>
          <w:snapToGrid w:val="0"/>
          <w:color w:val="0F243E" w:themeColor="text2" w:themeShade="80"/>
          <w:sz w:val="22"/>
          <w:szCs w:val="22"/>
        </w:rPr>
        <w:t>ocen</w:t>
      </w:r>
      <w:r w:rsidR="0001290D">
        <w:rPr>
          <w:rFonts w:ascii="Arial" w:hAnsi="Arial" w:cs="Arial"/>
          <w:snapToGrid w:val="0"/>
          <w:color w:val="0F243E" w:themeColor="text2" w:themeShade="80"/>
          <w:sz w:val="22"/>
          <w:szCs w:val="22"/>
          <w:lang w:val="pl-PL"/>
        </w:rPr>
        <w:t>y</w:t>
      </w:r>
      <w:r w:rsidR="0001290D" w:rsidRPr="006243C9">
        <w:rPr>
          <w:rFonts w:ascii="Arial" w:hAnsi="Arial" w:cs="Arial"/>
          <w:snapToGrid w:val="0"/>
          <w:color w:val="0F243E" w:themeColor="text2" w:themeShade="80"/>
          <w:sz w:val="22"/>
          <w:szCs w:val="22"/>
        </w:rPr>
        <w:t xml:space="preserve"> </w:t>
      </w:r>
      <w:r w:rsidR="00D347BD" w:rsidRPr="006243C9">
        <w:rPr>
          <w:rFonts w:ascii="Arial" w:hAnsi="Arial" w:cs="Arial"/>
          <w:snapToGrid w:val="0"/>
          <w:color w:val="0F243E" w:themeColor="text2" w:themeShade="80"/>
          <w:sz w:val="22"/>
          <w:szCs w:val="22"/>
        </w:rPr>
        <w:t xml:space="preserve">wpływu wykonanych działań na stan zachowania siedlisk w obszarach Natura 2000: Orle, Ostoja </w:t>
      </w:r>
      <w:proofErr w:type="spellStart"/>
      <w:r w:rsidR="00D347BD" w:rsidRPr="006243C9">
        <w:rPr>
          <w:rFonts w:ascii="Arial" w:hAnsi="Arial" w:cs="Arial"/>
          <w:snapToGrid w:val="0"/>
          <w:color w:val="0F243E" w:themeColor="text2" w:themeShade="80"/>
          <w:sz w:val="22"/>
          <w:szCs w:val="22"/>
        </w:rPr>
        <w:t>Zapceńska</w:t>
      </w:r>
      <w:proofErr w:type="spellEnd"/>
      <w:r w:rsidR="00D347BD" w:rsidRPr="006243C9">
        <w:rPr>
          <w:rFonts w:ascii="Arial" w:hAnsi="Arial" w:cs="Arial"/>
          <w:snapToGrid w:val="0"/>
          <w:color w:val="0F243E" w:themeColor="text2" w:themeShade="80"/>
          <w:sz w:val="22"/>
          <w:szCs w:val="22"/>
        </w:rPr>
        <w:t xml:space="preserve">, Bielawskie Błota na siedlisku przyrodniczym 7230 </w:t>
      </w:r>
      <w:r w:rsidR="00D347BD" w:rsidRPr="006243C9">
        <w:rPr>
          <w:rFonts w:ascii="Arial" w:hAnsi="Arial" w:cs="Arial"/>
          <w:snapToGrid w:val="0"/>
          <w:color w:val="0F243E" w:themeColor="text2" w:themeShade="80"/>
          <w:sz w:val="22"/>
          <w:szCs w:val="22"/>
          <w:lang w:val="pl-PL"/>
        </w:rPr>
        <w:br/>
      </w:r>
      <w:r w:rsidR="00D347BD" w:rsidRPr="006243C9">
        <w:rPr>
          <w:rFonts w:ascii="Arial" w:hAnsi="Arial" w:cs="Arial"/>
          <w:snapToGrid w:val="0"/>
          <w:color w:val="0F243E" w:themeColor="text2" w:themeShade="80"/>
          <w:sz w:val="22"/>
          <w:szCs w:val="22"/>
        </w:rPr>
        <w:t xml:space="preserve">i siedlisku gatunku A166 </w:t>
      </w:r>
      <w:proofErr w:type="spellStart"/>
      <w:r w:rsidR="00D347BD" w:rsidRPr="006243C9">
        <w:rPr>
          <w:rFonts w:ascii="Arial" w:hAnsi="Arial" w:cs="Arial"/>
          <w:snapToGrid w:val="0"/>
          <w:color w:val="0F243E" w:themeColor="text2" w:themeShade="80"/>
          <w:sz w:val="22"/>
          <w:szCs w:val="22"/>
        </w:rPr>
        <w:t>łęczak</w:t>
      </w:r>
      <w:proofErr w:type="spellEnd"/>
      <w:r w:rsidR="00D347BD" w:rsidRPr="006243C9">
        <w:rPr>
          <w:rFonts w:ascii="Arial" w:hAnsi="Arial" w:cs="Arial"/>
          <w:snapToGrid w:val="0"/>
          <w:color w:val="0F243E" w:themeColor="text2" w:themeShade="80"/>
          <w:sz w:val="22"/>
          <w:szCs w:val="22"/>
        </w:rPr>
        <w:t xml:space="preserve"> </w:t>
      </w:r>
      <w:r w:rsidR="00D347BD" w:rsidRPr="006243C9">
        <w:rPr>
          <w:rFonts w:ascii="Arial" w:hAnsi="Arial" w:cs="Arial"/>
          <w:color w:val="0F243E" w:themeColor="text2" w:themeShade="80"/>
          <w:sz w:val="22"/>
          <w:szCs w:val="22"/>
        </w:rPr>
        <w:t>musi składać się z</w:t>
      </w:r>
      <w:bookmarkEnd w:id="12"/>
      <w:r w:rsidR="00D347BD" w:rsidRPr="006243C9">
        <w:rPr>
          <w:rFonts w:ascii="Arial" w:hAnsi="Arial" w:cs="Arial"/>
          <w:color w:val="0F243E" w:themeColor="text2" w:themeShade="80"/>
          <w:sz w:val="22"/>
          <w:szCs w:val="22"/>
        </w:rPr>
        <w:t>:</w:t>
      </w:r>
      <w:r w:rsidR="00D347BD" w:rsidRPr="006243C9">
        <w:rPr>
          <w:rFonts w:ascii="Arial" w:hAnsi="Arial" w:cs="Arial"/>
          <w:snapToGrid w:val="0"/>
          <w:color w:val="0F243E" w:themeColor="text2" w:themeShade="80"/>
        </w:rPr>
        <w:t xml:space="preserve"> </w:t>
      </w:r>
    </w:p>
    <w:tbl>
      <w:tblPr>
        <w:tblW w:w="8128" w:type="dxa"/>
        <w:tblInd w:w="695"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CellMar>
          <w:left w:w="70" w:type="dxa"/>
          <w:right w:w="70" w:type="dxa"/>
        </w:tblCellMar>
        <w:tblLook w:val="0000" w:firstRow="0" w:lastRow="0" w:firstColumn="0" w:lastColumn="0" w:noHBand="0" w:noVBand="0"/>
      </w:tblPr>
      <w:tblGrid>
        <w:gridCol w:w="507"/>
        <w:gridCol w:w="1703"/>
        <w:gridCol w:w="5918"/>
      </w:tblGrid>
      <w:tr w:rsidR="00D347BD" w:rsidRPr="006243C9" w14:paraId="4AE56899" w14:textId="77777777" w:rsidTr="00D347BD">
        <w:trPr>
          <w:trHeight w:val="694"/>
        </w:trPr>
        <w:tc>
          <w:tcPr>
            <w:tcW w:w="507" w:type="dxa"/>
            <w:vAlign w:val="center"/>
          </w:tcPr>
          <w:p w14:paraId="35EB3090" w14:textId="77777777" w:rsidR="00D347BD" w:rsidRPr="006243C9" w:rsidRDefault="00D347BD" w:rsidP="00D347BD">
            <w:pPr>
              <w:suppressAutoHyphens/>
              <w:spacing w:before="80" w:after="80"/>
              <w:jc w:val="center"/>
              <w:outlineLvl w:val="0"/>
              <w:rPr>
                <w:rFonts w:ascii="Arial" w:hAnsi="Arial" w:cs="Arial"/>
                <w:b/>
                <w:color w:val="0F243E" w:themeColor="text2" w:themeShade="80"/>
                <w:sz w:val="20"/>
                <w:szCs w:val="20"/>
              </w:rPr>
            </w:pPr>
            <w:r w:rsidRPr="006243C9">
              <w:rPr>
                <w:rFonts w:ascii="Arial" w:hAnsi="Arial" w:cs="Arial"/>
                <w:b/>
                <w:color w:val="0F243E" w:themeColor="text2" w:themeShade="80"/>
                <w:sz w:val="20"/>
                <w:szCs w:val="20"/>
              </w:rPr>
              <w:t>Lp.</w:t>
            </w:r>
          </w:p>
        </w:tc>
        <w:tc>
          <w:tcPr>
            <w:tcW w:w="1703" w:type="dxa"/>
            <w:vAlign w:val="center"/>
          </w:tcPr>
          <w:p w14:paraId="1AB2D47D" w14:textId="77777777" w:rsidR="00D347BD" w:rsidRPr="006243C9" w:rsidRDefault="00D347BD" w:rsidP="00D347BD">
            <w:pPr>
              <w:suppressAutoHyphens/>
              <w:spacing w:before="80" w:after="80"/>
              <w:jc w:val="center"/>
              <w:outlineLvl w:val="0"/>
              <w:rPr>
                <w:rFonts w:ascii="Arial" w:hAnsi="Arial" w:cs="Arial"/>
                <w:b/>
                <w:color w:val="0F243E" w:themeColor="text2" w:themeShade="80"/>
                <w:sz w:val="20"/>
                <w:szCs w:val="20"/>
              </w:rPr>
            </w:pPr>
            <w:r w:rsidRPr="006243C9">
              <w:rPr>
                <w:rFonts w:ascii="Arial" w:hAnsi="Arial" w:cs="Arial"/>
                <w:b/>
                <w:color w:val="0F243E" w:themeColor="text2" w:themeShade="80"/>
                <w:sz w:val="20"/>
              </w:rPr>
              <w:t>Skład zespołu</w:t>
            </w:r>
          </w:p>
        </w:tc>
        <w:tc>
          <w:tcPr>
            <w:tcW w:w="5918" w:type="dxa"/>
            <w:vAlign w:val="center"/>
          </w:tcPr>
          <w:p w14:paraId="598E8086" w14:textId="77777777" w:rsidR="00D347BD" w:rsidRPr="006243C9" w:rsidRDefault="00D347BD" w:rsidP="00D347BD">
            <w:pPr>
              <w:suppressAutoHyphens/>
              <w:spacing w:before="80" w:after="80"/>
              <w:jc w:val="center"/>
              <w:outlineLvl w:val="0"/>
              <w:rPr>
                <w:rFonts w:ascii="Arial" w:hAnsi="Arial" w:cs="Arial"/>
                <w:b/>
                <w:color w:val="0F243E" w:themeColor="text2" w:themeShade="80"/>
                <w:sz w:val="20"/>
                <w:szCs w:val="20"/>
              </w:rPr>
            </w:pPr>
            <w:r w:rsidRPr="006243C9">
              <w:rPr>
                <w:rFonts w:ascii="Arial" w:hAnsi="Arial" w:cs="Arial"/>
                <w:b/>
                <w:color w:val="0F243E" w:themeColor="text2" w:themeShade="80"/>
                <w:sz w:val="20"/>
                <w:szCs w:val="20"/>
              </w:rPr>
              <w:t>Doświadczenie</w:t>
            </w:r>
          </w:p>
        </w:tc>
      </w:tr>
      <w:tr w:rsidR="00D347BD" w:rsidRPr="006243C9" w14:paraId="14989622" w14:textId="77777777" w:rsidTr="00D347BD">
        <w:trPr>
          <w:trHeight w:val="1274"/>
        </w:trPr>
        <w:tc>
          <w:tcPr>
            <w:tcW w:w="507" w:type="dxa"/>
          </w:tcPr>
          <w:p w14:paraId="5DEAA034" w14:textId="77777777" w:rsidR="00D347BD" w:rsidRPr="006243C9" w:rsidRDefault="00D347BD" w:rsidP="00D347BD">
            <w:pPr>
              <w:suppressAutoHyphens/>
              <w:jc w:val="center"/>
              <w:outlineLvl w:val="0"/>
              <w:rPr>
                <w:rFonts w:ascii="Arial" w:hAnsi="Arial" w:cs="Arial"/>
                <w:color w:val="0F243E" w:themeColor="text2" w:themeShade="80"/>
                <w:sz w:val="20"/>
                <w:szCs w:val="20"/>
              </w:rPr>
            </w:pPr>
            <w:r w:rsidRPr="006243C9">
              <w:rPr>
                <w:rFonts w:ascii="Arial" w:hAnsi="Arial" w:cs="Arial"/>
                <w:color w:val="0F243E" w:themeColor="text2" w:themeShade="80"/>
                <w:sz w:val="20"/>
                <w:szCs w:val="20"/>
              </w:rPr>
              <w:t>1.</w:t>
            </w:r>
          </w:p>
        </w:tc>
        <w:tc>
          <w:tcPr>
            <w:tcW w:w="1703" w:type="dxa"/>
          </w:tcPr>
          <w:p w14:paraId="0D10D6F1" w14:textId="77777777" w:rsidR="00D347BD" w:rsidRPr="006243C9" w:rsidRDefault="00D347BD" w:rsidP="00D347BD">
            <w:pPr>
              <w:suppressAutoHyphens/>
              <w:jc w:val="center"/>
              <w:outlineLvl w:val="0"/>
              <w:rPr>
                <w:rFonts w:ascii="Arial" w:hAnsi="Arial" w:cs="Arial"/>
                <w:color w:val="0F243E" w:themeColor="text2" w:themeShade="80"/>
                <w:sz w:val="20"/>
                <w:szCs w:val="20"/>
                <w:highlight w:val="yellow"/>
              </w:rPr>
            </w:pPr>
            <w:r w:rsidRPr="006243C9">
              <w:rPr>
                <w:rFonts w:ascii="Arial" w:hAnsi="Arial" w:cs="Arial"/>
                <w:color w:val="0F243E" w:themeColor="text2" w:themeShade="80"/>
                <w:sz w:val="20"/>
                <w:szCs w:val="20"/>
              </w:rPr>
              <w:t>Botanik</w:t>
            </w:r>
          </w:p>
        </w:tc>
        <w:tc>
          <w:tcPr>
            <w:tcW w:w="5918" w:type="dxa"/>
          </w:tcPr>
          <w:p w14:paraId="5A128C2E" w14:textId="77777777" w:rsidR="00D347BD" w:rsidRPr="006243C9" w:rsidRDefault="00D347BD" w:rsidP="00D347BD">
            <w:pPr>
              <w:suppressAutoHyphens/>
              <w:spacing w:after="40"/>
              <w:jc w:val="both"/>
              <w:outlineLvl w:val="0"/>
              <w:rPr>
                <w:rFonts w:ascii="Arial" w:hAnsi="Arial" w:cs="Arial"/>
                <w:color w:val="0F243E" w:themeColor="text2" w:themeShade="80"/>
                <w:sz w:val="20"/>
                <w:szCs w:val="20"/>
                <w:highlight w:val="yellow"/>
              </w:rPr>
            </w:pPr>
            <w:r w:rsidRPr="006243C9">
              <w:rPr>
                <w:rFonts w:ascii="Arial" w:hAnsi="Arial" w:cs="Arial"/>
                <w:b/>
                <w:color w:val="0F243E" w:themeColor="text2" w:themeShade="80"/>
                <w:sz w:val="20"/>
                <w:szCs w:val="20"/>
              </w:rPr>
              <w:t xml:space="preserve">Ekspert botanik: </w:t>
            </w:r>
            <w:r w:rsidRPr="006243C9">
              <w:rPr>
                <w:rFonts w:ascii="Arial" w:hAnsi="Arial" w:cs="Arial"/>
                <w:color w:val="0F243E" w:themeColor="text2" w:themeShade="80"/>
                <w:sz w:val="20"/>
                <w:szCs w:val="20"/>
              </w:rPr>
              <w:t xml:space="preserve">osoba, która posiada doświadczenie </w:t>
            </w:r>
            <w:r w:rsidRPr="006243C9">
              <w:rPr>
                <w:rFonts w:ascii="Arial" w:hAnsi="Arial" w:cs="Arial"/>
                <w:color w:val="0F243E" w:themeColor="text2" w:themeShade="80"/>
                <w:sz w:val="20"/>
                <w:szCs w:val="20"/>
              </w:rPr>
              <w:br/>
              <w:t xml:space="preserve">w prowadzeniu inwentaryzacji lub monitoringu siedlisk przyrodniczych lub oceny wpływu działań ochrony czynnej na stan zachowania siedlisk przyrodniczych i </w:t>
            </w:r>
            <w:proofErr w:type="gramStart"/>
            <w:r w:rsidRPr="006243C9">
              <w:rPr>
                <w:rFonts w:ascii="Arial" w:hAnsi="Arial" w:cs="Arial"/>
                <w:color w:val="0F243E" w:themeColor="text2" w:themeShade="80"/>
                <w:sz w:val="20"/>
                <w:szCs w:val="20"/>
              </w:rPr>
              <w:t xml:space="preserve">zrealizowała </w:t>
            </w:r>
            <w:bookmarkStart w:id="13" w:name="_Hlk7446149"/>
            <w:r w:rsidRPr="006243C9">
              <w:rPr>
                <w:rFonts w:ascii="Arial" w:hAnsi="Arial" w:cs="Arial"/>
                <w:color w:val="0F243E" w:themeColor="text2" w:themeShade="80"/>
                <w:sz w:val="20"/>
                <w:szCs w:val="20"/>
              </w:rPr>
              <w:t>co</w:t>
            </w:r>
            <w:proofErr w:type="gramEnd"/>
            <w:r w:rsidRPr="006243C9">
              <w:rPr>
                <w:rFonts w:ascii="Arial" w:hAnsi="Arial" w:cs="Arial"/>
                <w:color w:val="0F243E" w:themeColor="text2" w:themeShade="80"/>
                <w:sz w:val="20"/>
                <w:szCs w:val="20"/>
              </w:rPr>
              <w:t xml:space="preserve"> najmniej </w:t>
            </w:r>
            <w:r w:rsidRPr="006243C9">
              <w:rPr>
                <w:rFonts w:ascii="Arial" w:hAnsi="Arial" w:cs="Arial"/>
                <w:b/>
                <w:color w:val="0F243E" w:themeColor="text2" w:themeShade="80"/>
                <w:sz w:val="20"/>
                <w:szCs w:val="20"/>
              </w:rPr>
              <w:t>dwie usługi</w:t>
            </w:r>
            <w:r w:rsidRPr="006243C9">
              <w:rPr>
                <w:rFonts w:ascii="Arial" w:hAnsi="Arial" w:cs="Arial"/>
                <w:color w:val="0F243E" w:themeColor="text2" w:themeShade="80"/>
                <w:sz w:val="20"/>
                <w:szCs w:val="20"/>
              </w:rPr>
              <w:t xml:space="preserve"> obejmujące badania </w:t>
            </w:r>
            <w:bookmarkStart w:id="14" w:name="_Hlk3878144"/>
            <w:r w:rsidRPr="006243C9">
              <w:rPr>
                <w:rFonts w:ascii="Arial" w:hAnsi="Arial" w:cs="Arial"/>
                <w:color w:val="0F243E" w:themeColor="text2" w:themeShade="80"/>
                <w:sz w:val="20"/>
                <w:szCs w:val="20"/>
              </w:rPr>
              <w:t xml:space="preserve">własne siedlisk torfowiskowych </w:t>
            </w:r>
            <w:bookmarkStart w:id="15" w:name="_Hlk3880022"/>
            <w:bookmarkEnd w:id="14"/>
            <w:r w:rsidRPr="006243C9">
              <w:rPr>
                <w:rFonts w:ascii="Arial" w:hAnsi="Arial" w:cs="Arial"/>
                <w:color w:val="0F243E" w:themeColor="text2" w:themeShade="80"/>
                <w:sz w:val="20"/>
                <w:szCs w:val="20"/>
              </w:rPr>
              <w:t xml:space="preserve">(7110, 7120, 7140, 7150, 7210, 7220, 7230) </w:t>
            </w:r>
            <w:bookmarkEnd w:id="15"/>
            <w:r w:rsidRPr="006243C9">
              <w:rPr>
                <w:rFonts w:ascii="Arial" w:hAnsi="Arial" w:cs="Arial"/>
                <w:color w:val="0F243E" w:themeColor="text2" w:themeShade="80"/>
                <w:sz w:val="20"/>
                <w:szCs w:val="20"/>
              </w:rPr>
              <w:t xml:space="preserve">wraz z </w:t>
            </w:r>
            <w:r w:rsidRPr="006243C9">
              <w:rPr>
                <w:rFonts w:ascii="Arial" w:hAnsi="Arial" w:cs="Arial"/>
                <w:b/>
                <w:color w:val="0F243E" w:themeColor="text2" w:themeShade="80"/>
                <w:sz w:val="20"/>
                <w:szCs w:val="20"/>
              </w:rPr>
              <w:t>oceną ich stanu ochrony zgodnie z metodyką PMŚ GIOŚ</w:t>
            </w:r>
            <w:bookmarkEnd w:id="13"/>
            <w:r w:rsidRPr="006243C9">
              <w:rPr>
                <w:rFonts w:ascii="Arial" w:hAnsi="Arial" w:cs="Arial"/>
                <w:color w:val="0F243E" w:themeColor="text2" w:themeShade="80"/>
                <w:sz w:val="20"/>
                <w:szCs w:val="20"/>
              </w:rPr>
              <w:t>.</w:t>
            </w:r>
          </w:p>
        </w:tc>
      </w:tr>
      <w:tr w:rsidR="00D347BD" w:rsidRPr="006243C9" w14:paraId="2027940B" w14:textId="77777777" w:rsidTr="00D347BD">
        <w:trPr>
          <w:trHeight w:val="1535"/>
        </w:trPr>
        <w:tc>
          <w:tcPr>
            <w:tcW w:w="507" w:type="dxa"/>
          </w:tcPr>
          <w:p w14:paraId="3CC44C86" w14:textId="77777777" w:rsidR="00D347BD" w:rsidRPr="006243C9" w:rsidRDefault="00D347BD" w:rsidP="00D347BD">
            <w:pPr>
              <w:suppressAutoHyphens/>
              <w:jc w:val="center"/>
              <w:outlineLvl w:val="0"/>
              <w:rPr>
                <w:rFonts w:ascii="Arial" w:hAnsi="Arial" w:cs="Arial"/>
                <w:color w:val="0F243E" w:themeColor="text2" w:themeShade="80"/>
                <w:sz w:val="20"/>
                <w:szCs w:val="20"/>
              </w:rPr>
            </w:pPr>
            <w:r w:rsidRPr="006243C9">
              <w:rPr>
                <w:rFonts w:ascii="Arial" w:hAnsi="Arial" w:cs="Arial"/>
                <w:color w:val="0F243E" w:themeColor="text2" w:themeShade="80"/>
                <w:sz w:val="20"/>
                <w:szCs w:val="20"/>
              </w:rPr>
              <w:t>2.</w:t>
            </w:r>
          </w:p>
        </w:tc>
        <w:tc>
          <w:tcPr>
            <w:tcW w:w="1703" w:type="dxa"/>
          </w:tcPr>
          <w:p w14:paraId="51B89708" w14:textId="77777777" w:rsidR="00D347BD" w:rsidRPr="006243C9" w:rsidRDefault="00D347BD" w:rsidP="00D347BD">
            <w:pPr>
              <w:suppressAutoHyphens/>
              <w:jc w:val="center"/>
              <w:outlineLvl w:val="0"/>
              <w:rPr>
                <w:rFonts w:ascii="Arial" w:hAnsi="Arial" w:cs="Arial"/>
                <w:color w:val="0F243E" w:themeColor="text2" w:themeShade="80"/>
                <w:sz w:val="20"/>
                <w:szCs w:val="20"/>
              </w:rPr>
            </w:pPr>
            <w:r w:rsidRPr="006243C9">
              <w:rPr>
                <w:rFonts w:ascii="Arial" w:hAnsi="Arial" w:cs="Arial"/>
                <w:color w:val="0F243E" w:themeColor="text2" w:themeShade="80"/>
                <w:sz w:val="20"/>
                <w:szCs w:val="20"/>
              </w:rPr>
              <w:t>Ornitolog</w:t>
            </w:r>
          </w:p>
        </w:tc>
        <w:tc>
          <w:tcPr>
            <w:tcW w:w="5918" w:type="dxa"/>
          </w:tcPr>
          <w:p w14:paraId="3186EC64" w14:textId="77777777" w:rsidR="00D347BD" w:rsidRPr="006243C9" w:rsidRDefault="00D347BD" w:rsidP="00D347BD">
            <w:pPr>
              <w:suppressAutoHyphens/>
              <w:spacing w:after="40"/>
              <w:jc w:val="both"/>
              <w:outlineLvl w:val="0"/>
              <w:rPr>
                <w:rFonts w:ascii="Arial" w:hAnsi="Arial" w:cs="Arial"/>
                <w:b/>
                <w:color w:val="0F243E" w:themeColor="text2" w:themeShade="80"/>
                <w:sz w:val="20"/>
                <w:szCs w:val="20"/>
              </w:rPr>
            </w:pPr>
            <w:r w:rsidRPr="006243C9">
              <w:rPr>
                <w:rFonts w:ascii="Arial" w:hAnsi="Arial" w:cs="Arial"/>
                <w:b/>
                <w:color w:val="0F243E" w:themeColor="text2" w:themeShade="80"/>
                <w:sz w:val="20"/>
                <w:szCs w:val="20"/>
              </w:rPr>
              <w:t xml:space="preserve">Ekspert ornitolog: </w:t>
            </w:r>
            <w:r w:rsidRPr="006243C9">
              <w:rPr>
                <w:rFonts w:ascii="Arial" w:hAnsi="Arial" w:cs="Arial"/>
                <w:color w:val="0F243E" w:themeColor="text2" w:themeShade="80"/>
                <w:sz w:val="20"/>
                <w:szCs w:val="20"/>
              </w:rPr>
              <w:t xml:space="preserve">osoba, która posiada doświadczenie </w:t>
            </w:r>
            <w:r w:rsidRPr="006243C9">
              <w:rPr>
                <w:rFonts w:ascii="Arial" w:hAnsi="Arial" w:cs="Arial"/>
                <w:color w:val="0F243E" w:themeColor="text2" w:themeShade="80"/>
                <w:sz w:val="20"/>
                <w:szCs w:val="20"/>
              </w:rPr>
              <w:br/>
              <w:t xml:space="preserve">w prowadzeniu inwentaryzacji lub monitoringu ptaków wodno-błotnych lub oceny wpływu działań ochrony czynnej na stan zachowania siedlisk ptaków wodno-błotnych i </w:t>
            </w:r>
            <w:r w:rsidRPr="006243C9">
              <w:rPr>
                <w:rFonts w:ascii="Arial" w:hAnsi="Arial" w:cs="Arial"/>
                <w:color w:val="0F243E" w:themeColor="text2" w:themeShade="80"/>
                <w:sz w:val="20"/>
              </w:rPr>
              <w:t xml:space="preserve">jest autorem/współautorem minimum </w:t>
            </w:r>
            <w:r w:rsidRPr="006243C9">
              <w:rPr>
                <w:rFonts w:ascii="Arial" w:hAnsi="Arial" w:cs="Arial"/>
                <w:b/>
                <w:bCs/>
                <w:color w:val="0F243E" w:themeColor="text2" w:themeShade="80"/>
                <w:sz w:val="20"/>
              </w:rPr>
              <w:t>jednego opracowania/publikacji</w:t>
            </w:r>
            <w:r w:rsidRPr="006243C9">
              <w:rPr>
                <w:rFonts w:ascii="Arial" w:hAnsi="Arial" w:cs="Arial"/>
                <w:color w:val="0F243E" w:themeColor="text2" w:themeShade="80"/>
                <w:sz w:val="20"/>
              </w:rPr>
              <w:t xml:space="preserve"> powstałego w oparciu o własne dane terenowe, dotyczącego inwentaryzacji lub monitoringu populacji lęgowej ptaków wodno-błotnych lub </w:t>
            </w:r>
            <w:r w:rsidRPr="006243C9">
              <w:rPr>
                <w:rFonts w:ascii="Arial" w:hAnsi="Arial" w:cs="Arial"/>
                <w:color w:val="0F243E" w:themeColor="text2" w:themeShade="80"/>
                <w:sz w:val="20"/>
                <w:szCs w:val="20"/>
              </w:rPr>
              <w:t xml:space="preserve">oceny wpływu działań ochrony czynnej na stan zachowania siedlisk </w:t>
            </w:r>
            <w:r w:rsidRPr="006243C9">
              <w:rPr>
                <w:rFonts w:ascii="Arial" w:hAnsi="Arial" w:cs="Arial"/>
                <w:b/>
                <w:bCs/>
                <w:color w:val="0F243E" w:themeColor="text2" w:themeShade="80"/>
                <w:sz w:val="20"/>
                <w:szCs w:val="20"/>
              </w:rPr>
              <w:t>ptaków wodno-błotnych</w:t>
            </w:r>
            <w:r w:rsidRPr="006243C9">
              <w:rPr>
                <w:rFonts w:ascii="Arial" w:hAnsi="Arial" w:cs="Arial"/>
                <w:color w:val="0F243E" w:themeColor="text2" w:themeShade="80"/>
                <w:sz w:val="20"/>
                <w:szCs w:val="20"/>
              </w:rPr>
              <w:t>.</w:t>
            </w:r>
          </w:p>
        </w:tc>
      </w:tr>
    </w:tbl>
    <w:p w14:paraId="29672A10" w14:textId="77777777" w:rsidR="00D347BD" w:rsidRPr="006243C9" w:rsidRDefault="00D347BD" w:rsidP="00D347BD">
      <w:pPr>
        <w:tabs>
          <w:tab w:val="left" w:pos="720"/>
        </w:tabs>
        <w:ind w:left="284" w:hanging="284"/>
        <w:jc w:val="both"/>
        <w:rPr>
          <w:rFonts w:ascii="Arial" w:hAnsi="Arial" w:cs="Arial"/>
          <w:snapToGrid w:val="0"/>
          <w:color w:val="0F243E" w:themeColor="text2" w:themeShade="80"/>
        </w:rPr>
      </w:pPr>
      <w:r w:rsidRPr="006243C9">
        <w:rPr>
          <w:rFonts w:ascii="Arial" w:eastAsia="Arial Unicode MS" w:hAnsi="Arial" w:cs="Arial"/>
          <w:color w:val="0F243E" w:themeColor="text2" w:themeShade="80"/>
          <w:shd w:val="clear" w:color="auto" w:fill="FFFFFF"/>
        </w:rPr>
        <w:t xml:space="preserve">  </w:t>
      </w:r>
      <w:r w:rsidRPr="006243C9">
        <w:rPr>
          <w:rFonts w:ascii="Arial" w:hAnsi="Arial" w:cs="Arial"/>
          <w:snapToGrid w:val="0"/>
          <w:color w:val="0F243E" w:themeColor="text2" w:themeShade="80"/>
        </w:rPr>
        <w:t xml:space="preserve"> </w:t>
      </w:r>
    </w:p>
    <w:p w14:paraId="75C566E6" w14:textId="77777777" w:rsidR="00487F0E" w:rsidRPr="00D347BD" w:rsidRDefault="00D347BD" w:rsidP="00D347BD">
      <w:pPr>
        <w:tabs>
          <w:tab w:val="left" w:pos="720"/>
        </w:tabs>
        <w:spacing w:after="0"/>
        <w:ind w:left="284" w:hanging="284"/>
        <w:jc w:val="both"/>
        <w:rPr>
          <w:rFonts w:ascii="Arial" w:eastAsia="Arial Unicode MS" w:hAnsi="Arial" w:cs="Arial"/>
          <w:color w:val="0F243E" w:themeColor="text2" w:themeShade="80"/>
          <w:shd w:val="clear" w:color="auto" w:fill="FFFFFF"/>
        </w:rPr>
      </w:pPr>
      <w:r>
        <w:rPr>
          <w:rFonts w:ascii="Arial" w:hAnsi="Arial" w:cs="Arial"/>
          <w:snapToGrid w:val="0"/>
          <w:color w:val="0F243E" w:themeColor="text2" w:themeShade="80"/>
        </w:rPr>
        <w:t xml:space="preserve">    </w:t>
      </w:r>
      <w:r w:rsidR="00487F0E" w:rsidRPr="00D347BD">
        <w:rPr>
          <w:rFonts w:ascii="Arial" w:hAnsi="Arial" w:cs="Arial"/>
          <w:snapToGrid w:val="0"/>
          <w:color w:val="0F243E" w:themeColor="text2" w:themeShade="80"/>
        </w:rPr>
        <w:t xml:space="preserve">Weryfikacja spełnienia warunku nastąpi na podstawie wykazu osób stanowiącego załącznik </w:t>
      </w:r>
      <w:r w:rsidRPr="00D347BD">
        <w:rPr>
          <w:rFonts w:ascii="Arial" w:hAnsi="Arial" w:cs="Arial"/>
          <w:snapToGrid w:val="0"/>
          <w:color w:val="0F243E" w:themeColor="text2" w:themeShade="80"/>
        </w:rPr>
        <w:t xml:space="preserve">nr 9 </w:t>
      </w:r>
      <w:r w:rsidR="00487F0E" w:rsidRPr="00D347BD">
        <w:rPr>
          <w:rFonts w:ascii="Arial" w:hAnsi="Arial" w:cs="Arial"/>
          <w:snapToGrid w:val="0"/>
          <w:color w:val="0F243E" w:themeColor="text2" w:themeShade="80"/>
        </w:rPr>
        <w:t>do SWZ.</w:t>
      </w:r>
    </w:p>
    <w:p w14:paraId="31098383" w14:textId="77777777" w:rsidR="008C61E9" w:rsidRPr="00821E85" w:rsidRDefault="008C61E9" w:rsidP="00D347BD">
      <w:pPr>
        <w:numPr>
          <w:ilvl w:val="0"/>
          <w:numId w:val="25"/>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t>
      </w:r>
      <w:r w:rsidR="00D347BD">
        <w:rPr>
          <w:rFonts w:ascii="Arial" w:eastAsia="Arial" w:hAnsi="Arial" w:cs="Arial"/>
          <w:color w:val="0F243E" w:themeColor="text2" w:themeShade="80"/>
        </w:rPr>
        <w:br/>
      </w:r>
      <w:r w:rsidRPr="0027213F">
        <w:rPr>
          <w:rFonts w:ascii="Arial" w:eastAsia="Arial" w:hAnsi="Arial" w:cs="Arial"/>
          <w:color w:val="0F243E" w:themeColor="text2" w:themeShade="80"/>
        </w:rPr>
        <w:t xml:space="preserve">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usługi, do </w:t>
      </w:r>
      <w:proofErr w:type="gramStart"/>
      <w:r w:rsidRPr="0027213F">
        <w:rPr>
          <w:rFonts w:ascii="Arial" w:hAnsi="Arial" w:cs="Arial"/>
          <w:color w:val="0F243E" w:themeColor="text2" w:themeShade="80"/>
        </w:rPr>
        <w:t>realizacji których</w:t>
      </w:r>
      <w:proofErr w:type="gramEnd"/>
      <w:r w:rsidRPr="0027213F">
        <w:rPr>
          <w:rFonts w:ascii="Arial" w:hAnsi="Arial" w:cs="Arial"/>
          <w:color w:val="0F243E" w:themeColor="text2" w:themeShade="80"/>
        </w:rPr>
        <w:t xml:space="preserve">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14:paraId="5506F91A" w14:textId="77777777"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proofErr w:type="gramStart"/>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w:t>
      </w:r>
      <w:proofErr w:type="gramEnd"/>
      <w:r w:rsidRPr="0027213F">
        <w:rPr>
          <w:rFonts w:ascii="Arial" w:eastAsia="Arial" w:hAnsi="Arial" w:cs="Arial"/>
          <w:color w:val="0F243E" w:themeColor="text2" w:themeShade="80"/>
        </w:rPr>
        <w:t xml:space="preserve"> dostępnych wykonawcy zasobów podmiotu udostępniającego zasoby;</w:t>
      </w:r>
    </w:p>
    <w:p w14:paraId="078F4359" w14:textId="77777777"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w:t>
      </w:r>
      <w:proofErr w:type="gramStart"/>
      <w:r w:rsidRPr="0027213F">
        <w:rPr>
          <w:rFonts w:ascii="Arial" w:eastAsia="Arial" w:hAnsi="Arial" w:cs="Arial"/>
          <w:color w:val="0F243E" w:themeColor="text2" w:themeShade="80"/>
        </w:rPr>
        <w:t xml:space="preserve">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w:t>
      </w:r>
      <w:proofErr w:type="gramEnd"/>
      <w:r w:rsidRPr="0027213F">
        <w:rPr>
          <w:rFonts w:ascii="Arial" w:eastAsia="Arial" w:hAnsi="Arial" w:cs="Arial"/>
          <w:color w:val="0F243E" w:themeColor="text2" w:themeShade="80"/>
        </w:rPr>
        <w:t xml:space="preserve"> udostępniającego te zasoby przy wykonywaniu zamówienia;</w:t>
      </w:r>
    </w:p>
    <w:p w14:paraId="1E176C33" w14:textId="77777777"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 xml:space="preserve">3) czy i w jakim zakresie podmiot udostępniający zasoby, na zdolnościach którego wykonawca polega w odniesieniu do warunków udziału w postępowaniu dotyczących wykształcenia, kwalifikacji zawodowych lub doświadczenia, </w:t>
      </w:r>
      <w:proofErr w:type="gramStart"/>
      <w:r w:rsidRPr="0027213F">
        <w:rPr>
          <w:rFonts w:ascii="Arial" w:eastAsia="Arial" w:hAnsi="Arial" w:cs="Arial"/>
          <w:color w:val="0F243E" w:themeColor="text2" w:themeShade="80"/>
        </w:rPr>
        <w:t>zrealizuje  usługi</w:t>
      </w:r>
      <w:proofErr w:type="gramEnd"/>
      <w:r w:rsidRPr="0027213F">
        <w:rPr>
          <w:rFonts w:ascii="Arial" w:eastAsia="Arial" w:hAnsi="Arial" w:cs="Arial"/>
          <w:color w:val="0F243E" w:themeColor="text2" w:themeShade="80"/>
        </w:rPr>
        <w:t>,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 xml:space="preserve">będzie ono składane wraz </w:t>
      </w:r>
      <w:r w:rsidR="00130A00">
        <w:rPr>
          <w:rFonts w:ascii="Arial" w:eastAsia="Times New Roman" w:hAnsi="Arial" w:cs="Arial"/>
          <w:color w:val="0F243E"/>
          <w:lang w:eastAsia="pl-PL"/>
        </w:rPr>
        <w:br/>
      </w:r>
      <w:r w:rsidR="00694798" w:rsidRPr="00694798">
        <w:rPr>
          <w:rFonts w:ascii="Arial" w:eastAsia="Times New Roman" w:hAnsi="Arial" w:cs="Arial"/>
          <w:color w:val="0F243E"/>
          <w:lang w:eastAsia="pl-PL"/>
        </w:rPr>
        <w:t xml:space="preserve">z ofertą/wnioskiem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14:paraId="039EA338" w14:textId="77777777" w:rsidR="00D347BD" w:rsidRPr="00A57266" w:rsidRDefault="00D347BD" w:rsidP="00D347BD">
      <w:pPr>
        <w:pStyle w:val="Standard"/>
        <w:ind w:left="1560" w:hanging="1560"/>
        <w:jc w:val="both"/>
        <w:rPr>
          <w:rFonts w:ascii="Arial" w:hAnsi="Arial" w:cs="Arial"/>
          <w:b/>
          <w:color w:val="365F91" w:themeColor="accent1" w:themeShade="BF"/>
          <w:sz w:val="22"/>
          <w:szCs w:val="22"/>
        </w:rPr>
      </w:pPr>
      <w:r w:rsidRPr="00A57266">
        <w:rPr>
          <w:rFonts w:ascii="Arial" w:hAnsi="Arial" w:cs="Arial"/>
          <w:b/>
          <w:color w:val="365F91" w:themeColor="accent1" w:themeShade="BF"/>
          <w:sz w:val="22"/>
          <w:szCs w:val="22"/>
        </w:rPr>
        <w:t>ROZDZIAŁ VIII</w:t>
      </w:r>
    </w:p>
    <w:p w14:paraId="77E841C7" w14:textId="77777777" w:rsidR="00D347BD" w:rsidRPr="00A57266" w:rsidRDefault="00D347BD" w:rsidP="00D347BD">
      <w:pPr>
        <w:pStyle w:val="Standard"/>
        <w:jc w:val="both"/>
        <w:rPr>
          <w:rFonts w:ascii="Arial" w:hAnsi="Arial" w:cs="Arial"/>
          <w:b/>
          <w:color w:val="365F91" w:themeColor="accent1" w:themeShade="BF"/>
          <w:sz w:val="22"/>
          <w:szCs w:val="22"/>
        </w:rPr>
      </w:pPr>
      <w:r w:rsidRPr="00A57266">
        <w:rPr>
          <w:rFonts w:ascii="Arial" w:hAnsi="Arial" w:cs="Arial"/>
          <w:b/>
          <w:color w:val="365F91" w:themeColor="accent1" w:themeShade="BF"/>
          <w:sz w:val="22"/>
          <w:szCs w:val="22"/>
        </w:rPr>
        <w:t>PODSTAWY WYKLUCZENIA, O KTÓRYCH MOWA W art. 108 ust. 1 i art. 109 USTAWY PZP ORAZ W USTAWIE O SZCZEGÓLNYCH ROZWIĄZANIACH W ZAKRESIE PRZECIWDZIAŁANIA WSPIERANIU AGRESJI NA UKRAINĘ</w:t>
      </w:r>
      <w:r w:rsidRPr="00A57266">
        <w:rPr>
          <w:rFonts w:ascii="Arial" w:hAnsi="Arial" w:cs="Arial"/>
          <w:bCs/>
          <w:color w:val="365F91" w:themeColor="accent1" w:themeShade="BF"/>
          <w:sz w:val="22"/>
          <w:szCs w:val="22"/>
        </w:rPr>
        <w:t xml:space="preserve"> </w:t>
      </w:r>
    </w:p>
    <w:p w14:paraId="24307677" w14:textId="77777777" w:rsidR="00D347BD" w:rsidRPr="005F504E" w:rsidRDefault="00D347BD" w:rsidP="00D347BD">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14:paraId="723D80C7" w14:textId="77777777" w:rsidR="00D347BD" w:rsidRPr="008E5C0C" w:rsidRDefault="00D347BD" w:rsidP="00D347BD">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Pr>
          <w:rFonts w:ascii="Arial" w:hAnsi="Arial" w:cs="Arial"/>
          <w:color w:val="0F243E" w:themeColor="text2" w:themeShade="80"/>
          <w:lang w:eastAsia="pl-PL"/>
        </w:rPr>
        <w:t>art. 109 ust. 1 pkt. 1, 2, 4, 5, 7-10</w:t>
      </w:r>
      <w:r w:rsidRPr="008E5C0C">
        <w:rPr>
          <w:rFonts w:ascii="Arial" w:hAnsi="Arial" w:cs="Arial"/>
          <w:color w:val="0F243E" w:themeColor="text2" w:themeShade="80"/>
          <w:lang w:eastAsia="pl-PL"/>
        </w:rPr>
        <w:t xml:space="preserve"> ustawy PZP, Zamawiający wykluczy z postępowania Wykonawcę:</w:t>
      </w:r>
    </w:p>
    <w:p w14:paraId="3C82526C" w14:textId="77777777" w:rsidR="00D347BD" w:rsidRDefault="00D347BD" w:rsidP="00D347BD">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Pr>
          <w:rFonts w:ascii="Arial" w:hAnsi="Arial" w:cs="Arial"/>
          <w:color w:val="0F243E" w:themeColor="text2" w:themeShade="80"/>
          <w:lang w:eastAsia="pl-PL"/>
        </w:rPr>
        <w:t xml:space="preserve"> </w:t>
      </w:r>
      <w:proofErr w:type="gramStart"/>
      <w:r>
        <w:rPr>
          <w:rFonts w:ascii="Arial" w:hAnsi="Arial" w:cs="Arial"/>
          <w:color w:val="0F243E" w:themeColor="text2" w:themeShade="80"/>
          <w:lang w:eastAsia="pl-PL"/>
        </w:rPr>
        <w:t xml:space="preserve">pkt.1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14:paraId="6EA0C416" w14:textId="77777777" w:rsidR="00D347BD" w:rsidRPr="00557551" w:rsidRDefault="00D347BD" w:rsidP="0068186D">
      <w:pPr>
        <w:pStyle w:val="Akapitzlist"/>
        <w:numPr>
          <w:ilvl w:val="0"/>
          <w:numId w:val="40"/>
        </w:numPr>
        <w:ind w:left="567" w:hanging="283"/>
        <w:jc w:val="both"/>
        <w:rPr>
          <w:color w:val="0F243E"/>
          <w:sz w:val="22"/>
          <w:szCs w:val="22"/>
          <w:lang w:eastAsia="pl-PL"/>
        </w:rPr>
      </w:pPr>
      <w:r w:rsidRPr="00557551">
        <w:rPr>
          <w:rFonts w:ascii="Arial" w:hAnsi="Arial" w:cs="Arial"/>
          <w:color w:val="0F243E"/>
          <w:sz w:val="22"/>
          <w:szCs w:val="22"/>
          <w:lang w:eastAsia="pl-PL"/>
        </w:rPr>
        <w:t>który naruszył obowiązki w dziedzinie ochrony środowiska, prawa socjalnego lub</w:t>
      </w:r>
      <w:r>
        <w:rPr>
          <w:rFonts w:ascii="Arial" w:hAnsi="Arial" w:cs="Arial"/>
          <w:color w:val="0F243E" w:themeColor="text2" w:themeShade="80"/>
          <w:lang w:eastAsia="pl-PL"/>
        </w:rPr>
        <w:t xml:space="preserve"> </w:t>
      </w:r>
      <w:r w:rsidRPr="00557551">
        <w:rPr>
          <w:rFonts w:ascii="Arial" w:hAnsi="Arial" w:cs="Arial"/>
          <w:color w:val="0F243E"/>
          <w:sz w:val="22"/>
          <w:szCs w:val="22"/>
          <w:lang w:eastAsia="pl-PL"/>
        </w:rPr>
        <w:t>prawa pracy:</w:t>
      </w:r>
    </w:p>
    <w:p w14:paraId="288F6B71" w14:textId="77777777" w:rsidR="00D347BD" w:rsidRPr="00557551" w:rsidRDefault="00D347BD" w:rsidP="0068186D">
      <w:pPr>
        <w:pStyle w:val="Akapitzlist"/>
        <w:numPr>
          <w:ilvl w:val="0"/>
          <w:numId w:val="39"/>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211993D0" w14:textId="77777777" w:rsidR="00D347BD" w:rsidRPr="00557551" w:rsidRDefault="00D347BD" w:rsidP="0068186D">
      <w:pPr>
        <w:pStyle w:val="Akapitzlist"/>
        <w:numPr>
          <w:ilvl w:val="0"/>
          <w:numId w:val="39"/>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14:paraId="6D484A28" w14:textId="77777777" w:rsidR="00D347BD" w:rsidRPr="00497D55" w:rsidRDefault="00D347BD" w:rsidP="0068186D">
      <w:pPr>
        <w:pStyle w:val="Akapitzlist"/>
        <w:numPr>
          <w:ilvl w:val="0"/>
          <w:numId w:val="39"/>
        </w:numPr>
        <w:tabs>
          <w:tab w:val="left" w:pos="709"/>
        </w:tabs>
        <w:ind w:left="851" w:hanging="284"/>
        <w:jc w:val="both"/>
        <w:rPr>
          <w:rFonts w:ascii="Arial" w:hAnsi="Arial" w:cs="Arial"/>
          <w:color w:val="0F243E"/>
          <w:sz w:val="22"/>
          <w:szCs w:val="22"/>
          <w:lang w:eastAsia="pl-PL"/>
        </w:rPr>
      </w:pPr>
      <w:r w:rsidRPr="00497D55">
        <w:rPr>
          <w:rFonts w:ascii="Arial" w:hAnsi="Arial" w:cs="Arial"/>
          <w:color w:val="0F243E"/>
          <w:sz w:val="22"/>
          <w:szCs w:val="22"/>
          <w:lang w:eastAsia="pl-PL"/>
        </w:rPr>
        <w:t>wobec którego wydano ostateczną decyzję administracyjną o naruszeniu obowiązków wynikających z prawa ochrony środowiska, prawa pracy lub przepisów o zabezpieczeniu społecznym, jeżeli wymierzono tą decyzją karę pieniężną;</w:t>
      </w:r>
    </w:p>
    <w:p w14:paraId="0951D832" w14:textId="77777777" w:rsidR="00D347BD" w:rsidRPr="008E5C0C" w:rsidRDefault="00D347BD" w:rsidP="00D347BD">
      <w:pPr>
        <w:spacing w:after="0"/>
        <w:ind w:left="567" w:hanging="283"/>
        <w:jc w:val="both"/>
        <w:rPr>
          <w:rFonts w:ascii="Arial" w:hAnsi="Arial" w:cs="Arial"/>
          <w:color w:val="0F243E" w:themeColor="text2" w:themeShade="80"/>
          <w:lang w:eastAsia="pl-PL"/>
        </w:rPr>
      </w:pPr>
    </w:p>
    <w:p w14:paraId="23DFACCA" w14:textId="77777777" w:rsidR="00D347BD" w:rsidRPr="008E5C0C" w:rsidRDefault="00D347BD" w:rsidP="00D347BD">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3</w:t>
      </w:r>
      <w:r w:rsidRPr="008E5C0C">
        <w:rPr>
          <w:rFonts w:ascii="Arial" w:hAnsi="Arial" w:cs="Arial"/>
          <w:color w:val="0F243E" w:themeColor="text2" w:themeShade="80"/>
          <w:lang w:eastAsia="pl-PL"/>
        </w:rPr>
        <w:t xml:space="preserve">) </w:t>
      </w:r>
      <w:r>
        <w:rPr>
          <w:rFonts w:ascii="Arial" w:hAnsi="Arial" w:cs="Arial"/>
          <w:color w:val="0F243E" w:themeColor="text2" w:themeShade="80"/>
          <w:lang w:eastAsia="pl-PL"/>
        </w:rPr>
        <w:t xml:space="preserve">pkt. 4 </w:t>
      </w:r>
      <w:r w:rsidRPr="008E5C0C">
        <w:rPr>
          <w:rFonts w:ascii="Arial" w:hAnsi="Arial" w:cs="Arial"/>
          <w:color w:val="0F243E" w:themeColor="text2" w:themeShade="80"/>
          <w:lang w:eastAsia="pl-PL"/>
        </w:rPr>
        <w:t xml:space="preserve">w </w:t>
      </w:r>
      <w:proofErr w:type="gramStart"/>
      <w:r w:rsidRPr="008E5C0C">
        <w:rPr>
          <w:rFonts w:ascii="Arial" w:hAnsi="Arial" w:cs="Arial"/>
          <w:color w:val="0F243E" w:themeColor="text2" w:themeShade="80"/>
          <w:lang w:eastAsia="pl-PL"/>
        </w:rPr>
        <w:t>stosunku do którego</w:t>
      </w:r>
      <w:proofErr w:type="gramEnd"/>
      <w:r w:rsidRPr="008E5C0C">
        <w:rPr>
          <w:rFonts w:ascii="Arial" w:hAnsi="Arial" w:cs="Arial"/>
          <w:color w:val="0F243E" w:themeColor="text2" w:themeShade="80"/>
          <w:lang w:eastAsia="pl-PL"/>
        </w:rPr>
        <w:t xml:space="preserve">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6F484D1" w14:textId="77777777" w:rsidR="00D347BD" w:rsidRPr="008E5C0C" w:rsidRDefault="00D347BD" w:rsidP="00D347BD">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4</w:t>
      </w:r>
      <w:r w:rsidRPr="008E5C0C">
        <w:rPr>
          <w:rFonts w:ascii="Arial" w:hAnsi="Arial" w:cs="Arial"/>
          <w:color w:val="0F243E" w:themeColor="text2" w:themeShade="80"/>
          <w:lang w:eastAsia="pl-PL"/>
        </w:rPr>
        <w:t xml:space="preserve">) </w:t>
      </w:r>
      <w:proofErr w:type="gramStart"/>
      <w:r>
        <w:rPr>
          <w:rFonts w:ascii="Arial" w:hAnsi="Arial" w:cs="Arial"/>
          <w:color w:val="0F243E" w:themeColor="text2" w:themeShade="80"/>
          <w:lang w:eastAsia="pl-PL"/>
        </w:rPr>
        <w:t xml:space="preserve">pkt. 5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D98320B" w14:textId="77777777" w:rsidR="00D347BD" w:rsidRPr="005F504E" w:rsidRDefault="00D347BD" w:rsidP="00D347BD">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5</w:t>
      </w:r>
      <w:r w:rsidRPr="008E5C0C">
        <w:rPr>
          <w:rFonts w:ascii="Arial" w:hAnsi="Arial" w:cs="Arial"/>
          <w:color w:val="0F243E" w:themeColor="text2" w:themeShade="80"/>
          <w:lang w:eastAsia="pl-PL"/>
        </w:rPr>
        <w:t xml:space="preserve">) </w:t>
      </w:r>
      <w:proofErr w:type="gramStart"/>
      <w:r>
        <w:rPr>
          <w:rFonts w:ascii="Arial" w:hAnsi="Arial" w:cs="Arial"/>
          <w:color w:val="0F243E" w:themeColor="text2" w:themeShade="80"/>
          <w:lang w:eastAsia="pl-PL"/>
        </w:rPr>
        <w:t xml:space="preserve">pkt. 7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2C4D452" w14:textId="77777777" w:rsidR="00D347BD" w:rsidRPr="005F504E" w:rsidRDefault="00D347BD" w:rsidP="0077424D">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6</w:t>
      </w:r>
      <w:r w:rsidRPr="005F504E">
        <w:rPr>
          <w:rFonts w:ascii="Arial" w:hAnsi="Arial" w:cs="Arial"/>
          <w:color w:val="0F243E" w:themeColor="text2" w:themeShade="80"/>
          <w:lang w:eastAsia="pl-PL"/>
        </w:rPr>
        <w:t xml:space="preserve">) </w:t>
      </w:r>
      <w:proofErr w:type="gramStart"/>
      <w:r>
        <w:rPr>
          <w:rFonts w:ascii="Arial" w:hAnsi="Arial" w:cs="Arial"/>
          <w:color w:val="0F243E" w:themeColor="text2" w:themeShade="80"/>
          <w:lang w:eastAsia="pl-PL"/>
        </w:rPr>
        <w:t xml:space="preserve">pkt. 8 </w:t>
      </w:r>
      <w:r w:rsidRPr="005F504E">
        <w:rPr>
          <w:rFonts w:ascii="Arial" w:hAnsi="Arial" w:cs="Arial"/>
          <w:color w:val="0F243E" w:themeColor="text2" w:themeShade="80"/>
          <w:lang w:eastAsia="pl-PL"/>
        </w:rPr>
        <w:t>który</w:t>
      </w:r>
      <w:proofErr w:type="gramEnd"/>
      <w:r w:rsidRPr="005F504E">
        <w:rPr>
          <w:rFonts w:ascii="Arial" w:hAnsi="Arial" w:cs="Arial"/>
          <w:color w:val="0F243E" w:themeColor="text2" w:themeShade="80"/>
          <w:lang w:eastAsia="pl-PL"/>
        </w:rPr>
        <w:t xml:space="preserve"> w wyniku zamierzonego działania lub rażącego niedbalstwa wprowadził Zamawiającego w błąd przy przedstawianiu informacji, że nie podlega wykluczeniu, spełnia warunki udziału w postępowaniu lub kryteria selekcji, co mogło</w:t>
      </w:r>
      <w:r w:rsidRPr="005F504E">
        <w:rPr>
          <w:rFonts w:ascii="Arial" w:hAnsi="Arial" w:cs="Arial"/>
          <w:color w:val="0F243E" w:themeColor="text2" w:themeShade="80"/>
          <w:sz w:val="30"/>
          <w:szCs w:val="30"/>
          <w:lang w:eastAsia="pl-PL"/>
        </w:rPr>
        <w:t xml:space="preserve"> </w:t>
      </w:r>
      <w:r w:rsidRPr="005F504E">
        <w:rPr>
          <w:rFonts w:ascii="Arial" w:hAnsi="Arial" w:cs="Arial"/>
          <w:color w:val="0F243E" w:themeColor="text2" w:themeShade="80"/>
          <w:lang w:eastAsia="pl-PL"/>
        </w:rPr>
        <w:t xml:space="preserve">mieć istotny wpływ na decyzje podejmowane przez Zamawiającego </w:t>
      </w:r>
      <w:r w:rsidR="0077424D">
        <w:rPr>
          <w:rFonts w:ascii="Arial" w:hAnsi="Arial" w:cs="Arial"/>
          <w:color w:val="0F243E" w:themeColor="text2" w:themeShade="80"/>
          <w:lang w:eastAsia="pl-PL"/>
        </w:rPr>
        <w:br/>
      </w:r>
      <w:r w:rsidRPr="005F504E">
        <w:rPr>
          <w:rFonts w:ascii="Arial" w:hAnsi="Arial" w:cs="Arial"/>
          <w:color w:val="0F243E" w:themeColor="text2" w:themeShade="80"/>
          <w:lang w:eastAsia="pl-PL"/>
        </w:rPr>
        <w:t xml:space="preserve">w postępowaniu o udzielenie zamówienia, lub który zataił te informacje lub nie jest w stanie przedstawić wymaganych podmiotowych środków dowodowych; </w:t>
      </w:r>
    </w:p>
    <w:p w14:paraId="64121F3C" w14:textId="77777777" w:rsidR="00D347BD" w:rsidRPr="005F504E" w:rsidRDefault="00D347BD" w:rsidP="0077424D">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7</w:t>
      </w:r>
      <w:r w:rsidRPr="005F504E">
        <w:rPr>
          <w:rFonts w:ascii="Arial" w:hAnsi="Arial" w:cs="Arial"/>
          <w:color w:val="0F243E" w:themeColor="text2" w:themeShade="80"/>
          <w:lang w:eastAsia="pl-PL"/>
        </w:rPr>
        <w:t xml:space="preserve">) </w:t>
      </w:r>
      <w:proofErr w:type="gramStart"/>
      <w:r>
        <w:rPr>
          <w:rFonts w:ascii="Arial" w:hAnsi="Arial" w:cs="Arial"/>
          <w:color w:val="0F243E" w:themeColor="text2" w:themeShade="80"/>
          <w:lang w:eastAsia="pl-PL"/>
        </w:rPr>
        <w:t xml:space="preserve">pkt. 9 </w:t>
      </w:r>
      <w:r w:rsidRPr="005F504E">
        <w:rPr>
          <w:rFonts w:ascii="Arial" w:hAnsi="Arial" w:cs="Arial"/>
          <w:color w:val="0F243E" w:themeColor="text2" w:themeShade="80"/>
          <w:lang w:eastAsia="pl-PL"/>
        </w:rPr>
        <w:t>który</w:t>
      </w:r>
      <w:proofErr w:type="gramEnd"/>
      <w:r w:rsidRPr="005F504E">
        <w:rPr>
          <w:rFonts w:ascii="Arial" w:hAnsi="Arial" w:cs="Arial"/>
          <w:color w:val="0F243E" w:themeColor="text2" w:themeShade="80"/>
          <w:lang w:eastAsia="pl-PL"/>
        </w:rPr>
        <w:t xml:space="preserve"> bezprawnie wpływał lub próbował wpływać na czynności Zamawiającego lub próbował pozyskać lub pozyskał informacje </w:t>
      </w:r>
      <w:r w:rsidR="0077424D">
        <w:rPr>
          <w:rFonts w:ascii="Arial" w:hAnsi="Arial" w:cs="Arial"/>
          <w:color w:val="0F243E" w:themeColor="text2" w:themeShade="80"/>
          <w:lang w:eastAsia="pl-PL"/>
        </w:rPr>
        <w:t xml:space="preserve">poufne, mogące dać mu przewagę </w:t>
      </w:r>
      <w:r w:rsidRPr="005F504E">
        <w:rPr>
          <w:rFonts w:ascii="Arial" w:hAnsi="Arial" w:cs="Arial"/>
          <w:color w:val="0F243E" w:themeColor="text2" w:themeShade="80"/>
          <w:lang w:eastAsia="pl-PL"/>
        </w:rPr>
        <w:t xml:space="preserve">w postępowaniu o udzielenie zamówienia; </w:t>
      </w:r>
    </w:p>
    <w:p w14:paraId="26452BA6" w14:textId="77777777" w:rsidR="00D347BD" w:rsidRPr="005F504E" w:rsidRDefault="00D347BD" w:rsidP="0077424D">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8</w:t>
      </w:r>
      <w:r w:rsidRPr="005F504E">
        <w:rPr>
          <w:rFonts w:ascii="Arial" w:hAnsi="Arial" w:cs="Arial"/>
          <w:color w:val="0F243E" w:themeColor="text2" w:themeShade="80"/>
          <w:lang w:eastAsia="pl-PL"/>
        </w:rPr>
        <w:t>)</w:t>
      </w:r>
      <w:r>
        <w:rPr>
          <w:rFonts w:ascii="Arial" w:hAnsi="Arial" w:cs="Arial"/>
          <w:color w:val="0F243E" w:themeColor="text2" w:themeShade="80"/>
          <w:lang w:eastAsia="pl-PL"/>
        </w:rPr>
        <w:t xml:space="preserve"> </w:t>
      </w:r>
      <w:proofErr w:type="gramStart"/>
      <w:r>
        <w:rPr>
          <w:rFonts w:ascii="Arial" w:hAnsi="Arial" w:cs="Arial"/>
          <w:color w:val="0F243E" w:themeColor="text2" w:themeShade="80"/>
          <w:lang w:eastAsia="pl-PL"/>
        </w:rPr>
        <w:t>pkt. 10</w:t>
      </w:r>
      <w:r w:rsidRPr="005F504E">
        <w:rPr>
          <w:rFonts w:ascii="Arial" w:hAnsi="Arial" w:cs="Arial"/>
          <w:color w:val="0F243E" w:themeColor="text2" w:themeShade="80"/>
          <w:lang w:eastAsia="pl-PL"/>
        </w:rPr>
        <w:t xml:space="preserve"> który</w:t>
      </w:r>
      <w:proofErr w:type="gramEnd"/>
      <w:r w:rsidRPr="005F504E">
        <w:rPr>
          <w:rFonts w:ascii="Arial" w:hAnsi="Arial" w:cs="Arial"/>
          <w:color w:val="0F243E" w:themeColor="text2" w:themeShade="80"/>
          <w:lang w:eastAsia="pl-PL"/>
        </w:rPr>
        <w:t xml:space="preserve"> w wyniku lekkomyślności lub niedbalstwa przedstawił informacje wprowadzające w błąd, co mogło mieć istotny wpływ na decyzje podejmowane przez Zamawiającego w postępowaniu o udzielenie zamówienia.</w:t>
      </w:r>
    </w:p>
    <w:p w14:paraId="46A83388" w14:textId="77777777" w:rsidR="00D347BD" w:rsidRPr="005F504E" w:rsidRDefault="00D347BD" w:rsidP="00D347BD">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 xml:space="preserve">3. W przypadkach, o których mowa w ust. 2 pkt 1–4, Zamawiający może nie wykluczać Wykonawcy, jeżeli wykluczenie byłoby w sposób oczywisty nieproporcjonalne, </w:t>
      </w:r>
      <w:r w:rsidRPr="005F504E">
        <w:rPr>
          <w:rFonts w:ascii="Arial" w:hAnsi="Arial" w:cs="Arial"/>
          <w:color w:val="0F243E" w:themeColor="text2" w:themeShade="80"/>
          <w:lang w:eastAsia="pl-PL"/>
        </w:rPr>
        <w:br/>
        <w:t xml:space="preserve">w </w:t>
      </w:r>
      <w:proofErr w:type="gramStart"/>
      <w:r w:rsidRPr="005F504E">
        <w:rPr>
          <w:rFonts w:ascii="Arial" w:hAnsi="Arial" w:cs="Arial"/>
          <w:color w:val="0F243E" w:themeColor="text2" w:themeShade="80"/>
          <w:lang w:eastAsia="pl-PL"/>
        </w:rPr>
        <w:t>szczególności gdy</w:t>
      </w:r>
      <w:proofErr w:type="gramEnd"/>
      <w:r w:rsidRPr="005F504E">
        <w:rPr>
          <w:rFonts w:ascii="Arial" w:hAnsi="Arial" w:cs="Arial"/>
          <w:color w:val="0F243E" w:themeColor="text2" w:themeShade="80"/>
          <w:lang w:eastAsia="pl-PL"/>
        </w:rPr>
        <w:t xml:space="preserve"> kwota zaległych podatków lub składek na ubezpieczenie społeczne jest niewielka albo sytuacja ekonomiczna lub finansowa Wykonawcy, o którym mowa </w:t>
      </w:r>
    </w:p>
    <w:p w14:paraId="3DCDB309" w14:textId="77777777" w:rsidR="00D347BD" w:rsidRDefault="00D347BD" w:rsidP="00D347BD">
      <w:pPr>
        <w:spacing w:after="0"/>
        <w:ind w:left="284"/>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ust. 2 pkt 2, jest wystarczająca do wykonania zamówienia.</w:t>
      </w:r>
    </w:p>
    <w:p w14:paraId="175A36D1" w14:textId="77777777" w:rsidR="00D347BD" w:rsidRPr="00EA60C2" w:rsidRDefault="00D347BD" w:rsidP="00D347BD">
      <w:pPr>
        <w:spacing w:after="0"/>
        <w:ind w:left="284" w:hanging="284"/>
        <w:jc w:val="both"/>
        <w:rPr>
          <w:rFonts w:ascii="Arial" w:hAnsi="Arial" w:cs="Arial"/>
          <w:color w:val="0F243E" w:themeColor="text2" w:themeShade="80"/>
          <w:lang w:eastAsia="pl-PL"/>
        </w:rPr>
      </w:pPr>
      <w:r>
        <w:rPr>
          <w:rFonts w:ascii="Arial" w:hAnsi="Arial" w:cs="Arial"/>
          <w:color w:val="0F243E" w:themeColor="text2" w:themeShade="80"/>
          <w:lang w:eastAsia="pl-PL"/>
        </w:rPr>
        <w:t xml:space="preserve">4. </w:t>
      </w:r>
      <w:r w:rsidRPr="00EA60C2">
        <w:rPr>
          <w:rFonts w:ascii="Arial" w:eastAsia="Lucida Sans Unicode" w:hAnsi="Arial" w:cs="Arial"/>
          <w:color w:val="0F243E" w:themeColor="text2" w:themeShade="80"/>
          <w:kern w:val="1"/>
          <w:lang w:eastAsia="zh-CN"/>
        </w:rPr>
        <w:t xml:space="preserve">Ponadto, </w:t>
      </w:r>
      <w:r w:rsidRPr="00EA60C2">
        <w:rPr>
          <w:b/>
          <w:color w:val="0F243E" w:themeColor="text2" w:themeShade="80"/>
        </w:rPr>
        <w:t> </w:t>
      </w:r>
      <w:r w:rsidRPr="00EA60C2">
        <w:rPr>
          <w:rFonts w:ascii="Arial" w:eastAsia="Lucida Sans Unicode" w:hAnsi="Arial" w:cs="Arial"/>
          <w:color w:val="0F243E" w:themeColor="text2" w:themeShade="80"/>
          <w:kern w:val="1"/>
          <w:lang w:eastAsia="zh-CN"/>
        </w:rPr>
        <w:t>z</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postępowania</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o</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udzielenie</w:t>
      </w:r>
      <w:r w:rsidRPr="00EA60C2">
        <w:rPr>
          <w:rFonts w:ascii="Arial" w:eastAsia="Lucida Sans Unicode" w:hAnsi="Arial" w:cs="Arial"/>
          <w:color w:val="0F243E" w:themeColor="text2" w:themeShade="80"/>
          <w:spacing w:val="32"/>
          <w:kern w:val="1"/>
          <w:lang w:eastAsia="zh-CN"/>
        </w:rPr>
        <w:t xml:space="preserve"> </w:t>
      </w:r>
      <w:r w:rsidRPr="00EA60C2">
        <w:rPr>
          <w:rFonts w:ascii="Arial" w:eastAsia="Lucida Sans Unicode" w:hAnsi="Arial" w:cs="Arial"/>
          <w:color w:val="0F243E" w:themeColor="text2" w:themeShade="80"/>
          <w:kern w:val="1"/>
          <w:lang w:eastAsia="zh-CN"/>
        </w:rPr>
        <w:t>zamówienia,</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 xml:space="preserve">na podstawie </w:t>
      </w:r>
      <w:r w:rsidRPr="00EA60C2">
        <w:rPr>
          <w:rFonts w:ascii="Arial" w:hAnsi="Arial" w:cs="Arial"/>
          <w:bCs/>
          <w:color w:val="0F243E" w:themeColor="text2" w:themeShade="80"/>
        </w:rPr>
        <w:t xml:space="preserve">Ustawy z dnia 13 kwietnia 2022 r. o </w:t>
      </w:r>
      <w:r w:rsidRPr="00EA60C2">
        <w:rPr>
          <w:rFonts w:ascii="Arial" w:hAnsi="Arial" w:cs="Arial"/>
          <w:bCs/>
          <w:iCs/>
          <w:color w:val="0F243E" w:themeColor="text2" w:themeShade="80"/>
        </w:rPr>
        <w:t>szczególnych rozwiązaniach</w:t>
      </w:r>
      <w:r w:rsidRPr="00EA60C2">
        <w:rPr>
          <w:rFonts w:ascii="Arial" w:hAnsi="Arial" w:cs="Arial"/>
          <w:bCs/>
          <w:color w:val="0F243E" w:themeColor="text2" w:themeShade="80"/>
        </w:rPr>
        <w:t xml:space="preserve"> w </w:t>
      </w:r>
      <w:r w:rsidRPr="00EA60C2">
        <w:rPr>
          <w:rFonts w:ascii="Arial" w:hAnsi="Arial" w:cs="Arial"/>
          <w:bCs/>
          <w:iCs/>
          <w:color w:val="0F243E" w:themeColor="text2" w:themeShade="80"/>
        </w:rPr>
        <w:t>zakresie przeciwdziałania wspieraniu agresji na Ukrainę</w:t>
      </w:r>
      <w:r w:rsidRPr="00EA60C2">
        <w:rPr>
          <w:rFonts w:ascii="Arial" w:hAnsi="Arial" w:cs="Arial"/>
          <w:bCs/>
          <w:color w:val="0F243E" w:themeColor="text2" w:themeShade="80"/>
        </w:rPr>
        <w:t xml:space="preserve"> oraz służących ochronie bezpieczeństwa </w:t>
      </w:r>
      <w:proofErr w:type="gramStart"/>
      <w:r w:rsidRPr="00EA60C2">
        <w:rPr>
          <w:rFonts w:ascii="Arial" w:hAnsi="Arial" w:cs="Arial"/>
          <w:bCs/>
          <w:color w:val="0F243E" w:themeColor="text2" w:themeShade="80"/>
        </w:rPr>
        <w:t xml:space="preserve">narodowego </w:t>
      </w:r>
      <w:r w:rsidRPr="00EA60C2">
        <w:rPr>
          <w:rFonts w:ascii="Arial" w:hAnsi="Arial" w:cs="Arial"/>
          <w:b/>
          <w:bCs/>
          <w:color w:val="0F243E" w:themeColor="text2" w:themeShade="80"/>
        </w:rPr>
        <w:t xml:space="preserve"> </w:t>
      </w:r>
      <w:r w:rsidRPr="00EA60C2">
        <w:rPr>
          <w:rFonts w:ascii="Arial" w:hAnsi="Arial" w:cs="Arial"/>
          <w:bCs/>
          <w:color w:val="0F243E" w:themeColor="text2" w:themeShade="80"/>
        </w:rPr>
        <w:t>(</w:t>
      </w:r>
      <w:r w:rsidRPr="00EA60C2">
        <w:rPr>
          <w:rFonts w:ascii="Arial" w:hAnsi="Arial" w:cs="Arial"/>
          <w:color w:val="0F243E" w:themeColor="text2" w:themeShade="80"/>
        </w:rPr>
        <w:t>Dz</w:t>
      </w:r>
      <w:proofErr w:type="gramEnd"/>
      <w:r w:rsidRPr="00EA60C2">
        <w:rPr>
          <w:rFonts w:ascii="Arial" w:hAnsi="Arial" w:cs="Arial"/>
          <w:color w:val="0F243E" w:themeColor="text2" w:themeShade="80"/>
        </w:rPr>
        <w:t>.U.2022.835),</w:t>
      </w:r>
      <w:r w:rsidRPr="00EA60C2">
        <w:rPr>
          <w:b/>
          <w:color w:val="0F243E" w:themeColor="text2" w:themeShade="80"/>
        </w:rPr>
        <w:t xml:space="preserve"> </w:t>
      </w:r>
      <w:proofErr w:type="gramStart"/>
      <w:r w:rsidRPr="00EA60C2">
        <w:rPr>
          <w:rFonts w:ascii="Arial" w:eastAsia="Lucida Sans Unicode" w:hAnsi="Arial" w:cs="Arial"/>
          <w:color w:val="0F243E" w:themeColor="text2" w:themeShade="80"/>
          <w:kern w:val="1"/>
          <w:lang w:eastAsia="zh-CN"/>
        </w:rPr>
        <w:t>wyklucza</w:t>
      </w:r>
      <w:proofErr w:type="gramEnd"/>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się</w:t>
      </w:r>
      <w:r w:rsidRPr="00EA60C2">
        <w:rPr>
          <w:rFonts w:ascii="Arial" w:hAnsi="Arial" w:cs="Arial"/>
          <w:color w:val="0F243E" w:themeColor="text2" w:themeShade="80"/>
        </w:rPr>
        <w:t>:</w:t>
      </w:r>
    </w:p>
    <w:p w14:paraId="7AF59B88" w14:textId="77777777" w:rsidR="00D347BD" w:rsidRPr="00EA60C2" w:rsidRDefault="00D347BD" w:rsidP="00D347BD">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1) wykonawcę oraz uczestnika konkursu wymienionego w wykazach określonych </w:t>
      </w:r>
      <w:r w:rsidRPr="00EA60C2">
        <w:rPr>
          <w:rFonts w:ascii="Arial" w:hAnsi="Arial" w:cs="Arial"/>
          <w:color w:val="0F243E" w:themeColor="text2" w:themeShade="80"/>
        </w:rPr>
        <w:br/>
        <w:t xml:space="preserve">w </w:t>
      </w:r>
      <w:hyperlink r:id="rId12"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3"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wpisanego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w:t>
      </w:r>
      <w:r w:rsidRPr="00EA60C2">
        <w:rPr>
          <w:rFonts w:ascii="Arial" w:hAnsi="Arial" w:cs="Arial"/>
          <w:color w:val="0F243E" w:themeColor="text2" w:themeShade="80"/>
        </w:rPr>
        <w:br/>
        <w:t>o którym mowa w art. 1 pkt 3;</w:t>
      </w:r>
    </w:p>
    <w:p w14:paraId="3B5CA5AB" w14:textId="77777777" w:rsidR="00D347BD" w:rsidRPr="00EA60C2" w:rsidRDefault="00D347BD" w:rsidP="00D347BD">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2) wykonawcę oraz uczestnika konkursu, którego beneficjentem rzeczywistym </w:t>
      </w:r>
      <w:r w:rsidRPr="00EA60C2">
        <w:rPr>
          <w:rFonts w:ascii="Arial" w:hAnsi="Arial" w:cs="Arial"/>
          <w:color w:val="0F243E" w:themeColor="text2" w:themeShade="80"/>
        </w:rPr>
        <w:br/>
        <w:t xml:space="preserve">w rozumieniu </w:t>
      </w:r>
      <w:hyperlink r:id="rId14" w:anchor="/document/18708093?cm=DOCUMENT" w:history="1">
        <w:r w:rsidRPr="00EA60C2">
          <w:rPr>
            <w:rFonts w:ascii="Arial" w:hAnsi="Arial" w:cs="Arial"/>
            <w:i/>
            <w:iCs/>
            <w:color w:val="0F243E" w:themeColor="text2" w:themeShade="80"/>
            <w:u w:val="single"/>
          </w:rPr>
          <w:t>ustawy</w:t>
        </w:r>
      </w:hyperlink>
      <w:r w:rsidRPr="00EA60C2">
        <w:rPr>
          <w:rFonts w:ascii="Arial" w:hAnsi="Arial" w:cs="Arial"/>
          <w:color w:val="0F243E" w:themeColor="text2" w:themeShade="80"/>
        </w:rPr>
        <w:t xml:space="preserve"> z dnia 1 marca 2018 r. o </w:t>
      </w:r>
      <w:r w:rsidRPr="00EA60C2">
        <w:rPr>
          <w:rFonts w:ascii="Arial" w:hAnsi="Arial" w:cs="Arial"/>
          <w:i/>
          <w:iCs/>
          <w:color w:val="0F243E" w:themeColor="text2" w:themeShade="80"/>
        </w:rPr>
        <w:t>przeciwdziałaniu</w:t>
      </w:r>
      <w:r w:rsidRPr="00EA60C2">
        <w:rPr>
          <w:rFonts w:ascii="Arial" w:hAnsi="Arial" w:cs="Arial"/>
          <w:color w:val="0F243E" w:themeColor="text2" w:themeShade="80"/>
        </w:rPr>
        <w:t xml:space="preserve"> praniu pieniędzy oraz finansowaniu terroryzmu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2022 r. poz. 593 i 655) jest osoba wymieniona w wykazach określonych w </w:t>
      </w:r>
      <w:hyperlink r:id="rId15"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6"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będąca takim beneficjentem rzeczywistym od dnia 24 lutego 2022 r., o ile została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14:paraId="6C4C754C" w14:textId="77777777" w:rsidR="00D347BD" w:rsidRPr="00EA60C2" w:rsidRDefault="00D347BD" w:rsidP="00D347BD">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3) wykonawcę oraz uczestnika konkursu, którego jednostką dominującą w rozumieniu </w:t>
      </w:r>
      <w:hyperlink r:id="rId17" w:anchor="/document/16796295?unitId=art(3)ust(1)pkt(37)&amp;cm=DOCUMENT" w:history="1">
        <w:r w:rsidRPr="00EA60C2">
          <w:rPr>
            <w:rFonts w:ascii="Arial" w:hAnsi="Arial" w:cs="Arial"/>
            <w:color w:val="0F243E" w:themeColor="text2" w:themeShade="80"/>
            <w:u w:val="single"/>
          </w:rPr>
          <w:t xml:space="preserve">art. 3 </w:t>
        </w:r>
        <w:proofErr w:type="gramStart"/>
        <w:r w:rsidRPr="00EA60C2">
          <w:rPr>
            <w:rFonts w:ascii="Arial" w:hAnsi="Arial" w:cs="Arial"/>
            <w:color w:val="0F243E" w:themeColor="text2" w:themeShade="80"/>
            <w:u w:val="single"/>
          </w:rPr>
          <w:t>ust</w:t>
        </w:r>
        <w:proofErr w:type="gramEnd"/>
        <w:r w:rsidRPr="00EA60C2">
          <w:rPr>
            <w:rFonts w:ascii="Arial" w:hAnsi="Arial" w:cs="Arial"/>
            <w:color w:val="0F243E" w:themeColor="text2" w:themeShade="80"/>
            <w:u w:val="single"/>
          </w:rPr>
          <w:t>. 1 pkt 37</w:t>
        </w:r>
      </w:hyperlink>
      <w:r w:rsidRPr="00EA60C2">
        <w:rPr>
          <w:rFonts w:ascii="Arial" w:hAnsi="Arial" w:cs="Arial"/>
          <w:color w:val="0F243E" w:themeColor="text2" w:themeShade="80"/>
        </w:rPr>
        <w:t xml:space="preserve"> </w:t>
      </w:r>
      <w:r w:rsidRPr="00EA60C2">
        <w:rPr>
          <w:rFonts w:ascii="Arial" w:hAnsi="Arial" w:cs="Arial"/>
          <w:i/>
          <w:iCs/>
          <w:color w:val="0F243E" w:themeColor="text2" w:themeShade="80"/>
        </w:rPr>
        <w:t>ustawy</w:t>
      </w:r>
      <w:r w:rsidRPr="00EA60C2">
        <w:rPr>
          <w:rFonts w:ascii="Arial" w:hAnsi="Arial" w:cs="Arial"/>
          <w:color w:val="0F243E" w:themeColor="text2" w:themeShade="80"/>
        </w:rPr>
        <w:t xml:space="preserve"> z dnia 29 września 1994 r. o rachunkowości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2021 r. poz. 217</w:t>
      </w:r>
      <w:r>
        <w:rPr>
          <w:rFonts w:ascii="Arial" w:hAnsi="Arial" w:cs="Arial"/>
          <w:color w:val="0F243E" w:themeColor="text2" w:themeShade="80"/>
        </w:rPr>
        <w:t xml:space="preserve"> ze zm.</w:t>
      </w:r>
      <w:r w:rsidRPr="00EA60C2">
        <w:rPr>
          <w:rFonts w:ascii="Arial" w:hAnsi="Arial" w:cs="Arial"/>
          <w:color w:val="0F243E" w:themeColor="text2" w:themeShade="80"/>
        </w:rPr>
        <w:t xml:space="preserve">) jest podmiot wymieniony w wykazach określonych </w:t>
      </w:r>
      <w:r w:rsidRPr="00EA60C2">
        <w:rPr>
          <w:rFonts w:ascii="Arial" w:hAnsi="Arial" w:cs="Arial"/>
          <w:color w:val="0F243E" w:themeColor="text2" w:themeShade="80"/>
        </w:rPr>
        <w:br/>
        <w:t xml:space="preserve">w </w:t>
      </w:r>
      <w:hyperlink r:id="rId18"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9"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będący taką jednostką dominującą od dnia 24 lutego 2022 r., o ile został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14:paraId="4C3CDF31" w14:textId="77777777" w:rsidR="00D347BD" w:rsidRPr="005F504E" w:rsidRDefault="00D347BD" w:rsidP="00D347BD">
      <w:pPr>
        <w:spacing w:after="0" w:line="240" w:lineRule="auto"/>
        <w:rPr>
          <w:rFonts w:ascii="Times New Roman" w:eastAsia="Times New Roman" w:hAnsi="Times New Roman" w:cs="Times New Roman"/>
          <w:color w:val="0F243E" w:themeColor="text2" w:themeShade="80"/>
          <w:sz w:val="24"/>
          <w:szCs w:val="24"/>
          <w:lang w:eastAsia="pl-PL"/>
        </w:rPr>
      </w:pPr>
    </w:p>
    <w:p w14:paraId="564B3AEF" w14:textId="77777777" w:rsidR="00D347BD" w:rsidRDefault="00D347BD" w:rsidP="00D347BD">
      <w:pPr>
        <w:tabs>
          <w:tab w:val="left" w:pos="1843"/>
        </w:tabs>
        <w:autoSpaceDE w:val="0"/>
        <w:autoSpaceDN w:val="0"/>
        <w:adjustRightInd w:val="0"/>
        <w:spacing w:after="0"/>
        <w:ind w:left="1560" w:hanging="1560"/>
        <w:jc w:val="both"/>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IX: </w:t>
      </w:r>
    </w:p>
    <w:p w14:paraId="1F20BE64" w14:textId="77777777" w:rsidR="00D347BD" w:rsidRPr="004F54AE" w:rsidRDefault="00D347BD" w:rsidP="00D347BD">
      <w:pPr>
        <w:tabs>
          <w:tab w:val="left" w:pos="1843"/>
        </w:tabs>
        <w:autoSpaceDE w:val="0"/>
        <w:autoSpaceDN w:val="0"/>
        <w:adjustRightInd w:val="0"/>
        <w:spacing w:after="0"/>
        <w:jc w:val="both"/>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WYKAZ OŚWIADCZEŃ LUB DOKUMENTÓW, JAKIE MAJĄ DOSTARCZYĆ WYKONAWCY W CELU POTWIERDZENIA SPEŁNIENIA WARUNKÓW UDZIAŁU </w:t>
      </w:r>
      <w:r>
        <w:rPr>
          <w:rFonts w:ascii="Arial" w:eastAsia="Calibri" w:hAnsi="Arial" w:cs="Arial"/>
          <w:b/>
          <w:bCs/>
          <w:color w:val="365F91" w:themeColor="accent1" w:themeShade="BF"/>
          <w:lang w:eastAsia="pl-PL"/>
        </w:rPr>
        <w:br/>
      </w:r>
      <w:r w:rsidRPr="004F54AE">
        <w:rPr>
          <w:rFonts w:ascii="Arial" w:eastAsia="Calibri" w:hAnsi="Arial" w:cs="Arial"/>
          <w:b/>
          <w:bCs/>
          <w:color w:val="365F91" w:themeColor="accent1" w:themeShade="BF"/>
          <w:lang w:eastAsia="pl-PL"/>
        </w:rPr>
        <w:t xml:space="preserve">W POSTĘPOWANIU ORAZ BRAKU PODSTAW WYKLUCZENIA </w:t>
      </w:r>
    </w:p>
    <w:p w14:paraId="4634B475" w14:textId="77777777" w:rsidR="00D347BD" w:rsidRPr="00363EA0" w:rsidRDefault="00D347BD" w:rsidP="00D347BD">
      <w:pPr>
        <w:widowControl w:val="0"/>
        <w:numPr>
          <w:ilvl w:val="0"/>
          <w:numId w:val="18"/>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w:t>
      </w:r>
      <w:r w:rsidRPr="00363EA0">
        <w:rPr>
          <w:rFonts w:ascii="Arial" w:eastAsia="Lucida Sans Unicode" w:hAnsi="Arial" w:cs="Arial"/>
          <w:color w:val="0F243E" w:themeColor="text2" w:themeShade="80"/>
          <w:spacing w:val="-1"/>
          <w:kern w:val="1"/>
          <w:lang w:eastAsia="zh-CN"/>
        </w:rPr>
        <w:t>ferty</w:t>
      </w:r>
      <w:r w:rsidRPr="00363EA0">
        <w:rPr>
          <w:rFonts w:ascii="Arial" w:eastAsia="Lucida Sans Unicode" w:hAnsi="Arial" w:cs="Arial"/>
          <w:color w:val="0F243E" w:themeColor="text2" w:themeShade="80"/>
          <w:spacing w:val="-2"/>
          <w:kern w:val="1"/>
          <w:lang w:eastAsia="zh-CN"/>
        </w:rPr>
        <w:t xml:space="preserve"> </w:t>
      </w:r>
      <w:r w:rsidRPr="00363EA0">
        <w:rPr>
          <w:rFonts w:ascii="Arial" w:eastAsia="Lucida Sans Unicode" w:hAnsi="Arial" w:cs="Arial"/>
          <w:color w:val="0F243E" w:themeColor="text2" w:themeShade="80"/>
          <w:kern w:val="1"/>
          <w:lang w:eastAsia="zh-CN"/>
        </w:rPr>
        <w:t>Wykonawca</w:t>
      </w:r>
      <w:r w:rsidRPr="00363EA0">
        <w:rPr>
          <w:rFonts w:ascii="Arial" w:eastAsia="Lucida Sans Unicode" w:hAnsi="Arial" w:cs="Arial"/>
          <w:color w:val="0F243E" w:themeColor="text2" w:themeShade="80"/>
          <w:spacing w:val="-5"/>
          <w:kern w:val="1"/>
          <w:lang w:eastAsia="zh-CN"/>
        </w:rPr>
        <w:t xml:space="preserve"> </w:t>
      </w:r>
      <w:r w:rsidRPr="00363EA0">
        <w:rPr>
          <w:rFonts w:ascii="Arial" w:eastAsia="Lucida Sans Unicode" w:hAnsi="Arial" w:cs="Arial"/>
          <w:color w:val="0F243E" w:themeColor="text2" w:themeShade="80"/>
          <w:kern w:val="1"/>
          <w:lang w:eastAsia="zh-CN"/>
        </w:rPr>
        <w:t>zobowiązany</w:t>
      </w:r>
      <w:r w:rsidRPr="00363EA0">
        <w:rPr>
          <w:rFonts w:ascii="Arial" w:eastAsia="Lucida Sans Unicode" w:hAnsi="Arial" w:cs="Arial"/>
          <w:color w:val="0F243E" w:themeColor="text2" w:themeShade="80"/>
          <w:spacing w:val="-4"/>
          <w:kern w:val="1"/>
          <w:lang w:eastAsia="zh-CN"/>
        </w:rPr>
        <w:t xml:space="preserve"> </w:t>
      </w:r>
      <w:r w:rsidRPr="00363EA0">
        <w:rPr>
          <w:rFonts w:ascii="Arial" w:eastAsia="Lucida Sans Unicode" w:hAnsi="Arial" w:cs="Arial"/>
          <w:color w:val="0F243E" w:themeColor="text2" w:themeShade="80"/>
          <w:kern w:val="1"/>
          <w:lang w:eastAsia="zh-CN"/>
        </w:rPr>
        <w:t>jest</w:t>
      </w:r>
      <w:r w:rsidRPr="00363EA0">
        <w:rPr>
          <w:rFonts w:ascii="Arial" w:eastAsia="Lucida Sans Unicode" w:hAnsi="Arial" w:cs="Arial"/>
          <w:color w:val="0F243E" w:themeColor="text2" w:themeShade="80"/>
          <w:spacing w:val="-5"/>
          <w:kern w:val="1"/>
          <w:lang w:eastAsia="zh-CN"/>
        </w:rPr>
        <w:t xml:space="preserve"> </w:t>
      </w:r>
      <w:r w:rsidRPr="00363EA0">
        <w:rPr>
          <w:rFonts w:ascii="Arial" w:eastAsia="Lucida Sans Unicode" w:hAnsi="Arial" w:cs="Arial"/>
          <w:color w:val="0F243E" w:themeColor="text2" w:themeShade="80"/>
          <w:kern w:val="1"/>
          <w:lang w:eastAsia="zh-CN"/>
        </w:rPr>
        <w:t>dołączyć:</w:t>
      </w:r>
    </w:p>
    <w:p w14:paraId="6EFBB3D5" w14:textId="77777777" w:rsidR="00D347BD" w:rsidRPr="00363EA0" w:rsidRDefault="00D347BD" w:rsidP="0068186D">
      <w:pPr>
        <w:pStyle w:val="Akapitzlist"/>
        <w:widowControl w:val="0"/>
        <w:numPr>
          <w:ilvl w:val="2"/>
          <w:numId w:val="31"/>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eastAsia="zh-CN"/>
        </w:rPr>
        <w:t>aktualne</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na</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dzień</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składania</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ofert</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oświadczenie</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24"/>
          <w:w w:val="99"/>
          <w:kern w:val="1"/>
          <w:sz w:val="22"/>
          <w:szCs w:val="22"/>
          <w:lang w:eastAsia="zh-CN"/>
        </w:rPr>
        <w:t xml:space="preserve"> </w:t>
      </w:r>
      <w:r w:rsidRPr="00363EA0">
        <w:rPr>
          <w:rFonts w:ascii="Arial" w:eastAsia="Lucida Sans Unicode" w:hAnsi="Arial" w:cs="Arial"/>
          <w:color w:val="0F243E" w:themeColor="text2" w:themeShade="80"/>
          <w:spacing w:val="-1"/>
          <w:kern w:val="1"/>
          <w:sz w:val="22"/>
          <w:szCs w:val="22"/>
          <w:lang w:eastAsia="zh-CN"/>
        </w:rPr>
        <w:t>spełnianiu</w:t>
      </w:r>
      <w:r w:rsidRPr="00363EA0">
        <w:rPr>
          <w:rFonts w:ascii="Arial" w:eastAsia="Lucida Sans Unicode" w:hAnsi="Arial" w:cs="Arial"/>
          <w:color w:val="0F243E" w:themeColor="text2" w:themeShade="80"/>
          <w:spacing w:val="4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warunków</w:t>
      </w:r>
      <w:r w:rsidRPr="00363EA0">
        <w:rPr>
          <w:rFonts w:ascii="Arial" w:eastAsia="Lucida Sans Unicode" w:hAnsi="Arial" w:cs="Arial"/>
          <w:color w:val="0F243E" w:themeColor="text2" w:themeShade="80"/>
          <w:spacing w:val="4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udziału</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spacing w:val="47"/>
          <w:kern w:val="1"/>
          <w:sz w:val="22"/>
          <w:szCs w:val="22"/>
          <w:lang w:val="pl-PL" w:eastAsia="zh-CN"/>
        </w:rPr>
        <w:br/>
      </w:r>
      <w:r w:rsidRPr="00363EA0">
        <w:rPr>
          <w:rFonts w:ascii="Arial" w:eastAsia="Lucida Sans Unicode" w:hAnsi="Arial" w:cs="Arial"/>
          <w:color w:val="0F243E" w:themeColor="text2" w:themeShade="80"/>
          <w:kern w:val="1"/>
          <w:sz w:val="22"/>
          <w:szCs w:val="22"/>
          <w:lang w:eastAsia="zh-CN"/>
        </w:rPr>
        <w:t>w</w:t>
      </w:r>
      <w:r w:rsidRPr="00363EA0">
        <w:rPr>
          <w:rFonts w:ascii="Arial" w:eastAsia="Lucida Sans Unicode" w:hAnsi="Arial" w:cs="Arial"/>
          <w:color w:val="0F243E" w:themeColor="text2" w:themeShade="80"/>
          <w:spacing w:val="5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postępowaniu</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t>
      </w:r>
      <w:r w:rsidRPr="00363EA0">
        <w:rPr>
          <w:rFonts w:ascii="Arial" w:eastAsia="Lucida Sans Unicode" w:hAnsi="Arial" w:cs="Arial"/>
          <w:color w:val="0F243E" w:themeColor="text2" w:themeShade="80"/>
          <w:spacing w:val="-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zgodnie</w:t>
      </w:r>
      <w:r w:rsidRPr="00363EA0">
        <w:rPr>
          <w:rFonts w:ascii="Arial" w:eastAsia="Lucida Sans Unicode" w:hAnsi="Arial" w:cs="Arial"/>
          <w:color w:val="0F243E" w:themeColor="text2" w:themeShade="80"/>
          <w:spacing w:val="-6"/>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Załącznikiem</w:t>
      </w:r>
      <w:r w:rsidRPr="00363EA0">
        <w:rPr>
          <w:rFonts w:ascii="Arial" w:eastAsia="Lucida Sans Unicode" w:hAnsi="Arial" w:cs="Arial"/>
          <w:b/>
          <w:bCs/>
          <w:color w:val="0F243E" w:themeColor="text2" w:themeShade="80"/>
          <w:spacing w:val="-6"/>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nr</w:t>
      </w:r>
      <w:r w:rsidRPr="00363EA0">
        <w:rPr>
          <w:rFonts w:ascii="Arial" w:eastAsia="Lucida Sans Unicode" w:hAnsi="Arial" w:cs="Arial"/>
          <w:b/>
          <w:bCs/>
          <w:color w:val="0F243E" w:themeColor="text2" w:themeShade="80"/>
          <w:spacing w:val="-4"/>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3</w:t>
      </w:r>
      <w:r w:rsidRPr="00363EA0">
        <w:rPr>
          <w:rFonts w:ascii="Arial" w:eastAsia="Lucida Sans Unicode" w:hAnsi="Arial" w:cs="Arial"/>
          <w:b/>
          <w:bCs/>
          <w:color w:val="0F243E" w:themeColor="text2" w:themeShade="80"/>
          <w:spacing w:val="-7"/>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do</w:t>
      </w:r>
      <w:r w:rsidRPr="00363EA0">
        <w:rPr>
          <w:rFonts w:ascii="Arial" w:eastAsia="Lucida Sans Unicode" w:hAnsi="Arial" w:cs="Arial"/>
          <w:b/>
          <w:bCs/>
          <w:color w:val="0F243E" w:themeColor="text2" w:themeShade="80"/>
          <w:spacing w:val="-3"/>
          <w:kern w:val="1"/>
          <w:sz w:val="22"/>
          <w:szCs w:val="22"/>
          <w:lang w:eastAsia="zh-CN"/>
        </w:rPr>
        <w:t xml:space="preserve"> </w:t>
      </w:r>
      <w:r w:rsidRPr="00363EA0">
        <w:rPr>
          <w:rFonts w:ascii="Arial" w:eastAsia="Lucida Sans Unicode" w:hAnsi="Arial" w:cs="Arial"/>
          <w:b/>
          <w:bCs/>
          <w:color w:val="0F243E" w:themeColor="text2" w:themeShade="80"/>
          <w:spacing w:val="-1"/>
          <w:kern w:val="1"/>
          <w:sz w:val="22"/>
          <w:szCs w:val="22"/>
          <w:lang w:eastAsia="zh-CN"/>
        </w:rPr>
        <w:t>SWZ</w:t>
      </w:r>
      <w:r w:rsidRPr="00363EA0">
        <w:rPr>
          <w:rFonts w:ascii="Arial" w:eastAsia="Lucida Sans Unicode" w:hAnsi="Arial" w:cs="Arial"/>
          <w:color w:val="0F243E" w:themeColor="text2" w:themeShade="80"/>
          <w:spacing w:val="-1"/>
          <w:kern w:val="1"/>
          <w:sz w:val="22"/>
          <w:szCs w:val="22"/>
          <w:lang w:eastAsia="zh-CN"/>
        </w:rPr>
        <w:t>;</w:t>
      </w:r>
    </w:p>
    <w:p w14:paraId="492EEF95" w14:textId="77777777" w:rsidR="00D347BD" w:rsidRPr="00363EA0" w:rsidRDefault="00D347BD" w:rsidP="0068186D">
      <w:pPr>
        <w:pStyle w:val="Akapitzlist"/>
        <w:widowControl w:val="0"/>
        <w:numPr>
          <w:ilvl w:val="2"/>
          <w:numId w:val="31"/>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eastAsia="zh-CN"/>
        </w:rPr>
        <w:t>aktualne</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na</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dzień</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składania</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ofert</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oświadczenie</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braku</w:t>
      </w:r>
      <w:r w:rsidRPr="00363EA0">
        <w:rPr>
          <w:rFonts w:ascii="Arial" w:eastAsia="Lucida Sans Unicode" w:hAnsi="Arial" w:cs="Arial"/>
          <w:color w:val="0F243E" w:themeColor="text2" w:themeShade="80"/>
          <w:spacing w:val="5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podstaw</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do</w:t>
      </w:r>
      <w:r w:rsidRPr="00363EA0">
        <w:rPr>
          <w:rFonts w:ascii="Arial" w:eastAsia="Lucida Sans Unicode" w:hAnsi="Arial" w:cs="Arial"/>
          <w:color w:val="0F243E" w:themeColor="text2" w:themeShade="80"/>
          <w:spacing w:val="5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wykluczenia</w:t>
      </w:r>
      <w:r w:rsidRPr="00363EA0">
        <w:rPr>
          <w:rFonts w:ascii="Arial" w:eastAsia="Lucida Sans Unicode" w:hAnsi="Arial" w:cs="Arial"/>
          <w:color w:val="0F243E" w:themeColor="text2" w:themeShade="80"/>
          <w:spacing w:val="49"/>
          <w:kern w:val="1"/>
          <w:sz w:val="22"/>
          <w:szCs w:val="22"/>
          <w:lang w:eastAsia="zh-CN"/>
        </w:rPr>
        <w:t xml:space="preserve"> </w:t>
      </w:r>
      <w:r w:rsidRPr="00363EA0">
        <w:rPr>
          <w:rFonts w:ascii="Arial" w:eastAsia="Lucida Sans Unicode" w:hAnsi="Arial" w:cs="Arial"/>
          <w:color w:val="0F243E" w:themeColor="text2" w:themeShade="80"/>
          <w:spacing w:val="49"/>
          <w:kern w:val="1"/>
          <w:sz w:val="22"/>
          <w:szCs w:val="22"/>
          <w:lang w:val="pl-PL" w:eastAsia="zh-CN"/>
        </w:rPr>
        <w:br/>
      </w:r>
      <w:r w:rsidRPr="00363EA0">
        <w:rPr>
          <w:rFonts w:ascii="Arial" w:eastAsia="Lucida Sans Unicode" w:hAnsi="Arial" w:cs="Arial"/>
          <w:color w:val="0F243E" w:themeColor="text2" w:themeShade="80"/>
          <w:kern w:val="1"/>
          <w:sz w:val="22"/>
          <w:szCs w:val="22"/>
          <w:lang w:eastAsia="zh-CN"/>
        </w:rPr>
        <w:t>z</w:t>
      </w:r>
      <w:r w:rsidRPr="00363EA0">
        <w:rPr>
          <w:rFonts w:ascii="Arial" w:eastAsia="Lucida Sans Unicode" w:hAnsi="Arial" w:cs="Arial"/>
          <w:color w:val="0F243E" w:themeColor="text2" w:themeShade="80"/>
          <w:spacing w:val="36"/>
          <w:w w:val="9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 xml:space="preserve">postępowania zgodnie z  </w:t>
      </w:r>
      <w:r w:rsidRPr="00363EA0">
        <w:rPr>
          <w:rFonts w:ascii="Arial" w:eastAsia="Lucida Sans Unicode" w:hAnsi="Arial" w:cs="Arial"/>
          <w:b/>
          <w:color w:val="0F243E" w:themeColor="text2" w:themeShade="80"/>
          <w:kern w:val="1"/>
          <w:sz w:val="22"/>
          <w:szCs w:val="22"/>
          <w:lang w:eastAsia="zh-CN"/>
        </w:rPr>
        <w:t>Załącznikiem nr</w:t>
      </w:r>
      <w:r w:rsidRPr="00363EA0">
        <w:rPr>
          <w:rFonts w:ascii="Arial" w:eastAsia="Lucida Sans Unicode" w:hAnsi="Arial" w:cs="Arial"/>
          <w:color w:val="0F243E" w:themeColor="text2" w:themeShade="80"/>
          <w:kern w:val="1"/>
          <w:sz w:val="22"/>
          <w:szCs w:val="22"/>
          <w:lang w:eastAsia="zh-CN"/>
        </w:rPr>
        <w:t xml:space="preserve"> </w:t>
      </w:r>
      <w:r w:rsidRPr="00363EA0">
        <w:rPr>
          <w:rFonts w:ascii="Arial" w:eastAsia="Lucida Sans Unicode" w:hAnsi="Arial" w:cs="Arial"/>
          <w:b/>
          <w:color w:val="0F243E" w:themeColor="text2" w:themeShade="80"/>
          <w:kern w:val="1"/>
          <w:sz w:val="22"/>
          <w:szCs w:val="22"/>
          <w:lang w:eastAsia="zh-CN"/>
        </w:rPr>
        <w:t>4</w:t>
      </w:r>
      <w:r w:rsidRPr="00363EA0">
        <w:rPr>
          <w:rFonts w:ascii="Arial" w:eastAsia="Lucida Sans Unicode" w:hAnsi="Arial" w:cs="Arial"/>
          <w:color w:val="0F243E" w:themeColor="text2" w:themeShade="80"/>
          <w:kern w:val="1"/>
          <w:sz w:val="22"/>
          <w:szCs w:val="22"/>
          <w:lang w:eastAsia="zh-CN"/>
        </w:rPr>
        <w:t xml:space="preserve"> do SWZ</w:t>
      </w:r>
      <w:r w:rsidRPr="00363EA0">
        <w:rPr>
          <w:rFonts w:ascii="Arial" w:eastAsia="Lucida Sans Unicode" w:hAnsi="Arial" w:cs="Arial"/>
          <w:color w:val="0F243E" w:themeColor="text2" w:themeShade="80"/>
          <w:kern w:val="1"/>
          <w:sz w:val="22"/>
          <w:szCs w:val="22"/>
          <w:lang w:val="pl-PL" w:eastAsia="zh-CN"/>
        </w:rPr>
        <w:t>;</w:t>
      </w:r>
    </w:p>
    <w:p w14:paraId="28AA150D" w14:textId="77777777" w:rsidR="00D347BD" w:rsidRPr="00363EA0" w:rsidRDefault="00D347BD" w:rsidP="0068186D">
      <w:pPr>
        <w:pStyle w:val="Akapitzlist"/>
        <w:widowControl w:val="0"/>
        <w:numPr>
          <w:ilvl w:val="2"/>
          <w:numId w:val="31"/>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val="pl-PL" w:eastAsia="zh-CN"/>
        </w:rPr>
        <w:t>o</w:t>
      </w:r>
      <w:r w:rsidRPr="00363EA0">
        <w:rPr>
          <w:rFonts w:ascii="Arial" w:eastAsia="Lucida Sans Unicode" w:hAnsi="Arial" w:cs="Arial"/>
          <w:color w:val="0F243E" w:themeColor="text2" w:themeShade="80"/>
          <w:kern w:val="1"/>
          <w:sz w:val="22"/>
          <w:szCs w:val="22"/>
          <w:lang w:eastAsia="zh-CN"/>
        </w:rPr>
        <w:t>świadczenie</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wykonawcy,</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zakresie</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art.</w:t>
      </w:r>
      <w:r w:rsidRPr="00363EA0">
        <w:rPr>
          <w:rFonts w:ascii="Arial" w:eastAsia="Lucida Sans Unicode" w:hAnsi="Arial" w:cs="Arial"/>
          <w:color w:val="0F243E" w:themeColor="text2" w:themeShade="80"/>
          <w:spacing w:val="4"/>
          <w:kern w:val="1"/>
          <w:sz w:val="22"/>
          <w:szCs w:val="22"/>
          <w:lang w:eastAsia="zh-CN"/>
        </w:rPr>
        <w:t xml:space="preserve"> </w:t>
      </w:r>
      <w:r w:rsidRPr="00363EA0">
        <w:rPr>
          <w:rFonts w:ascii="Arial" w:eastAsia="Lucida Sans Unicode" w:hAnsi="Arial" w:cs="Arial"/>
          <w:color w:val="0F243E" w:themeColor="text2" w:themeShade="80"/>
          <w:spacing w:val="-1"/>
          <w:kern w:val="1"/>
          <w:sz w:val="22"/>
          <w:szCs w:val="22"/>
          <w:lang w:eastAsia="zh-CN"/>
        </w:rPr>
        <w:t>108</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ust.</w:t>
      </w:r>
      <w:r w:rsidRPr="00363EA0">
        <w:rPr>
          <w:rFonts w:ascii="Arial" w:eastAsia="Lucida Sans Unicode" w:hAnsi="Arial" w:cs="Arial"/>
          <w:color w:val="0F243E" w:themeColor="text2" w:themeShade="80"/>
          <w:spacing w:val="2"/>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1</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pkt</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5</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ustawy PZP,</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braku</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przynależności</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do</w:t>
      </w:r>
      <w:r w:rsidRPr="00363EA0">
        <w:rPr>
          <w:rFonts w:ascii="Arial" w:eastAsia="Lucida Sans Unicode" w:hAnsi="Arial" w:cs="Arial"/>
          <w:color w:val="0F243E" w:themeColor="text2" w:themeShade="80"/>
          <w:spacing w:val="26"/>
          <w:w w:val="9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tej</w:t>
      </w:r>
      <w:r w:rsidRPr="00363EA0">
        <w:rPr>
          <w:rFonts w:ascii="Arial" w:eastAsia="Lucida Sans Unicode" w:hAnsi="Arial" w:cs="Arial"/>
          <w:color w:val="0F243E" w:themeColor="text2" w:themeShade="80"/>
          <w:spacing w:val="5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samej</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grupy</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kapitałowej,</w:t>
      </w:r>
      <w:r w:rsidRPr="00363EA0">
        <w:rPr>
          <w:rFonts w:ascii="Arial" w:eastAsia="Lucida Sans Unicode" w:hAnsi="Arial" w:cs="Arial"/>
          <w:color w:val="0F243E" w:themeColor="text2" w:themeShade="80"/>
          <w:spacing w:val="54"/>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w:t>
      </w:r>
      <w:r w:rsidRPr="00363EA0">
        <w:rPr>
          <w:rFonts w:ascii="Arial" w:eastAsia="Lucida Sans Unicode" w:hAnsi="Arial" w:cs="Arial"/>
          <w:color w:val="0F243E" w:themeColor="text2" w:themeShade="80"/>
          <w:spacing w:val="5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rozumieniu ustawy</w:t>
      </w:r>
      <w:r w:rsidRPr="00363EA0">
        <w:rPr>
          <w:rFonts w:ascii="Arial" w:eastAsia="Lucida Sans Unicode" w:hAnsi="Arial" w:cs="Arial"/>
          <w:color w:val="0F243E" w:themeColor="text2" w:themeShade="80"/>
          <w:spacing w:val="4"/>
          <w:kern w:val="1"/>
          <w:sz w:val="22"/>
          <w:szCs w:val="22"/>
          <w:lang w:eastAsia="zh-CN"/>
        </w:rPr>
        <w:t xml:space="preserve"> </w:t>
      </w:r>
      <w:proofErr w:type="gramStart"/>
      <w:r w:rsidRPr="00363EA0">
        <w:rPr>
          <w:rFonts w:ascii="Arial" w:eastAsia="Lucida Sans Unicode" w:hAnsi="Arial" w:cs="Arial"/>
          <w:color w:val="0F243E" w:themeColor="text2" w:themeShade="80"/>
          <w:kern w:val="1"/>
          <w:sz w:val="22"/>
          <w:szCs w:val="22"/>
          <w:lang w:eastAsia="zh-CN"/>
        </w:rPr>
        <w:t>z  dnia</w:t>
      </w:r>
      <w:proofErr w:type="gramEnd"/>
      <w:r w:rsidRPr="00363EA0">
        <w:rPr>
          <w:rFonts w:ascii="Arial" w:eastAsia="Lucida Sans Unicode" w:hAnsi="Arial" w:cs="Arial"/>
          <w:color w:val="0F243E" w:themeColor="text2" w:themeShade="80"/>
          <w:kern w:val="1"/>
          <w:sz w:val="22"/>
          <w:szCs w:val="22"/>
          <w:lang w:eastAsia="zh-CN"/>
        </w:rPr>
        <w:t xml:space="preserve"> 16</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lutego 2007 r.</w:t>
      </w:r>
      <w:r w:rsidRPr="00363EA0">
        <w:rPr>
          <w:rFonts w:ascii="Arial" w:eastAsia="Lucida Sans Unicode" w:hAnsi="Arial" w:cs="Arial"/>
          <w:color w:val="0F243E" w:themeColor="text2" w:themeShade="80"/>
          <w:spacing w:val="54"/>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ochronie</w:t>
      </w:r>
      <w:r w:rsidRPr="00363EA0">
        <w:rPr>
          <w:rFonts w:ascii="Arial" w:eastAsia="Lucida Sans Unicode" w:hAnsi="Arial" w:cs="Arial"/>
          <w:color w:val="0F243E" w:themeColor="text2" w:themeShade="80"/>
          <w:spacing w:val="30"/>
          <w:w w:val="9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konkurencji</w:t>
      </w:r>
      <w:r w:rsidRPr="00363EA0">
        <w:rPr>
          <w:rFonts w:ascii="Arial" w:eastAsia="Lucida Sans Unicode" w:hAnsi="Arial" w:cs="Arial"/>
          <w:color w:val="0F243E" w:themeColor="text2" w:themeShade="80"/>
          <w:spacing w:val="26"/>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i</w:t>
      </w:r>
      <w:r w:rsidRPr="00363EA0">
        <w:rPr>
          <w:rFonts w:ascii="Arial" w:eastAsia="Lucida Sans Unicode" w:hAnsi="Arial" w:cs="Arial"/>
          <w:color w:val="0F243E" w:themeColor="text2" w:themeShade="80"/>
          <w:spacing w:val="2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konsumentów</w:t>
      </w:r>
      <w:r w:rsidRPr="00363EA0">
        <w:rPr>
          <w:rFonts w:ascii="Arial" w:eastAsia="Lucida Sans Unicode" w:hAnsi="Arial" w:cs="Arial"/>
          <w:color w:val="0F243E" w:themeColor="text2" w:themeShade="80"/>
          <w:spacing w:val="28"/>
          <w:kern w:val="1"/>
          <w:sz w:val="22"/>
          <w:szCs w:val="22"/>
          <w:lang w:eastAsia="zh-CN"/>
        </w:rPr>
        <w:t xml:space="preserve"> </w:t>
      </w:r>
      <w:r w:rsidRPr="00363EA0">
        <w:rPr>
          <w:rFonts w:ascii="Arial" w:eastAsia="Lucida Sans Unicode" w:hAnsi="Arial" w:cs="Arial"/>
          <w:color w:val="0F243E" w:themeColor="text2" w:themeShade="80"/>
          <w:spacing w:val="1"/>
          <w:kern w:val="1"/>
          <w:sz w:val="22"/>
          <w:szCs w:val="22"/>
          <w:lang w:eastAsia="zh-CN"/>
        </w:rPr>
        <w:t>(</w:t>
      </w:r>
      <w:proofErr w:type="spellStart"/>
      <w:r w:rsidRPr="00363EA0">
        <w:rPr>
          <w:rFonts w:ascii="Arial" w:eastAsia="Lucida Sans Unicode" w:hAnsi="Arial" w:cs="Arial"/>
          <w:color w:val="0F243E" w:themeColor="text2" w:themeShade="80"/>
          <w:spacing w:val="1"/>
          <w:kern w:val="1"/>
          <w:sz w:val="22"/>
          <w:szCs w:val="22"/>
          <w:lang w:eastAsia="zh-CN"/>
        </w:rPr>
        <w:t>t.j</w:t>
      </w:r>
      <w:proofErr w:type="spellEnd"/>
      <w:r w:rsidRPr="00363EA0">
        <w:rPr>
          <w:rFonts w:ascii="Arial" w:eastAsia="Lucida Sans Unicode" w:hAnsi="Arial" w:cs="Arial"/>
          <w:color w:val="0F243E" w:themeColor="text2" w:themeShade="80"/>
          <w:spacing w:val="1"/>
          <w:kern w:val="1"/>
          <w:sz w:val="22"/>
          <w:szCs w:val="22"/>
          <w:lang w:eastAsia="zh-CN"/>
        </w:rPr>
        <w:t>. Dz.</w:t>
      </w:r>
      <w:r w:rsidRPr="00363EA0">
        <w:rPr>
          <w:rFonts w:ascii="Arial" w:eastAsia="Lucida Sans Unicode" w:hAnsi="Arial" w:cs="Arial"/>
          <w:color w:val="0F243E" w:themeColor="text2" w:themeShade="80"/>
          <w:spacing w:val="2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U.</w:t>
      </w:r>
      <w:r w:rsidRPr="00363EA0">
        <w:rPr>
          <w:rFonts w:ascii="Arial" w:eastAsia="Lucida Sans Unicode" w:hAnsi="Arial" w:cs="Arial"/>
          <w:color w:val="0F243E" w:themeColor="text2" w:themeShade="80"/>
          <w:spacing w:val="2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w:t>
      </w:r>
      <w:r w:rsidRPr="00363EA0">
        <w:rPr>
          <w:rFonts w:ascii="Arial" w:eastAsia="Lucida Sans Unicode" w:hAnsi="Arial" w:cs="Arial"/>
          <w:color w:val="0F243E" w:themeColor="text2" w:themeShade="80"/>
          <w:spacing w:val="28"/>
          <w:kern w:val="1"/>
          <w:sz w:val="22"/>
          <w:szCs w:val="22"/>
          <w:lang w:eastAsia="zh-CN"/>
        </w:rPr>
        <w:t xml:space="preserve"> </w:t>
      </w:r>
      <w:r w:rsidRPr="00363EA0">
        <w:rPr>
          <w:rFonts w:ascii="Arial" w:eastAsia="Lucida Sans Unicode" w:hAnsi="Arial" w:cs="Arial"/>
          <w:color w:val="0F243E" w:themeColor="text2" w:themeShade="80"/>
          <w:spacing w:val="-1"/>
          <w:kern w:val="1"/>
          <w:sz w:val="22"/>
          <w:szCs w:val="22"/>
          <w:lang w:eastAsia="zh-CN"/>
        </w:rPr>
        <w:t>2021</w:t>
      </w:r>
      <w:r w:rsidRPr="00363EA0">
        <w:rPr>
          <w:rFonts w:ascii="Arial" w:eastAsia="Lucida Sans Unicode" w:hAnsi="Arial" w:cs="Arial"/>
          <w:color w:val="0F243E" w:themeColor="text2" w:themeShade="80"/>
          <w:spacing w:val="2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r.</w:t>
      </w:r>
      <w:r w:rsidRPr="00363EA0">
        <w:rPr>
          <w:rFonts w:ascii="Arial" w:eastAsia="Lucida Sans Unicode" w:hAnsi="Arial" w:cs="Arial"/>
          <w:color w:val="0F243E" w:themeColor="text2" w:themeShade="80"/>
          <w:spacing w:val="2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poz.</w:t>
      </w:r>
      <w:r w:rsidRPr="00363EA0">
        <w:rPr>
          <w:rFonts w:ascii="Arial" w:eastAsia="Lucida Sans Unicode" w:hAnsi="Arial" w:cs="Arial"/>
          <w:color w:val="0F243E" w:themeColor="text2" w:themeShade="80"/>
          <w:spacing w:val="2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275</w:t>
      </w:r>
      <w:r w:rsidRPr="00363EA0">
        <w:rPr>
          <w:rFonts w:ascii="Arial" w:eastAsia="Lucida Sans Unicode" w:hAnsi="Arial" w:cs="Arial"/>
          <w:color w:val="0F243E" w:themeColor="text2" w:themeShade="80"/>
          <w:kern w:val="1"/>
          <w:sz w:val="22"/>
          <w:szCs w:val="22"/>
          <w:lang w:val="pl-PL" w:eastAsia="zh-CN"/>
        </w:rPr>
        <w:t xml:space="preserve">), </w:t>
      </w:r>
      <w:r w:rsidRPr="00363EA0">
        <w:rPr>
          <w:rFonts w:ascii="Arial" w:eastAsia="Lucida Sans Unicode" w:hAnsi="Arial" w:cs="Arial"/>
          <w:color w:val="0F243E" w:themeColor="text2" w:themeShade="80"/>
          <w:kern w:val="1"/>
          <w:sz w:val="22"/>
          <w:szCs w:val="22"/>
          <w:lang w:eastAsia="zh-CN"/>
        </w:rPr>
        <w:t>z</w:t>
      </w:r>
      <w:r w:rsidRPr="00363EA0">
        <w:rPr>
          <w:rFonts w:ascii="Arial" w:eastAsia="Lucida Sans Unicode" w:hAnsi="Arial" w:cs="Arial"/>
          <w:color w:val="0F243E" w:themeColor="text2" w:themeShade="80"/>
          <w:spacing w:val="2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innym</w:t>
      </w:r>
      <w:r w:rsidRPr="00363EA0">
        <w:rPr>
          <w:rFonts w:ascii="Arial" w:eastAsia="Lucida Sans Unicode" w:hAnsi="Arial" w:cs="Arial"/>
          <w:color w:val="0F243E" w:themeColor="text2" w:themeShade="80"/>
          <w:spacing w:val="2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wykonawcą,</w:t>
      </w:r>
      <w:r w:rsidRPr="00363EA0">
        <w:rPr>
          <w:rFonts w:ascii="Arial" w:eastAsia="Lucida Sans Unicode" w:hAnsi="Arial" w:cs="Arial"/>
          <w:color w:val="0F243E" w:themeColor="text2" w:themeShade="80"/>
          <w:spacing w:val="2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który</w:t>
      </w:r>
      <w:r w:rsidRPr="00363EA0">
        <w:rPr>
          <w:rFonts w:ascii="Arial" w:eastAsia="Lucida Sans Unicode" w:hAnsi="Arial" w:cs="Arial"/>
          <w:color w:val="0F243E" w:themeColor="text2" w:themeShade="80"/>
          <w:spacing w:val="2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złożył</w:t>
      </w:r>
      <w:r w:rsidRPr="00363EA0">
        <w:rPr>
          <w:rFonts w:ascii="Arial" w:eastAsia="Lucida Sans Unicode" w:hAnsi="Arial" w:cs="Arial"/>
          <w:color w:val="0F243E" w:themeColor="text2" w:themeShade="80"/>
          <w:spacing w:val="36"/>
          <w:w w:val="9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odrębną</w:t>
      </w:r>
      <w:r w:rsidRPr="00363EA0">
        <w:rPr>
          <w:rFonts w:ascii="Arial" w:eastAsia="Lucida Sans Unicode" w:hAnsi="Arial" w:cs="Arial"/>
          <w:color w:val="0F243E" w:themeColor="text2" w:themeShade="80"/>
          <w:spacing w:val="2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ofertę,</w:t>
      </w:r>
      <w:r w:rsidRPr="00363EA0">
        <w:rPr>
          <w:rFonts w:ascii="Arial" w:eastAsia="Lucida Sans Unicode" w:hAnsi="Arial" w:cs="Arial"/>
          <w:color w:val="0F243E" w:themeColor="text2" w:themeShade="80"/>
          <w:spacing w:val="3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ofertę</w:t>
      </w:r>
      <w:r w:rsidRPr="00363EA0">
        <w:rPr>
          <w:rFonts w:ascii="Arial" w:eastAsia="Lucida Sans Unicode" w:hAnsi="Arial" w:cs="Arial"/>
          <w:color w:val="0F243E" w:themeColor="text2" w:themeShade="80"/>
          <w:spacing w:val="2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częściową</w:t>
      </w:r>
      <w:r w:rsidRPr="00363EA0">
        <w:rPr>
          <w:rFonts w:ascii="Arial" w:eastAsia="Lucida Sans Unicode" w:hAnsi="Arial" w:cs="Arial"/>
          <w:color w:val="0F243E" w:themeColor="text2" w:themeShade="80"/>
          <w:spacing w:val="30"/>
          <w:kern w:val="1"/>
          <w:sz w:val="22"/>
          <w:szCs w:val="22"/>
          <w:lang w:eastAsia="zh-CN"/>
        </w:rPr>
        <w:t xml:space="preserve"> </w:t>
      </w:r>
      <w:r w:rsidRPr="00363EA0">
        <w:rPr>
          <w:rFonts w:ascii="Arial" w:eastAsia="Lucida Sans Unicode" w:hAnsi="Arial" w:cs="Arial"/>
          <w:color w:val="0F243E" w:themeColor="text2" w:themeShade="80"/>
          <w:spacing w:val="-1"/>
          <w:kern w:val="1"/>
          <w:sz w:val="22"/>
          <w:szCs w:val="22"/>
          <w:lang w:eastAsia="zh-CN"/>
        </w:rPr>
        <w:t>lub</w:t>
      </w:r>
      <w:r w:rsidRPr="00363EA0">
        <w:rPr>
          <w:rFonts w:ascii="Arial" w:eastAsia="Lucida Sans Unicode" w:hAnsi="Arial" w:cs="Arial"/>
          <w:color w:val="0F243E" w:themeColor="text2" w:themeShade="80"/>
          <w:spacing w:val="3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wniosek</w:t>
      </w:r>
      <w:r w:rsidRPr="00363EA0">
        <w:rPr>
          <w:rFonts w:ascii="Arial" w:eastAsia="Lucida Sans Unicode" w:hAnsi="Arial" w:cs="Arial"/>
          <w:color w:val="0F243E" w:themeColor="text2" w:themeShade="80"/>
          <w:spacing w:val="2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3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dopuszczenie</w:t>
      </w:r>
      <w:r w:rsidRPr="00363EA0">
        <w:rPr>
          <w:rFonts w:ascii="Arial" w:eastAsia="Lucida Sans Unicode" w:hAnsi="Arial" w:cs="Arial"/>
          <w:color w:val="0F243E" w:themeColor="text2" w:themeShade="80"/>
          <w:spacing w:val="2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do</w:t>
      </w:r>
      <w:r w:rsidRPr="00363EA0">
        <w:rPr>
          <w:rFonts w:ascii="Arial" w:eastAsia="Lucida Sans Unicode" w:hAnsi="Arial" w:cs="Arial"/>
          <w:color w:val="0F243E" w:themeColor="text2" w:themeShade="80"/>
          <w:spacing w:val="2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udziału</w:t>
      </w:r>
      <w:r w:rsidRPr="00363EA0">
        <w:rPr>
          <w:rFonts w:ascii="Arial" w:eastAsia="Lucida Sans Unicode" w:hAnsi="Arial" w:cs="Arial"/>
          <w:color w:val="0F243E" w:themeColor="text2" w:themeShade="80"/>
          <w:spacing w:val="2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w:t>
      </w:r>
      <w:r w:rsidRPr="00363EA0">
        <w:rPr>
          <w:rFonts w:ascii="Arial" w:eastAsia="Lucida Sans Unicode" w:hAnsi="Arial" w:cs="Arial"/>
          <w:color w:val="0F243E" w:themeColor="text2" w:themeShade="80"/>
          <w:spacing w:val="32"/>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postępowaniu,</w:t>
      </w:r>
      <w:r w:rsidRPr="00363EA0">
        <w:rPr>
          <w:rFonts w:ascii="Arial" w:eastAsia="Lucida Sans Unicode" w:hAnsi="Arial" w:cs="Arial"/>
          <w:color w:val="0F243E" w:themeColor="text2" w:themeShade="80"/>
          <w:spacing w:val="30"/>
          <w:w w:val="99"/>
          <w:kern w:val="1"/>
          <w:sz w:val="22"/>
          <w:szCs w:val="22"/>
          <w:lang w:eastAsia="zh-CN"/>
        </w:rPr>
        <w:t xml:space="preserve"> </w:t>
      </w:r>
      <w:r w:rsidRPr="00363EA0">
        <w:rPr>
          <w:rFonts w:ascii="Arial" w:eastAsia="Lucida Sans Unicode" w:hAnsi="Arial" w:cs="Arial"/>
          <w:color w:val="0F243E" w:themeColor="text2" w:themeShade="80"/>
          <w:spacing w:val="-1"/>
          <w:kern w:val="1"/>
          <w:sz w:val="22"/>
          <w:szCs w:val="22"/>
          <w:lang w:eastAsia="zh-CN"/>
        </w:rPr>
        <w:t>albo</w:t>
      </w:r>
      <w:r w:rsidRPr="00363EA0">
        <w:rPr>
          <w:rFonts w:ascii="Arial" w:eastAsia="Lucida Sans Unicode" w:hAnsi="Arial" w:cs="Arial"/>
          <w:color w:val="0F243E" w:themeColor="text2" w:themeShade="80"/>
          <w:spacing w:val="12"/>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oświadczenia</w:t>
      </w:r>
      <w:r w:rsidRPr="00363EA0">
        <w:rPr>
          <w:rFonts w:ascii="Arial" w:eastAsia="Lucida Sans Unicode" w:hAnsi="Arial" w:cs="Arial"/>
          <w:color w:val="0F243E" w:themeColor="text2" w:themeShade="80"/>
          <w:spacing w:val="14"/>
          <w:kern w:val="1"/>
          <w:sz w:val="22"/>
          <w:szCs w:val="22"/>
          <w:lang w:eastAsia="zh-CN"/>
        </w:rPr>
        <w:t xml:space="preserve"> </w:t>
      </w:r>
      <w:r w:rsidRPr="00363EA0">
        <w:rPr>
          <w:rFonts w:ascii="Arial" w:eastAsia="Lucida Sans Unicode" w:hAnsi="Arial" w:cs="Arial"/>
          <w:color w:val="0F243E" w:themeColor="text2" w:themeShade="80"/>
          <w:spacing w:val="14"/>
          <w:kern w:val="1"/>
          <w:sz w:val="22"/>
          <w:szCs w:val="22"/>
          <w:lang w:eastAsia="zh-CN"/>
        </w:rPr>
        <w:br/>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1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przynależności</w:t>
      </w:r>
      <w:r w:rsidRPr="00363EA0">
        <w:rPr>
          <w:rFonts w:ascii="Arial" w:eastAsia="Lucida Sans Unicode" w:hAnsi="Arial" w:cs="Arial"/>
          <w:color w:val="0F243E" w:themeColor="text2" w:themeShade="80"/>
          <w:spacing w:val="1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do</w:t>
      </w:r>
      <w:r w:rsidRPr="00363EA0">
        <w:rPr>
          <w:rFonts w:ascii="Arial" w:eastAsia="Lucida Sans Unicode" w:hAnsi="Arial" w:cs="Arial"/>
          <w:color w:val="0F243E" w:themeColor="text2" w:themeShade="80"/>
          <w:spacing w:val="14"/>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tej</w:t>
      </w:r>
      <w:r w:rsidRPr="00363EA0">
        <w:rPr>
          <w:rFonts w:ascii="Arial" w:eastAsia="Lucida Sans Unicode" w:hAnsi="Arial" w:cs="Arial"/>
          <w:color w:val="0F243E" w:themeColor="text2" w:themeShade="80"/>
          <w:spacing w:val="1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samej</w:t>
      </w:r>
      <w:r w:rsidRPr="00363EA0">
        <w:rPr>
          <w:rFonts w:ascii="Arial" w:eastAsia="Lucida Sans Unicode" w:hAnsi="Arial" w:cs="Arial"/>
          <w:color w:val="0F243E" w:themeColor="text2" w:themeShade="80"/>
          <w:spacing w:val="1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grupy</w:t>
      </w:r>
      <w:r w:rsidRPr="00363EA0">
        <w:rPr>
          <w:rFonts w:ascii="Arial" w:eastAsia="Lucida Sans Unicode" w:hAnsi="Arial" w:cs="Arial"/>
          <w:color w:val="0F243E" w:themeColor="text2" w:themeShade="80"/>
          <w:spacing w:val="14"/>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kapitałowej</w:t>
      </w:r>
      <w:r w:rsidRPr="00363EA0">
        <w:rPr>
          <w:rFonts w:ascii="Arial" w:eastAsia="Lucida Sans Unicode" w:hAnsi="Arial" w:cs="Arial"/>
          <w:color w:val="0F243E" w:themeColor="text2" w:themeShade="80"/>
          <w:spacing w:val="1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wraz</w:t>
      </w:r>
      <w:r w:rsidRPr="00363EA0">
        <w:rPr>
          <w:rFonts w:ascii="Arial" w:eastAsia="Lucida Sans Unicode" w:hAnsi="Arial" w:cs="Arial"/>
          <w:color w:val="0F243E" w:themeColor="text2" w:themeShade="80"/>
          <w:spacing w:val="1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w:t>
      </w:r>
      <w:r w:rsidRPr="00363EA0">
        <w:rPr>
          <w:rFonts w:ascii="Arial" w:eastAsia="Lucida Sans Unicode" w:hAnsi="Arial" w:cs="Arial"/>
          <w:color w:val="0F243E" w:themeColor="text2" w:themeShade="80"/>
          <w:spacing w:val="14"/>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dokumentami</w:t>
      </w:r>
      <w:r w:rsidRPr="00363EA0">
        <w:rPr>
          <w:rFonts w:ascii="Arial" w:eastAsia="Lucida Sans Unicode" w:hAnsi="Arial" w:cs="Arial"/>
          <w:color w:val="0F243E" w:themeColor="text2" w:themeShade="80"/>
          <w:spacing w:val="14"/>
          <w:kern w:val="1"/>
          <w:sz w:val="22"/>
          <w:szCs w:val="22"/>
          <w:lang w:eastAsia="zh-CN"/>
        </w:rPr>
        <w:t xml:space="preserve"> </w:t>
      </w:r>
      <w:r w:rsidRPr="00363EA0">
        <w:rPr>
          <w:rFonts w:ascii="Arial" w:eastAsia="Lucida Sans Unicode" w:hAnsi="Arial" w:cs="Arial"/>
          <w:color w:val="0F243E" w:themeColor="text2" w:themeShade="80"/>
          <w:spacing w:val="-1"/>
          <w:kern w:val="1"/>
          <w:sz w:val="22"/>
          <w:szCs w:val="22"/>
          <w:lang w:eastAsia="zh-CN"/>
        </w:rPr>
        <w:t>lub</w:t>
      </w:r>
      <w:r w:rsidRPr="00363EA0">
        <w:rPr>
          <w:rFonts w:ascii="Arial" w:eastAsia="Lucida Sans Unicode" w:hAnsi="Arial" w:cs="Arial"/>
          <w:color w:val="0F243E" w:themeColor="text2" w:themeShade="80"/>
          <w:spacing w:val="34"/>
          <w:w w:val="9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informacjami</w:t>
      </w:r>
      <w:r w:rsidRPr="00363EA0">
        <w:rPr>
          <w:rFonts w:ascii="Arial" w:eastAsia="Lucida Sans Unicode" w:hAnsi="Arial" w:cs="Arial"/>
          <w:color w:val="0F243E" w:themeColor="text2" w:themeShade="80"/>
          <w:spacing w:val="3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potwierdzającymi</w:t>
      </w:r>
      <w:r w:rsidRPr="00363EA0">
        <w:rPr>
          <w:rFonts w:ascii="Arial" w:eastAsia="Lucida Sans Unicode" w:hAnsi="Arial" w:cs="Arial"/>
          <w:color w:val="0F243E" w:themeColor="text2" w:themeShade="80"/>
          <w:spacing w:val="36"/>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przygotowanie</w:t>
      </w:r>
      <w:r w:rsidRPr="00363EA0">
        <w:rPr>
          <w:rFonts w:ascii="Arial" w:eastAsia="Lucida Sans Unicode" w:hAnsi="Arial" w:cs="Arial"/>
          <w:color w:val="0F243E" w:themeColor="text2" w:themeShade="80"/>
          <w:spacing w:val="4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oferty,</w:t>
      </w:r>
      <w:r w:rsidRPr="00363EA0">
        <w:rPr>
          <w:rFonts w:ascii="Arial" w:eastAsia="Lucida Sans Unicode" w:hAnsi="Arial" w:cs="Arial"/>
          <w:color w:val="0F243E" w:themeColor="text2" w:themeShade="80"/>
          <w:spacing w:val="38"/>
          <w:kern w:val="1"/>
          <w:sz w:val="22"/>
          <w:szCs w:val="22"/>
          <w:lang w:eastAsia="zh-CN"/>
        </w:rPr>
        <w:t xml:space="preserve"> </w:t>
      </w:r>
      <w:r w:rsidRPr="00363EA0">
        <w:rPr>
          <w:rFonts w:ascii="Arial" w:eastAsia="Lucida Sans Unicode" w:hAnsi="Arial" w:cs="Arial"/>
          <w:color w:val="0F243E" w:themeColor="text2" w:themeShade="80"/>
          <w:spacing w:val="-1"/>
          <w:kern w:val="1"/>
          <w:sz w:val="22"/>
          <w:szCs w:val="22"/>
          <w:lang w:eastAsia="zh-CN"/>
        </w:rPr>
        <w:t>oferty</w:t>
      </w:r>
      <w:r w:rsidRPr="00363EA0">
        <w:rPr>
          <w:rFonts w:ascii="Arial" w:eastAsia="Lucida Sans Unicode" w:hAnsi="Arial" w:cs="Arial"/>
          <w:color w:val="0F243E" w:themeColor="text2" w:themeShade="80"/>
          <w:spacing w:val="4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częściowej</w:t>
      </w:r>
      <w:r w:rsidRPr="00363EA0">
        <w:rPr>
          <w:rFonts w:ascii="Arial" w:eastAsia="Lucida Sans Unicode" w:hAnsi="Arial" w:cs="Arial"/>
          <w:color w:val="0F243E" w:themeColor="text2" w:themeShade="80"/>
          <w:spacing w:val="42"/>
          <w:kern w:val="1"/>
          <w:sz w:val="22"/>
          <w:szCs w:val="22"/>
          <w:lang w:eastAsia="zh-CN"/>
        </w:rPr>
        <w:t xml:space="preserve"> </w:t>
      </w:r>
      <w:r w:rsidRPr="00363EA0">
        <w:rPr>
          <w:rFonts w:ascii="Arial" w:eastAsia="Lucida Sans Unicode" w:hAnsi="Arial" w:cs="Arial"/>
          <w:color w:val="0F243E" w:themeColor="text2" w:themeShade="80"/>
          <w:spacing w:val="-1"/>
          <w:kern w:val="1"/>
          <w:sz w:val="22"/>
          <w:szCs w:val="22"/>
          <w:lang w:eastAsia="zh-CN"/>
        </w:rPr>
        <w:t>lub</w:t>
      </w:r>
      <w:r w:rsidRPr="00363EA0">
        <w:rPr>
          <w:rFonts w:ascii="Arial" w:eastAsia="Lucida Sans Unicode" w:hAnsi="Arial" w:cs="Arial"/>
          <w:color w:val="0F243E" w:themeColor="text2" w:themeShade="80"/>
          <w:spacing w:val="4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wniosku</w:t>
      </w:r>
      <w:r w:rsidRPr="00363EA0">
        <w:rPr>
          <w:rFonts w:ascii="Arial" w:eastAsia="Lucida Sans Unicode" w:hAnsi="Arial" w:cs="Arial"/>
          <w:color w:val="0F243E" w:themeColor="text2" w:themeShade="80"/>
          <w:spacing w:val="4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48"/>
          <w:w w:val="9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dopuszczenie</w:t>
      </w:r>
      <w:r w:rsidRPr="00363EA0">
        <w:rPr>
          <w:rFonts w:ascii="Arial" w:eastAsia="Lucida Sans Unicode" w:hAnsi="Arial" w:cs="Arial"/>
          <w:color w:val="0F243E" w:themeColor="text2" w:themeShade="80"/>
          <w:spacing w:val="1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do</w:t>
      </w:r>
      <w:r w:rsidRPr="00363EA0">
        <w:rPr>
          <w:rFonts w:ascii="Arial" w:eastAsia="Lucida Sans Unicode" w:hAnsi="Arial" w:cs="Arial"/>
          <w:color w:val="0F243E" w:themeColor="text2" w:themeShade="80"/>
          <w:spacing w:val="1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udziału</w:t>
      </w:r>
      <w:r w:rsidRPr="00363EA0">
        <w:rPr>
          <w:rFonts w:ascii="Arial" w:eastAsia="Lucida Sans Unicode" w:hAnsi="Arial" w:cs="Arial"/>
          <w:color w:val="0F243E" w:themeColor="text2" w:themeShade="80"/>
          <w:spacing w:val="2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w:t>
      </w:r>
      <w:r w:rsidRPr="00363EA0">
        <w:rPr>
          <w:rFonts w:ascii="Arial" w:eastAsia="Lucida Sans Unicode" w:hAnsi="Arial" w:cs="Arial"/>
          <w:color w:val="0F243E" w:themeColor="text2" w:themeShade="80"/>
          <w:spacing w:val="2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postępowaniu</w:t>
      </w:r>
      <w:r w:rsidRPr="00363EA0">
        <w:rPr>
          <w:rFonts w:ascii="Arial" w:eastAsia="Lucida Sans Unicode" w:hAnsi="Arial" w:cs="Arial"/>
          <w:color w:val="0F243E" w:themeColor="text2" w:themeShade="80"/>
          <w:spacing w:val="1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niezależnie</w:t>
      </w:r>
      <w:r w:rsidRPr="00363EA0">
        <w:rPr>
          <w:rFonts w:ascii="Arial" w:eastAsia="Lucida Sans Unicode" w:hAnsi="Arial" w:cs="Arial"/>
          <w:color w:val="0F243E" w:themeColor="text2" w:themeShade="80"/>
          <w:spacing w:val="1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od</w:t>
      </w:r>
      <w:r w:rsidRPr="00363EA0">
        <w:rPr>
          <w:rFonts w:ascii="Arial" w:eastAsia="Lucida Sans Unicode" w:hAnsi="Arial" w:cs="Arial"/>
          <w:color w:val="0F243E" w:themeColor="text2" w:themeShade="80"/>
          <w:spacing w:val="1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innego</w:t>
      </w:r>
      <w:r w:rsidRPr="00363EA0">
        <w:rPr>
          <w:rFonts w:ascii="Arial" w:eastAsia="Lucida Sans Unicode" w:hAnsi="Arial" w:cs="Arial"/>
          <w:color w:val="0F243E" w:themeColor="text2" w:themeShade="80"/>
          <w:spacing w:val="1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wykonawcy</w:t>
      </w:r>
      <w:r w:rsidRPr="00363EA0">
        <w:rPr>
          <w:rFonts w:ascii="Arial" w:eastAsia="Lucida Sans Unicode" w:hAnsi="Arial" w:cs="Arial"/>
          <w:color w:val="0F243E" w:themeColor="text2" w:themeShade="80"/>
          <w:spacing w:val="1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należącego</w:t>
      </w:r>
      <w:r w:rsidRPr="00363EA0">
        <w:rPr>
          <w:rFonts w:ascii="Arial" w:eastAsia="Lucida Sans Unicode" w:hAnsi="Arial" w:cs="Arial"/>
          <w:color w:val="0F243E" w:themeColor="text2" w:themeShade="80"/>
          <w:spacing w:val="1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do</w:t>
      </w:r>
      <w:r w:rsidRPr="00363EA0">
        <w:rPr>
          <w:rFonts w:ascii="Arial" w:eastAsia="Lucida Sans Unicode" w:hAnsi="Arial" w:cs="Arial"/>
          <w:color w:val="0F243E" w:themeColor="text2" w:themeShade="80"/>
          <w:spacing w:val="26"/>
          <w:w w:val="9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tej</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spacing w:val="-1"/>
          <w:kern w:val="1"/>
          <w:sz w:val="22"/>
          <w:szCs w:val="22"/>
          <w:lang w:eastAsia="zh-CN"/>
        </w:rPr>
        <w:t>samej</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grupy</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kapitałowej –</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załącznik</w:t>
      </w:r>
      <w:r w:rsidRPr="00363EA0">
        <w:rPr>
          <w:rFonts w:ascii="Arial" w:eastAsia="Lucida Sans Unicode" w:hAnsi="Arial" w:cs="Arial"/>
          <w:b/>
          <w:bCs/>
          <w:color w:val="0F243E" w:themeColor="text2" w:themeShade="80"/>
          <w:spacing w:val="-6"/>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nr</w:t>
      </w:r>
      <w:r w:rsidRPr="00363EA0">
        <w:rPr>
          <w:rFonts w:ascii="Arial" w:eastAsia="Lucida Sans Unicode" w:hAnsi="Arial" w:cs="Arial"/>
          <w:b/>
          <w:bCs/>
          <w:color w:val="0F243E" w:themeColor="text2" w:themeShade="80"/>
          <w:spacing w:val="-3"/>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7</w:t>
      </w:r>
      <w:r w:rsidRPr="00363EA0">
        <w:rPr>
          <w:rFonts w:ascii="Arial" w:eastAsia="Lucida Sans Unicode" w:hAnsi="Arial" w:cs="Arial"/>
          <w:b/>
          <w:bCs/>
          <w:color w:val="0F243E" w:themeColor="text2" w:themeShade="80"/>
          <w:spacing w:val="-6"/>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do</w:t>
      </w:r>
      <w:r w:rsidRPr="00363EA0">
        <w:rPr>
          <w:rFonts w:ascii="Arial" w:eastAsia="Lucida Sans Unicode" w:hAnsi="Arial" w:cs="Arial"/>
          <w:b/>
          <w:bCs/>
          <w:color w:val="0F243E" w:themeColor="text2" w:themeShade="80"/>
          <w:spacing w:val="-4"/>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SWZ</w:t>
      </w:r>
      <w:r w:rsidRPr="00363EA0">
        <w:rPr>
          <w:rFonts w:ascii="Arial" w:eastAsia="Lucida Sans Unicode" w:hAnsi="Arial" w:cs="Arial"/>
          <w:color w:val="0F243E" w:themeColor="text2" w:themeShade="80"/>
          <w:kern w:val="1"/>
          <w:sz w:val="22"/>
          <w:szCs w:val="22"/>
          <w:lang w:eastAsia="zh-CN"/>
        </w:rPr>
        <w:t>;</w:t>
      </w:r>
    </w:p>
    <w:p w14:paraId="1FF6591C" w14:textId="77777777" w:rsidR="00481B31" w:rsidRPr="00481B31" w:rsidRDefault="00D347BD" w:rsidP="0068186D">
      <w:pPr>
        <w:pStyle w:val="Akapitzlist"/>
        <w:widowControl w:val="0"/>
        <w:numPr>
          <w:ilvl w:val="2"/>
          <w:numId w:val="31"/>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Calibri" w:hAnsi="Arial" w:cs="Arial"/>
          <w:b/>
          <w:color w:val="0F243E" w:themeColor="text2" w:themeShade="80"/>
          <w:sz w:val="22"/>
          <w:szCs w:val="22"/>
        </w:rPr>
        <w:t>wykaz usług</w:t>
      </w:r>
      <w:r w:rsidRPr="00363EA0">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Pr="00363EA0">
        <w:rPr>
          <w:rFonts w:ascii="Arial" w:eastAsia="Calibri" w:hAnsi="Arial" w:cs="Arial"/>
          <w:color w:val="0F243E" w:themeColor="text2" w:themeShade="80"/>
          <w:sz w:val="22"/>
          <w:szCs w:val="22"/>
          <w:lang w:val="pl-PL"/>
        </w:rPr>
        <w:t>3</w:t>
      </w:r>
      <w:r w:rsidRPr="00363EA0">
        <w:rPr>
          <w:rFonts w:ascii="Arial" w:eastAsia="Calibri" w:hAnsi="Arial" w:cs="Arial"/>
          <w:color w:val="0F243E" w:themeColor="text2" w:themeShade="80"/>
          <w:sz w:val="22"/>
          <w:szCs w:val="22"/>
        </w:rPr>
        <w:t xml:space="preserve"> lat przed upływem terminu składania ofert, a jeżeli okres prowadzenia działalności jest krótszy - w tym okresie, wraz z podaniem ich wartości, przedmiotu, dat wykonania i podmiotów, na rzecz, których usługi zostały wykonane, </w:t>
      </w:r>
      <w:r w:rsidRPr="00363EA0">
        <w:rPr>
          <w:rFonts w:ascii="Arial" w:eastAsia="Calibri" w:hAnsi="Arial" w:cs="Arial"/>
          <w:b/>
          <w:bCs/>
          <w:color w:val="0F243E" w:themeColor="text2" w:themeShade="80"/>
          <w:sz w:val="22"/>
          <w:szCs w:val="22"/>
        </w:rPr>
        <w:t xml:space="preserve">oraz załączeniem dowodów </w:t>
      </w:r>
      <w:r w:rsidRPr="00363EA0">
        <w:rPr>
          <w:rFonts w:ascii="Arial" w:eastAsia="Calibri" w:hAnsi="Arial" w:cs="Arial"/>
          <w:color w:val="0F243E" w:themeColor="text2" w:themeShade="80"/>
          <w:sz w:val="22"/>
          <w:szCs w:val="22"/>
        </w:rPr>
        <w:t xml:space="preserve">określających czy te  usługi zostały wykonane lub są wykonywane </w:t>
      </w:r>
      <w:r w:rsidR="00481B31">
        <w:rPr>
          <w:rFonts w:ascii="Arial" w:eastAsia="Calibri" w:hAnsi="Arial" w:cs="Arial"/>
          <w:color w:val="0F243E" w:themeColor="text2" w:themeShade="80"/>
          <w:sz w:val="22"/>
          <w:szCs w:val="22"/>
        </w:rPr>
        <w:t xml:space="preserve">należycie, przy czym dowodami, </w:t>
      </w:r>
      <w:r w:rsidRPr="00363EA0">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w:t>
      </w:r>
      <w:r w:rsidR="00481B31">
        <w:rPr>
          <w:rFonts w:ascii="Arial" w:eastAsia="Calibri" w:hAnsi="Arial" w:cs="Arial"/>
          <w:color w:val="0F243E" w:themeColor="text2" w:themeShade="80"/>
          <w:sz w:val="22"/>
          <w:szCs w:val="22"/>
          <w:lang w:val="pl-PL"/>
        </w:rPr>
        <w:br/>
      </w:r>
      <w:r w:rsidRPr="00363EA0">
        <w:rPr>
          <w:rFonts w:ascii="Arial" w:eastAsia="Calibri" w:hAnsi="Arial" w:cs="Arial"/>
          <w:color w:val="0F243E" w:themeColor="text2" w:themeShade="80"/>
          <w:sz w:val="22"/>
          <w:szCs w:val="22"/>
        </w:rPr>
        <w:t xml:space="preserve">a w przypadku świadczeń okresowych lub ciągłych są wykonywane, a jeżeli z uzasadnionej przyczyny o obiektywnym charakterze Wykonawca nie jest </w:t>
      </w:r>
    </w:p>
    <w:p w14:paraId="48C5424A" w14:textId="77777777" w:rsidR="00D347BD" w:rsidRPr="00363EA0" w:rsidRDefault="00D347BD" w:rsidP="00481B31">
      <w:pPr>
        <w:pStyle w:val="Akapitzlist"/>
        <w:widowControl w:val="0"/>
        <w:tabs>
          <w:tab w:val="left" w:pos="284"/>
        </w:tabs>
        <w:spacing w:line="276" w:lineRule="auto"/>
        <w:ind w:left="567" w:right="154"/>
        <w:jc w:val="both"/>
        <w:rPr>
          <w:rFonts w:ascii="Arial" w:eastAsia="Lucida Sans Unicode" w:hAnsi="Arial" w:cs="Arial"/>
          <w:color w:val="0F243E" w:themeColor="text2" w:themeShade="80"/>
          <w:kern w:val="1"/>
          <w:sz w:val="22"/>
          <w:szCs w:val="22"/>
          <w:lang w:eastAsia="zh-CN"/>
        </w:rPr>
      </w:pPr>
      <w:r w:rsidRPr="00363EA0">
        <w:rPr>
          <w:rFonts w:ascii="Arial" w:eastAsia="Calibri" w:hAnsi="Arial" w:cs="Arial"/>
          <w:color w:val="0F243E" w:themeColor="text2" w:themeShade="80"/>
          <w:sz w:val="22"/>
          <w:szCs w:val="22"/>
        </w:rPr>
        <w:t xml:space="preserve">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363EA0">
        <w:rPr>
          <w:rFonts w:ascii="Arial" w:eastAsia="Calibri" w:hAnsi="Arial" w:cs="Arial"/>
          <w:b/>
          <w:color w:val="0F243E" w:themeColor="text2" w:themeShade="80"/>
          <w:sz w:val="22"/>
          <w:szCs w:val="22"/>
        </w:rPr>
        <w:t>Załącznik nr 5</w:t>
      </w:r>
      <w:r w:rsidRPr="00363EA0">
        <w:rPr>
          <w:rFonts w:ascii="Arial" w:eastAsia="Calibri" w:hAnsi="Arial" w:cs="Arial"/>
          <w:color w:val="0F243E" w:themeColor="text2" w:themeShade="80"/>
          <w:sz w:val="22"/>
          <w:szCs w:val="22"/>
        </w:rPr>
        <w:t xml:space="preserve"> do SWZ); </w:t>
      </w:r>
    </w:p>
    <w:p w14:paraId="528CF6C9" w14:textId="77777777" w:rsidR="00D347BD" w:rsidRPr="00363EA0" w:rsidRDefault="00D347BD" w:rsidP="0068186D">
      <w:pPr>
        <w:pStyle w:val="Akapitzlist"/>
        <w:widowControl w:val="0"/>
        <w:numPr>
          <w:ilvl w:val="2"/>
          <w:numId w:val="31"/>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Calibri" w:hAnsi="Arial" w:cs="Arial"/>
          <w:b/>
          <w:color w:val="0F243E" w:themeColor="text2" w:themeShade="80"/>
          <w:sz w:val="22"/>
          <w:szCs w:val="22"/>
        </w:rPr>
        <w:t>wykaz osób</w:t>
      </w:r>
      <w:r w:rsidRPr="00363EA0">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363EA0">
        <w:rPr>
          <w:rFonts w:ascii="Arial" w:eastAsia="Calibri" w:hAnsi="Arial" w:cs="Arial"/>
          <w:b/>
          <w:color w:val="0F243E" w:themeColor="text2" w:themeShade="80"/>
          <w:sz w:val="22"/>
          <w:szCs w:val="22"/>
        </w:rPr>
        <w:t>Załącznik nr 9</w:t>
      </w:r>
      <w:r w:rsidRPr="00363EA0">
        <w:rPr>
          <w:rFonts w:ascii="Arial" w:eastAsia="Calibri" w:hAnsi="Arial" w:cs="Arial"/>
          <w:color w:val="0F243E" w:themeColor="text2" w:themeShade="80"/>
          <w:sz w:val="22"/>
          <w:szCs w:val="22"/>
        </w:rPr>
        <w:t xml:space="preserve"> do SWZ)</w:t>
      </w:r>
      <w:r w:rsidR="00481B31">
        <w:rPr>
          <w:rFonts w:ascii="Arial" w:eastAsia="Calibri" w:hAnsi="Arial" w:cs="Arial"/>
          <w:color w:val="0F243E" w:themeColor="text2" w:themeShade="80"/>
          <w:sz w:val="22"/>
          <w:szCs w:val="22"/>
          <w:lang w:val="pl-PL"/>
        </w:rPr>
        <w:t>.</w:t>
      </w:r>
    </w:p>
    <w:p w14:paraId="04E45810" w14:textId="77777777" w:rsidR="00D347BD" w:rsidRDefault="00D347BD" w:rsidP="00D347BD">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00481B31">
        <w:rPr>
          <w:rFonts w:ascii="Arial" w:eastAsia="Lucida Sans Unicode" w:hAnsi="Arial" w:cs="Arial"/>
          <w:color w:val="0F243E" w:themeColor="text2" w:themeShade="80"/>
          <w:spacing w:val="-3"/>
          <w:kern w:val="1"/>
          <w:lang w:eastAsia="zh-CN"/>
        </w:rPr>
        <w:br/>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Pr>
          <w:rFonts w:ascii="Arial" w:eastAsia="Lucida Sans Unicode" w:hAnsi="Arial" w:cs="Arial"/>
          <w:color w:val="0F243E" w:themeColor="text2" w:themeShade="80"/>
          <w:kern w:val="1"/>
          <w:lang w:eastAsia="zh-CN"/>
        </w:rPr>
        <w:t>prawnych.</w:t>
      </w:r>
    </w:p>
    <w:p w14:paraId="47130586" w14:textId="77777777" w:rsidR="00D347BD" w:rsidRDefault="00D347BD" w:rsidP="00D347BD">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proofErr w:type="gramStart"/>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proofErr w:type="gramEnd"/>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14:paraId="3FC7C9DC" w14:textId="77777777" w:rsidR="00D347BD" w:rsidRPr="00FA576B" w:rsidRDefault="00D347BD" w:rsidP="00D347BD">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Pr="00FA576B">
        <w:rPr>
          <w:rFonts w:ascii="Arial" w:eastAsia="Lucida Sans Unicode" w:hAnsi="Arial" w:cs="Arial"/>
          <w:color w:val="0F243E" w:themeColor="text2" w:themeShade="80"/>
          <w:kern w:val="1"/>
          <w:lang w:eastAsia="zh-CN"/>
        </w:rPr>
        <w:t xml:space="preserve"> </w:t>
      </w:r>
      <w:r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Pr="00FA576B">
        <w:rPr>
          <w:rFonts w:ascii="Arial" w:eastAsia="Lucida Sans Unicode" w:hAnsi="Arial" w:cs="Arial"/>
          <w:b/>
          <w:color w:val="0F243E" w:themeColor="text2" w:themeShade="80"/>
          <w:kern w:val="1"/>
          <w:lang w:eastAsia="zh-CN"/>
        </w:rPr>
        <w:t xml:space="preserve">8 </w:t>
      </w:r>
      <w:r w:rsidRPr="00FA576B">
        <w:rPr>
          <w:rFonts w:ascii="Arial" w:eastAsia="Lucida Sans Unicode" w:hAnsi="Arial" w:cs="Arial"/>
          <w:color w:val="0F243E" w:themeColor="text2" w:themeShade="80"/>
          <w:kern w:val="1"/>
          <w:lang w:val="x-none" w:eastAsia="zh-CN"/>
        </w:rPr>
        <w:t xml:space="preserve">do SWZ. </w:t>
      </w:r>
    </w:p>
    <w:p w14:paraId="6E97D124" w14:textId="77777777" w:rsidR="00D347BD" w:rsidRPr="0027213F" w:rsidRDefault="00D347BD" w:rsidP="00D347BD">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14:paraId="513F3236" w14:textId="77777777" w:rsidR="00D347BD" w:rsidRPr="004533E1" w:rsidRDefault="00D347BD" w:rsidP="00D347BD">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14:paraId="00761D42" w14:textId="77777777" w:rsidR="00D347BD" w:rsidRPr="0027213F" w:rsidRDefault="00D347BD" w:rsidP="00D347BD">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proofErr w:type="gramStart"/>
      <w:r w:rsidRPr="0027213F">
        <w:rPr>
          <w:rFonts w:ascii="Arial" w:eastAsia="Lucida Sans Unicode" w:hAnsi="Arial" w:cs="Arial"/>
          <w:color w:val="0F243E" w:themeColor="text2" w:themeShade="80"/>
          <w:kern w:val="1"/>
          <w:lang w:eastAsia="zh-CN"/>
        </w:rPr>
        <w:t>podmiotem</w:t>
      </w:r>
      <w:proofErr w:type="gramEnd"/>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14:paraId="4E4D2612" w14:textId="77777777" w:rsidR="00D347BD" w:rsidRPr="0027213F" w:rsidRDefault="00D347BD" w:rsidP="00D347BD">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14:paraId="00BA6A1E" w14:textId="77777777" w:rsidR="00D347BD" w:rsidRPr="00205741" w:rsidRDefault="00D347BD" w:rsidP="00D347BD">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Pr="004E6409">
        <w:rPr>
          <w:rFonts w:ascii="Arial" w:eastAsia="Lucida Sans Unicode" w:hAnsi="Arial" w:cs="Arial"/>
          <w:color w:val="0F243E" w:themeColor="text2" w:themeShade="80"/>
          <w:kern w:val="1"/>
          <w:lang w:eastAsia="zh-CN"/>
        </w:rPr>
        <w:t xml:space="preserve">VII ust. </w:t>
      </w:r>
      <w:r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14:paraId="0A85BD38" w14:textId="77777777" w:rsidR="00D347BD" w:rsidRPr="0027213F" w:rsidRDefault="00D347BD" w:rsidP="00D347BD">
      <w:pPr>
        <w:widowControl w:val="0"/>
        <w:numPr>
          <w:ilvl w:val="0"/>
          <w:numId w:val="20"/>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14:paraId="47B8C94A" w14:textId="77777777" w:rsidR="00D347BD" w:rsidRPr="0027213F" w:rsidRDefault="00D347BD" w:rsidP="00D347BD">
      <w:pPr>
        <w:widowControl w:val="0"/>
        <w:numPr>
          <w:ilvl w:val="1"/>
          <w:numId w:val="19"/>
        </w:numPr>
        <w:tabs>
          <w:tab w:val="left" w:pos="567"/>
        </w:tabs>
        <w:spacing w:after="0"/>
        <w:ind w:left="567" w:right="117"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spacing w:val="-1"/>
          <w:kern w:val="1"/>
          <w:lang w:eastAsia="zh-CN"/>
        </w:rPr>
        <w:t>może</w:t>
      </w:r>
      <w:proofErr w:type="gramEnd"/>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14:paraId="170EE6DA" w14:textId="77777777" w:rsidR="00D347BD" w:rsidRPr="0027213F" w:rsidRDefault="00D347BD" w:rsidP="00D347BD">
      <w:pPr>
        <w:widowControl w:val="0"/>
        <w:numPr>
          <w:ilvl w:val="1"/>
          <w:numId w:val="19"/>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podmiotowym</w:t>
      </w:r>
      <w:proofErr w:type="gramEnd"/>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14:paraId="31BAF597" w14:textId="77777777" w:rsidR="00D347BD" w:rsidRPr="0027213F" w:rsidRDefault="00D347BD" w:rsidP="00D347BD">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14:paraId="6C6C64C4" w14:textId="77777777" w:rsidR="00D347BD" w:rsidRPr="009C6EDA" w:rsidRDefault="00D347BD" w:rsidP="00D347BD">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14:paraId="156294EA" w14:textId="77777777" w:rsidR="00D347BD" w:rsidRDefault="00D347BD" w:rsidP="00D347BD">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w</w:t>
      </w:r>
      <w:proofErr w:type="gramEnd"/>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14:paraId="01F78318" w14:textId="77777777" w:rsidR="00D347BD" w:rsidRDefault="00D347BD" w:rsidP="00D347BD">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14:paraId="0F6CD809" w14:textId="77777777" w:rsidR="00D347BD" w:rsidRPr="00EB6201" w:rsidRDefault="00D347BD" w:rsidP="00D347BD">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14:paraId="5DA87A1B" w14:textId="77777777" w:rsidR="00D347BD" w:rsidRPr="00892E73" w:rsidRDefault="00D347BD" w:rsidP="00D347BD">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14:paraId="23614E6E" w14:textId="77777777" w:rsidR="00D347BD" w:rsidRPr="00892E73" w:rsidRDefault="00D347BD" w:rsidP="00D347BD">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14:paraId="670A85A9" w14:textId="77777777" w:rsidR="00D347BD" w:rsidRPr="00892E73" w:rsidRDefault="00D347BD" w:rsidP="00D347BD">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AFE3F7D" w14:textId="22A17588" w:rsidR="00D347BD" w:rsidRPr="00386A11" w:rsidRDefault="00D347BD" w:rsidP="00386A11">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r w:rsidRPr="00386A11">
        <w:rPr>
          <w:rFonts w:ascii="Arial" w:eastAsia="Lucida Sans Unicode" w:hAnsi="Arial" w:cs="Arial"/>
          <w:color w:val="0F243E" w:themeColor="text2" w:themeShade="80"/>
          <w:kern w:val="1"/>
          <w:sz w:val="22"/>
          <w:szCs w:val="22"/>
          <w:lang w:val="pl-PL" w:eastAsia="zh-CN"/>
        </w:rPr>
        <w:t xml:space="preserve">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386A11">
        <w:rPr>
          <w:rFonts w:ascii="Arial" w:eastAsia="Lucida Sans Unicode" w:hAnsi="Arial" w:cs="Arial"/>
          <w:color w:val="0F243E" w:themeColor="text2" w:themeShade="80"/>
          <w:kern w:val="1"/>
          <w:sz w:val="22"/>
          <w:szCs w:val="22"/>
          <w:lang w:val="pl-PL" w:eastAsia="zh-CN"/>
        </w:rPr>
        <w:t>Pzp</w:t>
      </w:r>
      <w:proofErr w:type="spellEnd"/>
      <w:r w:rsidRPr="00386A11">
        <w:rPr>
          <w:rFonts w:ascii="Arial" w:eastAsia="Lucida Sans Unicode" w:hAnsi="Arial" w:cs="Arial"/>
          <w:color w:val="0F243E" w:themeColor="text2" w:themeShade="80"/>
          <w:kern w:val="1"/>
          <w:sz w:val="22"/>
          <w:szCs w:val="22"/>
          <w:lang w:val="pl-PL" w:eastAsia="zh-CN"/>
        </w:rPr>
        <w:t xml:space="preserve"> stosuje się odpowiednio.</w:t>
      </w:r>
    </w:p>
    <w:p w14:paraId="56D64765" w14:textId="63E43BBD" w:rsidR="00D347BD" w:rsidRPr="00F136E8" w:rsidRDefault="00D347BD" w:rsidP="00D347BD">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 xml:space="preserve">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w:t>
      </w:r>
      <w:r w:rsidR="009344F0">
        <w:rPr>
          <w:rFonts w:ascii="Arial" w:hAnsi="Arial" w:cs="Arial"/>
          <w:color w:val="0F243E" w:themeColor="text2" w:themeShade="80"/>
          <w:sz w:val="22"/>
          <w:szCs w:val="22"/>
          <w:lang w:val="pl-PL"/>
        </w:rPr>
        <w:br/>
      </w:r>
      <w:r w:rsidRPr="00F136E8">
        <w:rPr>
          <w:rFonts w:ascii="Arial" w:hAnsi="Arial" w:cs="Arial"/>
          <w:color w:val="0F243E" w:themeColor="text2" w:themeShade="80"/>
          <w:sz w:val="22"/>
          <w:szCs w:val="22"/>
        </w:rPr>
        <w:t xml:space="preserve">o których mowa w zdaniu pierwszym, w trakcie realizacji zamówienia, a także przekazuje wymagane informacje na temat nowych podwykonawców, którym </w:t>
      </w:r>
      <w:r w:rsidR="009344F0">
        <w:rPr>
          <w:rFonts w:ascii="Arial" w:hAnsi="Arial" w:cs="Arial"/>
          <w:color w:val="0F243E" w:themeColor="text2" w:themeShade="80"/>
          <w:sz w:val="22"/>
          <w:szCs w:val="22"/>
          <w:lang w:val="pl-PL"/>
        </w:rPr>
        <w:br/>
      </w:r>
      <w:r w:rsidRPr="00F136E8">
        <w:rPr>
          <w:rFonts w:ascii="Arial" w:hAnsi="Arial" w:cs="Arial"/>
          <w:color w:val="0F243E" w:themeColor="text2" w:themeShade="80"/>
          <w:sz w:val="22"/>
          <w:szCs w:val="22"/>
        </w:rPr>
        <w:t>w późniejszym okresie zamierza powierzyć realizację takich usług.</w:t>
      </w:r>
    </w:p>
    <w:p w14:paraId="757DD53D" w14:textId="77777777" w:rsidR="00D347BD" w:rsidRPr="00F136E8" w:rsidRDefault="00D347BD" w:rsidP="00D347BD">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14:paraId="776A8669" w14:textId="77777777" w:rsidR="00D347BD" w:rsidRPr="00EB6201" w:rsidRDefault="00D347BD" w:rsidP="00D347BD">
      <w:pPr>
        <w:widowControl w:val="0"/>
        <w:spacing w:after="0" w:line="360" w:lineRule="auto"/>
        <w:outlineLvl w:val="0"/>
        <w:rPr>
          <w:rFonts w:ascii="Arial" w:eastAsia="Times New Roman" w:hAnsi="Arial" w:cs="Arial"/>
          <w:b/>
          <w:bCs/>
          <w:color w:val="365F91" w:themeColor="accent1" w:themeShade="BF"/>
          <w:lang w:eastAsia="pl-PL"/>
        </w:rPr>
      </w:pPr>
    </w:p>
    <w:p w14:paraId="4CB350B9" w14:textId="77777777" w:rsidR="00D347BD" w:rsidRPr="00EB6201" w:rsidRDefault="00D347BD" w:rsidP="00D347BD">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14:paraId="162C9650" w14:textId="77777777" w:rsidR="00D347BD" w:rsidRPr="00EB6201" w:rsidRDefault="00D347BD" w:rsidP="00D347BD">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14:paraId="478F2B04" w14:textId="77777777" w:rsidR="00D347BD" w:rsidRPr="00FD79ED" w:rsidRDefault="00D347BD" w:rsidP="00D347BD">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14:paraId="5A721BE2" w14:textId="77777777" w:rsidR="00D347BD" w:rsidRDefault="00D347BD" w:rsidP="00D347BD">
      <w:pPr>
        <w:pStyle w:val="Standard"/>
        <w:tabs>
          <w:tab w:val="left" w:pos="426"/>
        </w:tabs>
        <w:spacing w:line="276" w:lineRule="auto"/>
        <w:ind w:left="709" w:hanging="425"/>
        <w:jc w:val="both"/>
        <w:rPr>
          <w:rFonts w:ascii="Arial" w:hAnsi="Arial" w:cs="Arial"/>
          <w:bCs/>
          <w:color w:val="0F243E" w:themeColor="text2" w:themeShade="80"/>
          <w:sz w:val="22"/>
          <w:szCs w:val="22"/>
        </w:rPr>
      </w:pPr>
      <w:proofErr w:type="gramStart"/>
      <w:r w:rsidRPr="00FD79ED">
        <w:rPr>
          <w:rFonts w:ascii="Arial" w:hAnsi="Arial" w:cs="Arial"/>
          <w:b/>
          <w:bCs/>
          <w:color w:val="0F243E" w:themeColor="text2" w:themeShade="80"/>
          <w:sz w:val="22"/>
          <w:szCs w:val="22"/>
        </w:rPr>
        <w:t>w</w:t>
      </w:r>
      <w:proofErr w:type="gramEnd"/>
      <w:r w:rsidRPr="00FD79ED">
        <w:rPr>
          <w:rFonts w:ascii="Arial" w:hAnsi="Arial" w:cs="Arial"/>
          <w:b/>
          <w:bCs/>
          <w:color w:val="0F243E" w:themeColor="text2" w:themeShade="80"/>
          <w:sz w:val="22"/>
          <w:szCs w:val="22"/>
        </w:rPr>
        <w:t xml:space="preserve"> sprawach merytorycznych</w:t>
      </w:r>
      <w:r w:rsidRPr="00FD79ED">
        <w:rPr>
          <w:rFonts w:ascii="Arial" w:hAnsi="Arial" w:cs="Arial"/>
          <w:bCs/>
          <w:color w:val="0F243E" w:themeColor="text2" w:themeShade="80"/>
          <w:sz w:val="22"/>
          <w:szCs w:val="22"/>
        </w:rPr>
        <w:t>, związanych z niniejszym postępowaniem:</w:t>
      </w:r>
    </w:p>
    <w:p w14:paraId="66A4885D" w14:textId="77777777" w:rsidR="00981856" w:rsidRDefault="00981856" w:rsidP="00981856">
      <w:pPr>
        <w:pStyle w:val="Akapitzlist"/>
        <w:ind w:left="284"/>
        <w:rPr>
          <w:rFonts w:ascii="Arial" w:hAnsi="Arial" w:cs="Arial"/>
          <w:bCs/>
          <w:color w:val="0F243E"/>
          <w:sz w:val="22"/>
          <w:szCs w:val="22"/>
          <w:lang w:val="pl-PL"/>
        </w:rPr>
      </w:pPr>
      <w:r w:rsidRPr="001E2DAD">
        <w:rPr>
          <w:rFonts w:ascii="Arial" w:hAnsi="Arial" w:cs="Arial"/>
          <w:b/>
          <w:bCs/>
          <w:color w:val="0F243E"/>
          <w:sz w:val="22"/>
          <w:szCs w:val="22"/>
        </w:rPr>
        <w:t>Katarzyna Koryśko</w:t>
      </w:r>
      <w:r>
        <w:rPr>
          <w:rFonts w:ascii="Arial" w:hAnsi="Arial" w:cs="Arial"/>
          <w:b/>
          <w:bCs/>
          <w:color w:val="0F243E"/>
          <w:sz w:val="22"/>
          <w:szCs w:val="22"/>
          <w:lang w:val="pl-PL"/>
        </w:rPr>
        <w:t xml:space="preserve"> </w:t>
      </w:r>
      <w:r w:rsidRPr="001E2DAD">
        <w:rPr>
          <w:rFonts w:ascii="Arial" w:hAnsi="Arial" w:cs="Arial"/>
          <w:bCs/>
          <w:color w:val="0F243E"/>
          <w:sz w:val="22"/>
          <w:szCs w:val="22"/>
        </w:rPr>
        <w:t>katarzyna.korysko.gdansk@rdos.gov.pl; tel. 58 68 36</w:t>
      </w:r>
      <w:r>
        <w:rPr>
          <w:rFonts w:ascii="Arial" w:hAnsi="Arial" w:cs="Arial"/>
          <w:bCs/>
          <w:color w:val="0F243E"/>
          <w:sz w:val="22"/>
          <w:szCs w:val="22"/>
        </w:rPr>
        <w:t> </w:t>
      </w:r>
      <w:r w:rsidRPr="001E2DAD">
        <w:rPr>
          <w:rFonts w:ascii="Arial" w:hAnsi="Arial" w:cs="Arial"/>
          <w:bCs/>
          <w:color w:val="0F243E"/>
          <w:sz w:val="22"/>
          <w:szCs w:val="22"/>
        </w:rPr>
        <w:t>852</w:t>
      </w:r>
      <w:r>
        <w:rPr>
          <w:rFonts w:ascii="Arial" w:hAnsi="Arial" w:cs="Arial"/>
          <w:bCs/>
          <w:color w:val="0F243E"/>
          <w:sz w:val="22"/>
          <w:szCs w:val="22"/>
          <w:lang w:val="pl-PL"/>
        </w:rPr>
        <w:t>;</w:t>
      </w:r>
    </w:p>
    <w:p w14:paraId="51103AC4" w14:textId="77777777" w:rsidR="00D347BD" w:rsidRPr="00981856" w:rsidRDefault="00481B31" w:rsidP="00981856">
      <w:pPr>
        <w:pStyle w:val="Akapitzlist"/>
        <w:ind w:left="284"/>
        <w:rPr>
          <w:rFonts w:ascii="Arial" w:hAnsi="Arial" w:cs="Arial"/>
          <w:color w:val="0F243E"/>
          <w:sz w:val="22"/>
          <w:szCs w:val="22"/>
          <w:lang w:val="pl-PL"/>
        </w:rPr>
      </w:pPr>
      <w:r>
        <w:rPr>
          <w:rFonts w:ascii="Arial" w:hAnsi="Arial" w:cs="Arial"/>
          <w:b/>
          <w:bCs/>
          <w:color w:val="0F243E"/>
          <w:sz w:val="22"/>
          <w:szCs w:val="22"/>
        </w:rPr>
        <w:t>Ilona Misiaszek</w:t>
      </w:r>
      <w:r w:rsidR="00D347BD" w:rsidRPr="001E2DAD">
        <w:rPr>
          <w:rFonts w:ascii="Arial" w:hAnsi="Arial" w:cs="Arial"/>
          <w:bCs/>
          <w:color w:val="0F243E"/>
          <w:sz w:val="22"/>
          <w:szCs w:val="22"/>
        </w:rPr>
        <w:t xml:space="preserve"> ilona.misiaszek.gdansk@rdo</w:t>
      </w:r>
      <w:r w:rsidR="00D347BD">
        <w:rPr>
          <w:rFonts w:ascii="Arial" w:hAnsi="Arial" w:cs="Arial"/>
          <w:bCs/>
          <w:color w:val="0F243E"/>
          <w:sz w:val="22"/>
          <w:szCs w:val="22"/>
        </w:rPr>
        <w:t>s.gov.pl; tel. 58 68 36 852;</w:t>
      </w:r>
      <w:r w:rsidR="00D347BD" w:rsidRPr="002F7CE9">
        <w:rPr>
          <w:rFonts w:ascii="Arial" w:hAnsi="Arial" w:cs="Arial"/>
          <w:color w:val="0F243E"/>
          <w:sz w:val="22"/>
          <w:szCs w:val="22"/>
        </w:rPr>
        <w:t xml:space="preserve"> </w:t>
      </w:r>
      <w:r w:rsidR="00D347BD" w:rsidRPr="00981856">
        <w:rPr>
          <w:rFonts w:ascii="Arial" w:hAnsi="Arial" w:cs="Arial"/>
          <w:color w:val="0F243E"/>
          <w:sz w:val="22"/>
          <w:szCs w:val="22"/>
        </w:rPr>
        <w:br/>
      </w:r>
      <w:r w:rsidR="00D347BD" w:rsidRPr="00981856">
        <w:rPr>
          <w:rFonts w:ascii="Arial" w:hAnsi="Arial" w:cs="Arial"/>
          <w:b/>
          <w:color w:val="0F243E"/>
          <w:sz w:val="22"/>
          <w:szCs w:val="22"/>
        </w:rPr>
        <w:t>w sprawach proceduralnych związanych z niniejszym postępowaniem:</w:t>
      </w:r>
    </w:p>
    <w:p w14:paraId="76AB4904" w14:textId="77777777" w:rsidR="00D347BD" w:rsidRPr="00FF347E" w:rsidRDefault="00D347BD" w:rsidP="00D347BD">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14:paraId="241D1A29" w14:textId="77777777" w:rsidR="00D347BD" w:rsidRPr="00FF347E" w:rsidRDefault="00D347BD" w:rsidP="00D347BD">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w:t>
      </w:r>
      <w:proofErr w:type="gramStart"/>
      <w:r w:rsidRPr="00FF347E">
        <w:rPr>
          <w:rFonts w:ascii="Arial" w:hAnsi="Arial" w:cs="Arial"/>
          <w:color w:val="0F243E"/>
          <w:sz w:val="22"/>
          <w:szCs w:val="22"/>
        </w:rPr>
        <w:t xml:space="preserve"> 8:00 do</w:t>
      </w:r>
      <w:proofErr w:type="gramEnd"/>
      <w:r w:rsidRPr="00FF347E">
        <w:rPr>
          <w:rFonts w:ascii="Arial" w:hAnsi="Arial" w:cs="Arial"/>
          <w:color w:val="0F243E"/>
          <w:sz w:val="22"/>
          <w:szCs w:val="22"/>
        </w:rPr>
        <w:t xml:space="preserve"> 14:00.</w:t>
      </w:r>
    </w:p>
    <w:p w14:paraId="0B816C8B" w14:textId="77777777" w:rsidR="00D347BD" w:rsidRPr="00FD79ED" w:rsidRDefault="00D347BD" w:rsidP="00D347BD">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proofErr w:type="gramStart"/>
      <w:r w:rsidRPr="00FD79ED">
        <w:rPr>
          <w:rFonts w:ascii="Arial" w:hAnsi="Arial" w:cs="Arial"/>
          <w:color w:val="0F243E" w:themeColor="text2" w:themeShade="80"/>
          <w:lang w:val="en-US" w:eastAsia="zh-CN"/>
        </w:rPr>
        <w:t>e-mail</w:t>
      </w:r>
      <w:proofErr w:type="gramEnd"/>
      <w:r w:rsidRPr="00FD79ED">
        <w:rPr>
          <w:rFonts w:ascii="Arial" w:hAnsi="Arial" w:cs="Arial"/>
          <w:color w:val="0F243E" w:themeColor="text2" w:themeShade="80"/>
          <w:lang w:val="en-US" w:eastAsia="zh-CN"/>
        </w:rPr>
        <w:t>: zp.gdansk@rdos.gov.pl</w:t>
      </w:r>
      <w:bookmarkStart w:id="16" w:name="_TOC_250008"/>
    </w:p>
    <w:p w14:paraId="7F2DB535" w14:textId="77777777" w:rsidR="00D347BD" w:rsidRPr="004F54AE" w:rsidRDefault="00D347BD" w:rsidP="00D347BD">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 xml:space="preserve">ROZDZIAŁ XII: WYMAGANIA DOTYCZĄCE WADIUM. </w:t>
      </w:r>
    </w:p>
    <w:p w14:paraId="178DB29C" w14:textId="77777777" w:rsidR="00D347BD" w:rsidRDefault="00D347BD" w:rsidP="0068186D">
      <w:pPr>
        <w:suppressAutoHyphens/>
        <w:autoSpaceDN w:val="0"/>
        <w:spacing w:after="0"/>
        <w:ind w:left="361" w:hanging="361"/>
        <w:jc w:val="both"/>
        <w:textAlignment w:val="baseline"/>
        <w:rPr>
          <w:rFonts w:ascii="Arial" w:hAnsi="Arial" w:cs="Arial"/>
          <w:color w:val="0F243E"/>
        </w:rPr>
      </w:pPr>
      <w:r w:rsidRPr="002D4775">
        <w:rPr>
          <w:rFonts w:ascii="Arial" w:hAnsi="Arial" w:cs="Arial"/>
          <w:color w:val="0F243E"/>
          <w:kern w:val="3"/>
        </w:rPr>
        <w:t xml:space="preserve"> Zamawiający </w:t>
      </w:r>
      <w:r w:rsidR="0068186D">
        <w:rPr>
          <w:rFonts w:ascii="Arial" w:hAnsi="Arial" w:cs="Arial"/>
          <w:color w:val="0F243E"/>
          <w:kern w:val="3"/>
        </w:rPr>
        <w:t xml:space="preserve">nie </w:t>
      </w:r>
      <w:r w:rsidRPr="002D4775">
        <w:rPr>
          <w:rFonts w:ascii="Arial" w:hAnsi="Arial" w:cs="Arial"/>
          <w:color w:val="0F243E"/>
          <w:kern w:val="3"/>
        </w:rPr>
        <w:t>żąda od Wykonawców wniesienia wadium.</w:t>
      </w:r>
    </w:p>
    <w:p w14:paraId="3209C3FE" w14:textId="77777777" w:rsidR="00D347BD" w:rsidRPr="004F54AE" w:rsidRDefault="00D347BD" w:rsidP="00D347BD">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14:paraId="3BB0BF64" w14:textId="77777777" w:rsidR="00D347BD" w:rsidRPr="004F54AE" w:rsidRDefault="00D347BD" w:rsidP="00D347BD">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proofErr w:type="gramStart"/>
      <w:r w:rsidRPr="004F54AE">
        <w:rPr>
          <w:rFonts w:ascii="Arial" w:eastAsia="Calibri" w:hAnsi="Arial" w:cs="Arial"/>
          <w:b/>
          <w:bCs/>
          <w:color w:val="365F91" w:themeColor="accent1" w:themeShade="BF"/>
          <w:lang w:eastAsia="pl-PL"/>
        </w:rPr>
        <w:t>XIII:  ZABEZPIECZENIE</w:t>
      </w:r>
      <w:proofErr w:type="gramEnd"/>
      <w:r w:rsidRPr="004F54AE">
        <w:rPr>
          <w:rFonts w:ascii="Arial" w:eastAsia="Calibri" w:hAnsi="Arial" w:cs="Arial"/>
          <w:b/>
          <w:bCs/>
          <w:color w:val="365F91" w:themeColor="accent1" w:themeShade="BF"/>
          <w:lang w:eastAsia="pl-PL"/>
        </w:rPr>
        <w:t xml:space="preserve"> NALEŻYTEGO WYKONANIA UMOWY </w:t>
      </w:r>
    </w:p>
    <w:p w14:paraId="06AB2A2F" w14:textId="77777777" w:rsidR="00D347BD" w:rsidRPr="005B4094" w:rsidRDefault="00D347BD" w:rsidP="0068186D">
      <w:pPr>
        <w:widowControl w:val="0"/>
        <w:numPr>
          <w:ilvl w:val="0"/>
          <w:numId w:val="41"/>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Wykonawca, którego oferta zostanie wybrana, przed zawarciem umowy zobowiązany jest wnieść </w:t>
      </w:r>
      <w:r w:rsidRPr="005B4094">
        <w:rPr>
          <w:rFonts w:ascii="Arial" w:eastAsia="Times New Roman" w:hAnsi="Arial" w:cs="Arial"/>
          <w:b/>
          <w:color w:val="0F243E"/>
          <w:lang w:eastAsia="pl-PL"/>
        </w:rPr>
        <w:t xml:space="preserve">zabezpieczenie należytego wykonania umowy </w:t>
      </w:r>
      <w:r w:rsidR="00981856">
        <w:rPr>
          <w:rFonts w:ascii="Arial" w:eastAsia="Times New Roman" w:hAnsi="Arial" w:cs="Arial"/>
          <w:b/>
          <w:color w:val="0F243E"/>
          <w:lang w:eastAsia="pl-PL"/>
        </w:rPr>
        <w:br/>
      </w:r>
      <w:r w:rsidRPr="005B4094">
        <w:rPr>
          <w:rFonts w:ascii="Arial" w:eastAsia="Times New Roman" w:hAnsi="Arial" w:cs="Arial"/>
          <w:b/>
          <w:color w:val="0F243E"/>
          <w:lang w:eastAsia="pl-PL"/>
        </w:rPr>
        <w:t xml:space="preserve">w wysokości </w:t>
      </w:r>
      <w:r>
        <w:rPr>
          <w:rFonts w:ascii="Arial" w:eastAsia="Times New Roman" w:hAnsi="Arial" w:cs="Arial"/>
          <w:b/>
          <w:color w:val="0F243E"/>
          <w:lang w:eastAsia="pl-PL"/>
        </w:rPr>
        <w:t>5</w:t>
      </w:r>
      <w:r w:rsidRPr="005B4094">
        <w:rPr>
          <w:rFonts w:ascii="Arial" w:eastAsia="Times New Roman" w:hAnsi="Arial" w:cs="Arial"/>
          <w:b/>
          <w:color w:val="0F243E"/>
          <w:lang w:eastAsia="pl-PL"/>
        </w:rPr>
        <w:t>% ceny całkowitej podanej w ofercie</w:t>
      </w:r>
      <w:r>
        <w:rPr>
          <w:rFonts w:ascii="Arial" w:eastAsia="Times New Roman" w:hAnsi="Arial" w:cs="Arial"/>
          <w:b/>
          <w:color w:val="0F243E"/>
          <w:lang w:eastAsia="pl-PL"/>
        </w:rPr>
        <w:t xml:space="preserve"> dla każdego zadania</w:t>
      </w:r>
      <w:r w:rsidRPr="005B4094">
        <w:rPr>
          <w:rFonts w:ascii="Arial" w:eastAsia="Times New Roman" w:hAnsi="Arial" w:cs="Arial"/>
          <w:color w:val="0F243E"/>
          <w:lang w:eastAsia="pl-PL"/>
        </w:rPr>
        <w:t xml:space="preserve">. </w:t>
      </w:r>
    </w:p>
    <w:p w14:paraId="6F7E1228" w14:textId="77777777" w:rsidR="00D347BD" w:rsidRPr="005B4094" w:rsidRDefault="00D347BD" w:rsidP="0068186D">
      <w:pPr>
        <w:widowControl w:val="0"/>
        <w:numPr>
          <w:ilvl w:val="0"/>
          <w:numId w:val="41"/>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14:paraId="528B7481" w14:textId="77777777" w:rsidR="00D347BD" w:rsidRPr="008C70CA" w:rsidRDefault="00D347BD" w:rsidP="0068186D">
      <w:pPr>
        <w:pStyle w:val="Akapitzlist"/>
        <w:numPr>
          <w:ilvl w:val="0"/>
          <w:numId w:val="41"/>
        </w:numPr>
        <w:spacing w:line="276" w:lineRule="auto"/>
        <w:ind w:hanging="284"/>
        <w:contextualSpacing/>
        <w:jc w:val="both"/>
        <w:rPr>
          <w:rFonts w:ascii="Arial" w:hAnsi="Arial" w:cs="Arial"/>
          <w:b/>
          <w:bCs/>
          <w:color w:val="0F243E" w:themeColor="text2" w:themeShade="80"/>
        </w:rPr>
      </w:pPr>
      <w:r w:rsidRPr="008C70CA">
        <w:rPr>
          <w:rFonts w:ascii="Arial" w:hAnsi="Arial" w:cs="Arial"/>
          <w:color w:val="0F243E"/>
          <w:sz w:val="22"/>
          <w:szCs w:val="22"/>
          <w:lang w:eastAsia="pl-PL"/>
        </w:rPr>
        <w:t xml:space="preserve">Zabezpieczenie wnoszone w pieniądzu Wykonawca wpłaca przelewem na rachunek bankowy Zamawiającego </w:t>
      </w:r>
      <w:r w:rsidRPr="008C70CA">
        <w:rPr>
          <w:rFonts w:ascii="Arial" w:eastAsia="Calibri" w:hAnsi="Arial" w:cs="Arial"/>
          <w:color w:val="0F243E"/>
          <w:sz w:val="22"/>
          <w:szCs w:val="22"/>
          <w:lang w:eastAsia="pl-PL"/>
        </w:rPr>
        <w:t>Regionalna Dyrekcja Ochrony Środowiska w Gdańsku NBP Odział Okręgowy w Gdańsku 12 1010 1140 0187 4413 9800 0000, w tytule przelewu należy wpisać: „Zabezpieczenie należytego wykonania umowy w postępowaniu</w:t>
      </w:r>
      <w:r w:rsidRPr="008C70CA">
        <w:rPr>
          <w:rFonts w:ascii="Arial" w:eastAsia="Calibri" w:hAnsi="Arial" w:cs="Arial"/>
          <w:b/>
          <w:color w:val="0F243E"/>
          <w:sz w:val="22"/>
          <w:szCs w:val="22"/>
          <w:lang w:eastAsia="pl-PL"/>
        </w:rPr>
        <w:t xml:space="preserve"> </w:t>
      </w:r>
      <w:r w:rsidRPr="004F54AE">
        <w:rPr>
          <w:rFonts w:ascii="Arial" w:eastAsia="Calibri" w:hAnsi="Arial" w:cs="Arial"/>
          <w:b/>
          <w:color w:val="365F91" w:themeColor="accent1" w:themeShade="BF"/>
          <w:sz w:val="22"/>
          <w:szCs w:val="22"/>
          <w:lang w:eastAsia="pl-PL"/>
        </w:rPr>
        <w:t>OI.I.261.1.</w:t>
      </w:r>
      <w:r>
        <w:rPr>
          <w:rFonts w:ascii="Arial" w:eastAsia="Calibri" w:hAnsi="Arial" w:cs="Arial"/>
          <w:b/>
          <w:color w:val="365F91" w:themeColor="accent1" w:themeShade="BF"/>
          <w:sz w:val="22"/>
          <w:szCs w:val="22"/>
          <w:lang w:val="pl-PL" w:eastAsia="pl-PL"/>
        </w:rPr>
        <w:t>2</w:t>
      </w:r>
      <w:r w:rsidR="0068186D">
        <w:rPr>
          <w:rFonts w:ascii="Arial" w:eastAsia="Calibri" w:hAnsi="Arial" w:cs="Arial"/>
          <w:b/>
          <w:color w:val="365F91" w:themeColor="accent1" w:themeShade="BF"/>
          <w:sz w:val="22"/>
          <w:szCs w:val="22"/>
          <w:lang w:val="pl-PL" w:eastAsia="pl-PL"/>
        </w:rPr>
        <w:t>5</w:t>
      </w:r>
      <w:r w:rsidRPr="004F54AE">
        <w:rPr>
          <w:rFonts w:ascii="Arial" w:eastAsia="Calibri" w:hAnsi="Arial" w:cs="Arial"/>
          <w:b/>
          <w:color w:val="365F91" w:themeColor="accent1" w:themeShade="BF"/>
          <w:sz w:val="22"/>
          <w:szCs w:val="22"/>
          <w:lang w:eastAsia="pl-PL"/>
        </w:rPr>
        <w:t>.202</w:t>
      </w:r>
      <w:r>
        <w:rPr>
          <w:rFonts w:ascii="Arial" w:eastAsia="Calibri" w:hAnsi="Arial" w:cs="Arial"/>
          <w:b/>
          <w:color w:val="365F91" w:themeColor="accent1" w:themeShade="BF"/>
          <w:sz w:val="22"/>
          <w:szCs w:val="22"/>
          <w:lang w:val="pl-PL" w:eastAsia="pl-PL"/>
        </w:rPr>
        <w:t>2</w:t>
      </w:r>
      <w:r w:rsidRPr="004F54AE">
        <w:rPr>
          <w:rFonts w:ascii="Arial" w:eastAsia="Calibri" w:hAnsi="Arial" w:cs="Arial"/>
          <w:b/>
          <w:color w:val="365F91" w:themeColor="accent1" w:themeShade="BF"/>
          <w:sz w:val="22"/>
          <w:szCs w:val="22"/>
          <w:lang w:eastAsia="pl-PL"/>
        </w:rPr>
        <w:t>.</w:t>
      </w:r>
      <w:r w:rsidRPr="004F54AE">
        <w:rPr>
          <w:rFonts w:ascii="Arial" w:eastAsia="Calibri" w:hAnsi="Arial" w:cs="Arial"/>
          <w:b/>
          <w:color w:val="365F91" w:themeColor="accent1" w:themeShade="BF"/>
          <w:sz w:val="22"/>
          <w:szCs w:val="22"/>
          <w:lang w:val="pl-PL" w:eastAsia="pl-PL"/>
        </w:rPr>
        <w:t>IW</w:t>
      </w:r>
      <w:r w:rsidRPr="004F54AE">
        <w:rPr>
          <w:rFonts w:ascii="Arial" w:eastAsia="Calibri" w:hAnsi="Arial" w:cs="Arial"/>
          <w:b/>
          <w:color w:val="365F91" w:themeColor="accent1" w:themeShade="BF"/>
          <w:sz w:val="22"/>
          <w:szCs w:val="22"/>
          <w:lang w:eastAsia="pl-PL"/>
        </w:rPr>
        <w:t xml:space="preserve"> </w:t>
      </w:r>
      <w:r w:rsidRPr="000E31F7">
        <w:rPr>
          <w:rFonts w:ascii="Arial" w:hAnsi="Arial" w:cs="Arial"/>
          <w:b/>
          <w:color w:val="365F91" w:themeColor="accent1" w:themeShade="BF"/>
          <w:sz w:val="22"/>
          <w:szCs w:val="22"/>
        </w:rPr>
        <w:t>„</w:t>
      </w:r>
      <w:r w:rsidR="0068186D" w:rsidRPr="00920514">
        <w:rPr>
          <w:rFonts w:ascii="Arial" w:hAnsi="Arial" w:cs="Arial"/>
          <w:b/>
          <w:bCs/>
          <w:color w:val="365F91" w:themeColor="accent1" w:themeShade="BF"/>
          <w:sz w:val="22"/>
          <w:szCs w:val="22"/>
        </w:rPr>
        <w:t xml:space="preserve">Ocena wpływu wykonanych działań na stan zachowania siedlisk w obszarach Natura 2000: Orle, Ostoja </w:t>
      </w:r>
      <w:proofErr w:type="spellStart"/>
      <w:r w:rsidR="0068186D" w:rsidRPr="00920514">
        <w:rPr>
          <w:rFonts w:ascii="Arial" w:hAnsi="Arial" w:cs="Arial"/>
          <w:b/>
          <w:bCs/>
          <w:color w:val="365F91" w:themeColor="accent1" w:themeShade="BF"/>
          <w:sz w:val="22"/>
          <w:szCs w:val="22"/>
        </w:rPr>
        <w:t>Zapceńska</w:t>
      </w:r>
      <w:proofErr w:type="spellEnd"/>
      <w:r w:rsidR="0068186D" w:rsidRPr="00920514">
        <w:rPr>
          <w:rFonts w:ascii="Arial" w:hAnsi="Arial" w:cs="Arial"/>
          <w:b/>
          <w:bCs/>
          <w:color w:val="365F91" w:themeColor="accent1" w:themeShade="BF"/>
          <w:sz w:val="22"/>
          <w:szCs w:val="22"/>
        </w:rPr>
        <w:t>, Bielawskie Błota w ramach projektu nr POIS.02.04.00-00-0108/16 pn. Ochrona siedlisk i gatunków terenów nieleśnych zależnych od wód</w:t>
      </w:r>
      <w:r w:rsidRPr="000E31F7">
        <w:rPr>
          <w:rFonts w:ascii="Arial" w:hAnsi="Arial" w:cs="Arial"/>
          <w:b/>
          <w:bCs/>
          <w:color w:val="365F91" w:themeColor="accent1" w:themeShade="BF"/>
          <w:sz w:val="22"/>
          <w:szCs w:val="22"/>
        </w:rPr>
        <w:t>”</w:t>
      </w:r>
    </w:p>
    <w:p w14:paraId="4B0148F6" w14:textId="77777777" w:rsidR="00D347BD" w:rsidRPr="005B4094" w:rsidRDefault="00D347BD" w:rsidP="0068186D">
      <w:pPr>
        <w:numPr>
          <w:ilvl w:val="0"/>
          <w:numId w:val="4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0B58E5E1" w14:textId="77777777" w:rsidR="00D347BD" w:rsidRPr="005B4094" w:rsidRDefault="00D347BD" w:rsidP="0068186D">
      <w:pPr>
        <w:numPr>
          <w:ilvl w:val="0"/>
          <w:numId w:val="4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W trakcie realizacji umowy Wykonawca może dokonać zmiany formy zabezpieczenia na jedną lub kilka form, o których mowa w ust. </w:t>
      </w:r>
      <w:r>
        <w:rPr>
          <w:rFonts w:ascii="Arial" w:eastAsia="Times New Roman" w:hAnsi="Arial" w:cs="Arial"/>
          <w:color w:val="0F243E"/>
          <w:lang w:eastAsia="pl-PL"/>
        </w:rPr>
        <w:t>2</w:t>
      </w:r>
      <w:r w:rsidRPr="005B4094">
        <w:rPr>
          <w:rFonts w:ascii="Arial" w:eastAsia="Times New Roman" w:hAnsi="Arial" w:cs="Arial"/>
          <w:color w:val="0F243E"/>
          <w:lang w:eastAsia="pl-PL"/>
        </w:rPr>
        <w:t xml:space="preserve">. </w:t>
      </w:r>
    </w:p>
    <w:p w14:paraId="6C779A6A" w14:textId="77777777" w:rsidR="00D347BD" w:rsidRPr="005B4094" w:rsidRDefault="00D347BD" w:rsidP="0068186D">
      <w:pPr>
        <w:numPr>
          <w:ilvl w:val="0"/>
          <w:numId w:val="4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Zmiana formy zabezpieczenia jest dokonywana z zachowaniem ciągłości zabezpieczenia i bez zmniejszenia jego wysokości. </w:t>
      </w:r>
    </w:p>
    <w:p w14:paraId="436BBEC2" w14:textId="77777777" w:rsidR="00D347BD" w:rsidRPr="004F54AE" w:rsidRDefault="00D347BD" w:rsidP="0068186D">
      <w:pPr>
        <w:numPr>
          <w:ilvl w:val="0"/>
          <w:numId w:val="4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Zamawiający zwraca </w:t>
      </w:r>
      <w:r>
        <w:rPr>
          <w:rFonts w:ascii="Arial" w:eastAsia="Times New Roman" w:hAnsi="Arial" w:cs="Arial"/>
          <w:color w:val="0F243E"/>
          <w:lang w:eastAsia="pl-PL"/>
        </w:rPr>
        <w:t>7</w:t>
      </w:r>
      <w:r w:rsidRPr="005B4094">
        <w:rPr>
          <w:rFonts w:ascii="Arial" w:eastAsia="Times New Roman" w:hAnsi="Arial" w:cs="Arial"/>
          <w:color w:val="0F243E"/>
          <w:lang w:eastAsia="pl-PL"/>
        </w:rPr>
        <w:t xml:space="preserve">0% zabezpieczenia w terminie 30 dni od dnia wykonania </w:t>
      </w:r>
      <w:r>
        <w:rPr>
          <w:rFonts w:ascii="Arial" w:eastAsia="Times New Roman" w:hAnsi="Arial" w:cs="Arial"/>
          <w:color w:val="0F243E"/>
          <w:lang w:eastAsia="pl-PL"/>
        </w:rPr>
        <w:t>przedmiotu umowy</w:t>
      </w:r>
      <w:r w:rsidRPr="005B4094">
        <w:rPr>
          <w:rFonts w:ascii="Arial" w:eastAsia="Times New Roman" w:hAnsi="Arial" w:cs="Arial"/>
          <w:color w:val="0F243E"/>
          <w:lang w:eastAsia="pl-PL"/>
        </w:rPr>
        <w:t xml:space="preserve"> i uznania przez Zamawiającego za należycie wykonane.</w:t>
      </w:r>
    </w:p>
    <w:p w14:paraId="1781E1D6" w14:textId="77777777" w:rsidR="00D347BD" w:rsidRPr="006A7065" w:rsidRDefault="00D347BD" w:rsidP="0068186D">
      <w:pPr>
        <w:numPr>
          <w:ilvl w:val="0"/>
          <w:numId w:val="41"/>
        </w:numPr>
        <w:tabs>
          <w:tab w:val="left" w:pos="284"/>
        </w:tabs>
        <w:suppressAutoHyphens/>
        <w:spacing w:after="0"/>
        <w:ind w:hanging="284"/>
        <w:jc w:val="both"/>
        <w:rPr>
          <w:rFonts w:ascii="Arial" w:hAnsi="Arial" w:cs="Arial"/>
          <w:color w:val="0F243E"/>
        </w:rPr>
      </w:pPr>
      <w:r w:rsidRPr="006A7065">
        <w:rPr>
          <w:rFonts w:ascii="Arial" w:hAnsi="Arial" w:cs="Arial"/>
          <w:color w:val="0F243E"/>
        </w:rPr>
        <w:t xml:space="preserve">Zamawiający pozostawi 30 % wysokości zabezpieczenia należytego wykonania umowy na zabezpieczenie roszczeń z tytułu rękojmi przez cały okres jej trwania. </w:t>
      </w:r>
    </w:p>
    <w:p w14:paraId="6CC17B8C" w14:textId="77777777" w:rsidR="00D347BD" w:rsidRPr="00533573" w:rsidRDefault="00D347BD" w:rsidP="00D347BD">
      <w:pPr>
        <w:autoSpaceDE w:val="0"/>
        <w:autoSpaceDN w:val="0"/>
        <w:adjustRightInd w:val="0"/>
        <w:spacing w:after="0"/>
        <w:ind w:left="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 </w:t>
      </w:r>
    </w:p>
    <w:p w14:paraId="55AD9B86" w14:textId="77777777" w:rsidR="00D347BD" w:rsidRPr="007A3E93" w:rsidRDefault="00D347BD" w:rsidP="00D347BD">
      <w:pPr>
        <w:widowControl w:val="0"/>
        <w:tabs>
          <w:tab w:val="left" w:pos="284"/>
        </w:tabs>
        <w:spacing w:after="0"/>
        <w:outlineLvl w:val="0"/>
        <w:rPr>
          <w:rFonts w:ascii="Arial" w:eastAsia="Times New Roman" w:hAnsi="Arial" w:cs="Arial"/>
          <w:b/>
          <w:bCs/>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XIV: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16"/>
    </w:p>
    <w:p w14:paraId="003452A7" w14:textId="0D0459A2" w:rsidR="00D347BD" w:rsidRPr="00CD1EE5" w:rsidRDefault="00D347BD" w:rsidP="00D347BD">
      <w:pPr>
        <w:widowControl w:val="0"/>
        <w:numPr>
          <w:ilvl w:val="0"/>
          <w:numId w:val="10"/>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dnia </w:t>
      </w:r>
      <w:r w:rsidRPr="00CD1EE5">
        <w:rPr>
          <w:rFonts w:ascii="Arial" w:eastAsia="Lucida Sans Unicode" w:hAnsi="Arial" w:cs="Arial"/>
          <w:b/>
          <w:color w:val="0F243E" w:themeColor="text2" w:themeShade="80"/>
          <w:spacing w:val="-1"/>
          <w:kern w:val="1"/>
          <w:lang w:eastAsia="zh-CN"/>
        </w:rPr>
        <w:t xml:space="preserve"> </w:t>
      </w:r>
      <w:r w:rsidR="009344F0">
        <w:rPr>
          <w:rFonts w:ascii="Arial" w:eastAsia="Lucida Sans Unicode" w:hAnsi="Arial" w:cs="Arial"/>
          <w:b/>
          <w:color w:val="0F243E" w:themeColor="text2" w:themeShade="80"/>
          <w:spacing w:val="-1"/>
          <w:kern w:val="1"/>
          <w:lang w:eastAsia="zh-CN"/>
        </w:rPr>
        <w:t>25</w:t>
      </w:r>
      <w:r>
        <w:rPr>
          <w:rFonts w:ascii="Arial" w:eastAsia="Lucida Sans Unicode" w:hAnsi="Arial" w:cs="Arial"/>
          <w:b/>
          <w:color w:val="0F243E" w:themeColor="text2" w:themeShade="80"/>
          <w:spacing w:val="-1"/>
          <w:kern w:val="1"/>
          <w:lang w:eastAsia="zh-CN"/>
        </w:rPr>
        <w:t>.07.202</w:t>
      </w:r>
      <w:r w:rsidRPr="00E956CA">
        <w:rPr>
          <w:rFonts w:ascii="Arial" w:eastAsia="Lucida Sans Unicode" w:hAnsi="Arial" w:cs="Arial"/>
          <w:b/>
          <w:color w:val="0F243E" w:themeColor="text2" w:themeShade="80"/>
          <w:spacing w:val="-1"/>
          <w:kern w:val="1"/>
          <w:lang w:eastAsia="zh-CN"/>
        </w:rPr>
        <w:t xml:space="preserve">2 </w:t>
      </w:r>
      <w:proofErr w:type="gramStart"/>
      <w:r w:rsidRPr="00E956CA">
        <w:rPr>
          <w:rFonts w:ascii="Arial" w:eastAsia="Lucida Sans Unicode" w:hAnsi="Arial" w:cs="Arial"/>
          <w:b/>
          <w:color w:val="0F243E" w:themeColor="text2" w:themeShade="80"/>
          <w:spacing w:val="-1"/>
          <w:kern w:val="1"/>
          <w:lang w:eastAsia="zh-CN"/>
        </w:rPr>
        <w:t>r</w:t>
      </w:r>
      <w:proofErr w:type="gramEnd"/>
      <w:r w:rsidRPr="00E956CA">
        <w:rPr>
          <w:rFonts w:ascii="Arial" w:eastAsia="Lucida Sans Unicode" w:hAnsi="Arial" w:cs="Arial"/>
          <w:b/>
          <w:color w:val="0F243E" w:themeColor="text2" w:themeShade="80"/>
          <w:spacing w:val="-1"/>
          <w:kern w:val="1"/>
          <w:lang w:eastAsia="zh-CN"/>
        </w:rPr>
        <w:t>.</w:t>
      </w:r>
    </w:p>
    <w:p w14:paraId="72538484" w14:textId="77777777" w:rsidR="00D347BD" w:rsidRPr="009A4A86" w:rsidRDefault="00D347BD" w:rsidP="00D347BD">
      <w:pPr>
        <w:widowControl w:val="0"/>
        <w:numPr>
          <w:ilvl w:val="0"/>
          <w:numId w:val="10"/>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proofErr w:type="gramStart"/>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proofErr w:type="gramEnd"/>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14:paraId="090FB079" w14:textId="77777777" w:rsidR="00D347BD" w:rsidRPr="009A4A86" w:rsidRDefault="00D347BD" w:rsidP="00D347BD">
      <w:pPr>
        <w:widowControl w:val="0"/>
        <w:numPr>
          <w:ilvl w:val="0"/>
          <w:numId w:val="10"/>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14:paraId="39F1BED7" w14:textId="77777777" w:rsidR="00D347BD" w:rsidRPr="00EB6201" w:rsidRDefault="00D347BD" w:rsidP="00D347BD">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14:paraId="0A331061" w14:textId="77777777" w:rsidR="00D347BD" w:rsidRDefault="00D347BD" w:rsidP="00D347BD">
      <w:pPr>
        <w:widowControl w:val="0"/>
        <w:tabs>
          <w:tab w:val="left" w:pos="284"/>
        </w:tabs>
        <w:spacing w:after="0" w:line="240" w:lineRule="auto"/>
        <w:outlineLvl w:val="0"/>
        <w:rPr>
          <w:rFonts w:ascii="Arial" w:eastAsia="Times New Roman" w:hAnsi="Arial" w:cs="Arial"/>
          <w:b/>
          <w:bCs/>
          <w:color w:val="365F91" w:themeColor="accent1" w:themeShade="BF"/>
          <w:spacing w:val="-1"/>
          <w:lang w:eastAsia="pl-PL"/>
        </w:rPr>
      </w:pPr>
      <w:bookmarkStart w:id="17" w:name="_TOC_250007"/>
      <w:r w:rsidRPr="00EB6201">
        <w:rPr>
          <w:rFonts w:ascii="Arial" w:eastAsia="Times New Roman" w:hAnsi="Arial" w:cs="Arial"/>
          <w:b/>
          <w:bCs/>
          <w:color w:val="365F91" w:themeColor="accent1" w:themeShade="BF"/>
          <w:spacing w:val="-1"/>
          <w:lang w:eastAsia="pl-PL"/>
        </w:rPr>
        <w:t>ROZDZIAŁ XV: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17"/>
    </w:p>
    <w:p w14:paraId="64081DA5" w14:textId="77777777" w:rsidR="00D347BD" w:rsidRPr="00FD79ED" w:rsidRDefault="00D347BD" w:rsidP="00D347BD">
      <w:pPr>
        <w:numPr>
          <w:ilvl w:val="0"/>
          <w:numId w:val="28"/>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14:paraId="26663CED" w14:textId="77777777" w:rsidR="00D347BD" w:rsidRPr="00FD79ED" w:rsidRDefault="00D347BD" w:rsidP="00D347BD">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18"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Pr="00FD79ED">
        <w:rPr>
          <w:rFonts w:ascii="Arial" w:eastAsia="Calibri" w:hAnsi="Arial" w:cs="Arial"/>
          <w:b/>
          <w:bCs/>
          <w:noProof/>
          <w:color w:val="0F243E" w:themeColor="text2" w:themeShade="80"/>
          <w:shd w:val="clear" w:color="auto" w:fill="FFFFFF"/>
          <w:lang w:eastAsia="pl-PL"/>
        </w:rPr>
        <w:t>.</w:t>
      </w:r>
      <w:bookmarkEnd w:id="18"/>
      <w:r w:rsidRPr="00FD79ED">
        <w:rPr>
          <w:rFonts w:ascii="Arial" w:eastAsia="Calibri" w:hAnsi="Arial" w:cs="Arial"/>
          <w:b/>
          <w:bCs/>
          <w:color w:val="0F243E" w:themeColor="text2" w:themeShade="80"/>
          <w:shd w:val="clear" w:color="auto" w:fill="FFFFFF"/>
          <w:lang w:eastAsia="pl-PL"/>
        </w:rPr>
        <w:t xml:space="preserve"> </w:t>
      </w:r>
    </w:p>
    <w:p w14:paraId="3B3C1ED9" w14:textId="77777777" w:rsidR="00D347BD" w:rsidRPr="00FD79ED" w:rsidRDefault="00D347BD" w:rsidP="00D347BD">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9" w:name="bookmark31"/>
    </w:p>
    <w:p w14:paraId="0C784101" w14:textId="77777777" w:rsidR="00D347BD" w:rsidRPr="00FD79ED" w:rsidRDefault="00D347BD" w:rsidP="00D347BD">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9"/>
      <w:proofErr w:type="spellEnd"/>
      <w:r>
        <w:rPr>
          <w:rFonts w:ascii="Arial" w:eastAsia="Calibri" w:hAnsi="Arial" w:cs="Arial"/>
          <w:color w:val="0F243E" w:themeColor="text2" w:themeShade="80"/>
          <w:shd w:val="clear" w:color="auto" w:fill="FFFFFF"/>
          <w:lang w:eastAsia="pl-PL"/>
        </w:rPr>
        <w:t xml:space="preserve"> </w:t>
      </w:r>
      <w:r>
        <w:rPr>
          <w:rStyle w:val="Heading23"/>
          <w:b w:val="0"/>
          <w:bCs w:val="0"/>
          <w:color w:val="0F243E"/>
          <w:sz w:val="22"/>
          <w:szCs w:val="22"/>
        </w:rPr>
        <w:t xml:space="preserve">na adres skrzynki </w:t>
      </w:r>
      <w:proofErr w:type="spellStart"/>
      <w:r w:rsidRPr="002555EE">
        <w:rPr>
          <w:rStyle w:val="Heading23"/>
          <w:bCs w:val="0"/>
          <w:color w:val="0F243E"/>
          <w:sz w:val="22"/>
          <w:szCs w:val="22"/>
        </w:rPr>
        <w:t>Epuap</w:t>
      </w:r>
      <w:proofErr w:type="spellEnd"/>
      <w:r>
        <w:rPr>
          <w:rStyle w:val="Heading23"/>
          <w:bCs w:val="0"/>
          <w:color w:val="0F243E"/>
          <w:sz w:val="22"/>
          <w:szCs w:val="22"/>
        </w:rPr>
        <w:t xml:space="preserve"> /</w:t>
      </w:r>
      <w:proofErr w:type="spellStart"/>
      <w:r>
        <w:rPr>
          <w:rStyle w:val="Heading23"/>
          <w:bCs w:val="0"/>
          <w:color w:val="0F243E"/>
          <w:sz w:val="22"/>
          <w:szCs w:val="22"/>
        </w:rPr>
        <w:t>rdos_gdansk</w:t>
      </w:r>
      <w:proofErr w:type="spellEnd"/>
      <w:r>
        <w:rPr>
          <w:rStyle w:val="Heading23"/>
          <w:bCs w:val="0"/>
          <w:color w:val="0F243E"/>
          <w:sz w:val="22"/>
          <w:szCs w:val="22"/>
        </w:rPr>
        <w:t>/</w:t>
      </w:r>
      <w:proofErr w:type="spellStart"/>
      <w:r>
        <w:rPr>
          <w:rStyle w:val="Heading23"/>
          <w:bCs w:val="0"/>
          <w:color w:val="0F243E"/>
          <w:sz w:val="22"/>
          <w:szCs w:val="22"/>
        </w:rPr>
        <w:t>skrytkaESP</w:t>
      </w:r>
      <w:proofErr w:type="spellEnd"/>
      <w:r>
        <w:rPr>
          <w:rStyle w:val="Heading23"/>
          <w:b w:val="0"/>
          <w:bCs w:val="0"/>
          <w:color w:val="0F243E"/>
          <w:sz w:val="22"/>
          <w:szCs w:val="22"/>
        </w:rPr>
        <w:t>.</w:t>
      </w:r>
    </w:p>
    <w:p w14:paraId="7C62727D" w14:textId="77777777" w:rsidR="00D347BD" w:rsidRPr="00FD79ED" w:rsidRDefault="00D347BD" w:rsidP="00D347BD">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 wraz ze wszystkimi załącznikami 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14:paraId="67CF2F47" w14:textId="77777777" w:rsidR="00D347BD" w:rsidRPr="00736A3E" w:rsidRDefault="00D347BD" w:rsidP="00736A3E">
      <w:pPr>
        <w:pStyle w:val="Tekstpodstawowy"/>
        <w:widowControl/>
        <w:numPr>
          <w:ilvl w:val="3"/>
          <w:numId w:val="27"/>
        </w:numPr>
        <w:tabs>
          <w:tab w:val="left" w:pos="567"/>
        </w:tabs>
        <w:suppressAutoHyphens w:val="0"/>
        <w:spacing w:after="0" w:line="276" w:lineRule="auto"/>
        <w:ind w:left="567" w:hanging="283"/>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r w:rsidRPr="00736A3E">
        <w:rPr>
          <w:rFonts w:ascii="Arial" w:hAnsi="Arial" w:cs="Arial"/>
          <w:color w:val="0F243E" w:themeColor="text2" w:themeShade="80"/>
          <w:sz w:val="22"/>
          <w:szCs w:val="22"/>
        </w:rPr>
        <w:t>pełnomocnictwa, pełnomocnictwo musi być podpisane przez osoby uprawnione do reprezentacji Wykonawcy.</w:t>
      </w:r>
      <w:r w:rsidRPr="00736A3E">
        <w:rPr>
          <w:rStyle w:val="BodytextBold11"/>
          <w:color w:val="0F243E" w:themeColor="text2" w:themeShade="80"/>
          <w:sz w:val="22"/>
          <w:szCs w:val="22"/>
        </w:rPr>
        <w:t xml:space="preserve"> </w:t>
      </w:r>
      <w:r w:rsidRPr="00736A3E">
        <w:rPr>
          <w:rStyle w:val="BodytextBold10"/>
          <w:color w:val="0F243E" w:themeColor="text2" w:themeShade="80"/>
          <w:sz w:val="22"/>
          <w:szCs w:val="22"/>
        </w:rPr>
        <w:t>Pełnomocnictwo do</w:t>
      </w:r>
      <w:r w:rsidRPr="00736A3E">
        <w:rPr>
          <w:rStyle w:val="BodytextBold9"/>
          <w:color w:val="0F243E" w:themeColor="text2" w:themeShade="80"/>
          <w:sz w:val="22"/>
          <w:szCs w:val="22"/>
        </w:rPr>
        <w:t xml:space="preserve"> </w:t>
      </w:r>
      <w:r w:rsidRPr="00736A3E">
        <w:rPr>
          <w:rStyle w:val="BodytextBold10"/>
          <w:color w:val="0F243E" w:themeColor="text2" w:themeShade="80"/>
          <w:sz w:val="22"/>
          <w:szCs w:val="22"/>
        </w:rPr>
        <w:t>złożenia oferty musi być udzielone pod rygorem nieważności w postaci</w:t>
      </w:r>
      <w:r w:rsidRPr="00736A3E">
        <w:rPr>
          <w:rStyle w:val="BodytextBold9"/>
          <w:color w:val="0F243E" w:themeColor="text2" w:themeShade="80"/>
          <w:sz w:val="22"/>
          <w:szCs w:val="22"/>
        </w:rPr>
        <w:t xml:space="preserve"> </w:t>
      </w:r>
      <w:r w:rsidRPr="00736A3E">
        <w:rPr>
          <w:rStyle w:val="BodytextBold10"/>
          <w:color w:val="0F243E" w:themeColor="text2" w:themeShade="80"/>
          <w:sz w:val="22"/>
          <w:szCs w:val="22"/>
        </w:rPr>
        <w:t>elektronicznej i opatrzonej kwalifikowanym podpisem elektronicznym.</w:t>
      </w:r>
    </w:p>
    <w:p w14:paraId="12559907" w14:textId="77777777" w:rsidR="00D347BD" w:rsidRPr="00FD79ED" w:rsidRDefault="00D347BD" w:rsidP="00D347BD">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14:paraId="78DC5A09" w14:textId="77777777" w:rsidR="00D347BD" w:rsidRPr="00FD79ED" w:rsidRDefault="00D347BD" w:rsidP="00D347BD">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14:paraId="387709D3" w14:textId="77777777" w:rsidR="00D347BD" w:rsidRPr="00503282" w:rsidRDefault="00D347BD" w:rsidP="00D347BD">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00736A3E">
        <w:rPr>
          <w:rStyle w:val="BodytextBold10"/>
          <w:color w:val="0F243E"/>
          <w:sz w:val="22"/>
          <w:szCs w:val="22"/>
        </w:rPr>
        <w:t xml:space="preserve">w oryginale </w:t>
      </w:r>
      <w:r w:rsidRPr="00503282">
        <w:rPr>
          <w:rStyle w:val="BodytextBold10"/>
          <w:color w:val="0F243E"/>
          <w:sz w:val="22"/>
          <w:szCs w:val="22"/>
        </w:rP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20" w:name="bookmark32"/>
      <w:r w:rsidRPr="00503282">
        <w:rPr>
          <w:rFonts w:ascii="Arial" w:hAnsi="Arial" w:cs="Arial"/>
          <w:color w:val="0F243E"/>
          <w:sz w:val="22"/>
          <w:szCs w:val="22"/>
        </w:rPr>
        <w:t xml:space="preserve"> </w:t>
      </w:r>
    </w:p>
    <w:p w14:paraId="49C0B58C" w14:textId="77777777" w:rsidR="00D347BD" w:rsidRPr="00503282" w:rsidRDefault="00D347BD" w:rsidP="00D347BD">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20"/>
    </w:p>
    <w:p w14:paraId="0101AA28" w14:textId="77777777" w:rsidR="00D347BD" w:rsidRPr="00901A08" w:rsidRDefault="00D347BD" w:rsidP="00D347BD">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D709D6">
        <w:rPr>
          <w:rStyle w:val="BodytextBold8"/>
          <w:color w:val="0F243E"/>
          <w:sz w:val="22"/>
          <w:szCs w:val="22"/>
        </w:rPr>
        <w:t>Załącznik nr 2</w:t>
      </w:r>
      <w:r w:rsidRPr="00D709D6">
        <w:rPr>
          <w:rFonts w:ascii="Arial" w:hAnsi="Arial" w:cs="Arial"/>
          <w:color w:val="0F243E"/>
          <w:sz w:val="22"/>
          <w:szCs w:val="22"/>
        </w:rPr>
        <w:t xml:space="preserve"> do SWZ</w:t>
      </w:r>
      <w:r w:rsidRPr="00901A08">
        <w:rPr>
          <w:rFonts w:ascii="Arial" w:hAnsi="Arial" w:cs="Arial"/>
          <w:color w:val="0F243E"/>
          <w:sz w:val="22"/>
          <w:szCs w:val="22"/>
        </w:rPr>
        <w:t>,</w:t>
      </w:r>
    </w:p>
    <w:p w14:paraId="37E98265" w14:textId="77777777" w:rsidR="00D347BD" w:rsidRPr="00901A08" w:rsidRDefault="00D347BD" w:rsidP="00D347BD">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BB698E">
        <w:rPr>
          <w:rFonts w:ascii="Arial" w:hAnsi="Arial" w:cs="Arial"/>
          <w:b/>
          <w:color w:val="0F243E" w:themeColor="text2" w:themeShade="80"/>
          <w:spacing w:val="-1"/>
          <w:sz w:val="22"/>
          <w:szCs w:val="22"/>
        </w:rPr>
        <w:t>Załącznik</w:t>
      </w:r>
      <w:r w:rsidRPr="00BB698E">
        <w:rPr>
          <w:rFonts w:ascii="Arial" w:hAnsi="Arial" w:cs="Arial"/>
          <w:b/>
          <w:color w:val="0F243E" w:themeColor="text2" w:themeShade="80"/>
          <w:spacing w:val="12"/>
          <w:sz w:val="22"/>
          <w:szCs w:val="22"/>
        </w:rPr>
        <w:t xml:space="preserve"> </w:t>
      </w:r>
      <w:r w:rsidRPr="00BB698E">
        <w:rPr>
          <w:rFonts w:ascii="Arial" w:hAnsi="Arial" w:cs="Arial"/>
          <w:b/>
          <w:color w:val="0F243E" w:themeColor="text2" w:themeShade="80"/>
          <w:sz w:val="22"/>
          <w:szCs w:val="22"/>
        </w:rPr>
        <w:t>nr</w:t>
      </w:r>
      <w:r w:rsidRPr="00BB698E">
        <w:rPr>
          <w:rFonts w:ascii="Arial" w:hAnsi="Arial" w:cs="Arial"/>
          <w:b/>
          <w:color w:val="0F243E" w:themeColor="text2" w:themeShade="80"/>
          <w:spacing w:val="12"/>
          <w:sz w:val="22"/>
          <w:szCs w:val="22"/>
        </w:rPr>
        <w:t xml:space="preserve"> </w:t>
      </w:r>
      <w:r w:rsidRPr="00BB698E">
        <w:rPr>
          <w:rFonts w:ascii="Arial" w:hAnsi="Arial" w:cs="Arial"/>
          <w:b/>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Pr="00901A08">
        <w:rPr>
          <w:rFonts w:ascii="Arial" w:hAnsi="Arial" w:cs="Arial"/>
          <w:color w:val="0F243E" w:themeColor="text2" w:themeShade="80"/>
          <w:spacing w:val="-1"/>
          <w:sz w:val="22"/>
          <w:szCs w:val="22"/>
          <w:lang w:val="pl-PL"/>
        </w:rPr>
        <w:t>,</w:t>
      </w:r>
    </w:p>
    <w:p w14:paraId="143C2992" w14:textId="77777777" w:rsidR="00D347BD" w:rsidRPr="00901A08" w:rsidRDefault="00D347BD" w:rsidP="00D347BD">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z w:val="22"/>
          <w:szCs w:val="22"/>
        </w:rPr>
        <w:t xml:space="preserve">Oświadczenie Wykonawcy o spełnianiu warunków udziału </w:t>
      </w:r>
      <w:r w:rsidR="002B4899">
        <w:rPr>
          <w:rFonts w:ascii="Arial" w:hAnsi="Arial" w:cs="Arial"/>
          <w:b/>
          <w:color w:val="365F91" w:themeColor="accent1" w:themeShade="BF"/>
          <w:sz w:val="22"/>
          <w:szCs w:val="22"/>
          <w:lang w:val="pl-PL"/>
        </w:rPr>
        <w:br/>
      </w:r>
      <w:r w:rsidRPr="00901A08">
        <w:rPr>
          <w:rFonts w:ascii="Arial" w:hAnsi="Arial" w:cs="Arial"/>
          <w:b/>
          <w:color w:val="365F91" w:themeColor="accent1" w:themeShade="BF"/>
          <w:sz w:val="22"/>
          <w:szCs w:val="22"/>
        </w:rPr>
        <w:t xml:space="preserve">w </w:t>
      </w:r>
      <w:r w:rsidRPr="0068186D">
        <w:rPr>
          <w:rFonts w:ascii="Arial" w:hAnsi="Arial" w:cs="Arial"/>
          <w:b/>
          <w:color w:val="365F91" w:themeColor="accent1" w:themeShade="BF"/>
          <w:sz w:val="22"/>
          <w:szCs w:val="22"/>
        </w:rPr>
        <w:t>postępowaniu</w:t>
      </w:r>
      <w:r w:rsidRPr="0068186D">
        <w:rPr>
          <w:rFonts w:ascii="Arial" w:hAnsi="Arial" w:cs="Arial"/>
          <w:color w:val="365F91" w:themeColor="accent1" w:themeShade="BF"/>
          <w:spacing w:val="-1"/>
          <w:sz w:val="22"/>
          <w:szCs w:val="22"/>
        </w:rPr>
        <w:t xml:space="preserve"> </w:t>
      </w:r>
      <w:r w:rsidRPr="0068186D">
        <w:rPr>
          <w:rFonts w:ascii="Arial" w:hAnsi="Arial" w:cs="Arial"/>
          <w:b/>
          <w:color w:val="0F243E" w:themeColor="text2" w:themeShade="80"/>
          <w:spacing w:val="-1"/>
          <w:sz w:val="22"/>
          <w:szCs w:val="22"/>
        </w:rPr>
        <w:t>Załącznik</w:t>
      </w:r>
      <w:r w:rsidRPr="00D709D6">
        <w:rPr>
          <w:rFonts w:ascii="Arial" w:hAnsi="Arial" w:cs="Arial"/>
          <w:b/>
          <w:color w:val="0F243E" w:themeColor="text2" w:themeShade="80"/>
          <w:spacing w:val="-1"/>
          <w:sz w:val="22"/>
          <w:szCs w:val="22"/>
        </w:rPr>
        <w:t xml:space="preserve"> nr 3</w:t>
      </w:r>
      <w:r w:rsidRPr="00901A08">
        <w:rPr>
          <w:rFonts w:ascii="Arial" w:hAnsi="Arial" w:cs="Arial"/>
          <w:color w:val="0F243E" w:themeColor="text2" w:themeShade="80"/>
          <w:spacing w:val="-1"/>
          <w:sz w:val="22"/>
          <w:szCs w:val="22"/>
          <w:lang w:val="pl-PL"/>
        </w:rPr>
        <w:t>,</w:t>
      </w:r>
    </w:p>
    <w:p w14:paraId="631392EA" w14:textId="77777777" w:rsidR="00D347BD" w:rsidRPr="00901A08" w:rsidRDefault="00D347BD" w:rsidP="00D347BD">
      <w:pPr>
        <w:widowControl w:val="0"/>
        <w:tabs>
          <w:tab w:val="left" w:pos="567"/>
          <w:tab w:val="left" w:pos="623"/>
        </w:tabs>
        <w:spacing w:after="0"/>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14:paraId="00F802CA" w14:textId="77777777" w:rsidR="00D347BD" w:rsidRPr="00793A02" w:rsidRDefault="00D347BD" w:rsidP="0068186D">
      <w:pPr>
        <w:pStyle w:val="Tekstpodstawowy"/>
        <w:widowControl/>
        <w:numPr>
          <w:ilvl w:val="4"/>
          <w:numId w:val="32"/>
        </w:numPr>
        <w:tabs>
          <w:tab w:val="left" w:pos="851"/>
        </w:tabs>
        <w:suppressAutoHyphens w:val="0"/>
        <w:spacing w:after="0" w:line="276" w:lineRule="auto"/>
        <w:ind w:left="851" w:right="40" w:hanging="284"/>
        <w:jc w:val="both"/>
        <w:rPr>
          <w:color w:val="0F243E" w:themeColor="text2" w:themeShade="80"/>
          <w:sz w:val="22"/>
          <w:szCs w:val="22"/>
        </w:rPr>
      </w:pPr>
      <w:r w:rsidRPr="00D709D6">
        <w:rPr>
          <w:rFonts w:ascii="Arial" w:hAnsi="Arial" w:cs="Arial"/>
          <w:b/>
          <w:color w:val="365F91" w:themeColor="accent1" w:themeShade="BF"/>
          <w:spacing w:val="-1"/>
          <w:sz w:val="22"/>
          <w:szCs w:val="22"/>
        </w:rPr>
        <w:t>Podmiotowe środki dowodowe</w:t>
      </w:r>
      <w:r w:rsidRPr="00D709D6">
        <w:rPr>
          <w:rFonts w:ascii="Arial" w:hAnsi="Arial" w:cs="Arial"/>
          <w:color w:val="365F91" w:themeColor="accent1" w:themeShade="BF"/>
          <w:sz w:val="22"/>
          <w:szCs w:val="22"/>
        </w:rPr>
        <w:t xml:space="preserve"> </w:t>
      </w:r>
      <w:r w:rsidRPr="00793A02">
        <w:rPr>
          <w:rFonts w:ascii="Arial" w:hAnsi="Arial" w:cs="Arial"/>
          <w:color w:val="0F243E" w:themeColor="text2" w:themeShade="80"/>
          <w:sz w:val="22"/>
          <w:szCs w:val="22"/>
        </w:rPr>
        <w:t>wymagane od wykonawców w celu potwierdzenia spełniania warunków udziału w postępowaniu oraz w celu wykazania braku podstaw do wykluczenia z postępowania</w:t>
      </w:r>
      <w:r w:rsidRPr="00793A02">
        <w:rPr>
          <w:rFonts w:ascii="Arial" w:hAnsi="Arial" w:cs="Arial"/>
          <w:color w:val="0F243E" w:themeColor="text2" w:themeShade="80"/>
          <w:sz w:val="22"/>
          <w:szCs w:val="22"/>
          <w:lang w:val="pl-PL"/>
        </w:rPr>
        <w:t xml:space="preserve"> </w:t>
      </w:r>
      <w:r w:rsidRPr="00D709D6">
        <w:rPr>
          <w:rFonts w:ascii="Arial" w:hAnsi="Arial" w:cs="Arial"/>
          <w:b/>
          <w:color w:val="0F243E" w:themeColor="text2" w:themeShade="80"/>
          <w:sz w:val="22"/>
          <w:szCs w:val="22"/>
          <w:lang w:val="pl-PL"/>
        </w:rPr>
        <w:t xml:space="preserve">Załączniki nr 5 </w:t>
      </w:r>
      <w:r w:rsidR="0068186D">
        <w:rPr>
          <w:rFonts w:ascii="Arial" w:hAnsi="Arial" w:cs="Arial"/>
          <w:b/>
          <w:color w:val="0F243E" w:themeColor="text2" w:themeShade="80"/>
          <w:sz w:val="22"/>
          <w:szCs w:val="22"/>
          <w:lang w:val="pl-PL"/>
        </w:rPr>
        <w:br/>
      </w:r>
      <w:r w:rsidRPr="00D709D6">
        <w:rPr>
          <w:rFonts w:ascii="Arial" w:hAnsi="Arial" w:cs="Arial"/>
          <w:b/>
          <w:color w:val="0F243E" w:themeColor="text2" w:themeShade="80"/>
          <w:sz w:val="22"/>
          <w:szCs w:val="22"/>
          <w:lang w:val="pl-PL"/>
        </w:rPr>
        <w:t>i nr 9</w:t>
      </w:r>
      <w:r w:rsidRPr="00793A02">
        <w:rPr>
          <w:rFonts w:ascii="Arial" w:hAnsi="Arial" w:cs="Arial"/>
          <w:color w:val="0F243E" w:themeColor="text2" w:themeShade="80"/>
          <w:sz w:val="22"/>
          <w:szCs w:val="22"/>
          <w:lang w:val="pl-PL"/>
        </w:rPr>
        <w:t>,</w:t>
      </w:r>
    </w:p>
    <w:p w14:paraId="458FA273" w14:textId="77777777" w:rsidR="00D347BD" w:rsidRPr="00901A08" w:rsidRDefault="00D347BD" w:rsidP="0068186D">
      <w:pPr>
        <w:pStyle w:val="Tekstpodstawowy"/>
        <w:widowControl/>
        <w:numPr>
          <w:ilvl w:val="4"/>
          <w:numId w:val="32"/>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14:paraId="3257EFEB" w14:textId="77777777" w:rsidR="00D347BD" w:rsidRPr="00901A08" w:rsidRDefault="00D347BD" w:rsidP="0068186D">
      <w:pPr>
        <w:pStyle w:val="Tekstpodstawowy"/>
        <w:widowControl/>
        <w:numPr>
          <w:ilvl w:val="4"/>
          <w:numId w:val="32"/>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D709D6">
        <w:rPr>
          <w:rFonts w:ascii="Arial" w:hAnsi="Arial" w:cs="Arial"/>
          <w:b/>
          <w:color w:val="0F243E"/>
          <w:sz w:val="22"/>
          <w:szCs w:val="22"/>
        </w:rPr>
        <w:t xml:space="preserve">Załącznik nr </w:t>
      </w:r>
      <w:r w:rsidRPr="00D709D6">
        <w:rPr>
          <w:rFonts w:ascii="Arial" w:hAnsi="Arial" w:cs="Arial"/>
          <w:b/>
          <w:color w:val="0F243E"/>
          <w:sz w:val="22"/>
          <w:szCs w:val="22"/>
          <w:lang w:val="pl-PL"/>
        </w:rPr>
        <w:t>8</w:t>
      </w:r>
      <w:r w:rsidRPr="00901A08">
        <w:rPr>
          <w:rFonts w:ascii="Arial" w:hAnsi="Arial" w:cs="Arial"/>
          <w:color w:val="0F243E"/>
          <w:sz w:val="22"/>
          <w:szCs w:val="22"/>
        </w:rPr>
        <w:t>.</w:t>
      </w:r>
    </w:p>
    <w:p w14:paraId="729BDD04" w14:textId="77777777" w:rsidR="00D347BD" w:rsidRPr="00901A08" w:rsidRDefault="00D347BD" w:rsidP="00D347BD">
      <w:pPr>
        <w:widowControl w:val="0"/>
        <w:tabs>
          <w:tab w:val="left" w:pos="284"/>
        </w:tabs>
        <w:spacing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w:t>
      </w:r>
      <w:proofErr w:type="gramStart"/>
      <w:r w:rsidRPr="00901A08">
        <w:rPr>
          <w:rFonts w:ascii="Arial" w:hAnsi="Arial" w:cs="Arial"/>
          <w:i/>
          <w:color w:val="0F243E" w:themeColor="text2" w:themeShade="80"/>
        </w:rPr>
        <w:t>b</w:t>
      </w:r>
      <w:proofErr w:type="gramEnd"/>
      <w:r w:rsidRPr="00901A08">
        <w:rPr>
          <w:rFonts w:ascii="Arial" w:hAnsi="Arial" w:cs="Arial"/>
          <w:i/>
          <w:color w:val="0F243E" w:themeColor="text2" w:themeShade="80"/>
        </w:rPr>
        <w:t xml:space="preserve">” i „c”., </w:t>
      </w:r>
      <w:proofErr w:type="gramStart"/>
      <w:r w:rsidRPr="00901A08">
        <w:rPr>
          <w:rFonts w:ascii="Arial" w:hAnsi="Arial" w:cs="Arial"/>
          <w:i/>
          <w:color w:val="0F243E" w:themeColor="text2" w:themeShade="80"/>
        </w:rPr>
        <w:t>także</w:t>
      </w:r>
      <w:proofErr w:type="gramEnd"/>
      <w:r w:rsidRPr="00901A08">
        <w:rPr>
          <w:rFonts w:ascii="Arial" w:hAnsi="Arial" w:cs="Arial"/>
          <w:i/>
          <w:color w:val="0F243E" w:themeColor="text2" w:themeShade="80"/>
        </w:rPr>
        <w:t xml:space="preserv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14:paraId="607AC9B4" w14:textId="77777777" w:rsidR="00D347BD" w:rsidRPr="0068186D" w:rsidRDefault="00D347BD" w:rsidP="0068186D">
      <w:pPr>
        <w:pStyle w:val="Akapitzlist"/>
        <w:widowControl w:val="0"/>
        <w:numPr>
          <w:ilvl w:val="4"/>
          <w:numId w:val="32"/>
        </w:numPr>
        <w:tabs>
          <w:tab w:val="left" w:pos="284"/>
        </w:tabs>
        <w:spacing w:line="276" w:lineRule="auto"/>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2020</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1076),</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Pr>
          <w:rFonts w:ascii="Arial" w:eastAsia="Lucida Sans Unicode" w:hAnsi="Arial" w:cs="Arial"/>
          <w:b/>
          <w:bCs/>
          <w:color w:val="0F243E" w:themeColor="text2" w:themeShade="80"/>
          <w:kern w:val="1"/>
          <w:sz w:val="22"/>
          <w:szCs w:val="22"/>
          <w:lang w:val="pl-PL" w:eastAsia="zh-CN"/>
        </w:rPr>
        <w:t>.</w:t>
      </w:r>
    </w:p>
    <w:p w14:paraId="6198E3EB" w14:textId="77777777" w:rsidR="00D347BD" w:rsidRPr="00503282" w:rsidRDefault="00D347BD" w:rsidP="00D347BD">
      <w:pPr>
        <w:pStyle w:val="Tekstpodstawowy"/>
        <w:widowControl/>
        <w:numPr>
          <w:ilvl w:val="3"/>
          <w:numId w:val="27"/>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14:paraId="416C8CEE" w14:textId="77777777" w:rsidR="00D347BD" w:rsidRDefault="00D347BD" w:rsidP="0068186D">
      <w:pPr>
        <w:pStyle w:val="Default"/>
        <w:numPr>
          <w:ilvl w:val="0"/>
          <w:numId w:val="33"/>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 xml:space="preserve">Informacje zawarte w ofercie, które stanowią tajemnicę przedsiębiorstwa </w:t>
      </w:r>
      <w:r w:rsidR="0068186D">
        <w:rPr>
          <w:rFonts w:ascii="Arial" w:hAnsi="Arial" w:cs="Arial"/>
          <w:color w:val="0F243E"/>
          <w:sz w:val="22"/>
          <w:szCs w:val="22"/>
          <w:lang w:eastAsia="en-US"/>
        </w:rPr>
        <w:br/>
      </w:r>
      <w:r w:rsidRPr="00FF347E">
        <w:rPr>
          <w:rFonts w:ascii="Arial" w:hAnsi="Arial" w:cs="Arial"/>
          <w:color w:val="0F243E"/>
          <w:sz w:val="22"/>
          <w:szCs w:val="22"/>
          <w:lang w:eastAsia="en-US"/>
        </w:rPr>
        <w:t>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Dz. U. 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w:t>
      </w:r>
      <w:proofErr w:type="gramStart"/>
      <w:r w:rsidRPr="00FF347E">
        <w:rPr>
          <w:rFonts w:ascii="Arial" w:hAnsi="Arial" w:cs="Arial"/>
          <w:color w:val="0F243E"/>
          <w:sz w:val="22"/>
          <w:szCs w:val="22"/>
          <w:lang w:eastAsia="en-US"/>
        </w:rPr>
        <w:t>co do których</w:t>
      </w:r>
      <w:proofErr w:type="gramEnd"/>
      <w:r w:rsidRPr="00FF347E">
        <w:rPr>
          <w:rFonts w:ascii="Arial" w:hAnsi="Arial" w:cs="Arial"/>
          <w:color w:val="0F243E"/>
          <w:sz w:val="22"/>
          <w:szCs w:val="22"/>
          <w:lang w:eastAsia="en-US"/>
        </w:rPr>
        <w:t xml:space="preserve"> Wykonawca zastrzegł – nie później niż 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w:t>
      </w:r>
      <w:r w:rsidR="0068186D">
        <w:rPr>
          <w:rFonts w:ascii="Arial" w:hAnsi="Arial" w:cs="Arial"/>
          <w:color w:val="0F243E"/>
          <w:sz w:val="22"/>
          <w:szCs w:val="22"/>
          <w:lang w:eastAsia="en-US"/>
        </w:rPr>
        <w:t xml:space="preserve">ustawy o zwalczaniu nieuczciwej </w:t>
      </w:r>
      <w:r w:rsidRPr="00FF347E">
        <w:rPr>
          <w:rFonts w:ascii="Arial" w:hAnsi="Arial" w:cs="Arial"/>
          <w:color w:val="0F243E"/>
          <w:sz w:val="22"/>
          <w:szCs w:val="22"/>
          <w:lang w:eastAsia="en-US"/>
        </w:rPr>
        <w:t>konkurencji.</w:t>
      </w:r>
      <w:r>
        <w:rPr>
          <w:rFonts w:ascii="Arial" w:hAnsi="Arial" w:cs="Arial"/>
          <w:color w:val="0F243E"/>
          <w:sz w:val="22"/>
          <w:szCs w:val="22"/>
          <w:lang w:eastAsia="en-US"/>
        </w:rPr>
        <w:t xml:space="preserve"> </w:t>
      </w:r>
    </w:p>
    <w:p w14:paraId="7C676923" w14:textId="77777777" w:rsidR="00D347BD" w:rsidRPr="00901A08" w:rsidRDefault="00D347BD" w:rsidP="0068186D">
      <w:pPr>
        <w:pStyle w:val="Default"/>
        <w:numPr>
          <w:ilvl w:val="0"/>
          <w:numId w:val="33"/>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0068186D">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proofErr w:type="gramStart"/>
      <w:r w:rsidRPr="00901A08">
        <w:rPr>
          <w:rFonts w:ascii="Arial" w:eastAsia="Lucida Sans Unicode" w:hAnsi="Arial" w:cs="Arial"/>
          <w:color w:val="0F243E" w:themeColor="text2" w:themeShade="80"/>
          <w:spacing w:val="-1"/>
          <w:kern w:val="1"/>
          <w:sz w:val="22"/>
          <w:szCs w:val="22"/>
          <w:lang w:eastAsia="zh-CN"/>
        </w:rPr>
        <w:t>zip</w:t>
      </w:r>
      <w:proofErr w:type="gramEnd"/>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14:paraId="26396C63" w14:textId="77777777" w:rsidR="00D347BD" w:rsidRDefault="00D347BD" w:rsidP="00D347B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14:paraId="03FFD16F" w14:textId="77777777" w:rsidR="00D347BD" w:rsidRPr="00A038DF" w:rsidRDefault="00D347BD" w:rsidP="00D347B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Pr="00A038DF">
        <w:rPr>
          <w:rFonts w:ascii="Arial" w:eastAsia="Lucida Sans Unicode" w:hAnsi="Arial" w:cs="Arial"/>
          <w:b/>
          <w:color w:val="365F91" w:themeColor="accent1" w:themeShade="BF"/>
          <w:kern w:val="1"/>
          <w:lang w:eastAsia="zh-CN"/>
        </w:rPr>
        <w:t xml:space="preserve">I: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14:paraId="08123D09" w14:textId="77777777" w:rsidR="00D347BD" w:rsidRPr="00A038DF" w:rsidRDefault="00D347BD" w:rsidP="00D347BD">
      <w:pPr>
        <w:pStyle w:val="Tekstpodstawowy"/>
        <w:widowControl/>
        <w:numPr>
          <w:ilvl w:val="0"/>
          <w:numId w:val="11"/>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14:paraId="3EBC2E1A" w14:textId="4CB9F90C" w:rsidR="00D347BD" w:rsidRPr="00CD1EE5" w:rsidRDefault="00D347BD" w:rsidP="00D347BD">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Pr>
          <w:rFonts w:ascii="Arial" w:eastAsia="Lucida Sans Unicode" w:hAnsi="Arial" w:cs="Arial"/>
          <w:color w:val="0F243E" w:themeColor="text2" w:themeShade="80"/>
          <w:spacing w:val="69"/>
          <w:kern w:val="1"/>
          <w:lang w:eastAsia="zh-CN"/>
        </w:rPr>
        <w:t xml:space="preserve"> </w:t>
      </w:r>
      <w:proofErr w:type="gramStart"/>
      <w:r w:rsidRPr="00E956CA">
        <w:rPr>
          <w:rFonts w:ascii="Arial" w:eastAsia="Lucida Sans Unicode" w:hAnsi="Arial" w:cs="Arial"/>
          <w:color w:val="0F243E" w:themeColor="text2" w:themeShade="80"/>
          <w:spacing w:val="-1"/>
          <w:kern w:val="1"/>
          <w:lang w:eastAsia="zh-CN"/>
        </w:rPr>
        <w:t>terminie</w:t>
      </w:r>
      <w:r w:rsidRPr="00E956CA">
        <w:rPr>
          <w:rFonts w:ascii="Arial" w:eastAsia="Lucida Sans Unicode" w:hAnsi="Arial" w:cs="Arial"/>
          <w:color w:val="0F243E" w:themeColor="text2" w:themeShade="80"/>
          <w:kern w:val="1"/>
          <w:lang w:eastAsia="zh-CN"/>
        </w:rPr>
        <w:t xml:space="preserve">  </w:t>
      </w:r>
      <w:r w:rsidRPr="00E956CA">
        <w:rPr>
          <w:rFonts w:ascii="Arial" w:eastAsia="Lucida Sans Unicode" w:hAnsi="Arial" w:cs="Arial"/>
          <w:color w:val="0F243E" w:themeColor="text2" w:themeShade="80"/>
          <w:spacing w:val="-1"/>
          <w:kern w:val="1"/>
          <w:lang w:eastAsia="zh-CN"/>
        </w:rPr>
        <w:t>do</w:t>
      </w:r>
      <w:proofErr w:type="gramEnd"/>
      <w:r w:rsidRPr="00E956CA">
        <w:rPr>
          <w:rFonts w:ascii="Arial" w:eastAsia="Lucida Sans Unicode" w:hAnsi="Arial" w:cs="Arial"/>
          <w:color w:val="0F243E" w:themeColor="text2" w:themeShade="80"/>
          <w:spacing w:val="-1"/>
          <w:kern w:val="1"/>
          <w:lang w:eastAsia="zh-CN"/>
        </w:rPr>
        <w:t xml:space="preserve"> </w:t>
      </w:r>
      <w:r w:rsidR="009344F0">
        <w:rPr>
          <w:rFonts w:ascii="Arial" w:eastAsia="Lucida Sans Unicode" w:hAnsi="Arial" w:cs="Arial"/>
          <w:b/>
          <w:color w:val="0F243E" w:themeColor="text2" w:themeShade="80"/>
          <w:spacing w:val="-1"/>
          <w:kern w:val="1"/>
          <w:lang w:eastAsia="zh-CN"/>
        </w:rPr>
        <w:t>24.06</w:t>
      </w:r>
      <w:r w:rsidR="00BB698E">
        <w:rPr>
          <w:rFonts w:ascii="Arial" w:eastAsia="Lucida Sans Unicode" w:hAnsi="Arial" w:cs="Arial"/>
          <w:b/>
          <w:color w:val="0F243E" w:themeColor="text2" w:themeShade="80"/>
          <w:spacing w:val="-1"/>
          <w:kern w:val="1"/>
          <w:lang w:eastAsia="zh-CN"/>
        </w:rPr>
        <w:t>.</w:t>
      </w:r>
      <w:r w:rsidRPr="00E956CA">
        <w:rPr>
          <w:rFonts w:ascii="Arial" w:eastAsia="Lucida Sans Unicode" w:hAnsi="Arial" w:cs="Arial"/>
          <w:b/>
          <w:color w:val="0F243E" w:themeColor="text2" w:themeShade="80"/>
          <w:spacing w:val="-1"/>
          <w:kern w:val="1"/>
          <w:lang w:eastAsia="zh-CN"/>
        </w:rPr>
        <w:t xml:space="preserve">2022 </w:t>
      </w:r>
      <w:proofErr w:type="gramStart"/>
      <w:r w:rsidRPr="00E956CA">
        <w:rPr>
          <w:rFonts w:ascii="Arial" w:eastAsia="Lucida Sans Unicode" w:hAnsi="Arial" w:cs="Arial"/>
          <w:b/>
          <w:color w:val="0F243E" w:themeColor="text2" w:themeShade="80"/>
          <w:spacing w:val="-1"/>
          <w:kern w:val="1"/>
          <w:lang w:eastAsia="zh-CN"/>
        </w:rPr>
        <w:t>r</w:t>
      </w:r>
      <w:proofErr w:type="gramEnd"/>
      <w:r w:rsidRPr="00CD1EE5">
        <w:rPr>
          <w:rFonts w:ascii="Arial" w:eastAsia="Lucida Sans Unicode" w:hAnsi="Arial" w:cs="Arial"/>
          <w:b/>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godz.</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b/>
          <w:color w:val="0F243E" w:themeColor="text2" w:themeShade="80"/>
          <w:spacing w:val="-1"/>
          <w:kern w:val="1"/>
          <w:lang w:eastAsia="zh-CN"/>
        </w:rPr>
        <w:t>0</w:t>
      </w:r>
      <w:r>
        <w:rPr>
          <w:rFonts w:ascii="Arial" w:eastAsia="Lucida Sans Unicode" w:hAnsi="Arial" w:cs="Arial"/>
          <w:b/>
          <w:color w:val="0F243E" w:themeColor="text2" w:themeShade="80"/>
          <w:spacing w:val="-1"/>
          <w:kern w:val="1"/>
          <w:lang w:eastAsia="zh-CN"/>
        </w:rPr>
        <w:t>9</w:t>
      </w:r>
      <w:r w:rsidRPr="00CD1EE5">
        <w:rPr>
          <w:rFonts w:ascii="Arial" w:eastAsia="Lucida Sans Unicode" w:hAnsi="Arial" w:cs="Arial"/>
          <w:b/>
          <w:color w:val="0F243E" w:themeColor="text2" w:themeShade="80"/>
          <w:spacing w:val="-1"/>
          <w:kern w:val="1"/>
          <w:lang w:eastAsia="zh-CN"/>
        </w:rPr>
        <w:t>:30.</w:t>
      </w:r>
    </w:p>
    <w:p w14:paraId="54417F40" w14:textId="77777777" w:rsidR="00D347BD" w:rsidRPr="00CD1EE5" w:rsidRDefault="00D347BD" w:rsidP="00D347BD">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14:paraId="6FBB91FD" w14:textId="77777777" w:rsidR="00D347BD" w:rsidRPr="00CD1EE5" w:rsidRDefault="00D347BD" w:rsidP="00D347BD">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14:paraId="09DC8BA7" w14:textId="77777777" w:rsidR="00D347BD" w:rsidRPr="00CD1EE5" w:rsidRDefault="00D347BD" w:rsidP="00D347BD">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14:paraId="6CE63924" w14:textId="77777777" w:rsidR="00D347BD" w:rsidRPr="00CD1EE5" w:rsidRDefault="00D347BD" w:rsidP="00D347BD">
      <w:pPr>
        <w:widowControl w:val="0"/>
        <w:numPr>
          <w:ilvl w:val="0"/>
          <w:numId w:val="11"/>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14:paraId="572B121D" w14:textId="77777777" w:rsidR="00D347BD" w:rsidRPr="00E956CA" w:rsidRDefault="00D347BD" w:rsidP="00D347BD">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terminu</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kern w:val="1"/>
          <w:lang w:eastAsia="zh-CN"/>
        </w:rPr>
        <w:t>do</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składania</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kern w:val="1"/>
          <w:lang w:eastAsia="zh-CN"/>
        </w:rPr>
        <w:t>ofert</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spacing w:val="-1"/>
          <w:kern w:val="1"/>
          <w:lang w:eastAsia="zh-CN"/>
        </w:rPr>
        <w:t>nie</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może</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wycofać</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złożonej</w:t>
      </w:r>
      <w:r w:rsidRPr="00E956CA">
        <w:rPr>
          <w:rFonts w:ascii="Arial" w:eastAsia="Lucida Sans Unicode" w:hAnsi="Arial" w:cs="Arial"/>
          <w:color w:val="0F243E" w:themeColor="text2" w:themeShade="80"/>
          <w:spacing w:val="55"/>
          <w:w w:val="99"/>
          <w:kern w:val="1"/>
          <w:lang w:eastAsia="zh-CN"/>
        </w:rPr>
        <w:t xml:space="preserve"> </w:t>
      </w:r>
      <w:r w:rsidRPr="00E956CA">
        <w:rPr>
          <w:rFonts w:ascii="Arial" w:eastAsia="Lucida Sans Unicode" w:hAnsi="Arial" w:cs="Arial"/>
          <w:color w:val="0F243E" w:themeColor="text2" w:themeShade="80"/>
          <w:spacing w:val="-1"/>
          <w:kern w:val="1"/>
          <w:lang w:eastAsia="zh-CN"/>
        </w:rPr>
        <w:t>oferty.</w:t>
      </w:r>
    </w:p>
    <w:p w14:paraId="2A62BC13" w14:textId="6BC7DD83" w:rsidR="00D347BD" w:rsidRPr="00F85F80" w:rsidRDefault="00D347BD" w:rsidP="00D347BD">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E956CA">
        <w:rPr>
          <w:rFonts w:ascii="Arial" w:eastAsia="Lucida Sans Unicode" w:hAnsi="Arial" w:cs="Arial"/>
          <w:color w:val="0F243E" w:themeColor="text2" w:themeShade="80"/>
          <w:spacing w:val="-1"/>
          <w:kern w:val="1"/>
          <w:lang w:eastAsia="zh-CN"/>
        </w:rPr>
        <w:t>Otwarcie ofert nastąpi</w:t>
      </w:r>
      <w:r w:rsidRPr="00E956CA">
        <w:rPr>
          <w:rFonts w:ascii="Arial" w:eastAsia="Lucida Sans Unicode" w:hAnsi="Arial" w:cs="Arial"/>
          <w:color w:val="0F243E" w:themeColor="text2" w:themeShade="80"/>
          <w:spacing w:val="-3"/>
          <w:kern w:val="1"/>
          <w:lang w:eastAsia="zh-CN"/>
        </w:rPr>
        <w:t xml:space="preserve"> </w:t>
      </w:r>
      <w:r w:rsidRPr="00E956CA">
        <w:rPr>
          <w:rFonts w:ascii="Arial" w:eastAsia="Lucida Sans Unicode" w:hAnsi="Arial" w:cs="Arial"/>
          <w:color w:val="0F243E" w:themeColor="text2" w:themeShade="80"/>
          <w:kern w:val="1"/>
          <w:lang w:eastAsia="zh-CN"/>
        </w:rPr>
        <w:t>w</w:t>
      </w:r>
      <w:r w:rsidRPr="00E956CA">
        <w:rPr>
          <w:rFonts w:ascii="Arial" w:eastAsia="Lucida Sans Unicode" w:hAnsi="Arial" w:cs="Arial"/>
          <w:color w:val="0F243E" w:themeColor="text2" w:themeShade="80"/>
          <w:spacing w:val="-4"/>
          <w:kern w:val="1"/>
          <w:lang w:eastAsia="zh-CN"/>
        </w:rPr>
        <w:t xml:space="preserve"> </w:t>
      </w:r>
      <w:r w:rsidRPr="00E956CA">
        <w:rPr>
          <w:rFonts w:ascii="Arial" w:eastAsia="Lucida Sans Unicode" w:hAnsi="Arial" w:cs="Arial"/>
          <w:color w:val="0F243E" w:themeColor="text2" w:themeShade="80"/>
          <w:kern w:val="1"/>
          <w:lang w:eastAsia="zh-CN"/>
        </w:rPr>
        <w:t>dniu</w:t>
      </w:r>
      <w:r w:rsidRPr="00E956CA">
        <w:rPr>
          <w:rFonts w:ascii="Arial" w:eastAsia="Lucida Sans Unicode" w:hAnsi="Arial" w:cs="Arial"/>
          <w:color w:val="0F243E" w:themeColor="text2" w:themeShade="80"/>
          <w:spacing w:val="-1"/>
          <w:kern w:val="1"/>
          <w:lang w:eastAsia="zh-CN"/>
        </w:rPr>
        <w:t xml:space="preserve"> </w:t>
      </w:r>
      <w:r w:rsidR="009344F0">
        <w:rPr>
          <w:rFonts w:ascii="Arial" w:eastAsia="Lucida Sans Unicode" w:hAnsi="Arial" w:cs="Arial"/>
          <w:b/>
          <w:color w:val="0F243E" w:themeColor="text2" w:themeShade="80"/>
          <w:spacing w:val="-1"/>
          <w:kern w:val="1"/>
          <w:lang w:eastAsia="zh-CN"/>
        </w:rPr>
        <w:t>24.06</w:t>
      </w:r>
      <w:r>
        <w:rPr>
          <w:rFonts w:ascii="Arial" w:eastAsia="Lucida Sans Unicode" w:hAnsi="Arial" w:cs="Arial"/>
          <w:b/>
          <w:color w:val="0F243E" w:themeColor="text2" w:themeShade="80"/>
          <w:spacing w:val="-1"/>
          <w:kern w:val="1"/>
          <w:lang w:eastAsia="zh-CN"/>
        </w:rPr>
        <w:t>.</w:t>
      </w:r>
      <w:r w:rsidRPr="00E956CA">
        <w:rPr>
          <w:rFonts w:ascii="Arial" w:eastAsia="Lucida Sans Unicode" w:hAnsi="Arial" w:cs="Arial"/>
          <w:b/>
          <w:color w:val="0F243E" w:themeColor="text2" w:themeShade="80"/>
          <w:spacing w:val="-1"/>
          <w:kern w:val="1"/>
          <w:lang w:eastAsia="zh-CN"/>
        </w:rPr>
        <w:t xml:space="preserve">2022 </w:t>
      </w:r>
      <w:proofErr w:type="gramStart"/>
      <w:r w:rsidRPr="00E956CA">
        <w:rPr>
          <w:rFonts w:ascii="Arial" w:eastAsia="Lucida Sans Unicode" w:hAnsi="Arial" w:cs="Arial"/>
          <w:b/>
          <w:color w:val="0F243E" w:themeColor="text2" w:themeShade="80"/>
          <w:spacing w:val="-1"/>
          <w:kern w:val="1"/>
          <w:lang w:eastAsia="zh-CN"/>
        </w:rPr>
        <w:t>r</w:t>
      </w:r>
      <w:proofErr w:type="gramEnd"/>
      <w:r w:rsidRPr="00E956CA">
        <w:rPr>
          <w:rFonts w:ascii="Arial" w:eastAsia="Lucida Sans Unicode" w:hAnsi="Arial" w:cs="Arial"/>
          <w:b/>
          <w:color w:val="0F243E" w:themeColor="text2" w:themeShade="80"/>
          <w:spacing w:val="-1"/>
          <w:kern w:val="1"/>
          <w:lang w:eastAsia="zh-CN"/>
        </w:rPr>
        <w:t>.</w:t>
      </w:r>
      <w:r w:rsidRPr="00E956CA">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Pr="00CD1EE5">
        <w:rPr>
          <w:rFonts w:ascii="Arial" w:eastAsia="Lucida Sans Unicode" w:hAnsi="Arial" w:cs="Arial"/>
          <w:b/>
          <w:color w:val="0F243E" w:themeColor="text2" w:themeShade="80"/>
          <w:spacing w:val="-1"/>
          <w:kern w:val="1"/>
          <w:lang w:eastAsia="zh-CN"/>
        </w:rPr>
        <w:t>10:0</w:t>
      </w:r>
      <w:r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14:paraId="28D60111" w14:textId="77777777" w:rsidR="00D347BD" w:rsidRPr="009A4A86" w:rsidRDefault="00D347BD" w:rsidP="00D347BD">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14:paraId="34F3ACB0" w14:textId="77777777" w:rsidR="00D347BD" w:rsidRPr="009A4A86" w:rsidRDefault="00D347BD" w:rsidP="00D347BD">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14:paraId="0334A8AB" w14:textId="77777777" w:rsidR="00D347BD" w:rsidRPr="009A4A86" w:rsidRDefault="00D347BD" w:rsidP="00D347BD">
      <w:pPr>
        <w:widowControl w:val="0"/>
        <w:numPr>
          <w:ilvl w:val="0"/>
          <w:numId w:val="23"/>
        </w:numPr>
        <w:spacing w:before="56"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kern w:val="1"/>
          <w:lang w:eastAsia="zh-CN"/>
        </w:rPr>
        <w:t>nazwach</w:t>
      </w:r>
      <w:proofErr w:type="gramEnd"/>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14:paraId="16375B9A" w14:textId="77777777" w:rsidR="00D347BD" w:rsidRPr="009A4A86" w:rsidRDefault="00D347BD" w:rsidP="00D347BD">
      <w:pPr>
        <w:widowControl w:val="0"/>
        <w:numPr>
          <w:ilvl w:val="0"/>
          <w:numId w:val="23"/>
        </w:numPr>
        <w:spacing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spacing w:val="-1"/>
          <w:kern w:val="1"/>
          <w:lang w:eastAsia="zh-CN"/>
        </w:rPr>
        <w:t>cenach</w:t>
      </w:r>
      <w:proofErr w:type="gramEnd"/>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14:paraId="64C1CE41" w14:textId="77777777" w:rsidR="00D347BD" w:rsidRPr="009A4A86" w:rsidRDefault="00D347BD" w:rsidP="00D347BD">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14:paraId="7A128401" w14:textId="77777777" w:rsidR="00D347BD" w:rsidRPr="009A4A86" w:rsidRDefault="00D347BD" w:rsidP="00BB698E">
      <w:pPr>
        <w:widowControl w:val="0"/>
        <w:numPr>
          <w:ilvl w:val="0"/>
          <w:numId w:val="12"/>
        </w:numPr>
        <w:tabs>
          <w:tab w:val="left" w:pos="284"/>
          <w:tab w:val="left" w:pos="2153"/>
          <w:tab w:val="left" w:pos="3680"/>
          <w:tab w:val="left" w:pos="4012"/>
          <w:tab w:val="left" w:pos="5054"/>
          <w:tab w:val="left" w:pos="6105"/>
          <w:tab w:val="left" w:pos="7243"/>
          <w:tab w:val="left" w:pos="7980"/>
          <w:tab w:val="left" w:pos="8441"/>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Pr="009A4A86">
        <w:rPr>
          <w:rFonts w:ascii="Arial" w:eastAsia="Lucida Sans Unicode" w:hAnsi="Arial" w:cs="Arial"/>
          <w:color w:val="0F243E" w:themeColor="text2" w:themeShade="80"/>
          <w:spacing w:val="-1"/>
          <w:w w:val="95"/>
          <w:kern w:val="1"/>
          <w:lang w:eastAsia="zh-CN"/>
        </w:rPr>
        <w:tab/>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Pr="009A4A86">
        <w:rPr>
          <w:rFonts w:ascii="Arial" w:eastAsia="Lucida Sans Unicode" w:hAnsi="Arial" w:cs="Arial"/>
          <w:color w:val="0F243E" w:themeColor="text2" w:themeShade="80"/>
          <w:w w:val="95"/>
          <w:kern w:val="1"/>
          <w:lang w:eastAsia="zh-CN"/>
        </w:rPr>
        <w:tab/>
      </w:r>
      <w:r w:rsidRPr="009A4A86">
        <w:rPr>
          <w:rFonts w:ascii="Arial" w:eastAsia="Lucida Sans Unicode" w:hAnsi="Arial" w:cs="Arial"/>
          <w:color w:val="0F243E" w:themeColor="text2" w:themeShade="80"/>
          <w:spacing w:val="-1"/>
          <w:w w:val="95"/>
          <w:kern w:val="1"/>
          <w:lang w:eastAsia="zh-CN"/>
        </w:rPr>
        <w:t>zmianie</w:t>
      </w:r>
      <w:r w:rsidRPr="009A4A86">
        <w:rPr>
          <w:rFonts w:ascii="Arial" w:eastAsia="Lucida Sans Unicode" w:hAnsi="Arial" w:cs="Arial"/>
          <w:color w:val="0F243E" w:themeColor="text2" w:themeShade="80"/>
          <w:spacing w:val="-1"/>
          <w:w w:val="95"/>
          <w:kern w:val="1"/>
          <w:lang w:eastAsia="zh-CN"/>
        </w:rPr>
        <w:tab/>
        <w:t>terminu</w:t>
      </w:r>
      <w:r w:rsidRPr="009A4A86">
        <w:rPr>
          <w:rFonts w:ascii="Arial" w:eastAsia="Lucida Sans Unicode" w:hAnsi="Arial" w:cs="Arial"/>
          <w:color w:val="0F243E" w:themeColor="text2" w:themeShade="80"/>
          <w:spacing w:val="-1"/>
          <w:w w:val="95"/>
          <w:kern w:val="1"/>
          <w:lang w:eastAsia="zh-CN"/>
        </w:rPr>
        <w:tab/>
        <w:t>otwarcia</w:t>
      </w:r>
      <w:r w:rsidRPr="009A4A86">
        <w:rPr>
          <w:rFonts w:ascii="Arial" w:eastAsia="Lucida Sans Unicode" w:hAnsi="Arial" w:cs="Arial"/>
          <w:color w:val="0F243E" w:themeColor="text2" w:themeShade="80"/>
          <w:spacing w:val="-1"/>
          <w:w w:val="95"/>
          <w:kern w:val="1"/>
          <w:lang w:eastAsia="zh-CN"/>
        </w:rPr>
        <w:tab/>
        <w:t>ofert</w:t>
      </w:r>
      <w:r w:rsidRPr="009A4A86">
        <w:rPr>
          <w:rFonts w:ascii="Arial" w:eastAsia="Lucida Sans Unicode" w:hAnsi="Arial" w:cs="Arial"/>
          <w:color w:val="0F243E" w:themeColor="text2" w:themeShade="80"/>
          <w:spacing w:val="-1"/>
          <w:w w:val="95"/>
          <w:kern w:val="1"/>
          <w:lang w:eastAsia="zh-CN"/>
        </w:rPr>
        <w:tab/>
      </w:r>
      <w:proofErr w:type="gramStart"/>
      <w:r w:rsidRPr="009A4A86">
        <w:rPr>
          <w:rFonts w:ascii="Arial" w:eastAsia="Lucida Sans Unicode" w:hAnsi="Arial" w:cs="Arial"/>
          <w:color w:val="0F243E" w:themeColor="text2" w:themeShade="80"/>
          <w:w w:val="95"/>
          <w:kern w:val="1"/>
          <w:lang w:eastAsia="zh-CN"/>
        </w:rPr>
        <w:t xml:space="preserve">na  </w:t>
      </w:r>
      <w:r w:rsidRPr="009A4A86">
        <w:rPr>
          <w:rFonts w:ascii="Arial" w:eastAsia="Lucida Sans Unicode" w:hAnsi="Arial" w:cs="Arial"/>
          <w:color w:val="0F243E" w:themeColor="text2" w:themeShade="80"/>
          <w:spacing w:val="-1"/>
          <w:kern w:val="1"/>
          <w:lang w:eastAsia="zh-CN"/>
        </w:rPr>
        <w:t>stronie</w:t>
      </w:r>
      <w:proofErr w:type="gramEnd"/>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14:paraId="5F71A21D" w14:textId="6D89CB78" w:rsidR="00D347BD" w:rsidRPr="009344F0" w:rsidRDefault="00D347BD" w:rsidP="009344F0">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14:paraId="25652BC5" w14:textId="77777777" w:rsidR="00D347BD" w:rsidRDefault="00D347BD" w:rsidP="00D347BD">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r w:rsidRPr="00A038DF">
        <w:rPr>
          <w:rFonts w:ascii="Arial" w:eastAsia="Calibri" w:hAnsi="Arial" w:cs="Arial"/>
          <w:b/>
          <w:bCs/>
          <w:color w:val="365F91" w:themeColor="accent1" w:themeShade="BF"/>
          <w:lang w:eastAsia="pl-PL"/>
        </w:rPr>
        <w:t xml:space="preserve">ROZDZIAŁ XVII:  </w:t>
      </w:r>
    </w:p>
    <w:p w14:paraId="354CFA5C" w14:textId="77777777" w:rsidR="00D347BD" w:rsidRPr="00A038DF" w:rsidRDefault="00D347BD" w:rsidP="00D347BD">
      <w:pPr>
        <w:autoSpaceDE w:val="0"/>
        <w:autoSpaceDN w:val="0"/>
        <w:adjustRightInd w:val="0"/>
        <w:spacing w:after="120" w:line="240" w:lineRule="auto"/>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 xml:space="preserve">ZASADY ZWRACANIA SIĘ WYKONAWCÓW O UDZIELENIE WYJAŚNIEŃ DO TREŚCI SWZ I UDZIELANIA PRZEZ ZAMAWIAJĄCEGO TYCH WYJAŚNIEŃ. </w:t>
      </w:r>
    </w:p>
    <w:p w14:paraId="652D746F" w14:textId="77777777" w:rsidR="00D347BD" w:rsidRPr="00596F3C" w:rsidRDefault="00D347BD" w:rsidP="00D347BD">
      <w:pPr>
        <w:autoSpaceDE w:val="0"/>
        <w:autoSpaceDN w:val="0"/>
        <w:adjustRightInd w:val="0"/>
        <w:spacing w:after="120"/>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1.</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 podlegającym negocjacjom.</w:t>
      </w:r>
    </w:p>
    <w:p w14:paraId="1BD8BE70" w14:textId="77777777" w:rsidR="00D347BD" w:rsidRPr="00596F3C" w:rsidRDefault="00D347BD" w:rsidP="00D347BD">
      <w:pPr>
        <w:autoSpaceDE w:val="0"/>
        <w:autoSpaceDN w:val="0"/>
        <w:adjustRightInd w:val="0"/>
        <w:spacing w:after="21"/>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2.</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14:paraId="650E88AE" w14:textId="77777777" w:rsidR="00D347BD" w:rsidRPr="00596F3C" w:rsidRDefault="00D347BD" w:rsidP="00D347BD">
      <w:pPr>
        <w:autoSpaceDE w:val="0"/>
        <w:autoSpaceDN w:val="0"/>
        <w:adjustRightInd w:val="0"/>
        <w:spacing w:after="21"/>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3</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Przedłużenie terminu składania ofert nie wpływa na bieg terminu składania wniosku, </w:t>
      </w:r>
      <w:r w:rsidRPr="00596F3C">
        <w:rPr>
          <w:rFonts w:ascii="Arial" w:eastAsia="Calibri" w:hAnsi="Arial" w:cs="Arial"/>
          <w:color w:val="0F243E" w:themeColor="text2" w:themeShade="80"/>
          <w:lang w:eastAsia="pl-PL"/>
        </w:rPr>
        <w:br/>
        <w:t xml:space="preserve">o którym mowa w pkt. 1. </w:t>
      </w:r>
    </w:p>
    <w:p w14:paraId="799E6BAD" w14:textId="77777777" w:rsidR="00D347BD" w:rsidRPr="00596F3C" w:rsidRDefault="00D347BD" w:rsidP="00D347BD">
      <w:pPr>
        <w:autoSpaceDE w:val="0"/>
        <w:autoSpaceDN w:val="0"/>
        <w:adjustRightInd w:val="0"/>
        <w:spacing w:after="0"/>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4</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Wykonawca zwraca się do Zamawiającego o udzielenie wyjaśnień treści SWZ za </w:t>
      </w:r>
      <w:proofErr w:type="gramStart"/>
      <w:r w:rsidRPr="00596F3C">
        <w:rPr>
          <w:rFonts w:ascii="Arial" w:eastAsia="Calibri" w:hAnsi="Arial" w:cs="Arial"/>
          <w:color w:val="0F243E" w:themeColor="text2" w:themeShade="80"/>
          <w:lang w:eastAsia="pl-PL"/>
        </w:rPr>
        <w:t>pośrednictwem  dedykowanego</w:t>
      </w:r>
      <w:proofErr w:type="gramEnd"/>
      <w:r w:rsidRPr="00596F3C">
        <w:rPr>
          <w:rFonts w:ascii="Arial" w:eastAsia="Calibri" w:hAnsi="Arial" w:cs="Arial"/>
          <w:color w:val="0F243E" w:themeColor="text2" w:themeShade="80"/>
          <w:lang w:eastAsia="pl-PL"/>
        </w:rPr>
        <w:t xml:space="preserve"> formularza: „Formularz do komunikacji”  przy użyciu </w:t>
      </w:r>
      <w:proofErr w:type="spellStart"/>
      <w:r w:rsidRPr="00596F3C">
        <w:rPr>
          <w:rFonts w:ascii="Arial" w:eastAsia="Calibri" w:hAnsi="Arial" w:cs="Arial"/>
          <w:color w:val="0F243E" w:themeColor="text2" w:themeShade="80"/>
          <w:lang w:eastAsia="pl-PL"/>
        </w:rPr>
        <w:t>miniPortalu</w:t>
      </w:r>
      <w:proofErr w:type="spellEnd"/>
      <w:r w:rsidRPr="00596F3C">
        <w:rPr>
          <w:rFonts w:ascii="Arial" w:eastAsia="Calibri" w:hAnsi="Arial" w:cs="Arial"/>
          <w:color w:val="0F243E" w:themeColor="text2" w:themeShade="80"/>
          <w:lang w:eastAsia="pl-PL"/>
        </w:rPr>
        <w:t xml:space="preserve">  i  </w:t>
      </w:r>
      <w:proofErr w:type="spellStart"/>
      <w:r w:rsidRPr="00596F3C">
        <w:rPr>
          <w:rFonts w:ascii="Arial" w:eastAsia="Calibri" w:hAnsi="Arial" w:cs="Arial"/>
          <w:color w:val="0F243E" w:themeColor="text2" w:themeShade="80"/>
          <w:lang w:eastAsia="pl-PL"/>
        </w:rPr>
        <w:t>ePUAPU</w:t>
      </w:r>
      <w:proofErr w:type="spellEnd"/>
      <w:r w:rsidRPr="00596F3C">
        <w:rPr>
          <w:rFonts w:ascii="Arial" w:eastAsia="Calibri" w:hAnsi="Arial" w:cs="Arial"/>
          <w:color w:val="0F243E" w:themeColor="text2" w:themeShade="80"/>
          <w:lang w:eastAsia="pl-PL"/>
        </w:rPr>
        <w:t xml:space="preserve">.  </w:t>
      </w:r>
    </w:p>
    <w:p w14:paraId="4D95BE56" w14:textId="77777777" w:rsidR="00D347BD" w:rsidRPr="00596F3C" w:rsidRDefault="00D347BD" w:rsidP="00D347BD">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596F3C">
        <w:rPr>
          <w:rFonts w:ascii="Arial" w:eastAsia="Calibri" w:hAnsi="Arial" w:cs="Arial"/>
          <w:bCs/>
          <w:color w:val="0F243E" w:themeColor="text2" w:themeShade="80"/>
          <w:lang w:eastAsia="pl-PL"/>
        </w:rPr>
        <w:t>5.</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Treść zapytań wraz z wyjaśnieniami Zamawiający przekaże Wykonawcom, bez ujawniania źródła zapytania oraz zamieści na stronie internetowej. </w:t>
      </w:r>
      <w:r w:rsidRPr="00596F3C">
        <w:rPr>
          <w:rFonts w:ascii="Arial" w:eastAsia="Calibri" w:hAnsi="Arial" w:cs="Arial"/>
          <w:b/>
          <w:bCs/>
          <w:color w:val="0F243E" w:themeColor="text2" w:themeShade="80"/>
          <w:lang w:eastAsia="pl-PL"/>
        </w:rPr>
        <w:t xml:space="preserve"> </w:t>
      </w:r>
      <w:r w:rsidRPr="00596F3C">
        <w:rPr>
          <w:rFonts w:ascii="Times New Roman" w:eastAsia="Times New Roman" w:hAnsi="Times New Roman" w:cs="Times New Roman"/>
          <w:color w:val="0F243E" w:themeColor="text2" w:themeShade="80"/>
          <w:sz w:val="24"/>
          <w:szCs w:val="24"/>
          <w:lang w:eastAsia="pl-PL"/>
        </w:rPr>
        <w:t xml:space="preserve"> </w:t>
      </w:r>
    </w:p>
    <w:p w14:paraId="04B3D811" w14:textId="77777777" w:rsidR="00D347BD" w:rsidRDefault="00D347BD" w:rsidP="00D347BD">
      <w:pPr>
        <w:autoSpaceDE w:val="0"/>
        <w:autoSpaceDN w:val="0"/>
        <w:adjustRightInd w:val="0"/>
        <w:spacing w:after="0"/>
        <w:ind w:left="284" w:hanging="284"/>
        <w:jc w:val="both"/>
        <w:rPr>
          <w:rFonts w:ascii="Arial" w:eastAsia="Calibri" w:hAnsi="Arial" w:cs="Arial"/>
          <w:color w:val="365F91" w:themeColor="accent1" w:themeShade="BF"/>
          <w:lang w:eastAsia="pl-PL"/>
        </w:rPr>
      </w:pPr>
    </w:p>
    <w:p w14:paraId="5A4FB58D" w14:textId="77777777" w:rsidR="009344F0" w:rsidRPr="00A038DF" w:rsidRDefault="009344F0" w:rsidP="00D347BD">
      <w:pPr>
        <w:autoSpaceDE w:val="0"/>
        <w:autoSpaceDN w:val="0"/>
        <w:adjustRightInd w:val="0"/>
        <w:spacing w:after="0"/>
        <w:ind w:left="284" w:hanging="284"/>
        <w:jc w:val="both"/>
        <w:rPr>
          <w:rFonts w:ascii="Arial" w:eastAsia="Calibri" w:hAnsi="Arial" w:cs="Arial"/>
          <w:color w:val="365F91" w:themeColor="accent1" w:themeShade="BF"/>
          <w:lang w:eastAsia="pl-PL"/>
        </w:rPr>
      </w:pPr>
    </w:p>
    <w:p w14:paraId="0274AA18" w14:textId="77777777" w:rsidR="00D347BD" w:rsidRPr="00A038DF" w:rsidRDefault="00D347BD" w:rsidP="00D347BD">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XVIII: SPOSÓB OBLICZENIA CENY</w:t>
      </w:r>
    </w:p>
    <w:p w14:paraId="50AE0ABF" w14:textId="77777777" w:rsidR="00D347BD" w:rsidRPr="009A4A86" w:rsidRDefault="00D347BD" w:rsidP="00D347BD">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Pr>
          <w:rFonts w:ascii="Arial" w:eastAsia="Lucida Sans Unicode" w:hAnsi="Arial" w:cs="Arial"/>
          <w:color w:val="0F243E" w:themeColor="text2" w:themeShade="80"/>
          <w:spacing w:val="-1"/>
          <w:kern w:val="1"/>
          <w:lang w:eastAsia="zh-CN"/>
        </w:rPr>
        <w:t xml:space="preserve"> </w:t>
      </w:r>
      <w:r w:rsidRPr="00FF347E">
        <w:rPr>
          <w:rFonts w:ascii="Arial" w:eastAsia="Calibri" w:hAnsi="Arial" w:cs="Arial"/>
          <w:color w:val="0F243E"/>
        </w:rPr>
        <w:t>łącznej ceny ofertowej brutto za realizację przedmiotu zamówienia</w:t>
      </w:r>
      <w:r>
        <w:rPr>
          <w:rFonts w:ascii="Arial" w:eastAsia="Lucida Sans Unicode" w:hAnsi="Arial" w:cs="Arial"/>
          <w:color w:val="0F243E" w:themeColor="text2" w:themeShade="80"/>
          <w:spacing w:val="-1"/>
          <w:kern w:val="1"/>
          <w:lang w:eastAsia="zh-CN"/>
        </w:rPr>
        <w: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b/>
          <w:color w:val="0F243E" w:themeColor="text2" w:themeShade="80"/>
          <w:spacing w:val="-1"/>
          <w:kern w:val="1"/>
          <w:lang w:eastAsia="zh-CN"/>
        </w:rPr>
        <w:t>Wiążącą dla Z</w:t>
      </w:r>
      <w:r>
        <w:rPr>
          <w:rFonts w:ascii="Arial" w:eastAsia="Lucida Sans Unicode" w:hAnsi="Arial" w:cs="Arial"/>
          <w:b/>
          <w:color w:val="0F243E" w:themeColor="text2" w:themeShade="80"/>
          <w:spacing w:val="-1"/>
          <w:kern w:val="1"/>
          <w:lang w:eastAsia="zh-CN"/>
        </w:rPr>
        <w:t>a</w:t>
      </w:r>
      <w:r w:rsidRPr="009A4A86">
        <w:rPr>
          <w:rFonts w:ascii="Arial" w:eastAsia="Lucida Sans Unicode" w:hAnsi="Arial" w:cs="Arial"/>
          <w:b/>
          <w:color w:val="0F243E" w:themeColor="text2" w:themeShade="80"/>
          <w:spacing w:val="-1"/>
          <w:kern w:val="1"/>
          <w:lang w:eastAsia="zh-CN"/>
        </w:rPr>
        <w:t>mawiającego będzie cena podana słownie.</w:t>
      </w:r>
    </w:p>
    <w:p w14:paraId="3FDF2BCA" w14:textId="77777777" w:rsidR="00D347BD" w:rsidRPr="009A4A86" w:rsidRDefault="00D347BD" w:rsidP="00D347BD">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Łączna cena ofertowa brutto musi uwzględniać wszystkie koszty związane </w:t>
      </w:r>
      <w:r w:rsidR="00DD264E">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14:paraId="6F9FAC29" w14:textId="77777777" w:rsidR="00D347BD" w:rsidRPr="009A4A86" w:rsidRDefault="00D347BD" w:rsidP="00D347BD">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 xml:space="preserve">(zasada zaokrąglenia – poniżej 5 należy końcówkę pominąć, powyżej i równe 5 należy </w:t>
      </w:r>
      <w:proofErr w:type="gramStart"/>
      <w:r w:rsidRPr="009A4A86">
        <w:rPr>
          <w:rFonts w:ascii="Arial" w:eastAsia="Calibri" w:hAnsi="Arial" w:cs="Arial"/>
          <w:color w:val="0F243E" w:themeColor="text2" w:themeShade="80"/>
          <w:kern w:val="1"/>
          <w:lang w:val="x-none" w:eastAsia="zh-CN"/>
        </w:rPr>
        <w:t>zaokrąglić</w:t>
      </w:r>
      <w:proofErr w:type="gramEnd"/>
      <w:r w:rsidRPr="009A4A86">
        <w:rPr>
          <w:rFonts w:ascii="Arial" w:eastAsia="Calibri" w:hAnsi="Arial" w:cs="Arial"/>
          <w:color w:val="0F243E" w:themeColor="text2" w:themeShade="80"/>
          <w:kern w:val="1"/>
          <w:lang w:val="x-none" w:eastAsia="zh-CN"/>
        </w:rPr>
        <w:t xml:space="preserve"> w górę).</w:t>
      </w:r>
    </w:p>
    <w:p w14:paraId="5B9CA18C" w14:textId="77777777" w:rsidR="00D347BD" w:rsidRPr="009A4A86" w:rsidRDefault="00D347BD" w:rsidP="00BB698E">
      <w:pPr>
        <w:widowControl w:val="0"/>
        <w:numPr>
          <w:ilvl w:val="0"/>
          <w:numId w:val="13"/>
        </w:numPr>
        <w:tabs>
          <w:tab w:val="left" w:pos="284"/>
        </w:tabs>
        <w:spacing w:after="0"/>
        <w:ind w:left="284" w:right="110" w:hanging="284"/>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proofErr w:type="gramStart"/>
      <w:r>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proofErr w:type="gramEnd"/>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14:paraId="22EE4D0E" w14:textId="77777777" w:rsidR="00D347BD" w:rsidRPr="00B37C24" w:rsidRDefault="00D347BD" w:rsidP="00D347BD">
      <w:pPr>
        <w:numPr>
          <w:ilvl w:val="0"/>
          <w:numId w:val="13"/>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14:paraId="2B0ED9B8" w14:textId="77777777" w:rsidR="00D347BD" w:rsidRPr="009A4A86" w:rsidRDefault="00D347BD" w:rsidP="00D347BD">
      <w:pPr>
        <w:widowControl w:val="0"/>
        <w:numPr>
          <w:ilvl w:val="0"/>
          <w:numId w:val="13"/>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i usług, zamawiający w celu oceny takiej oferty doliczy do przedstawionej </w:t>
      </w:r>
      <w:r w:rsidR="00BB698E">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w niej ceny podatek od towarów i usług, który miałby obowiązek rozliczyć</w:t>
      </w:r>
      <w:r w:rsidR="00BB698E">
        <w:rPr>
          <w:rFonts w:ascii="Arial" w:eastAsia="Calibri" w:hAnsi="Arial" w:cs="Arial"/>
          <w:color w:val="0F243E" w:themeColor="text2" w:themeShade="80"/>
          <w:kern w:val="1"/>
          <w:lang w:eastAsia="zh-CN"/>
        </w:rPr>
        <w:t>.</w:t>
      </w:r>
    </w:p>
    <w:p w14:paraId="73C33431" w14:textId="77777777" w:rsidR="00D347BD" w:rsidRPr="00050834" w:rsidRDefault="00D347BD" w:rsidP="00D347BD">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21" w:name="_Toc289247656"/>
    </w:p>
    <w:p w14:paraId="22B63F87" w14:textId="77777777" w:rsidR="00D347BD" w:rsidRPr="00050834" w:rsidRDefault="00D347BD" w:rsidP="00D347BD">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14:paraId="44AFDE1B" w14:textId="77777777" w:rsidR="00D347BD" w:rsidRDefault="00D347BD" w:rsidP="00D347BD">
      <w:pPr>
        <w:tabs>
          <w:tab w:val="left" w:pos="567"/>
        </w:tabs>
        <w:spacing w:after="0"/>
        <w:rPr>
          <w:rFonts w:ascii="Arial" w:eastAsia="Times New Roman" w:hAnsi="Arial" w:cs="Arial"/>
          <w:b/>
          <w:color w:val="365F91" w:themeColor="accent1" w:themeShade="BF"/>
          <w:lang w:eastAsia="pl-PL"/>
        </w:rPr>
      </w:pPr>
    </w:p>
    <w:p w14:paraId="29E89743" w14:textId="77777777" w:rsidR="00D347BD" w:rsidRPr="00C07CE3" w:rsidRDefault="00D347BD" w:rsidP="00D347BD">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XIX: KRYTERIA OCENY OFERT</w:t>
      </w:r>
      <w:bookmarkEnd w:id="21"/>
    </w:p>
    <w:p w14:paraId="5AFFBCEE" w14:textId="77777777" w:rsidR="00D347BD" w:rsidRPr="00430283" w:rsidRDefault="00D347BD" w:rsidP="00D347BD">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 xml:space="preserve">Ocenie będą podlegać wyłącznie oferty </w:t>
      </w:r>
      <w:proofErr w:type="gramStart"/>
      <w:r w:rsidRPr="00430283">
        <w:rPr>
          <w:rFonts w:ascii="Arial" w:eastAsia="Times New Roman" w:hAnsi="Arial" w:cs="Arial"/>
          <w:color w:val="0F243E" w:themeColor="text2" w:themeShade="80"/>
          <w:kern w:val="3"/>
          <w:lang w:eastAsia="pl-PL"/>
        </w:rPr>
        <w:t>nie podlegające</w:t>
      </w:r>
      <w:proofErr w:type="gramEnd"/>
      <w:r w:rsidRPr="00430283">
        <w:rPr>
          <w:rFonts w:ascii="Arial" w:eastAsia="Times New Roman" w:hAnsi="Arial" w:cs="Arial"/>
          <w:color w:val="0F243E" w:themeColor="text2" w:themeShade="80"/>
          <w:kern w:val="3"/>
          <w:lang w:eastAsia="pl-PL"/>
        </w:rPr>
        <w:t xml:space="preserve"> odrzuceniu.</w:t>
      </w:r>
    </w:p>
    <w:p w14:paraId="1FFFDD44" w14:textId="77777777" w:rsidR="00D347BD" w:rsidRPr="00430283" w:rsidRDefault="00D347BD" w:rsidP="00D347BD">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Oferty oceniane będą w oparciu o następujące kryteria:</w:t>
      </w:r>
    </w:p>
    <w:p w14:paraId="35D83546" w14:textId="77777777" w:rsidR="00D347BD" w:rsidRPr="00430283" w:rsidRDefault="00D347BD" w:rsidP="00A05697">
      <w:pPr>
        <w:tabs>
          <w:tab w:val="left" w:pos="284"/>
        </w:tabs>
        <w:suppressAutoHyphens/>
        <w:autoSpaceDN w:val="0"/>
        <w:spacing w:after="0"/>
        <w:ind w:left="709" w:hanging="425"/>
        <w:jc w:val="both"/>
        <w:textAlignment w:val="baseline"/>
        <w:rPr>
          <w:rFonts w:ascii="Arial" w:eastAsia="Calibri" w:hAnsi="Arial" w:cs="Arial"/>
          <w:b/>
          <w:color w:val="0F243E" w:themeColor="text2" w:themeShade="80"/>
          <w:kern w:val="3"/>
          <w:lang w:eastAsia="pl-PL"/>
        </w:rPr>
      </w:pPr>
      <w:r w:rsidRPr="00A05697">
        <w:rPr>
          <w:rFonts w:ascii="Arial" w:eastAsia="Calibri" w:hAnsi="Arial" w:cs="Arial"/>
          <w:color w:val="0F243E" w:themeColor="text2" w:themeShade="80"/>
          <w:kern w:val="3"/>
          <w:lang w:eastAsia="pl-PL"/>
        </w:rPr>
        <w:t>1)</w:t>
      </w:r>
      <w:r w:rsidRPr="00430283">
        <w:rPr>
          <w:rFonts w:ascii="Arial" w:eastAsia="Calibri" w:hAnsi="Arial" w:cs="Arial"/>
          <w:b/>
          <w:color w:val="0F243E" w:themeColor="text2" w:themeShade="80"/>
          <w:kern w:val="3"/>
          <w:lang w:eastAsia="pl-PL"/>
        </w:rPr>
        <w:t xml:space="preserve"> kryterium </w:t>
      </w:r>
      <w:r w:rsidRPr="00430283">
        <w:rPr>
          <w:rFonts w:ascii="Arial" w:eastAsia="Calibri" w:hAnsi="Arial" w:cs="Arial"/>
          <w:b/>
          <w:bCs/>
          <w:iCs/>
          <w:color w:val="0F243E" w:themeColor="text2" w:themeShade="80"/>
          <w:kern w:val="3"/>
          <w:lang w:eastAsia="pl-PL"/>
        </w:rPr>
        <w:t xml:space="preserve">„cena” </w:t>
      </w:r>
      <w:r w:rsidRPr="00430283">
        <w:rPr>
          <w:rFonts w:ascii="Arial" w:eastAsia="Calibri" w:hAnsi="Arial" w:cs="Arial"/>
          <w:color w:val="0F243E" w:themeColor="text2" w:themeShade="80"/>
          <w:kern w:val="3"/>
          <w:lang w:eastAsia="pl-PL"/>
        </w:rPr>
        <w:t xml:space="preserve">– </w:t>
      </w:r>
      <w:proofErr w:type="gramStart"/>
      <w:r w:rsidRPr="00430283">
        <w:rPr>
          <w:rFonts w:ascii="Arial" w:eastAsia="Calibri" w:hAnsi="Arial" w:cs="Arial"/>
          <w:bCs/>
          <w:iCs/>
          <w:color w:val="0F243E" w:themeColor="text2" w:themeShade="80"/>
          <w:kern w:val="3"/>
          <w:lang w:eastAsia="pl-PL"/>
        </w:rPr>
        <w:t>waga</w:t>
      </w:r>
      <w:r w:rsidRPr="00430283">
        <w:rPr>
          <w:rFonts w:ascii="Arial" w:eastAsia="Calibri" w:hAnsi="Arial" w:cs="Arial"/>
          <w:color w:val="0F243E" w:themeColor="text2" w:themeShade="80"/>
          <w:kern w:val="3"/>
          <w:lang w:eastAsia="pl-PL"/>
        </w:rPr>
        <w:t xml:space="preserve">  60% (1% = 1pkt</w:t>
      </w:r>
      <w:proofErr w:type="gramEnd"/>
      <w:r w:rsidRPr="00430283">
        <w:rPr>
          <w:rFonts w:ascii="Arial" w:eastAsia="Calibri" w:hAnsi="Arial" w:cs="Arial"/>
          <w:color w:val="0F243E" w:themeColor="text2" w:themeShade="80"/>
          <w:kern w:val="3"/>
          <w:lang w:eastAsia="pl-PL"/>
        </w:rPr>
        <w:t>.)   oceniane będzie jak niżej</w:t>
      </w:r>
      <w:r w:rsidRPr="00430283">
        <w:rPr>
          <w:rFonts w:ascii="Arial" w:eastAsia="Calibri" w:hAnsi="Arial" w:cs="Arial"/>
          <w:b/>
          <w:color w:val="0F243E" w:themeColor="text2" w:themeShade="80"/>
          <w:kern w:val="3"/>
          <w:lang w:eastAsia="pl-PL"/>
        </w:rPr>
        <w:t xml:space="preserve">   </w:t>
      </w:r>
    </w:p>
    <w:tbl>
      <w:tblPr>
        <w:tblW w:w="0" w:type="auto"/>
        <w:jc w:val="center"/>
        <w:tblLook w:val="01E0" w:firstRow="1" w:lastRow="1" w:firstColumn="1" w:lastColumn="1" w:noHBand="0" w:noVBand="0"/>
      </w:tblPr>
      <w:tblGrid>
        <w:gridCol w:w="1054"/>
        <w:gridCol w:w="697"/>
        <w:gridCol w:w="1657"/>
      </w:tblGrid>
      <w:tr w:rsidR="00D347BD" w:rsidRPr="00430283" w14:paraId="68998F1A" w14:textId="77777777" w:rsidTr="00D347BD">
        <w:trPr>
          <w:cantSplit/>
          <w:trHeight w:val="396"/>
          <w:jc w:val="center"/>
        </w:trPr>
        <w:tc>
          <w:tcPr>
            <w:tcW w:w="1054" w:type="dxa"/>
            <w:vMerge w:val="restart"/>
            <w:vAlign w:val="center"/>
          </w:tcPr>
          <w:p w14:paraId="4280816A" w14:textId="77777777" w:rsidR="00D347BD" w:rsidRPr="00050834" w:rsidRDefault="00D347BD" w:rsidP="00D347BD">
            <w:pPr>
              <w:tabs>
                <w:tab w:val="left" w:pos="284"/>
              </w:tabs>
              <w:spacing w:after="0"/>
              <w:jc w:val="right"/>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14:paraId="56F1A82E" w14:textId="77777777" w:rsidR="00D347BD" w:rsidRPr="00050834" w:rsidRDefault="00D347BD" w:rsidP="00D347BD">
            <w:pPr>
              <w:tabs>
                <w:tab w:val="left" w:pos="284"/>
              </w:tabs>
              <w:spacing w:after="0"/>
              <w:jc w:val="both"/>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 xml:space="preserve">C </w:t>
            </w:r>
            <w:r w:rsidRPr="00050834">
              <w:rPr>
                <w:rFonts w:ascii="Arial" w:eastAsia="Times New Roman" w:hAnsi="Arial" w:cs="Arial"/>
                <w:b/>
                <w:color w:val="0F243E" w:themeColor="text2" w:themeShade="80"/>
                <w:vertAlign w:val="subscript"/>
                <w:lang w:eastAsia="pl-PL"/>
              </w:rPr>
              <w:t>min</w:t>
            </w:r>
          </w:p>
        </w:tc>
        <w:tc>
          <w:tcPr>
            <w:tcW w:w="1657" w:type="dxa"/>
            <w:vMerge w:val="restart"/>
            <w:vAlign w:val="center"/>
          </w:tcPr>
          <w:p w14:paraId="0FCDE367" w14:textId="77777777" w:rsidR="00D347BD" w:rsidRPr="00430283" w:rsidRDefault="00D347BD" w:rsidP="00D347BD">
            <w:pPr>
              <w:tabs>
                <w:tab w:val="left" w:pos="284"/>
              </w:tabs>
              <w:spacing w:after="0"/>
              <w:rPr>
                <w:rFonts w:ascii="Arial" w:eastAsia="Times New Roman" w:hAnsi="Arial" w:cs="Arial"/>
                <w:b/>
                <w:color w:val="0F243E" w:themeColor="text2" w:themeShade="80"/>
                <w:lang w:eastAsia="pl-PL"/>
              </w:rPr>
            </w:pPr>
            <w:proofErr w:type="gramStart"/>
            <w:r w:rsidRPr="00430283">
              <w:rPr>
                <w:rFonts w:ascii="Arial" w:eastAsia="Times New Roman" w:hAnsi="Arial" w:cs="Arial"/>
                <w:b/>
                <w:color w:val="0F243E" w:themeColor="text2" w:themeShade="80"/>
                <w:lang w:eastAsia="pl-PL"/>
              </w:rPr>
              <w:t>x</w:t>
            </w:r>
            <w:proofErr w:type="gramEnd"/>
            <w:r w:rsidRPr="00430283">
              <w:rPr>
                <w:rFonts w:ascii="Arial" w:eastAsia="Times New Roman" w:hAnsi="Arial" w:cs="Arial"/>
                <w:b/>
                <w:color w:val="0F243E" w:themeColor="text2" w:themeShade="80"/>
                <w:lang w:eastAsia="pl-PL"/>
              </w:rPr>
              <w:t xml:space="preserve"> 60</w:t>
            </w:r>
          </w:p>
        </w:tc>
      </w:tr>
      <w:tr w:rsidR="00D347BD" w:rsidRPr="00430283" w14:paraId="3F4CF085" w14:textId="77777777" w:rsidTr="00D347BD">
        <w:trPr>
          <w:cantSplit/>
          <w:trHeight w:val="427"/>
          <w:jc w:val="center"/>
        </w:trPr>
        <w:tc>
          <w:tcPr>
            <w:tcW w:w="1054" w:type="dxa"/>
            <w:vMerge/>
          </w:tcPr>
          <w:p w14:paraId="6613CA7C" w14:textId="77777777" w:rsidR="00D347BD" w:rsidRPr="00050834" w:rsidRDefault="00D347BD" w:rsidP="00D347BD">
            <w:pPr>
              <w:tabs>
                <w:tab w:val="left" w:pos="284"/>
              </w:tabs>
              <w:spacing w:before="120" w:after="120"/>
              <w:jc w:val="both"/>
              <w:rPr>
                <w:rFonts w:ascii="Arial" w:eastAsia="Times New Roman" w:hAnsi="Arial" w:cs="Arial"/>
                <w:color w:val="0F243E" w:themeColor="text2" w:themeShade="80"/>
                <w:lang w:eastAsia="pl-PL"/>
              </w:rPr>
            </w:pPr>
          </w:p>
        </w:tc>
        <w:tc>
          <w:tcPr>
            <w:tcW w:w="697" w:type="dxa"/>
            <w:tcBorders>
              <w:top w:val="single" w:sz="4" w:space="0" w:color="auto"/>
            </w:tcBorders>
          </w:tcPr>
          <w:p w14:paraId="204BE26C" w14:textId="77777777" w:rsidR="00D347BD" w:rsidRPr="00050834" w:rsidRDefault="00D347BD" w:rsidP="00D347BD">
            <w:pPr>
              <w:tabs>
                <w:tab w:val="left" w:pos="284"/>
              </w:tabs>
              <w:spacing w:after="0"/>
              <w:jc w:val="both"/>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C</w:t>
            </w:r>
            <w:r w:rsidRPr="00050834">
              <w:rPr>
                <w:rFonts w:ascii="Arial" w:eastAsia="Times New Roman" w:hAnsi="Arial" w:cs="Arial"/>
                <w:b/>
                <w:color w:val="0F243E" w:themeColor="text2" w:themeShade="80"/>
                <w:vertAlign w:val="subscript"/>
                <w:lang w:eastAsia="pl-PL"/>
              </w:rPr>
              <w:t>i</w:t>
            </w:r>
          </w:p>
        </w:tc>
        <w:tc>
          <w:tcPr>
            <w:tcW w:w="1657" w:type="dxa"/>
            <w:vMerge/>
          </w:tcPr>
          <w:p w14:paraId="1A3A07E1" w14:textId="77777777" w:rsidR="00D347BD" w:rsidRPr="00430283" w:rsidRDefault="00D347BD" w:rsidP="00D347BD">
            <w:pPr>
              <w:tabs>
                <w:tab w:val="left" w:pos="284"/>
              </w:tabs>
              <w:spacing w:before="120" w:after="120"/>
              <w:jc w:val="both"/>
              <w:rPr>
                <w:rFonts w:ascii="Arial" w:eastAsia="Times New Roman" w:hAnsi="Arial" w:cs="Arial"/>
                <w:color w:val="0F243E" w:themeColor="text2" w:themeShade="80"/>
                <w:lang w:eastAsia="pl-PL"/>
              </w:rPr>
            </w:pPr>
          </w:p>
        </w:tc>
      </w:tr>
    </w:tbl>
    <w:p w14:paraId="05B3F77C" w14:textId="77777777" w:rsidR="00D347BD" w:rsidRDefault="00D347BD" w:rsidP="00BB698E">
      <w:pPr>
        <w:tabs>
          <w:tab w:val="left" w:pos="284"/>
        </w:tabs>
        <w:spacing w:after="0"/>
        <w:jc w:val="both"/>
        <w:rPr>
          <w:rFonts w:ascii="Arial" w:eastAsia="Times New Roman" w:hAnsi="Arial" w:cs="Arial"/>
          <w:color w:val="0F243E" w:themeColor="text2" w:themeShade="80"/>
          <w:lang w:eastAsia="pl-PL"/>
        </w:rPr>
      </w:pPr>
    </w:p>
    <w:p w14:paraId="642A095D" w14:textId="77777777" w:rsidR="00D347BD" w:rsidRPr="00430283" w:rsidRDefault="00D347BD" w:rsidP="00D347BD">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color w:val="0F243E" w:themeColor="text2" w:themeShade="80"/>
          <w:lang w:eastAsia="pl-PL"/>
        </w:rPr>
        <w:t>gdzie</w:t>
      </w:r>
      <w:proofErr w:type="gramEnd"/>
      <w:r w:rsidRPr="00430283">
        <w:rPr>
          <w:rFonts w:ascii="Arial" w:eastAsia="Times New Roman" w:hAnsi="Arial" w:cs="Arial"/>
          <w:color w:val="0F243E" w:themeColor="text2" w:themeShade="80"/>
          <w:lang w:eastAsia="pl-PL"/>
        </w:rPr>
        <w:t>:</w:t>
      </w:r>
    </w:p>
    <w:p w14:paraId="3BB63344" w14:textId="77777777" w:rsidR="00D347BD" w:rsidRPr="00430283" w:rsidRDefault="00D347BD" w:rsidP="00BB698E">
      <w:pPr>
        <w:tabs>
          <w:tab w:val="left" w:pos="284"/>
          <w:tab w:val="left" w:pos="1418"/>
          <w:tab w:val="left" w:pos="1701"/>
        </w:tabs>
        <w:spacing w:after="0"/>
        <w:ind w:left="1134" w:hanging="425"/>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b/>
          <w:color w:val="0F243E" w:themeColor="text2" w:themeShade="80"/>
          <w:lang w:eastAsia="pl-PL"/>
        </w:rPr>
        <w:t>C</w:t>
      </w:r>
      <w:r w:rsidR="00BB698E">
        <w:rPr>
          <w:rFonts w:ascii="Arial" w:eastAsia="Times New Roman" w:hAnsi="Arial" w:cs="Arial"/>
          <w:b/>
          <w:color w:val="0F243E" w:themeColor="text2" w:themeShade="80"/>
          <w:lang w:eastAsia="pl-PL"/>
        </w:rPr>
        <w:t xml:space="preserve">     </w:t>
      </w:r>
      <w:r w:rsidRPr="00430283">
        <w:rPr>
          <w:rFonts w:ascii="Arial" w:eastAsia="Times New Roman" w:hAnsi="Arial" w:cs="Arial"/>
          <w:b/>
          <w:color w:val="0F243E" w:themeColor="text2" w:themeShade="80"/>
          <w:lang w:eastAsia="pl-PL"/>
        </w:rPr>
        <w:t xml:space="preserve"> </w:t>
      </w:r>
      <w:r w:rsidR="00BB698E">
        <w:rPr>
          <w:rFonts w:ascii="Arial" w:eastAsia="Times New Roman" w:hAnsi="Arial" w:cs="Arial"/>
          <w:color w:val="0F243E" w:themeColor="text2" w:themeShade="80"/>
          <w:lang w:eastAsia="pl-PL"/>
        </w:rPr>
        <w:t xml:space="preserve">-  </w:t>
      </w:r>
      <w:r w:rsidRPr="00430283">
        <w:rPr>
          <w:rFonts w:ascii="Arial" w:eastAsia="Times New Roman" w:hAnsi="Arial" w:cs="Arial"/>
          <w:color w:val="0F243E" w:themeColor="text2" w:themeShade="80"/>
          <w:lang w:eastAsia="pl-PL"/>
        </w:rPr>
        <w:t>ilość</w:t>
      </w:r>
      <w:proofErr w:type="gramEnd"/>
      <w:r w:rsidRPr="00430283">
        <w:rPr>
          <w:rFonts w:ascii="Arial" w:eastAsia="Times New Roman" w:hAnsi="Arial" w:cs="Arial"/>
          <w:color w:val="0F243E" w:themeColor="text2" w:themeShade="80"/>
          <w:lang w:eastAsia="pl-PL"/>
        </w:rPr>
        <w:t xml:space="preserve"> punktów jakie otrzyma oferta badana za kryterium „Cena”,</w:t>
      </w:r>
    </w:p>
    <w:p w14:paraId="57D9828E" w14:textId="77777777" w:rsidR="00D347BD" w:rsidRPr="00430283" w:rsidRDefault="00D347BD" w:rsidP="00BB698E">
      <w:pPr>
        <w:tabs>
          <w:tab w:val="left" w:pos="284"/>
        </w:tabs>
        <w:spacing w:after="0"/>
        <w:ind w:left="1418" w:hanging="709"/>
        <w:jc w:val="both"/>
        <w:rPr>
          <w:rFonts w:ascii="Arial" w:eastAsia="Times New Roman" w:hAnsi="Arial" w:cs="Arial"/>
          <w:color w:val="0F243E" w:themeColor="text2" w:themeShade="80"/>
          <w:lang w:eastAsia="pl-PL"/>
        </w:rPr>
      </w:pPr>
      <w:proofErr w:type="spellStart"/>
      <w:r w:rsidRPr="00430283">
        <w:rPr>
          <w:rFonts w:ascii="Arial" w:eastAsia="Times New Roman" w:hAnsi="Arial" w:cs="Arial"/>
          <w:b/>
          <w:color w:val="0F243E" w:themeColor="text2" w:themeShade="80"/>
          <w:lang w:eastAsia="pl-PL"/>
        </w:rPr>
        <w:t>C</w:t>
      </w:r>
      <w:r w:rsidRPr="00430283">
        <w:rPr>
          <w:rFonts w:ascii="Arial" w:eastAsia="Times New Roman" w:hAnsi="Arial" w:cs="Arial"/>
          <w:b/>
          <w:color w:val="0F243E" w:themeColor="text2" w:themeShade="80"/>
          <w:vertAlign w:val="subscript"/>
          <w:lang w:eastAsia="pl-PL"/>
        </w:rPr>
        <w:t>min</w:t>
      </w:r>
      <w:proofErr w:type="spellEnd"/>
      <w:r w:rsidRPr="00430283">
        <w:rPr>
          <w:rFonts w:ascii="Arial" w:eastAsia="Times New Roman" w:hAnsi="Arial" w:cs="Arial"/>
          <w:color w:val="0F243E" w:themeColor="text2" w:themeShade="80"/>
          <w:lang w:eastAsia="pl-PL"/>
        </w:rPr>
        <w:t xml:space="preserve"> </w:t>
      </w:r>
      <w:r w:rsidR="00BB698E">
        <w:rPr>
          <w:rFonts w:ascii="Arial" w:eastAsia="Times New Roman" w:hAnsi="Arial" w:cs="Arial"/>
          <w:color w:val="0F243E" w:themeColor="text2" w:themeShade="80"/>
          <w:lang w:eastAsia="pl-PL"/>
        </w:rPr>
        <w:t>-</w:t>
      </w:r>
      <w:r w:rsidRPr="00430283">
        <w:rPr>
          <w:rFonts w:ascii="Arial" w:eastAsia="Times New Roman" w:hAnsi="Arial" w:cs="Arial"/>
          <w:color w:val="0F243E" w:themeColor="text2" w:themeShade="80"/>
          <w:lang w:eastAsia="pl-PL"/>
        </w:rPr>
        <w:t xml:space="preserve"> najniższa cena całkowita wśród wszystkich ważnych i </w:t>
      </w:r>
      <w:proofErr w:type="gramStart"/>
      <w:r w:rsidRPr="00430283">
        <w:rPr>
          <w:rFonts w:ascii="Arial" w:eastAsia="Times New Roman" w:hAnsi="Arial" w:cs="Arial"/>
          <w:color w:val="0F243E" w:themeColor="text2" w:themeShade="80"/>
          <w:lang w:eastAsia="pl-PL"/>
        </w:rPr>
        <w:t xml:space="preserve">nieodrzuconych </w:t>
      </w:r>
      <w:r w:rsidR="00BB698E">
        <w:rPr>
          <w:rFonts w:ascii="Arial" w:eastAsia="Times New Roman" w:hAnsi="Arial" w:cs="Arial"/>
          <w:color w:val="0F243E" w:themeColor="text2" w:themeShade="80"/>
          <w:lang w:eastAsia="pl-PL"/>
        </w:rPr>
        <w:t xml:space="preserve"> </w:t>
      </w:r>
      <w:r w:rsidRPr="00430283">
        <w:rPr>
          <w:rFonts w:ascii="Arial" w:eastAsia="Times New Roman" w:hAnsi="Arial" w:cs="Arial"/>
          <w:color w:val="0F243E" w:themeColor="text2" w:themeShade="80"/>
          <w:lang w:eastAsia="pl-PL"/>
        </w:rPr>
        <w:t>ofert</w:t>
      </w:r>
      <w:proofErr w:type="gramEnd"/>
      <w:r w:rsidRPr="00430283">
        <w:rPr>
          <w:rFonts w:ascii="Arial" w:eastAsia="Times New Roman" w:hAnsi="Arial" w:cs="Arial"/>
          <w:color w:val="0F243E" w:themeColor="text2" w:themeShade="80"/>
          <w:lang w:eastAsia="pl-PL"/>
        </w:rPr>
        <w:t>,</w:t>
      </w:r>
    </w:p>
    <w:p w14:paraId="4E726D08" w14:textId="77777777" w:rsidR="00D347BD" w:rsidRPr="00430283" w:rsidRDefault="00D347BD" w:rsidP="00D347BD">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b/>
          <w:color w:val="0F243E" w:themeColor="text2" w:themeShade="80"/>
          <w:lang w:eastAsia="pl-PL"/>
        </w:rPr>
        <w:t>C</w:t>
      </w:r>
      <w:r w:rsidRPr="00430283">
        <w:rPr>
          <w:rFonts w:ascii="Arial" w:eastAsia="Times New Roman" w:hAnsi="Arial" w:cs="Arial"/>
          <w:b/>
          <w:color w:val="0F243E" w:themeColor="text2" w:themeShade="80"/>
          <w:vertAlign w:val="subscript"/>
          <w:lang w:eastAsia="pl-PL"/>
        </w:rPr>
        <w:t>i</w:t>
      </w:r>
      <w:r w:rsidRPr="00430283">
        <w:rPr>
          <w:rFonts w:ascii="Arial" w:eastAsia="Times New Roman" w:hAnsi="Arial" w:cs="Arial"/>
          <w:b/>
          <w:color w:val="0F243E" w:themeColor="text2" w:themeShade="80"/>
          <w:lang w:eastAsia="pl-PL"/>
        </w:rPr>
        <w:t xml:space="preserve"> </w:t>
      </w:r>
      <w:r w:rsidR="00BB698E">
        <w:rPr>
          <w:rFonts w:ascii="Arial" w:eastAsia="Times New Roman" w:hAnsi="Arial" w:cs="Arial"/>
          <w:b/>
          <w:color w:val="0F243E" w:themeColor="text2" w:themeShade="80"/>
          <w:lang w:eastAsia="pl-PL"/>
        </w:rPr>
        <w:t xml:space="preserve">    </w:t>
      </w:r>
      <w:r w:rsidR="00BB698E">
        <w:rPr>
          <w:rFonts w:ascii="Arial" w:eastAsia="Times New Roman" w:hAnsi="Arial" w:cs="Arial"/>
          <w:color w:val="0F243E" w:themeColor="text2" w:themeShade="80"/>
          <w:lang w:eastAsia="pl-PL"/>
        </w:rPr>
        <w:t xml:space="preserve">-  </w:t>
      </w:r>
      <w:r w:rsidRPr="00430283">
        <w:rPr>
          <w:rFonts w:ascii="Arial" w:eastAsia="Times New Roman" w:hAnsi="Arial" w:cs="Arial"/>
          <w:color w:val="0F243E" w:themeColor="text2" w:themeShade="80"/>
          <w:lang w:eastAsia="pl-PL"/>
        </w:rPr>
        <w:t>cena</w:t>
      </w:r>
      <w:proofErr w:type="gramEnd"/>
      <w:r w:rsidRPr="00430283">
        <w:rPr>
          <w:rFonts w:ascii="Arial" w:eastAsia="Times New Roman" w:hAnsi="Arial" w:cs="Arial"/>
          <w:color w:val="0F243E" w:themeColor="text2" w:themeShade="80"/>
          <w:lang w:eastAsia="pl-PL"/>
        </w:rPr>
        <w:t xml:space="preserve"> całkowita oferty badanej.</w:t>
      </w:r>
    </w:p>
    <w:p w14:paraId="16CDB7E1" w14:textId="77777777" w:rsidR="00D347BD" w:rsidRPr="00430283" w:rsidRDefault="00D347BD" w:rsidP="00D347BD">
      <w:pPr>
        <w:spacing w:after="0"/>
        <w:ind w:left="426"/>
        <w:rPr>
          <w:rFonts w:ascii="Arial" w:eastAsia="Times New Roman" w:hAnsi="Arial" w:cs="Arial"/>
          <w:b/>
          <w:bCs/>
          <w:color w:val="0F243E" w:themeColor="text2" w:themeShade="80"/>
          <w:lang w:eastAsia="pl-PL"/>
        </w:rPr>
      </w:pPr>
    </w:p>
    <w:p w14:paraId="6D1402C2" w14:textId="77777777" w:rsidR="00D347BD" w:rsidRPr="00430283" w:rsidRDefault="00D347BD" w:rsidP="00A05697">
      <w:pPr>
        <w:spacing w:after="0"/>
        <w:ind w:left="426" w:hanging="142"/>
        <w:rPr>
          <w:rFonts w:ascii="Arial" w:hAnsi="Arial" w:cs="Arial"/>
          <w:color w:val="0F243E" w:themeColor="text2" w:themeShade="80"/>
        </w:rPr>
      </w:pPr>
      <w:proofErr w:type="gramStart"/>
      <w:r w:rsidRPr="00A05697">
        <w:rPr>
          <w:rFonts w:ascii="Arial" w:eastAsia="Times New Roman" w:hAnsi="Arial" w:cs="Arial"/>
          <w:bCs/>
          <w:color w:val="0F243E" w:themeColor="text2" w:themeShade="80"/>
          <w:lang w:eastAsia="pl-PL"/>
        </w:rPr>
        <w:t>2)</w:t>
      </w:r>
      <w:r w:rsidRPr="00430283">
        <w:rPr>
          <w:rFonts w:ascii="Arial" w:eastAsia="Times New Roman" w:hAnsi="Arial" w:cs="Arial"/>
          <w:b/>
          <w:bCs/>
          <w:color w:val="0F243E" w:themeColor="text2" w:themeShade="80"/>
          <w:lang w:eastAsia="pl-PL"/>
        </w:rPr>
        <w:t xml:space="preserve">  </w:t>
      </w:r>
      <w:r w:rsidRPr="00430283">
        <w:rPr>
          <w:rFonts w:ascii="Arial" w:eastAsia="Calibri" w:hAnsi="Arial" w:cs="Arial"/>
          <w:b/>
          <w:color w:val="0F243E" w:themeColor="text2" w:themeShade="80"/>
        </w:rPr>
        <w:t>kryterium</w:t>
      </w:r>
      <w:proofErr w:type="gramEnd"/>
      <w:r w:rsidRPr="00430283">
        <w:rPr>
          <w:rFonts w:ascii="Arial" w:eastAsia="Calibri" w:hAnsi="Arial" w:cs="Arial"/>
          <w:b/>
          <w:color w:val="0F243E" w:themeColor="text2" w:themeShade="80"/>
        </w:rPr>
        <w:t xml:space="preserve"> „doświadczenie</w:t>
      </w:r>
      <w:r w:rsidR="00A05697" w:rsidRPr="00A05697">
        <w:rPr>
          <w:rFonts w:ascii="Arial" w:hAnsi="Arial" w:cs="Arial"/>
          <w:b/>
          <w:bCs/>
        </w:rPr>
        <w:t xml:space="preserve"> </w:t>
      </w:r>
      <w:r w:rsidR="00A05697">
        <w:rPr>
          <w:rFonts w:ascii="Arial" w:hAnsi="Arial" w:cs="Arial"/>
          <w:b/>
          <w:bCs/>
        </w:rPr>
        <w:t>eksperta botanika</w:t>
      </w:r>
      <w:r w:rsidRPr="00430283">
        <w:rPr>
          <w:rFonts w:ascii="Arial" w:eastAsia="Calibri" w:hAnsi="Arial" w:cs="Arial"/>
          <w:b/>
          <w:color w:val="0F243E" w:themeColor="text2" w:themeShade="80"/>
        </w:rPr>
        <w:t xml:space="preserve">” </w:t>
      </w:r>
      <w:r w:rsidRPr="00430283">
        <w:rPr>
          <w:rFonts w:ascii="Arial" w:eastAsia="Times New Roman" w:hAnsi="Arial" w:cs="Arial"/>
          <w:color w:val="0F243E" w:themeColor="text2" w:themeShade="80"/>
        </w:rPr>
        <w:t xml:space="preserve"> </w:t>
      </w:r>
      <w:r w:rsidRPr="00430283">
        <w:rPr>
          <w:rFonts w:ascii="Arial" w:eastAsia="Times New Roman" w:hAnsi="Arial" w:cs="Arial"/>
          <w:b/>
          <w:color w:val="0F243E" w:themeColor="text2" w:themeShade="80"/>
        </w:rPr>
        <w:t>(D</w:t>
      </w:r>
      <w:r w:rsidR="00A05697">
        <w:rPr>
          <w:rFonts w:ascii="Arial" w:eastAsia="Times New Roman" w:hAnsi="Arial" w:cs="Arial"/>
          <w:b/>
          <w:color w:val="0F243E" w:themeColor="text2" w:themeShade="80"/>
          <w:vertAlign w:val="subscript"/>
        </w:rPr>
        <w:t>b</w:t>
      </w:r>
      <w:r w:rsidRPr="00430283">
        <w:rPr>
          <w:rFonts w:ascii="Arial" w:eastAsia="Times New Roman" w:hAnsi="Arial" w:cs="Arial"/>
          <w:b/>
          <w:color w:val="0F243E" w:themeColor="text2" w:themeShade="80"/>
        </w:rPr>
        <w:t>)</w:t>
      </w:r>
      <w:r w:rsidRPr="00430283">
        <w:rPr>
          <w:rFonts w:ascii="Arial" w:eastAsia="Times New Roman" w:hAnsi="Arial" w:cs="Arial"/>
          <w:color w:val="0F243E" w:themeColor="text2" w:themeShade="80"/>
        </w:rPr>
        <w:t xml:space="preserve"> – waga </w:t>
      </w:r>
      <w:r w:rsidR="00A05697">
        <w:rPr>
          <w:rFonts w:ascii="Arial" w:eastAsia="Times New Roman" w:hAnsi="Arial" w:cs="Arial"/>
          <w:color w:val="0F243E" w:themeColor="text2" w:themeShade="80"/>
        </w:rPr>
        <w:t>2</w:t>
      </w:r>
      <w:r w:rsidRPr="00430283">
        <w:rPr>
          <w:rFonts w:ascii="Arial" w:eastAsia="Times New Roman" w:hAnsi="Arial" w:cs="Arial"/>
          <w:color w:val="0F243E" w:themeColor="text2" w:themeShade="80"/>
        </w:rPr>
        <w:t xml:space="preserve">0% (max. </w:t>
      </w:r>
      <w:r w:rsidR="00A05697">
        <w:rPr>
          <w:rFonts w:ascii="Arial" w:eastAsia="Times New Roman" w:hAnsi="Arial" w:cs="Arial"/>
          <w:color w:val="0F243E" w:themeColor="text2" w:themeShade="80"/>
        </w:rPr>
        <w:t>2</w:t>
      </w:r>
      <w:r w:rsidRPr="00430283">
        <w:rPr>
          <w:rFonts w:ascii="Arial" w:eastAsia="Times New Roman" w:hAnsi="Arial" w:cs="Arial"/>
          <w:color w:val="0F243E" w:themeColor="text2" w:themeShade="80"/>
        </w:rPr>
        <w:t>0 pkt.)</w:t>
      </w:r>
    </w:p>
    <w:p w14:paraId="33BACC61" w14:textId="77777777" w:rsidR="00BB698E" w:rsidRPr="008028C3" w:rsidRDefault="00D347BD" w:rsidP="00BB698E">
      <w:pPr>
        <w:jc w:val="both"/>
        <w:rPr>
          <w:rFonts w:ascii="Arial" w:hAnsi="Arial" w:cs="Arial"/>
          <w:color w:val="0F243E" w:themeColor="text2" w:themeShade="80"/>
        </w:rPr>
      </w:pPr>
      <w:r w:rsidRPr="00430283">
        <w:rPr>
          <w:rFonts w:ascii="Arial" w:hAnsi="Arial" w:cs="Arial"/>
          <w:b/>
          <w:bCs/>
          <w:color w:val="0F243E" w:themeColor="text2" w:themeShade="80"/>
        </w:rPr>
        <w:t xml:space="preserve">       </w:t>
      </w:r>
      <w:r w:rsidR="00BB698E" w:rsidRPr="008028C3">
        <w:rPr>
          <w:rFonts w:ascii="Arial" w:hAnsi="Arial" w:cs="Arial"/>
          <w:color w:val="0F243E" w:themeColor="text2" w:themeShade="80"/>
        </w:rPr>
        <w:t xml:space="preserve">W przypadku kryterium „doświadczenie eksperta botanika”, </w:t>
      </w:r>
      <w:proofErr w:type="gramStart"/>
      <w:r w:rsidR="00BB698E" w:rsidRPr="008028C3">
        <w:rPr>
          <w:rFonts w:ascii="Arial" w:hAnsi="Arial" w:cs="Arial"/>
          <w:color w:val="0F243E" w:themeColor="text2" w:themeShade="80"/>
        </w:rPr>
        <w:t>rozumiane jako</w:t>
      </w:r>
      <w:proofErr w:type="gramEnd"/>
      <w:r w:rsidR="00BB698E" w:rsidRPr="008028C3">
        <w:rPr>
          <w:rFonts w:ascii="Arial" w:hAnsi="Arial" w:cs="Arial"/>
          <w:color w:val="0F243E" w:themeColor="text2" w:themeShade="80"/>
        </w:rPr>
        <w:t xml:space="preserve"> doświadczenie osoby wyznaczonej do realizacji zamówienia, oferta otrzyma punkty, gdy Wykonawca dysponuje osobami:</w:t>
      </w:r>
    </w:p>
    <w:p w14:paraId="203F817A" w14:textId="77777777" w:rsidR="00BB698E" w:rsidRPr="008028C3" w:rsidRDefault="00BB698E" w:rsidP="00BB698E">
      <w:pPr>
        <w:jc w:val="both"/>
        <w:rPr>
          <w:rFonts w:ascii="Arial" w:hAnsi="Arial" w:cs="Arial"/>
          <w:b/>
          <w:bCs/>
          <w:color w:val="0F243E" w:themeColor="text2" w:themeShade="80"/>
        </w:rPr>
      </w:pPr>
      <w:proofErr w:type="gramStart"/>
      <w:r w:rsidRPr="008028C3">
        <w:rPr>
          <w:rFonts w:ascii="Arial" w:hAnsi="Arial" w:cs="Arial"/>
          <w:b/>
          <w:bCs/>
          <w:color w:val="0F243E" w:themeColor="text2" w:themeShade="80"/>
        </w:rPr>
        <w:t>ekspert</w:t>
      </w:r>
      <w:proofErr w:type="gramEnd"/>
      <w:r w:rsidRPr="008028C3">
        <w:rPr>
          <w:rFonts w:ascii="Arial" w:hAnsi="Arial" w:cs="Arial"/>
          <w:b/>
          <w:bCs/>
          <w:color w:val="0F243E" w:themeColor="text2" w:themeShade="80"/>
        </w:rPr>
        <w:t xml:space="preserve"> botanik (max 20 pkt):</w:t>
      </w:r>
    </w:p>
    <w:p w14:paraId="3F56EFCD" w14:textId="77777777" w:rsidR="00BB698E" w:rsidRPr="00EC3A42" w:rsidRDefault="00BB698E" w:rsidP="00BB698E">
      <w:pPr>
        <w:numPr>
          <w:ilvl w:val="0"/>
          <w:numId w:val="42"/>
        </w:numPr>
        <w:spacing w:after="160" w:line="259" w:lineRule="auto"/>
        <w:jc w:val="both"/>
        <w:rPr>
          <w:rFonts w:ascii="Arial" w:hAnsi="Arial" w:cs="Arial"/>
          <w:color w:val="0F243E" w:themeColor="text2" w:themeShade="80"/>
        </w:rPr>
      </w:pPr>
      <w:r w:rsidRPr="008028C3">
        <w:rPr>
          <w:rFonts w:ascii="Arial" w:hAnsi="Arial" w:cs="Arial"/>
          <w:b/>
          <w:bCs/>
          <w:color w:val="0F243E" w:themeColor="text2" w:themeShade="80"/>
        </w:rPr>
        <w:t>20 pkt</w:t>
      </w:r>
      <w:r w:rsidRPr="008028C3">
        <w:rPr>
          <w:rFonts w:ascii="Arial" w:hAnsi="Arial" w:cs="Arial"/>
          <w:color w:val="0F243E" w:themeColor="text2" w:themeShade="80"/>
        </w:rPr>
        <w:t xml:space="preserve"> – osoba, która posiada doświadczenie w prowadzeniu inwentaryzacji lub monitoringu siedlisk przyrodniczych lub oceny wpływu działań ochrony czynnej na stan zachowania siedlisk przyrodniczych i </w:t>
      </w:r>
      <w:proofErr w:type="gramStart"/>
      <w:r w:rsidRPr="008028C3">
        <w:rPr>
          <w:rFonts w:ascii="Arial" w:hAnsi="Arial" w:cs="Arial"/>
          <w:color w:val="0F243E" w:themeColor="text2" w:themeShade="80"/>
        </w:rPr>
        <w:t>zrealizowała co</w:t>
      </w:r>
      <w:proofErr w:type="gramEnd"/>
      <w:r w:rsidRPr="008028C3">
        <w:rPr>
          <w:rFonts w:ascii="Arial" w:hAnsi="Arial" w:cs="Arial"/>
          <w:color w:val="0F243E" w:themeColor="text2" w:themeShade="80"/>
        </w:rPr>
        <w:t xml:space="preserve"> najmniej po trzy takie usługi, obejmujące badania własne siedliska przyrodniczego 7230 wraz </w:t>
      </w:r>
      <w:r w:rsidRPr="00EC3A42">
        <w:rPr>
          <w:rFonts w:ascii="Arial" w:hAnsi="Arial" w:cs="Arial"/>
          <w:color w:val="0F243E" w:themeColor="text2" w:themeShade="80"/>
        </w:rPr>
        <w:t>z oceną stanu ochrony, zgodnie z metodyką PMŚ GIOŚ;</w:t>
      </w:r>
    </w:p>
    <w:p w14:paraId="053A5415" w14:textId="77777777" w:rsidR="00BB698E" w:rsidRPr="00EC3A42" w:rsidRDefault="00BB698E" w:rsidP="00BB698E">
      <w:pPr>
        <w:numPr>
          <w:ilvl w:val="0"/>
          <w:numId w:val="42"/>
        </w:numPr>
        <w:spacing w:after="160" w:line="259" w:lineRule="auto"/>
        <w:jc w:val="both"/>
        <w:rPr>
          <w:rFonts w:ascii="Arial" w:hAnsi="Arial" w:cs="Arial"/>
          <w:color w:val="0F243E" w:themeColor="text2" w:themeShade="80"/>
        </w:rPr>
      </w:pPr>
      <w:r w:rsidRPr="00EC3A42">
        <w:rPr>
          <w:rFonts w:ascii="Arial" w:hAnsi="Arial" w:cs="Arial"/>
          <w:b/>
          <w:bCs/>
          <w:color w:val="0F243E" w:themeColor="text2" w:themeShade="80"/>
        </w:rPr>
        <w:t>10 pkt</w:t>
      </w:r>
      <w:r w:rsidRPr="00EC3A42">
        <w:rPr>
          <w:rFonts w:ascii="Arial" w:hAnsi="Arial" w:cs="Arial"/>
          <w:color w:val="0F243E" w:themeColor="text2" w:themeShade="80"/>
        </w:rPr>
        <w:t xml:space="preserve"> – osoba, która posiada doświadczenie w prowadzeniu inwentaryzacji lub monitoringu siedlisk przyrodniczych lub oceny wpływu działań ochrony czynnej na stan zachowania siedlisk przyrodniczych i </w:t>
      </w:r>
      <w:proofErr w:type="gramStart"/>
      <w:r w:rsidRPr="00EC3A42">
        <w:rPr>
          <w:rFonts w:ascii="Arial" w:hAnsi="Arial" w:cs="Arial"/>
          <w:color w:val="0F243E" w:themeColor="text2" w:themeShade="80"/>
        </w:rPr>
        <w:t>zrealizowała co</w:t>
      </w:r>
      <w:proofErr w:type="gramEnd"/>
      <w:r w:rsidRPr="00EC3A42">
        <w:rPr>
          <w:rFonts w:ascii="Arial" w:hAnsi="Arial" w:cs="Arial"/>
          <w:color w:val="0F243E" w:themeColor="text2" w:themeShade="80"/>
        </w:rPr>
        <w:t xml:space="preserve"> najmniej po dwie takie usługi, obejmujące badania własne siedliska przyrodniczego 7230 wraz z oceną stanu ochrony, zgodnie z metodyką PMŚ GIOŚ;</w:t>
      </w:r>
    </w:p>
    <w:p w14:paraId="29B85D7B" w14:textId="1199C3BE" w:rsidR="00BB698E" w:rsidRPr="00EC3A42" w:rsidRDefault="00BB698E" w:rsidP="00BB698E">
      <w:pPr>
        <w:numPr>
          <w:ilvl w:val="0"/>
          <w:numId w:val="42"/>
        </w:numPr>
        <w:spacing w:after="160" w:line="259" w:lineRule="auto"/>
        <w:jc w:val="both"/>
        <w:rPr>
          <w:rFonts w:ascii="Arial" w:hAnsi="Arial" w:cs="Arial"/>
          <w:color w:val="0F243E" w:themeColor="text2" w:themeShade="80"/>
        </w:rPr>
      </w:pPr>
      <w:r w:rsidRPr="00EC3A42">
        <w:rPr>
          <w:rFonts w:ascii="Arial" w:hAnsi="Arial" w:cs="Arial"/>
          <w:b/>
          <w:bCs/>
          <w:color w:val="0F243E" w:themeColor="text2" w:themeShade="80"/>
        </w:rPr>
        <w:t>0 pkt</w:t>
      </w:r>
      <w:r w:rsidRPr="00EC3A42">
        <w:rPr>
          <w:rFonts w:ascii="Arial" w:hAnsi="Arial" w:cs="Arial"/>
          <w:color w:val="0F243E" w:themeColor="text2" w:themeShade="80"/>
        </w:rPr>
        <w:t xml:space="preserve"> – w skład zespołu nie wchodzi osoba, która spełnia wymagania określone w lit. a - </w:t>
      </w:r>
      <w:proofErr w:type="gramStart"/>
      <w:r w:rsidR="00A23EF4" w:rsidRPr="00EC3A42">
        <w:rPr>
          <w:rFonts w:ascii="Arial" w:hAnsi="Arial" w:cs="Arial"/>
          <w:color w:val="0F243E" w:themeColor="text2" w:themeShade="80"/>
        </w:rPr>
        <w:t xml:space="preserve">b </w:t>
      </w:r>
      <w:r w:rsidRPr="00EC3A42">
        <w:rPr>
          <w:rFonts w:ascii="Arial" w:hAnsi="Arial" w:cs="Arial"/>
          <w:color w:val="0F243E" w:themeColor="text2" w:themeShade="80"/>
        </w:rPr>
        <w:t>.</w:t>
      </w:r>
      <w:proofErr w:type="gramEnd"/>
    </w:p>
    <w:p w14:paraId="20E705D6" w14:textId="77777777" w:rsidR="00BB698E" w:rsidRPr="00EC3A42" w:rsidRDefault="00BB698E" w:rsidP="00BB698E">
      <w:pPr>
        <w:rPr>
          <w:rFonts w:ascii="Arial" w:hAnsi="Arial" w:cs="Arial"/>
          <w:color w:val="0F243E" w:themeColor="text2" w:themeShade="80"/>
        </w:rPr>
      </w:pPr>
      <w:r w:rsidRPr="00EC3A42">
        <w:rPr>
          <w:rFonts w:ascii="Arial" w:hAnsi="Arial" w:cs="Arial"/>
          <w:color w:val="0F243E" w:themeColor="text2" w:themeShade="80"/>
        </w:rPr>
        <w:t xml:space="preserve">Punktacja za doświadczenie zostanie przyznana na podstawie wypełnionej przez oferenta </w:t>
      </w:r>
      <w:proofErr w:type="gramStart"/>
      <w:r w:rsidRPr="00EC3A42">
        <w:rPr>
          <w:rFonts w:ascii="Arial" w:hAnsi="Arial" w:cs="Arial"/>
          <w:color w:val="0F243E" w:themeColor="text2" w:themeShade="80"/>
        </w:rPr>
        <w:t>tabeli :</w:t>
      </w:r>
      <w:proofErr w:type="gramEnd"/>
    </w:p>
    <w:tbl>
      <w:tblPr>
        <w:tblW w:w="88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2"/>
        <w:gridCol w:w="826"/>
        <w:gridCol w:w="1230"/>
        <w:gridCol w:w="1559"/>
        <w:gridCol w:w="3308"/>
      </w:tblGrid>
      <w:tr w:rsidR="00BB698E" w:rsidRPr="00EC3A42" w14:paraId="56C55722" w14:textId="77777777" w:rsidTr="00FF22F1">
        <w:trPr>
          <w:trHeight w:val="1252"/>
          <w:jc w:val="center"/>
        </w:trPr>
        <w:tc>
          <w:tcPr>
            <w:tcW w:w="1962" w:type="dxa"/>
            <w:tcBorders>
              <w:top w:val="double" w:sz="4" w:space="0" w:color="auto"/>
              <w:left w:val="double" w:sz="4" w:space="0" w:color="auto"/>
              <w:bottom w:val="double" w:sz="4" w:space="0" w:color="auto"/>
              <w:right w:val="double" w:sz="4" w:space="0" w:color="auto"/>
            </w:tcBorders>
            <w:shd w:val="clear" w:color="auto" w:fill="F2F2F2"/>
            <w:vAlign w:val="center"/>
          </w:tcPr>
          <w:p w14:paraId="59D7A786" w14:textId="77777777" w:rsidR="00BB698E" w:rsidRPr="00EC3A42" w:rsidRDefault="00BB698E" w:rsidP="00FF22F1">
            <w:pPr>
              <w:pStyle w:val="Tekstpodstawowy1"/>
              <w:spacing w:line="276" w:lineRule="auto"/>
              <w:rPr>
                <w:rFonts w:cs="Arial"/>
                <w:b/>
                <w:bCs/>
                <w:i w:val="0"/>
                <w:iCs w:val="0"/>
                <w:color w:val="0F243E" w:themeColor="text2" w:themeShade="80"/>
                <w:sz w:val="18"/>
                <w:szCs w:val="18"/>
              </w:rPr>
            </w:pPr>
            <w:r w:rsidRPr="00EC3A42">
              <w:rPr>
                <w:rFonts w:cs="Arial"/>
                <w:b/>
                <w:i w:val="0"/>
                <w:color w:val="0F243E" w:themeColor="text2" w:themeShade="80"/>
                <w:sz w:val="18"/>
                <w:szCs w:val="18"/>
              </w:rPr>
              <w:t>Imię i nazwisko eksperta botanika</w:t>
            </w:r>
          </w:p>
        </w:tc>
        <w:tc>
          <w:tcPr>
            <w:tcW w:w="826" w:type="dxa"/>
            <w:tcBorders>
              <w:top w:val="double" w:sz="4" w:space="0" w:color="auto"/>
              <w:left w:val="double" w:sz="4" w:space="0" w:color="auto"/>
              <w:bottom w:val="double" w:sz="4" w:space="0" w:color="auto"/>
              <w:right w:val="double" w:sz="4" w:space="0" w:color="auto"/>
            </w:tcBorders>
            <w:shd w:val="clear" w:color="auto" w:fill="F2F2F2"/>
            <w:vAlign w:val="center"/>
          </w:tcPr>
          <w:p w14:paraId="4142B624" w14:textId="77777777" w:rsidR="00BB698E" w:rsidRPr="00EC3A42" w:rsidRDefault="00BB698E" w:rsidP="00FF22F1">
            <w:pPr>
              <w:pStyle w:val="Tekstpodstawowy1"/>
              <w:spacing w:line="276" w:lineRule="auto"/>
              <w:rPr>
                <w:rFonts w:cs="Arial"/>
                <w:b/>
                <w:i w:val="0"/>
                <w:color w:val="0F243E" w:themeColor="text2" w:themeShade="80"/>
                <w:sz w:val="18"/>
                <w:szCs w:val="18"/>
              </w:rPr>
            </w:pPr>
            <w:r w:rsidRPr="00EC3A42">
              <w:rPr>
                <w:rFonts w:cs="Arial"/>
                <w:b/>
                <w:i w:val="0"/>
                <w:color w:val="0F243E" w:themeColor="text2" w:themeShade="80"/>
                <w:sz w:val="18"/>
                <w:szCs w:val="18"/>
              </w:rPr>
              <w:t>Tytuł usługi</w:t>
            </w:r>
          </w:p>
        </w:tc>
        <w:tc>
          <w:tcPr>
            <w:tcW w:w="1230" w:type="dxa"/>
            <w:tcBorders>
              <w:top w:val="double" w:sz="4" w:space="0" w:color="auto"/>
              <w:left w:val="double" w:sz="4" w:space="0" w:color="auto"/>
              <w:bottom w:val="double" w:sz="4" w:space="0" w:color="auto"/>
              <w:right w:val="double" w:sz="4" w:space="0" w:color="auto"/>
            </w:tcBorders>
            <w:shd w:val="clear" w:color="auto" w:fill="F2F2F2"/>
            <w:vAlign w:val="center"/>
          </w:tcPr>
          <w:p w14:paraId="37526396" w14:textId="77777777" w:rsidR="00BB698E" w:rsidRPr="00EC3A42" w:rsidRDefault="00BB698E" w:rsidP="00FF22F1">
            <w:pPr>
              <w:pStyle w:val="Tekstpodstawowy1"/>
              <w:spacing w:line="276" w:lineRule="auto"/>
              <w:rPr>
                <w:rFonts w:cs="Arial"/>
                <w:b/>
                <w:i w:val="0"/>
                <w:color w:val="0F243E" w:themeColor="text2" w:themeShade="80"/>
                <w:sz w:val="18"/>
                <w:szCs w:val="18"/>
              </w:rPr>
            </w:pPr>
            <w:r w:rsidRPr="00EC3A42">
              <w:rPr>
                <w:rFonts w:cs="Arial"/>
                <w:b/>
                <w:i w:val="0"/>
                <w:color w:val="0F243E" w:themeColor="text2" w:themeShade="80"/>
                <w:sz w:val="18"/>
                <w:szCs w:val="18"/>
              </w:rPr>
              <w:t>Odbiorca usługi i rok wykonania badań</w:t>
            </w:r>
          </w:p>
        </w:tc>
        <w:tc>
          <w:tcPr>
            <w:tcW w:w="1559" w:type="dxa"/>
            <w:tcBorders>
              <w:top w:val="double" w:sz="4" w:space="0" w:color="auto"/>
              <w:left w:val="double" w:sz="4" w:space="0" w:color="auto"/>
              <w:bottom w:val="double" w:sz="4" w:space="0" w:color="auto"/>
              <w:right w:val="double" w:sz="4" w:space="0" w:color="auto"/>
            </w:tcBorders>
            <w:shd w:val="clear" w:color="auto" w:fill="F2F2F2"/>
            <w:vAlign w:val="center"/>
          </w:tcPr>
          <w:p w14:paraId="6EC34988" w14:textId="77777777" w:rsidR="00BB698E" w:rsidRPr="00EC3A42" w:rsidRDefault="00BB698E" w:rsidP="00FF22F1">
            <w:pPr>
              <w:pStyle w:val="Tekstpodstawowy1"/>
              <w:spacing w:line="276" w:lineRule="auto"/>
              <w:rPr>
                <w:rFonts w:cs="Arial"/>
                <w:b/>
                <w:i w:val="0"/>
                <w:color w:val="0F243E" w:themeColor="text2" w:themeShade="80"/>
                <w:sz w:val="18"/>
                <w:szCs w:val="18"/>
              </w:rPr>
            </w:pPr>
            <w:r w:rsidRPr="00EC3A42">
              <w:rPr>
                <w:rFonts w:cs="Arial"/>
                <w:b/>
                <w:i w:val="0"/>
                <w:color w:val="0F243E" w:themeColor="text2" w:themeShade="80"/>
                <w:sz w:val="18"/>
                <w:szCs w:val="18"/>
              </w:rPr>
              <w:t>KOD siedliska/ nazwa gatunku ptaka</w:t>
            </w:r>
          </w:p>
        </w:tc>
        <w:tc>
          <w:tcPr>
            <w:tcW w:w="3308" w:type="dxa"/>
            <w:tcBorders>
              <w:top w:val="double" w:sz="4" w:space="0" w:color="auto"/>
              <w:left w:val="double" w:sz="4" w:space="0" w:color="auto"/>
              <w:bottom w:val="double" w:sz="4" w:space="0" w:color="auto"/>
              <w:right w:val="double" w:sz="4" w:space="0" w:color="auto"/>
            </w:tcBorders>
            <w:shd w:val="clear" w:color="auto" w:fill="F2F2F2"/>
            <w:vAlign w:val="center"/>
          </w:tcPr>
          <w:p w14:paraId="54E8D0A7" w14:textId="77777777" w:rsidR="00BB698E" w:rsidRPr="00EC3A42" w:rsidRDefault="00BB698E" w:rsidP="00FF22F1">
            <w:pPr>
              <w:pStyle w:val="Tekstpodstawowy1"/>
              <w:spacing w:line="276" w:lineRule="auto"/>
              <w:rPr>
                <w:rFonts w:cs="Arial"/>
                <w:b/>
                <w:bCs/>
                <w:i w:val="0"/>
                <w:iCs w:val="0"/>
                <w:color w:val="0F243E" w:themeColor="text2" w:themeShade="80"/>
                <w:sz w:val="18"/>
                <w:szCs w:val="18"/>
              </w:rPr>
            </w:pPr>
            <w:r w:rsidRPr="00EC3A42">
              <w:rPr>
                <w:rFonts w:cs="Arial"/>
                <w:b/>
                <w:bCs/>
                <w:i w:val="0"/>
                <w:iCs w:val="0"/>
                <w:color w:val="0F243E" w:themeColor="text2" w:themeShade="80"/>
                <w:sz w:val="18"/>
                <w:szCs w:val="18"/>
              </w:rPr>
              <w:t xml:space="preserve">Badania obejmowały ocenę stanu ochrony siedlisk(a) zgodnie z </w:t>
            </w:r>
            <w:proofErr w:type="gramStart"/>
            <w:r w:rsidRPr="00EC3A42">
              <w:rPr>
                <w:rFonts w:cs="Arial"/>
                <w:b/>
                <w:bCs/>
                <w:i w:val="0"/>
                <w:iCs w:val="0"/>
                <w:color w:val="0F243E" w:themeColor="text2" w:themeShade="80"/>
                <w:sz w:val="18"/>
                <w:szCs w:val="18"/>
              </w:rPr>
              <w:t>metodyką  PMŚ</w:t>
            </w:r>
            <w:proofErr w:type="gramEnd"/>
            <w:r w:rsidRPr="00EC3A42">
              <w:rPr>
                <w:rFonts w:cs="Arial"/>
                <w:b/>
                <w:bCs/>
                <w:i w:val="0"/>
                <w:iCs w:val="0"/>
                <w:color w:val="0F243E" w:themeColor="text2" w:themeShade="80"/>
                <w:sz w:val="18"/>
                <w:szCs w:val="18"/>
              </w:rPr>
              <w:t xml:space="preserve"> GIOŚ – dotyczy eksperta botanika</w:t>
            </w:r>
          </w:p>
          <w:p w14:paraId="02998664" w14:textId="77777777" w:rsidR="00BB698E" w:rsidRPr="00EC3A42" w:rsidRDefault="00BB698E" w:rsidP="00FF22F1">
            <w:pPr>
              <w:pStyle w:val="Tekstpodstawowy1"/>
              <w:spacing w:line="276" w:lineRule="auto"/>
              <w:rPr>
                <w:rFonts w:cs="Arial"/>
                <w:b/>
                <w:bCs/>
                <w:i w:val="0"/>
                <w:iCs w:val="0"/>
                <w:color w:val="0F243E" w:themeColor="text2" w:themeShade="80"/>
                <w:sz w:val="18"/>
                <w:szCs w:val="18"/>
              </w:rPr>
            </w:pPr>
            <w:r w:rsidRPr="00EC3A42">
              <w:rPr>
                <w:rFonts w:cs="Arial"/>
                <w:b/>
                <w:bCs/>
                <w:i w:val="0"/>
                <w:iCs w:val="0"/>
                <w:color w:val="0F243E" w:themeColor="text2" w:themeShade="80"/>
                <w:sz w:val="18"/>
                <w:szCs w:val="18"/>
              </w:rPr>
              <w:t>(</w:t>
            </w:r>
            <w:r w:rsidRPr="00EC3A42">
              <w:rPr>
                <w:rFonts w:cs="Arial"/>
                <w:b/>
                <w:bCs/>
                <w:color w:val="0F243E" w:themeColor="text2" w:themeShade="80"/>
                <w:sz w:val="18"/>
                <w:szCs w:val="18"/>
              </w:rPr>
              <w:t>TAK/NIE</w:t>
            </w:r>
            <w:r w:rsidRPr="00EC3A42">
              <w:rPr>
                <w:rFonts w:cs="Arial"/>
                <w:b/>
                <w:bCs/>
                <w:i w:val="0"/>
                <w:iCs w:val="0"/>
                <w:color w:val="0F243E" w:themeColor="text2" w:themeShade="80"/>
                <w:sz w:val="18"/>
                <w:szCs w:val="18"/>
              </w:rPr>
              <w:t>)</w:t>
            </w:r>
          </w:p>
        </w:tc>
      </w:tr>
      <w:tr w:rsidR="00BB698E" w:rsidRPr="00EC3A42" w14:paraId="114E5A1B" w14:textId="77777777" w:rsidTr="00FF22F1">
        <w:trPr>
          <w:trHeight w:val="409"/>
          <w:jc w:val="center"/>
        </w:trPr>
        <w:tc>
          <w:tcPr>
            <w:tcW w:w="1962" w:type="dxa"/>
            <w:tcBorders>
              <w:top w:val="double" w:sz="4" w:space="0" w:color="auto"/>
              <w:bottom w:val="single" w:sz="4" w:space="0" w:color="auto"/>
            </w:tcBorders>
            <w:shd w:val="clear" w:color="auto" w:fill="auto"/>
          </w:tcPr>
          <w:p w14:paraId="6BACA505" w14:textId="77777777" w:rsidR="00BB698E" w:rsidRPr="00EC3A42" w:rsidRDefault="00BB698E" w:rsidP="00FF22F1">
            <w:pPr>
              <w:pStyle w:val="Tekstpodstawowy1"/>
              <w:rPr>
                <w:rFonts w:cs="Arial"/>
                <w:b/>
                <w:bCs/>
                <w:iCs w:val="0"/>
                <w:color w:val="0F243E" w:themeColor="text2" w:themeShade="80"/>
              </w:rPr>
            </w:pPr>
          </w:p>
        </w:tc>
        <w:tc>
          <w:tcPr>
            <w:tcW w:w="826" w:type="dxa"/>
            <w:tcBorders>
              <w:top w:val="double" w:sz="4" w:space="0" w:color="auto"/>
              <w:bottom w:val="single" w:sz="4" w:space="0" w:color="auto"/>
            </w:tcBorders>
            <w:shd w:val="clear" w:color="auto" w:fill="auto"/>
          </w:tcPr>
          <w:p w14:paraId="59439059" w14:textId="77777777" w:rsidR="00BB698E" w:rsidRPr="00EC3A42" w:rsidRDefault="00BB698E" w:rsidP="00FF22F1">
            <w:pPr>
              <w:pStyle w:val="Tekstpodstawowy1"/>
              <w:rPr>
                <w:rFonts w:cs="Arial"/>
                <w:b/>
                <w:bCs/>
                <w:iCs w:val="0"/>
                <w:color w:val="0F243E" w:themeColor="text2" w:themeShade="80"/>
              </w:rPr>
            </w:pPr>
          </w:p>
        </w:tc>
        <w:tc>
          <w:tcPr>
            <w:tcW w:w="1230" w:type="dxa"/>
            <w:tcBorders>
              <w:top w:val="double" w:sz="4" w:space="0" w:color="auto"/>
              <w:bottom w:val="single" w:sz="4" w:space="0" w:color="auto"/>
            </w:tcBorders>
            <w:shd w:val="clear" w:color="auto" w:fill="auto"/>
          </w:tcPr>
          <w:p w14:paraId="100596F4" w14:textId="77777777" w:rsidR="00BB698E" w:rsidRPr="00EC3A42" w:rsidRDefault="00BB698E" w:rsidP="00FF22F1">
            <w:pPr>
              <w:pStyle w:val="Tekstpodstawowy1"/>
              <w:rPr>
                <w:rFonts w:cs="Arial"/>
                <w:b/>
                <w:bCs/>
                <w:iCs w:val="0"/>
                <w:color w:val="0F243E" w:themeColor="text2" w:themeShade="80"/>
              </w:rPr>
            </w:pPr>
          </w:p>
        </w:tc>
        <w:tc>
          <w:tcPr>
            <w:tcW w:w="1559" w:type="dxa"/>
            <w:tcBorders>
              <w:top w:val="double" w:sz="4" w:space="0" w:color="auto"/>
              <w:bottom w:val="single" w:sz="4" w:space="0" w:color="auto"/>
            </w:tcBorders>
            <w:shd w:val="clear" w:color="auto" w:fill="auto"/>
          </w:tcPr>
          <w:p w14:paraId="417CC257" w14:textId="77777777" w:rsidR="00BB698E" w:rsidRPr="00EC3A42" w:rsidRDefault="00BB698E" w:rsidP="00FF22F1">
            <w:pPr>
              <w:pStyle w:val="Tekstpodstawowy1"/>
              <w:rPr>
                <w:rFonts w:cs="Arial"/>
                <w:b/>
                <w:bCs/>
                <w:iCs w:val="0"/>
                <w:color w:val="0F243E" w:themeColor="text2" w:themeShade="80"/>
              </w:rPr>
            </w:pPr>
          </w:p>
        </w:tc>
        <w:tc>
          <w:tcPr>
            <w:tcW w:w="3308" w:type="dxa"/>
            <w:tcBorders>
              <w:top w:val="double" w:sz="4" w:space="0" w:color="auto"/>
              <w:bottom w:val="single" w:sz="4" w:space="0" w:color="auto"/>
            </w:tcBorders>
            <w:shd w:val="clear" w:color="auto" w:fill="auto"/>
          </w:tcPr>
          <w:p w14:paraId="6A386A2E" w14:textId="77777777" w:rsidR="00BB698E" w:rsidRPr="00EC3A42" w:rsidRDefault="00BB698E" w:rsidP="00FF22F1">
            <w:pPr>
              <w:pStyle w:val="Tekstpodstawowy1"/>
              <w:rPr>
                <w:rFonts w:cs="Arial"/>
                <w:b/>
                <w:bCs/>
                <w:iCs w:val="0"/>
                <w:color w:val="0F243E" w:themeColor="text2" w:themeShade="80"/>
              </w:rPr>
            </w:pPr>
          </w:p>
        </w:tc>
      </w:tr>
      <w:tr w:rsidR="00BB698E" w:rsidRPr="00EC3A42" w14:paraId="37154494" w14:textId="77777777" w:rsidTr="00FF22F1">
        <w:trPr>
          <w:trHeight w:val="550"/>
          <w:jc w:val="center"/>
        </w:trPr>
        <w:tc>
          <w:tcPr>
            <w:tcW w:w="1962" w:type="dxa"/>
            <w:tcBorders>
              <w:top w:val="single" w:sz="4" w:space="0" w:color="auto"/>
            </w:tcBorders>
            <w:shd w:val="clear" w:color="auto" w:fill="auto"/>
          </w:tcPr>
          <w:p w14:paraId="05E366CC" w14:textId="77777777" w:rsidR="00BB698E" w:rsidRPr="00EC3A42" w:rsidRDefault="00BB698E" w:rsidP="00FF22F1">
            <w:pPr>
              <w:pStyle w:val="Tekstpodstawowy1"/>
              <w:rPr>
                <w:rFonts w:cs="Arial"/>
                <w:b/>
                <w:bCs/>
                <w:iCs w:val="0"/>
                <w:color w:val="0F243E" w:themeColor="text2" w:themeShade="80"/>
              </w:rPr>
            </w:pPr>
          </w:p>
        </w:tc>
        <w:tc>
          <w:tcPr>
            <w:tcW w:w="826" w:type="dxa"/>
            <w:tcBorders>
              <w:top w:val="single" w:sz="4" w:space="0" w:color="auto"/>
            </w:tcBorders>
            <w:shd w:val="clear" w:color="auto" w:fill="auto"/>
          </w:tcPr>
          <w:p w14:paraId="7FEB614B" w14:textId="77777777" w:rsidR="00BB698E" w:rsidRPr="00EC3A42" w:rsidRDefault="00BB698E" w:rsidP="00FF22F1">
            <w:pPr>
              <w:pStyle w:val="Tekstpodstawowy1"/>
              <w:rPr>
                <w:rFonts w:cs="Arial"/>
                <w:b/>
                <w:bCs/>
                <w:iCs w:val="0"/>
                <w:color w:val="0F243E" w:themeColor="text2" w:themeShade="80"/>
              </w:rPr>
            </w:pPr>
          </w:p>
        </w:tc>
        <w:tc>
          <w:tcPr>
            <w:tcW w:w="1230" w:type="dxa"/>
            <w:tcBorders>
              <w:top w:val="single" w:sz="4" w:space="0" w:color="auto"/>
            </w:tcBorders>
            <w:shd w:val="clear" w:color="auto" w:fill="auto"/>
          </w:tcPr>
          <w:p w14:paraId="04007B80" w14:textId="77777777" w:rsidR="00BB698E" w:rsidRPr="00EC3A42" w:rsidRDefault="00BB698E" w:rsidP="00FF22F1">
            <w:pPr>
              <w:pStyle w:val="Tekstpodstawowy1"/>
              <w:rPr>
                <w:rFonts w:cs="Arial"/>
                <w:b/>
                <w:bCs/>
                <w:iCs w:val="0"/>
                <w:color w:val="0F243E" w:themeColor="text2" w:themeShade="80"/>
              </w:rPr>
            </w:pPr>
          </w:p>
        </w:tc>
        <w:tc>
          <w:tcPr>
            <w:tcW w:w="1559" w:type="dxa"/>
            <w:tcBorders>
              <w:top w:val="single" w:sz="4" w:space="0" w:color="auto"/>
            </w:tcBorders>
            <w:shd w:val="clear" w:color="auto" w:fill="auto"/>
          </w:tcPr>
          <w:p w14:paraId="218E9DB7" w14:textId="77777777" w:rsidR="00BB698E" w:rsidRPr="00EC3A42" w:rsidRDefault="00BB698E" w:rsidP="00FF22F1">
            <w:pPr>
              <w:pStyle w:val="Tekstpodstawowy1"/>
              <w:rPr>
                <w:rFonts w:cs="Arial"/>
                <w:b/>
                <w:bCs/>
                <w:iCs w:val="0"/>
                <w:color w:val="0F243E" w:themeColor="text2" w:themeShade="80"/>
              </w:rPr>
            </w:pPr>
          </w:p>
        </w:tc>
        <w:tc>
          <w:tcPr>
            <w:tcW w:w="3308" w:type="dxa"/>
            <w:tcBorders>
              <w:top w:val="single" w:sz="4" w:space="0" w:color="auto"/>
            </w:tcBorders>
            <w:shd w:val="clear" w:color="auto" w:fill="auto"/>
          </w:tcPr>
          <w:p w14:paraId="77454281" w14:textId="77777777" w:rsidR="00BB698E" w:rsidRPr="00EC3A42" w:rsidRDefault="00BB698E" w:rsidP="00FF22F1">
            <w:pPr>
              <w:pStyle w:val="Tekstpodstawowy1"/>
              <w:rPr>
                <w:rFonts w:cs="Arial"/>
                <w:b/>
                <w:bCs/>
                <w:iCs w:val="0"/>
                <w:color w:val="0F243E" w:themeColor="text2" w:themeShade="80"/>
              </w:rPr>
            </w:pPr>
          </w:p>
        </w:tc>
      </w:tr>
      <w:tr w:rsidR="00BB698E" w:rsidRPr="00EC3A42" w14:paraId="7607BE2F" w14:textId="77777777" w:rsidTr="00FF22F1">
        <w:trPr>
          <w:trHeight w:val="560"/>
          <w:jc w:val="center"/>
        </w:trPr>
        <w:tc>
          <w:tcPr>
            <w:tcW w:w="1962" w:type="dxa"/>
            <w:shd w:val="clear" w:color="auto" w:fill="auto"/>
          </w:tcPr>
          <w:p w14:paraId="45F4A307" w14:textId="77777777" w:rsidR="00BB698E" w:rsidRPr="00EC3A42" w:rsidRDefault="00BB698E" w:rsidP="00FF22F1">
            <w:pPr>
              <w:pStyle w:val="Tekstpodstawowy1"/>
              <w:rPr>
                <w:rFonts w:cs="Arial"/>
                <w:b/>
                <w:bCs/>
                <w:iCs w:val="0"/>
                <w:color w:val="0F243E" w:themeColor="text2" w:themeShade="80"/>
              </w:rPr>
            </w:pPr>
          </w:p>
        </w:tc>
        <w:tc>
          <w:tcPr>
            <w:tcW w:w="826" w:type="dxa"/>
            <w:shd w:val="clear" w:color="auto" w:fill="auto"/>
          </w:tcPr>
          <w:p w14:paraId="551F2566" w14:textId="77777777" w:rsidR="00BB698E" w:rsidRPr="00EC3A42" w:rsidRDefault="00BB698E" w:rsidP="00FF22F1">
            <w:pPr>
              <w:pStyle w:val="Tekstpodstawowy1"/>
              <w:rPr>
                <w:rFonts w:cs="Arial"/>
                <w:b/>
                <w:bCs/>
                <w:iCs w:val="0"/>
                <w:color w:val="0F243E" w:themeColor="text2" w:themeShade="80"/>
              </w:rPr>
            </w:pPr>
          </w:p>
        </w:tc>
        <w:tc>
          <w:tcPr>
            <w:tcW w:w="1230" w:type="dxa"/>
            <w:shd w:val="clear" w:color="auto" w:fill="auto"/>
          </w:tcPr>
          <w:p w14:paraId="26EA9C70" w14:textId="77777777" w:rsidR="00BB698E" w:rsidRPr="00EC3A42" w:rsidRDefault="00BB698E" w:rsidP="00FF22F1">
            <w:pPr>
              <w:pStyle w:val="Tekstpodstawowy1"/>
              <w:rPr>
                <w:rFonts w:cs="Arial"/>
                <w:b/>
                <w:bCs/>
                <w:iCs w:val="0"/>
                <w:color w:val="0F243E" w:themeColor="text2" w:themeShade="80"/>
              </w:rPr>
            </w:pPr>
          </w:p>
        </w:tc>
        <w:tc>
          <w:tcPr>
            <w:tcW w:w="1559" w:type="dxa"/>
            <w:shd w:val="clear" w:color="auto" w:fill="auto"/>
          </w:tcPr>
          <w:p w14:paraId="11803B20" w14:textId="77777777" w:rsidR="00BB698E" w:rsidRPr="00EC3A42" w:rsidRDefault="00BB698E" w:rsidP="00FF22F1">
            <w:pPr>
              <w:pStyle w:val="Tekstpodstawowy1"/>
              <w:rPr>
                <w:rFonts w:cs="Arial"/>
                <w:b/>
                <w:bCs/>
                <w:iCs w:val="0"/>
                <w:color w:val="0F243E" w:themeColor="text2" w:themeShade="80"/>
              </w:rPr>
            </w:pPr>
          </w:p>
        </w:tc>
        <w:tc>
          <w:tcPr>
            <w:tcW w:w="3308" w:type="dxa"/>
            <w:shd w:val="clear" w:color="auto" w:fill="auto"/>
          </w:tcPr>
          <w:p w14:paraId="7F68E435" w14:textId="77777777" w:rsidR="00BB698E" w:rsidRPr="00EC3A42" w:rsidRDefault="00BB698E" w:rsidP="00FF22F1">
            <w:pPr>
              <w:pStyle w:val="Tekstpodstawowy1"/>
              <w:rPr>
                <w:rFonts w:cs="Arial"/>
                <w:b/>
                <w:bCs/>
                <w:iCs w:val="0"/>
                <w:color w:val="0F243E" w:themeColor="text2" w:themeShade="80"/>
              </w:rPr>
            </w:pPr>
          </w:p>
        </w:tc>
      </w:tr>
    </w:tbl>
    <w:p w14:paraId="221817DF" w14:textId="77777777" w:rsidR="00BB698E" w:rsidRPr="00EC3A42" w:rsidRDefault="00BB698E" w:rsidP="00BB698E">
      <w:pPr>
        <w:jc w:val="both"/>
        <w:rPr>
          <w:rFonts w:ascii="Arial" w:hAnsi="Arial" w:cs="Arial"/>
          <w:color w:val="0F243E" w:themeColor="text2" w:themeShade="80"/>
        </w:rPr>
      </w:pPr>
    </w:p>
    <w:p w14:paraId="1158972A" w14:textId="77777777" w:rsidR="00BB698E" w:rsidRPr="00EC3A42" w:rsidRDefault="00BB698E" w:rsidP="00BB698E">
      <w:pPr>
        <w:jc w:val="both"/>
        <w:rPr>
          <w:rFonts w:ascii="Arial" w:hAnsi="Arial" w:cs="Arial"/>
          <w:b/>
          <w:bCs/>
          <w:color w:val="0F243E" w:themeColor="text2" w:themeShade="80"/>
        </w:rPr>
      </w:pPr>
      <w:r w:rsidRPr="00EC3A42">
        <w:rPr>
          <w:rFonts w:ascii="Arial" w:hAnsi="Arial" w:cs="Arial"/>
          <w:b/>
          <w:bCs/>
          <w:color w:val="0F243E" w:themeColor="text2" w:themeShade="80"/>
        </w:rPr>
        <w:t>KRYTERIUM – „doświadczenie eksperta ornitologa” D</w:t>
      </w:r>
      <w:r w:rsidRPr="00EC3A42">
        <w:rPr>
          <w:rFonts w:ascii="Arial" w:hAnsi="Arial" w:cs="Arial"/>
          <w:b/>
          <w:bCs/>
          <w:color w:val="0F243E" w:themeColor="text2" w:themeShade="80"/>
          <w:vertAlign w:val="subscript"/>
        </w:rPr>
        <w:t>o</w:t>
      </w:r>
      <w:r w:rsidRPr="00EC3A42">
        <w:rPr>
          <w:rFonts w:ascii="Arial" w:hAnsi="Arial" w:cs="Arial"/>
          <w:b/>
          <w:bCs/>
          <w:color w:val="0F243E" w:themeColor="text2" w:themeShade="80"/>
        </w:rPr>
        <w:t xml:space="preserve"> – 20%</w:t>
      </w:r>
    </w:p>
    <w:p w14:paraId="0EABCEDF" w14:textId="77777777" w:rsidR="00BB698E" w:rsidRPr="00EC3A42" w:rsidRDefault="00BB698E" w:rsidP="00BB698E">
      <w:pPr>
        <w:jc w:val="both"/>
        <w:rPr>
          <w:rFonts w:ascii="Arial" w:hAnsi="Arial" w:cs="Arial"/>
          <w:color w:val="0F243E" w:themeColor="text2" w:themeShade="80"/>
        </w:rPr>
      </w:pPr>
      <w:r w:rsidRPr="00EC3A42">
        <w:rPr>
          <w:rFonts w:ascii="Arial" w:hAnsi="Arial" w:cs="Arial"/>
          <w:color w:val="0F243E" w:themeColor="text2" w:themeShade="80"/>
        </w:rPr>
        <w:t xml:space="preserve">W przypadku kryterium „doświadczenie eksperta ornitologa”, </w:t>
      </w:r>
      <w:proofErr w:type="gramStart"/>
      <w:r w:rsidRPr="00EC3A42">
        <w:rPr>
          <w:rFonts w:ascii="Arial" w:hAnsi="Arial" w:cs="Arial"/>
          <w:color w:val="0F243E" w:themeColor="text2" w:themeShade="80"/>
        </w:rPr>
        <w:t>rozumiane jako</w:t>
      </w:r>
      <w:proofErr w:type="gramEnd"/>
      <w:r w:rsidRPr="00EC3A42">
        <w:rPr>
          <w:rFonts w:ascii="Arial" w:hAnsi="Arial" w:cs="Arial"/>
          <w:color w:val="0F243E" w:themeColor="text2" w:themeShade="80"/>
        </w:rPr>
        <w:t xml:space="preserve"> doświadczenie osoby wyznaczonej do realizacji zamówienia, oferta otrzyma punkty, gdy Wykonawca dysponuje osobami:</w:t>
      </w:r>
    </w:p>
    <w:p w14:paraId="702C05B8" w14:textId="77777777" w:rsidR="00BB698E" w:rsidRPr="00EC3A42" w:rsidRDefault="00BB698E" w:rsidP="00BB698E">
      <w:pPr>
        <w:jc w:val="both"/>
        <w:rPr>
          <w:rFonts w:ascii="Arial" w:hAnsi="Arial" w:cs="Arial"/>
          <w:b/>
          <w:bCs/>
          <w:color w:val="0F243E" w:themeColor="text2" w:themeShade="80"/>
        </w:rPr>
      </w:pPr>
      <w:proofErr w:type="gramStart"/>
      <w:r w:rsidRPr="00EC3A42">
        <w:rPr>
          <w:rFonts w:ascii="Arial" w:hAnsi="Arial" w:cs="Arial"/>
          <w:b/>
          <w:bCs/>
          <w:color w:val="0F243E" w:themeColor="text2" w:themeShade="80"/>
        </w:rPr>
        <w:t>ekspert</w:t>
      </w:r>
      <w:proofErr w:type="gramEnd"/>
      <w:r w:rsidRPr="00EC3A42">
        <w:rPr>
          <w:rFonts w:ascii="Arial" w:hAnsi="Arial" w:cs="Arial"/>
          <w:b/>
          <w:bCs/>
          <w:color w:val="0F243E" w:themeColor="text2" w:themeShade="80"/>
        </w:rPr>
        <w:t xml:space="preserve"> ornitolog (max 20 pkt):</w:t>
      </w:r>
    </w:p>
    <w:p w14:paraId="63E45356" w14:textId="77777777" w:rsidR="00BB698E" w:rsidRPr="00EC3A42" w:rsidRDefault="00BB698E" w:rsidP="00BB698E">
      <w:pPr>
        <w:numPr>
          <w:ilvl w:val="0"/>
          <w:numId w:val="43"/>
        </w:numPr>
        <w:spacing w:after="160" w:line="259" w:lineRule="auto"/>
        <w:jc w:val="both"/>
        <w:rPr>
          <w:rFonts w:ascii="Arial" w:hAnsi="Arial" w:cs="Arial"/>
          <w:color w:val="0F243E" w:themeColor="text2" w:themeShade="80"/>
        </w:rPr>
      </w:pPr>
      <w:r w:rsidRPr="00EC3A42">
        <w:rPr>
          <w:rFonts w:ascii="Arial" w:hAnsi="Arial" w:cs="Arial"/>
          <w:b/>
          <w:bCs/>
          <w:color w:val="0F243E" w:themeColor="text2" w:themeShade="80"/>
        </w:rPr>
        <w:t>20 pkt</w:t>
      </w:r>
      <w:r w:rsidRPr="00EC3A42">
        <w:rPr>
          <w:rFonts w:ascii="Arial" w:hAnsi="Arial" w:cs="Arial"/>
          <w:color w:val="0F243E" w:themeColor="text2" w:themeShade="80"/>
        </w:rPr>
        <w:t xml:space="preserve"> – osoba, która posiada doświadczenie w prowadzeniu inwentaryzacji lub monitoringu ptaków lub oceny wpływu działań ochrony czynnej na stan zachowania siedlisk ptaków i jest autorem/</w:t>
      </w:r>
      <w:proofErr w:type="gramStart"/>
      <w:r w:rsidRPr="00EC3A42">
        <w:rPr>
          <w:rFonts w:ascii="Arial" w:hAnsi="Arial" w:cs="Arial"/>
          <w:color w:val="0F243E" w:themeColor="text2" w:themeShade="80"/>
        </w:rPr>
        <w:t>współautorem co</w:t>
      </w:r>
      <w:proofErr w:type="gramEnd"/>
      <w:r w:rsidRPr="00EC3A42">
        <w:rPr>
          <w:rFonts w:ascii="Arial" w:hAnsi="Arial" w:cs="Arial"/>
          <w:color w:val="0F243E" w:themeColor="text2" w:themeShade="80"/>
        </w:rPr>
        <w:t xml:space="preserve"> najmniej trzech opracowań/publikacji powstałych w oparciu o własne dane terenowe, dotyczących inwentaryzacji lub monitoringu populacji lęgowej gatunków ptaków wodno-błotnych lub oceny wpływu działań ochrony czynnej na stan zachowania siedlisk gatunków ptaków wodno-błotnych;</w:t>
      </w:r>
    </w:p>
    <w:p w14:paraId="495DEEDF" w14:textId="77777777" w:rsidR="00BB698E" w:rsidRPr="00EC3A42" w:rsidRDefault="00BB698E" w:rsidP="00BB698E">
      <w:pPr>
        <w:numPr>
          <w:ilvl w:val="0"/>
          <w:numId w:val="43"/>
        </w:numPr>
        <w:spacing w:after="160" w:line="259" w:lineRule="auto"/>
        <w:jc w:val="both"/>
        <w:rPr>
          <w:rFonts w:ascii="Arial" w:hAnsi="Arial" w:cs="Arial"/>
          <w:color w:val="0F243E" w:themeColor="text2" w:themeShade="80"/>
        </w:rPr>
      </w:pPr>
      <w:r w:rsidRPr="00EC3A42">
        <w:rPr>
          <w:rFonts w:ascii="Arial" w:hAnsi="Arial" w:cs="Arial"/>
          <w:b/>
          <w:bCs/>
          <w:color w:val="0F243E" w:themeColor="text2" w:themeShade="80"/>
        </w:rPr>
        <w:t>10 pkt</w:t>
      </w:r>
      <w:r w:rsidRPr="00EC3A42">
        <w:rPr>
          <w:rFonts w:ascii="Arial" w:hAnsi="Arial" w:cs="Arial"/>
          <w:color w:val="0F243E" w:themeColor="text2" w:themeShade="80"/>
        </w:rPr>
        <w:t xml:space="preserve"> – osoba, która posiada doświadczenie w prowadzeniu inwentaryzacji lub monitoringu ptaków lub oceny wpływu działań ochrony czynnej na stan zachowania siedlisk ptaków i jest autorem/</w:t>
      </w:r>
      <w:proofErr w:type="gramStart"/>
      <w:r w:rsidRPr="00EC3A42">
        <w:rPr>
          <w:rFonts w:ascii="Arial" w:hAnsi="Arial" w:cs="Arial"/>
          <w:color w:val="0F243E" w:themeColor="text2" w:themeShade="80"/>
        </w:rPr>
        <w:t>współautorem co</w:t>
      </w:r>
      <w:proofErr w:type="gramEnd"/>
      <w:r w:rsidRPr="00EC3A42">
        <w:rPr>
          <w:rFonts w:ascii="Arial" w:hAnsi="Arial" w:cs="Arial"/>
          <w:color w:val="0F243E" w:themeColor="text2" w:themeShade="80"/>
        </w:rPr>
        <w:t xml:space="preserve"> najmniej dwóch opracowań/publikacji powstałych w oparciu o własne dane terenowe, dotyczącego inwentaryzacji lub monitoringu populacji lęgowej gatunków ptaków wodno-błotnych lub oceny wpływu działań ochrony czynnej na stan zachowania siedliska gatunków ptaków wodno-błotnych</w:t>
      </w:r>
    </w:p>
    <w:p w14:paraId="33A1B8AE" w14:textId="5CF5E6DE" w:rsidR="00BB698E" w:rsidRPr="00EC3A42" w:rsidRDefault="00BB698E" w:rsidP="00BB698E">
      <w:pPr>
        <w:numPr>
          <w:ilvl w:val="0"/>
          <w:numId w:val="43"/>
        </w:numPr>
        <w:spacing w:after="160" w:line="259" w:lineRule="auto"/>
        <w:jc w:val="both"/>
        <w:rPr>
          <w:rFonts w:ascii="Arial" w:hAnsi="Arial" w:cs="Arial"/>
          <w:color w:val="0F243E" w:themeColor="text2" w:themeShade="80"/>
        </w:rPr>
      </w:pPr>
      <w:r w:rsidRPr="00EC3A42">
        <w:rPr>
          <w:rFonts w:ascii="Arial" w:hAnsi="Arial" w:cs="Arial"/>
          <w:b/>
          <w:bCs/>
          <w:color w:val="0F243E" w:themeColor="text2" w:themeShade="80"/>
        </w:rPr>
        <w:t>0 pkt</w:t>
      </w:r>
      <w:r w:rsidRPr="00EC3A42">
        <w:rPr>
          <w:rFonts w:ascii="Arial" w:hAnsi="Arial" w:cs="Arial"/>
          <w:color w:val="0F243E" w:themeColor="text2" w:themeShade="80"/>
        </w:rPr>
        <w:t xml:space="preserve"> – w skład zespołu nie wchodzi osoba, która spełnia wymagania określone w lit. a - </w:t>
      </w:r>
      <w:proofErr w:type="gramStart"/>
      <w:r w:rsidR="00A23EF4" w:rsidRPr="00EC3A42">
        <w:rPr>
          <w:rFonts w:ascii="Arial" w:hAnsi="Arial" w:cs="Arial"/>
          <w:color w:val="0F243E" w:themeColor="text2" w:themeShade="80"/>
        </w:rPr>
        <w:t xml:space="preserve">b </w:t>
      </w:r>
      <w:r w:rsidRPr="00EC3A42">
        <w:rPr>
          <w:rFonts w:ascii="Arial" w:hAnsi="Arial" w:cs="Arial"/>
          <w:color w:val="0F243E" w:themeColor="text2" w:themeShade="80"/>
        </w:rPr>
        <w:t>.</w:t>
      </w:r>
      <w:proofErr w:type="gramEnd"/>
    </w:p>
    <w:p w14:paraId="5E36B29E" w14:textId="77777777" w:rsidR="00BB698E" w:rsidRPr="00EC3A42" w:rsidRDefault="00BB698E" w:rsidP="00BB698E">
      <w:pPr>
        <w:rPr>
          <w:rFonts w:ascii="Arial" w:hAnsi="Arial" w:cs="Arial"/>
          <w:color w:val="0F243E" w:themeColor="text2" w:themeShade="80"/>
        </w:rPr>
      </w:pPr>
      <w:r w:rsidRPr="00EC3A42">
        <w:rPr>
          <w:rFonts w:ascii="Arial" w:hAnsi="Arial" w:cs="Arial"/>
          <w:color w:val="0F243E" w:themeColor="text2" w:themeShade="80"/>
        </w:rPr>
        <w:t xml:space="preserve">Punktacja za doświadczenie zostanie przyznana na podstawie wypełnionej przez oferenta </w:t>
      </w:r>
      <w:proofErr w:type="gramStart"/>
      <w:r w:rsidRPr="00EC3A42">
        <w:rPr>
          <w:rFonts w:ascii="Arial" w:hAnsi="Arial" w:cs="Arial"/>
          <w:color w:val="0F243E" w:themeColor="text2" w:themeShade="80"/>
        </w:rPr>
        <w:t>tabeli :</w:t>
      </w:r>
      <w:proofErr w:type="gramEnd"/>
    </w:p>
    <w:tbl>
      <w:tblPr>
        <w:tblW w:w="82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13"/>
        <w:gridCol w:w="2125"/>
        <w:gridCol w:w="2247"/>
        <w:gridCol w:w="1580"/>
      </w:tblGrid>
      <w:tr w:rsidR="00BB698E" w:rsidRPr="008028C3" w14:paraId="586380B8" w14:textId="77777777" w:rsidTr="00FF22F1">
        <w:trPr>
          <w:trHeight w:val="1252"/>
          <w:jc w:val="center"/>
        </w:trPr>
        <w:tc>
          <w:tcPr>
            <w:tcW w:w="2313" w:type="dxa"/>
            <w:tcBorders>
              <w:top w:val="double" w:sz="4" w:space="0" w:color="auto"/>
              <w:left w:val="double" w:sz="4" w:space="0" w:color="auto"/>
              <w:bottom w:val="double" w:sz="4" w:space="0" w:color="auto"/>
              <w:right w:val="double" w:sz="4" w:space="0" w:color="auto"/>
            </w:tcBorders>
            <w:shd w:val="clear" w:color="auto" w:fill="F2F2F2"/>
            <w:vAlign w:val="center"/>
          </w:tcPr>
          <w:p w14:paraId="736F3535" w14:textId="77777777" w:rsidR="00BB698E" w:rsidRPr="00EC3A42" w:rsidRDefault="00BB698E" w:rsidP="00FF22F1">
            <w:pPr>
              <w:pStyle w:val="Tekstpodstawowy1"/>
              <w:spacing w:line="276" w:lineRule="auto"/>
              <w:rPr>
                <w:rFonts w:cs="Arial"/>
                <w:b/>
                <w:bCs/>
                <w:i w:val="0"/>
                <w:iCs w:val="0"/>
                <w:color w:val="0F243E" w:themeColor="text2" w:themeShade="80"/>
                <w:sz w:val="18"/>
                <w:szCs w:val="18"/>
              </w:rPr>
            </w:pPr>
            <w:r w:rsidRPr="00EC3A42">
              <w:rPr>
                <w:rFonts w:cs="Arial"/>
                <w:b/>
                <w:i w:val="0"/>
                <w:color w:val="0F243E" w:themeColor="text2" w:themeShade="80"/>
                <w:sz w:val="18"/>
                <w:szCs w:val="18"/>
              </w:rPr>
              <w:t>Imię i nazwisko eksperta ornitologa</w:t>
            </w:r>
          </w:p>
        </w:tc>
        <w:tc>
          <w:tcPr>
            <w:tcW w:w="2125" w:type="dxa"/>
            <w:tcBorders>
              <w:top w:val="double" w:sz="4" w:space="0" w:color="auto"/>
              <w:left w:val="double" w:sz="4" w:space="0" w:color="auto"/>
              <w:bottom w:val="double" w:sz="4" w:space="0" w:color="auto"/>
              <w:right w:val="double" w:sz="4" w:space="0" w:color="auto"/>
            </w:tcBorders>
            <w:shd w:val="clear" w:color="auto" w:fill="F2F2F2"/>
            <w:vAlign w:val="center"/>
          </w:tcPr>
          <w:p w14:paraId="0C591BFB" w14:textId="77777777" w:rsidR="00BB698E" w:rsidRPr="00EC3A42" w:rsidRDefault="00BB698E" w:rsidP="00FF22F1">
            <w:pPr>
              <w:pStyle w:val="Tekstpodstawowy1"/>
              <w:spacing w:line="276" w:lineRule="auto"/>
              <w:rPr>
                <w:rFonts w:cs="Arial"/>
                <w:b/>
                <w:i w:val="0"/>
                <w:color w:val="0F243E" w:themeColor="text2" w:themeShade="80"/>
                <w:sz w:val="18"/>
                <w:szCs w:val="18"/>
              </w:rPr>
            </w:pPr>
            <w:r w:rsidRPr="00EC3A42">
              <w:rPr>
                <w:rFonts w:cs="Arial"/>
                <w:b/>
                <w:i w:val="0"/>
                <w:color w:val="0F243E" w:themeColor="text2" w:themeShade="80"/>
                <w:sz w:val="18"/>
                <w:szCs w:val="18"/>
              </w:rPr>
              <w:t>Tytuł opracowania/</w:t>
            </w:r>
          </w:p>
          <w:p w14:paraId="51932B0C" w14:textId="77777777" w:rsidR="00BB698E" w:rsidRPr="00EC3A42" w:rsidRDefault="00BB698E" w:rsidP="00FF22F1">
            <w:pPr>
              <w:pStyle w:val="Tekstpodstawowy1"/>
              <w:spacing w:line="276" w:lineRule="auto"/>
              <w:rPr>
                <w:rFonts w:cs="Arial"/>
                <w:b/>
                <w:i w:val="0"/>
                <w:color w:val="0F243E" w:themeColor="text2" w:themeShade="80"/>
                <w:sz w:val="18"/>
                <w:szCs w:val="18"/>
              </w:rPr>
            </w:pPr>
            <w:proofErr w:type="gramStart"/>
            <w:r w:rsidRPr="00EC3A42">
              <w:rPr>
                <w:rFonts w:cs="Arial"/>
                <w:b/>
                <w:i w:val="0"/>
                <w:color w:val="0F243E" w:themeColor="text2" w:themeShade="80"/>
                <w:sz w:val="18"/>
                <w:szCs w:val="18"/>
              </w:rPr>
              <w:t>publikacji</w:t>
            </w:r>
            <w:proofErr w:type="gramEnd"/>
          </w:p>
        </w:tc>
        <w:tc>
          <w:tcPr>
            <w:tcW w:w="2247" w:type="dxa"/>
            <w:tcBorders>
              <w:top w:val="double" w:sz="4" w:space="0" w:color="auto"/>
              <w:left w:val="double" w:sz="4" w:space="0" w:color="auto"/>
              <w:bottom w:val="double" w:sz="4" w:space="0" w:color="auto"/>
              <w:right w:val="double" w:sz="4" w:space="0" w:color="auto"/>
            </w:tcBorders>
            <w:shd w:val="clear" w:color="auto" w:fill="F2F2F2"/>
            <w:vAlign w:val="center"/>
          </w:tcPr>
          <w:p w14:paraId="15E75469" w14:textId="77777777" w:rsidR="00BB698E" w:rsidRPr="00EC3A42" w:rsidRDefault="00BB698E" w:rsidP="00FF22F1">
            <w:pPr>
              <w:pStyle w:val="Tekstpodstawowy1"/>
              <w:spacing w:line="276" w:lineRule="auto"/>
              <w:rPr>
                <w:rFonts w:cs="Arial"/>
                <w:b/>
                <w:i w:val="0"/>
                <w:color w:val="0F243E" w:themeColor="text2" w:themeShade="80"/>
                <w:sz w:val="18"/>
                <w:szCs w:val="18"/>
              </w:rPr>
            </w:pPr>
            <w:r w:rsidRPr="00EC3A42">
              <w:rPr>
                <w:rFonts w:cs="Arial"/>
                <w:b/>
                <w:i w:val="0"/>
                <w:color w:val="0F243E" w:themeColor="text2" w:themeShade="80"/>
                <w:sz w:val="18"/>
                <w:szCs w:val="18"/>
              </w:rPr>
              <w:t>Odbiorca usługi i rok wykonania badań</w:t>
            </w:r>
          </w:p>
        </w:tc>
        <w:tc>
          <w:tcPr>
            <w:tcW w:w="1580" w:type="dxa"/>
            <w:tcBorders>
              <w:top w:val="double" w:sz="4" w:space="0" w:color="auto"/>
              <w:left w:val="double" w:sz="4" w:space="0" w:color="auto"/>
              <w:bottom w:val="double" w:sz="4" w:space="0" w:color="auto"/>
              <w:right w:val="double" w:sz="4" w:space="0" w:color="auto"/>
            </w:tcBorders>
            <w:shd w:val="clear" w:color="auto" w:fill="F2F2F2"/>
            <w:vAlign w:val="center"/>
          </w:tcPr>
          <w:p w14:paraId="669E0CF2" w14:textId="479E71EC" w:rsidR="00BB698E" w:rsidRPr="008028C3" w:rsidRDefault="00BB698E" w:rsidP="00FF22F1">
            <w:pPr>
              <w:pStyle w:val="Tekstpodstawowy1"/>
              <w:spacing w:line="276" w:lineRule="auto"/>
              <w:rPr>
                <w:rFonts w:cs="Arial"/>
                <w:b/>
                <w:i w:val="0"/>
                <w:color w:val="0F243E" w:themeColor="text2" w:themeShade="80"/>
                <w:sz w:val="18"/>
                <w:szCs w:val="18"/>
              </w:rPr>
            </w:pPr>
            <w:r w:rsidRPr="00EC3A42">
              <w:rPr>
                <w:rFonts w:cs="Arial"/>
                <w:b/>
                <w:i w:val="0"/>
                <w:color w:val="0F243E" w:themeColor="text2" w:themeShade="80"/>
                <w:sz w:val="18"/>
                <w:szCs w:val="18"/>
              </w:rPr>
              <w:t>Nazwa gatunku ptaka</w:t>
            </w:r>
            <w:ins w:id="22" w:author="Katarzyna Koryśko" w:date="2022-06-13T08:51:00Z">
              <w:r w:rsidR="00331330" w:rsidRPr="00EC3A42">
                <w:rPr>
                  <w:rFonts w:cs="Arial"/>
                  <w:b/>
                  <w:i w:val="0"/>
                  <w:color w:val="0F243E" w:themeColor="text2" w:themeShade="80"/>
                  <w:sz w:val="18"/>
                  <w:szCs w:val="18"/>
                </w:rPr>
                <w:t xml:space="preserve"> </w:t>
              </w:r>
            </w:ins>
            <w:r w:rsidR="00331330" w:rsidRPr="00EC3A42">
              <w:rPr>
                <w:rFonts w:cs="Arial"/>
                <w:b/>
                <w:i w:val="0"/>
                <w:color w:val="0F243E" w:themeColor="text2" w:themeShade="80"/>
                <w:sz w:val="18"/>
                <w:szCs w:val="18"/>
              </w:rPr>
              <w:t>wodno-błotnego</w:t>
            </w:r>
          </w:p>
        </w:tc>
      </w:tr>
      <w:tr w:rsidR="00BB698E" w:rsidRPr="008028C3" w14:paraId="2ABE8AC3" w14:textId="77777777" w:rsidTr="00FF22F1">
        <w:trPr>
          <w:trHeight w:val="409"/>
          <w:jc w:val="center"/>
        </w:trPr>
        <w:tc>
          <w:tcPr>
            <w:tcW w:w="2313" w:type="dxa"/>
            <w:tcBorders>
              <w:top w:val="double" w:sz="4" w:space="0" w:color="auto"/>
              <w:bottom w:val="single" w:sz="4" w:space="0" w:color="auto"/>
            </w:tcBorders>
            <w:shd w:val="clear" w:color="auto" w:fill="auto"/>
          </w:tcPr>
          <w:p w14:paraId="7C4E06C1" w14:textId="77777777" w:rsidR="00BB698E" w:rsidRPr="008028C3" w:rsidRDefault="00BB698E" w:rsidP="00FF22F1">
            <w:pPr>
              <w:pStyle w:val="Tekstpodstawowy1"/>
              <w:rPr>
                <w:rFonts w:cs="Arial"/>
                <w:b/>
                <w:bCs/>
                <w:iCs w:val="0"/>
                <w:color w:val="0F243E" w:themeColor="text2" w:themeShade="80"/>
              </w:rPr>
            </w:pPr>
          </w:p>
        </w:tc>
        <w:tc>
          <w:tcPr>
            <w:tcW w:w="2125" w:type="dxa"/>
            <w:tcBorders>
              <w:top w:val="double" w:sz="4" w:space="0" w:color="auto"/>
              <w:bottom w:val="single" w:sz="4" w:space="0" w:color="auto"/>
            </w:tcBorders>
            <w:shd w:val="clear" w:color="auto" w:fill="auto"/>
          </w:tcPr>
          <w:p w14:paraId="58661A3D" w14:textId="77777777" w:rsidR="00BB698E" w:rsidRPr="008028C3" w:rsidRDefault="00BB698E" w:rsidP="00FF22F1">
            <w:pPr>
              <w:pStyle w:val="Tekstpodstawowy1"/>
              <w:rPr>
                <w:rFonts w:cs="Arial"/>
                <w:b/>
                <w:bCs/>
                <w:iCs w:val="0"/>
                <w:color w:val="0F243E" w:themeColor="text2" w:themeShade="80"/>
              </w:rPr>
            </w:pPr>
          </w:p>
        </w:tc>
        <w:tc>
          <w:tcPr>
            <w:tcW w:w="2247" w:type="dxa"/>
            <w:tcBorders>
              <w:top w:val="double" w:sz="4" w:space="0" w:color="auto"/>
              <w:bottom w:val="single" w:sz="4" w:space="0" w:color="auto"/>
            </w:tcBorders>
            <w:shd w:val="clear" w:color="auto" w:fill="auto"/>
          </w:tcPr>
          <w:p w14:paraId="60098760" w14:textId="77777777" w:rsidR="00BB698E" w:rsidRPr="008028C3" w:rsidRDefault="00BB698E" w:rsidP="00FF22F1">
            <w:pPr>
              <w:pStyle w:val="Tekstpodstawowy1"/>
              <w:rPr>
                <w:rFonts w:cs="Arial"/>
                <w:b/>
                <w:bCs/>
                <w:iCs w:val="0"/>
                <w:color w:val="0F243E" w:themeColor="text2" w:themeShade="80"/>
              </w:rPr>
            </w:pPr>
          </w:p>
        </w:tc>
        <w:tc>
          <w:tcPr>
            <w:tcW w:w="1580" w:type="dxa"/>
            <w:tcBorders>
              <w:top w:val="double" w:sz="4" w:space="0" w:color="auto"/>
              <w:bottom w:val="single" w:sz="4" w:space="0" w:color="auto"/>
            </w:tcBorders>
            <w:shd w:val="clear" w:color="auto" w:fill="auto"/>
          </w:tcPr>
          <w:p w14:paraId="689B5952" w14:textId="77777777" w:rsidR="00BB698E" w:rsidRPr="008028C3" w:rsidRDefault="00BB698E" w:rsidP="00FF22F1">
            <w:pPr>
              <w:pStyle w:val="Tekstpodstawowy1"/>
              <w:rPr>
                <w:rFonts w:cs="Arial"/>
                <w:b/>
                <w:bCs/>
                <w:iCs w:val="0"/>
                <w:color w:val="0F243E" w:themeColor="text2" w:themeShade="80"/>
              </w:rPr>
            </w:pPr>
          </w:p>
        </w:tc>
      </w:tr>
      <w:tr w:rsidR="00BB698E" w:rsidRPr="008028C3" w14:paraId="0DA7874F" w14:textId="77777777" w:rsidTr="00FF22F1">
        <w:trPr>
          <w:trHeight w:val="550"/>
          <w:jc w:val="center"/>
        </w:trPr>
        <w:tc>
          <w:tcPr>
            <w:tcW w:w="2313" w:type="dxa"/>
            <w:tcBorders>
              <w:top w:val="single" w:sz="4" w:space="0" w:color="auto"/>
            </w:tcBorders>
            <w:shd w:val="clear" w:color="auto" w:fill="auto"/>
          </w:tcPr>
          <w:p w14:paraId="6ADE2ADC" w14:textId="77777777" w:rsidR="00BB698E" w:rsidRPr="008028C3" w:rsidRDefault="00BB698E" w:rsidP="00FF22F1">
            <w:pPr>
              <w:pStyle w:val="Tekstpodstawowy1"/>
              <w:rPr>
                <w:rFonts w:cs="Arial"/>
                <w:b/>
                <w:bCs/>
                <w:iCs w:val="0"/>
                <w:color w:val="0F243E" w:themeColor="text2" w:themeShade="80"/>
              </w:rPr>
            </w:pPr>
          </w:p>
        </w:tc>
        <w:tc>
          <w:tcPr>
            <w:tcW w:w="2125" w:type="dxa"/>
            <w:tcBorders>
              <w:top w:val="single" w:sz="4" w:space="0" w:color="auto"/>
            </w:tcBorders>
            <w:shd w:val="clear" w:color="auto" w:fill="auto"/>
          </w:tcPr>
          <w:p w14:paraId="681F39D3" w14:textId="77777777" w:rsidR="00BB698E" w:rsidRPr="008028C3" w:rsidRDefault="00BB698E" w:rsidP="00FF22F1">
            <w:pPr>
              <w:pStyle w:val="Tekstpodstawowy1"/>
              <w:rPr>
                <w:rFonts w:cs="Arial"/>
                <w:b/>
                <w:bCs/>
                <w:iCs w:val="0"/>
                <w:color w:val="0F243E" w:themeColor="text2" w:themeShade="80"/>
              </w:rPr>
            </w:pPr>
          </w:p>
        </w:tc>
        <w:tc>
          <w:tcPr>
            <w:tcW w:w="2247" w:type="dxa"/>
            <w:tcBorders>
              <w:top w:val="single" w:sz="4" w:space="0" w:color="auto"/>
            </w:tcBorders>
            <w:shd w:val="clear" w:color="auto" w:fill="auto"/>
          </w:tcPr>
          <w:p w14:paraId="10FA2FE4" w14:textId="77777777" w:rsidR="00BB698E" w:rsidRPr="008028C3" w:rsidRDefault="00BB698E" w:rsidP="00FF22F1">
            <w:pPr>
              <w:pStyle w:val="Tekstpodstawowy1"/>
              <w:rPr>
                <w:rFonts w:cs="Arial"/>
                <w:b/>
                <w:bCs/>
                <w:iCs w:val="0"/>
                <w:color w:val="0F243E" w:themeColor="text2" w:themeShade="80"/>
              </w:rPr>
            </w:pPr>
          </w:p>
        </w:tc>
        <w:tc>
          <w:tcPr>
            <w:tcW w:w="1580" w:type="dxa"/>
            <w:tcBorders>
              <w:top w:val="single" w:sz="4" w:space="0" w:color="auto"/>
            </w:tcBorders>
            <w:shd w:val="clear" w:color="auto" w:fill="auto"/>
          </w:tcPr>
          <w:p w14:paraId="690C084E" w14:textId="77777777" w:rsidR="00BB698E" w:rsidRPr="008028C3" w:rsidRDefault="00BB698E" w:rsidP="00FF22F1">
            <w:pPr>
              <w:pStyle w:val="Tekstpodstawowy1"/>
              <w:rPr>
                <w:rFonts w:cs="Arial"/>
                <w:b/>
                <w:bCs/>
                <w:iCs w:val="0"/>
                <w:color w:val="0F243E" w:themeColor="text2" w:themeShade="80"/>
              </w:rPr>
            </w:pPr>
          </w:p>
        </w:tc>
      </w:tr>
      <w:tr w:rsidR="00BB698E" w:rsidRPr="008028C3" w14:paraId="2FBBD22C" w14:textId="77777777" w:rsidTr="00FF22F1">
        <w:trPr>
          <w:trHeight w:val="560"/>
          <w:jc w:val="center"/>
        </w:trPr>
        <w:tc>
          <w:tcPr>
            <w:tcW w:w="2313" w:type="dxa"/>
            <w:shd w:val="clear" w:color="auto" w:fill="auto"/>
          </w:tcPr>
          <w:p w14:paraId="6EFE958C" w14:textId="77777777" w:rsidR="00BB698E" w:rsidRPr="008028C3" w:rsidRDefault="00BB698E" w:rsidP="00FF22F1">
            <w:pPr>
              <w:pStyle w:val="Tekstpodstawowy1"/>
              <w:rPr>
                <w:rFonts w:cs="Arial"/>
                <w:b/>
                <w:bCs/>
                <w:iCs w:val="0"/>
                <w:color w:val="0F243E" w:themeColor="text2" w:themeShade="80"/>
              </w:rPr>
            </w:pPr>
          </w:p>
        </w:tc>
        <w:tc>
          <w:tcPr>
            <w:tcW w:w="2125" w:type="dxa"/>
            <w:shd w:val="clear" w:color="auto" w:fill="auto"/>
          </w:tcPr>
          <w:p w14:paraId="37BC1060" w14:textId="77777777" w:rsidR="00BB698E" w:rsidRPr="008028C3" w:rsidRDefault="00BB698E" w:rsidP="00FF22F1">
            <w:pPr>
              <w:pStyle w:val="Tekstpodstawowy1"/>
              <w:rPr>
                <w:rFonts w:cs="Arial"/>
                <w:b/>
                <w:bCs/>
                <w:iCs w:val="0"/>
                <w:color w:val="0F243E" w:themeColor="text2" w:themeShade="80"/>
              </w:rPr>
            </w:pPr>
          </w:p>
        </w:tc>
        <w:tc>
          <w:tcPr>
            <w:tcW w:w="2247" w:type="dxa"/>
            <w:shd w:val="clear" w:color="auto" w:fill="auto"/>
          </w:tcPr>
          <w:p w14:paraId="44CCF7BC" w14:textId="77777777" w:rsidR="00BB698E" w:rsidRPr="008028C3" w:rsidRDefault="00BB698E" w:rsidP="00FF22F1">
            <w:pPr>
              <w:pStyle w:val="Tekstpodstawowy1"/>
              <w:rPr>
                <w:rFonts w:cs="Arial"/>
                <w:b/>
                <w:bCs/>
                <w:iCs w:val="0"/>
                <w:color w:val="0F243E" w:themeColor="text2" w:themeShade="80"/>
              </w:rPr>
            </w:pPr>
          </w:p>
        </w:tc>
        <w:tc>
          <w:tcPr>
            <w:tcW w:w="1580" w:type="dxa"/>
            <w:shd w:val="clear" w:color="auto" w:fill="auto"/>
          </w:tcPr>
          <w:p w14:paraId="0648BE5E" w14:textId="77777777" w:rsidR="00BB698E" w:rsidRPr="008028C3" w:rsidRDefault="00BB698E" w:rsidP="00FF22F1">
            <w:pPr>
              <w:pStyle w:val="Tekstpodstawowy1"/>
              <w:rPr>
                <w:rFonts w:cs="Arial"/>
                <w:b/>
                <w:bCs/>
                <w:iCs w:val="0"/>
                <w:color w:val="0F243E" w:themeColor="text2" w:themeShade="80"/>
              </w:rPr>
            </w:pPr>
          </w:p>
        </w:tc>
      </w:tr>
    </w:tbl>
    <w:p w14:paraId="537ABA66" w14:textId="77777777" w:rsidR="00BB698E" w:rsidRPr="008028C3" w:rsidRDefault="00BB698E" w:rsidP="00BB698E">
      <w:pPr>
        <w:jc w:val="both"/>
        <w:rPr>
          <w:rFonts w:ascii="Arial" w:hAnsi="Arial" w:cs="Arial"/>
          <w:color w:val="0F243E" w:themeColor="text2" w:themeShade="80"/>
        </w:rPr>
      </w:pPr>
    </w:p>
    <w:p w14:paraId="264DC1C9" w14:textId="77777777" w:rsidR="00BB698E" w:rsidRPr="008028C3" w:rsidRDefault="00BB698E" w:rsidP="00BB698E">
      <w:pPr>
        <w:jc w:val="both"/>
        <w:rPr>
          <w:rFonts w:ascii="Arial" w:hAnsi="Arial" w:cs="Arial"/>
          <w:color w:val="0F243E" w:themeColor="text2" w:themeShade="80"/>
        </w:rPr>
      </w:pPr>
      <w:r w:rsidRPr="008028C3">
        <w:rPr>
          <w:rFonts w:ascii="Arial" w:hAnsi="Arial" w:cs="Arial"/>
          <w:color w:val="0F243E" w:themeColor="text2" w:themeShade="80"/>
        </w:rPr>
        <w:t>Łączna liczba punktów zostanie obliczona zgodnie z działaniem:</w:t>
      </w:r>
    </w:p>
    <w:p w14:paraId="100FF09F" w14:textId="77777777" w:rsidR="00BB698E" w:rsidRPr="008028C3" w:rsidRDefault="00BB698E" w:rsidP="00BB698E">
      <w:pPr>
        <w:jc w:val="center"/>
        <w:rPr>
          <w:rFonts w:ascii="Arial" w:hAnsi="Arial" w:cs="Arial"/>
          <w:b/>
          <w:bCs/>
          <w:color w:val="0F243E" w:themeColor="text2" w:themeShade="80"/>
        </w:rPr>
      </w:pPr>
      <w:r w:rsidRPr="008028C3">
        <w:rPr>
          <w:rFonts w:ascii="Arial" w:hAnsi="Arial" w:cs="Arial"/>
          <w:b/>
          <w:bCs/>
          <w:color w:val="0F243E" w:themeColor="text2" w:themeShade="80"/>
        </w:rPr>
        <w:t>P = C + D</w:t>
      </w:r>
      <w:r w:rsidRPr="008028C3">
        <w:rPr>
          <w:rFonts w:ascii="Arial" w:hAnsi="Arial" w:cs="Arial"/>
          <w:b/>
          <w:bCs/>
          <w:color w:val="0F243E" w:themeColor="text2" w:themeShade="80"/>
          <w:vertAlign w:val="subscript"/>
        </w:rPr>
        <w:t>b</w:t>
      </w:r>
      <w:r w:rsidRPr="008028C3">
        <w:rPr>
          <w:rFonts w:ascii="Arial" w:hAnsi="Arial" w:cs="Arial"/>
          <w:b/>
          <w:bCs/>
          <w:color w:val="0F243E" w:themeColor="text2" w:themeShade="80"/>
        </w:rPr>
        <w:t xml:space="preserve"> + D</w:t>
      </w:r>
      <w:r w:rsidRPr="008028C3">
        <w:rPr>
          <w:rFonts w:ascii="Arial" w:hAnsi="Arial" w:cs="Arial"/>
          <w:b/>
          <w:bCs/>
          <w:color w:val="0F243E" w:themeColor="text2" w:themeShade="80"/>
          <w:vertAlign w:val="subscript"/>
        </w:rPr>
        <w:t>o</w:t>
      </w:r>
    </w:p>
    <w:p w14:paraId="4E8ECADE" w14:textId="77777777" w:rsidR="00BB698E" w:rsidRPr="008028C3" w:rsidRDefault="00BB698E" w:rsidP="00BB698E">
      <w:pPr>
        <w:jc w:val="both"/>
        <w:rPr>
          <w:rFonts w:ascii="Arial" w:hAnsi="Arial" w:cs="Arial"/>
          <w:color w:val="0F243E" w:themeColor="text2" w:themeShade="80"/>
        </w:rPr>
      </w:pPr>
      <w:r w:rsidRPr="008028C3">
        <w:rPr>
          <w:rFonts w:ascii="Arial" w:hAnsi="Arial" w:cs="Arial"/>
          <w:color w:val="0F243E" w:themeColor="text2" w:themeShade="80"/>
        </w:rPr>
        <w:t xml:space="preserve">Zamawiający za najkorzystniejszą uzna ofertę, która otrzyma najwyższą liczbę punktów za ww. kryteria. </w:t>
      </w:r>
    </w:p>
    <w:p w14:paraId="57098EF3" w14:textId="77777777" w:rsidR="00D347BD" w:rsidRPr="00430283" w:rsidRDefault="00D347BD" w:rsidP="00D347BD">
      <w:pPr>
        <w:jc w:val="both"/>
        <w:rPr>
          <w:rFonts w:ascii="Arial" w:hAnsi="Arial" w:cs="Arial"/>
          <w:b/>
          <w:bCs/>
          <w:color w:val="0F243E" w:themeColor="text2" w:themeShade="80"/>
        </w:rPr>
      </w:pPr>
    </w:p>
    <w:p w14:paraId="24BDD420" w14:textId="77777777" w:rsidR="00D347BD" w:rsidRPr="00430283" w:rsidRDefault="00D347BD" w:rsidP="00D347BD">
      <w:pPr>
        <w:tabs>
          <w:tab w:val="left" w:pos="284"/>
        </w:tabs>
        <w:spacing w:after="0"/>
        <w:ind w:left="1057" w:firstLine="35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color w:val="0F243E" w:themeColor="text2" w:themeShade="80"/>
          <w:lang w:eastAsia="pl-PL"/>
        </w:rPr>
        <w:t>gdzie</w:t>
      </w:r>
      <w:proofErr w:type="gramEnd"/>
      <w:r w:rsidRPr="00430283">
        <w:rPr>
          <w:rFonts w:ascii="Arial" w:eastAsia="Times New Roman" w:hAnsi="Arial" w:cs="Arial"/>
          <w:color w:val="0F243E" w:themeColor="text2" w:themeShade="80"/>
          <w:lang w:eastAsia="pl-PL"/>
        </w:rPr>
        <w:t xml:space="preserve">: </w:t>
      </w:r>
      <w:r w:rsidRPr="00D93B04">
        <w:rPr>
          <w:rFonts w:ascii="Arial" w:eastAsia="Times New Roman" w:hAnsi="Arial" w:cs="Arial"/>
          <w:b/>
          <w:color w:val="0F243E" w:themeColor="text2" w:themeShade="80"/>
          <w:lang w:eastAsia="pl-PL"/>
        </w:rPr>
        <w:t>C</w:t>
      </w:r>
      <w:r w:rsidRPr="00430283">
        <w:rPr>
          <w:rFonts w:ascii="Arial" w:eastAsia="Times New Roman" w:hAnsi="Arial" w:cs="Arial"/>
          <w:color w:val="0F243E" w:themeColor="text2" w:themeShade="80"/>
          <w:lang w:eastAsia="pl-PL"/>
        </w:rPr>
        <w:t xml:space="preserve"> - cena</w:t>
      </w:r>
    </w:p>
    <w:p w14:paraId="217F8CEB" w14:textId="77777777" w:rsidR="00D347BD" w:rsidRPr="00430283" w:rsidRDefault="00D347BD" w:rsidP="00D347BD">
      <w:pPr>
        <w:tabs>
          <w:tab w:val="left" w:pos="284"/>
        </w:tabs>
        <w:spacing w:after="0"/>
        <w:ind w:left="1985"/>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 xml:space="preserve"> </w:t>
      </w:r>
      <w:r w:rsidR="00D93B04" w:rsidRPr="008028C3">
        <w:rPr>
          <w:rFonts w:ascii="Arial" w:hAnsi="Arial" w:cs="Arial"/>
          <w:b/>
          <w:bCs/>
          <w:color w:val="0F243E" w:themeColor="text2" w:themeShade="80"/>
        </w:rPr>
        <w:t>D</w:t>
      </w:r>
      <w:r w:rsidR="00D93B04" w:rsidRPr="008028C3">
        <w:rPr>
          <w:rFonts w:ascii="Arial" w:hAnsi="Arial" w:cs="Arial"/>
          <w:b/>
          <w:bCs/>
          <w:color w:val="0F243E" w:themeColor="text2" w:themeShade="80"/>
          <w:vertAlign w:val="subscript"/>
        </w:rPr>
        <w:t>b</w:t>
      </w:r>
      <w:r w:rsidR="00D93B04" w:rsidRPr="008028C3">
        <w:rPr>
          <w:rFonts w:ascii="Arial" w:hAnsi="Arial" w:cs="Arial"/>
          <w:b/>
          <w:bCs/>
          <w:color w:val="0F243E" w:themeColor="text2" w:themeShade="80"/>
        </w:rPr>
        <w:t xml:space="preserve"> </w:t>
      </w:r>
      <w:r w:rsidR="00D93B04">
        <w:rPr>
          <w:rFonts w:ascii="Arial" w:hAnsi="Arial" w:cs="Arial"/>
          <w:b/>
          <w:bCs/>
          <w:color w:val="0F243E" w:themeColor="text2" w:themeShade="80"/>
        </w:rPr>
        <w:t>i</w:t>
      </w:r>
      <w:r w:rsidR="00D93B04" w:rsidRPr="008028C3">
        <w:rPr>
          <w:rFonts w:ascii="Arial" w:hAnsi="Arial" w:cs="Arial"/>
          <w:b/>
          <w:bCs/>
          <w:color w:val="0F243E" w:themeColor="text2" w:themeShade="80"/>
        </w:rPr>
        <w:t xml:space="preserve"> D</w:t>
      </w:r>
      <w:r w:rsidR="00D93B04" w:rsidRPr="008028C3">
        <w:rPr>
          <w:rFonts w:ascii="Arial" w:hAnsi="Arial" w:cs="Arial"/>
          <w:b/>
          <w:bCs/>
          <w:color w:val="0F243E" w:themeColor="text2" w:themeShade="80"/>
          <w:vertAlign w:val="subscript"/>
        </w:rPr>
        <w:t>o</w:t>
      </w:r>
      <w:r w:rsidRPr="00430283">
        <w:rPr>
          <w:rFonts w:ascii="Arial" w:eastAsia="Times New Roman" w:hAnsi="Arial" w:cs="Arial"/>
          <w:color w:val="0F243E" w:themeColor="text2" w:themeShade="80"/>
          <w:lang w:eastAsia="pl-PL"/>
        </w:rPr>
        <w:t xml:space="preserve"> – doświadczenie</w:t>
      </w:r>
    </w:p>
    <w:p w14:paraId="354DDD2D" w14:textId="77777777" w:rsidR="00D347BD" w:rsidRPr="00430283" w:rsidRDefault="00D347BD" w:rsidP="00D347BD">
      <w:pPr>
        <w:tabs>
          <w:tab w:val="left" w:pos="284"/>
        </w:tabs>
        <w:spacing w:after="0"/>
        <w:ind w:left="1985"/>
        <w:jc w:val="both"/>
        <w:rPr>
          <w:rFonts w:ascii="Arial" w:eastAsia="Times New Roman" w:hAnsi="Arial" w:cs="Arial"/>
          <w:color w:val="0F243E" w:themeColor="text2" w:themeShade="80"/>
          <w:lang w:eastAsia="pl-PL"/>
        </w:rPr>
      </w:pPr>
      <w:r w:rsidRPr="00D93B04">
        <w:rPr>
          <w:rFonts w:ascii="Arial" w:eastAsia="Times New Roman" w:hAnsi="Arial" w:cs="Arial"/>
          <w:b/>
          <w:color w:val="0F243E" w:themeColor="text2" w:themeShade="80"/>
          <w:lang w:eastAsia="pl-PL"/>
        </w:rPr>
        <w:t xml:space="preserve"> P</w:t>
      </w:r>
      <w:r w:rsidRPr="00430283">
        <w:rPr>
          <w:rFonts w:ascii="Arial" w:eastAsia="Times New Roman" w:hAnsi="Arial" w:cs="Arial"/>
          <w:color w:val="0F243E" w:themeColor="text2" w:themeShade="80"/>
          <w:lang w:eastAsia="pl-PL"/>
        </w:rPr>
        <w:t xml:space="preserve"> – ilość punktów razem (suma)</w:t>
      </w:r>
    </w:p>
    <w:p w14:paraId="072ADDF8" w14:textId="77777777" w:rsidR="00D347BD" w:rsidRPr="00430283" w:rsidRDefault="00D347BD" w:rsidP="00D347BD">
      <w:pPr>
        <w:tabs>
          <w:tab w:val="left" w:pos="284"/>
        </w:tabs>
        <w:spacing w:after="0"/>
        <w:ind w:left="1057" w:firstLine="359"/>
        <w:jc w:val="both"/>
        <w:rPr>
          <w:rFonts w:ascii="Arial" w:eastAsia="Times New Roman" w:hAnsi="Arial" w:cs="Arial"/>
          <w:color w:val="0F243E" w:themeColor="text2" w:themeShade="80"/>
          <w:lang w:eastAsia="pl-PL"/>
        </w:rPr>
      </w:pPr>
    </w:p>
    <w:p w14:paraId="129225AC" w14:textId="77777777" w:rsidR="00D347BD" w:rsidRPr="00430283" w:rsidRDefault="00D347BD" w:rsidP="00B1420C">
      <w:pPr>
        <w:tabs>
          <w:tab w:val="left" w:pos="284"/>
        </w:tabs>
        <w:spacing w:after="0"/>
        <w:ind w:left="284"/>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Maksymalna liczba punktów wynosi 100. Przeliczenia dokonywane b</w:t>
      </w:r>
      <w:r w:rsidRPr="00430283">
        <w:rPr>
          <w:rFonts w:ascii="Arial" w:eastAsia="TimesNewRoman" w:hAnsi="Arial" w:cs="Arial"/>
          <w:color w:val="0F243E" w:themeColor="text2" w:themeShade="80"/>
          <w:lang w:eastAsia="pl-PL"/>
        </w:rPr>
        <w:t>ę</w:t>
      </w:r>
      <w:r w:rsidRPr="00430283">
        <w:rPr>
          <w:rFonts w:ascii="Arial" w:eastAsia="Times New Roman" w:hAnsi="Arial" w:cs="Arial"/>
          <w:color w:val="0F243E" w:themeColor="text2" w:themeShade="80"/>
          <w:lang w:eastAsia="pl-PL"/>
        </w:rPr>
        <w:t>d</w:t>
      </w:r>
      <w:r w:rsidRPr="00430283">
        <w:rPr>
          <w:rFonts w:ascii="Arial" w:eastAsia="TimesNewRoman" w:hAnsi="Arial" w:cs="Arial"/>
          <w:color w:val="0F243E" w:themeColor="text2" w:themeShade="80"/>
          <w:lang w:eastAsia="pl-PL"/>
        </w:rPr>
        <w:t xml:space="preserve">ą </w:t>
      </w:r>
      <w:r w:rsidR="00D93B04">
        <w:rPr>
          <w:rFonts w:ascii="Arial" w:eastAsia="TimesNewRoman" w:hAnsi="Arial" w:cs="Arial"/>
          <w:color w:val="0F243E" w:themeColor="text2" w:themeShade="80"/>
          <w:lang w:eastAsia="pl-PL"/>
        </w:rPr>
        <w:br/>
      </w:r>
      <w:r w:rsidRPr="00430283">
        <w:rPr>
          <w:rFonts w:ascii="Arial" w:eastAsia="Times New Roman" w:hAnsi="Arial" w:cs="Arial"/>
          <w:color w:val="0F243E" w:themeColor="text2" w:themeShade="80"/>
          <w:lang w:eastAsia="pl-PL"/>
        </w:rPr>
        <w:t>z dokładno</w:t>
      </w:r>
      <w:r w:rsidRPr="00430283">
        <w:rPr>
          <w:rFonts w:ascii="Arial" w:eastAsia="TimesNewRoman" w:hAnsi="Arial" w:cs="Arial"/>
          <w:color w:val="0F243E" w:themeColor="text2" w:themeShade="80"/>
          <w:lang w:eastAsia="pl-PL"/>
        </w:rPr>
        <w:t>ś</w:t>
      </w:r>
      <w:r w:rsidRPr="00430283">
        <w:rPr>
          <w:rFonts w:ascii="Arial" w:eastAsia="Times New Roman" w:hAnsi="Arial" w:cs="Arial"/>
          <w:color w:val="0F243E" w:themeColor="text2" w:themeShade="80"/>
          <w:lang w:eastAsia="pl-PL"/>
        </w:rPr>
        <w:t>ci</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do dwóch miejsc po przecinku. Najwyższa liczba (suma) punktów wyznaczy najkorzystniejsz</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ofertę.</w:t>
      </w:r>
    </w:p>
    <w:p w14:paraId="0BBC0244" w14:textId="77777777" w:rsidR="00D347BD" w:rsidRPr="00430283" w:rsidRDefault="00D347BD" w:rsidP="00D93B04">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 xml:space="preserve">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t>
      </w:r>
      <w:r w:rsidR="00D93B04">
        <w:rPr>
          <w:rFonts w:ascii="Arial" w:eastAsia="Times New Roman" w:hAnsi="Arial" w:cs="Arial"/>
          <w:color w:val="0F243E" w:themeColor="text2" w:themeShade="80"/>
          <w:kern w:val="3"/>
          <w:lang w:eastAsia="pl-PL"/>
        </w:rPr>
        <w:br/>
      </w:r>
      <w:r w:rsidRPr="00430283">
        <w:rPr>
          <w:rFonts w:ascii="Arial" w:eastAsia="Times New Roman" w:hAnsi="Arial" w:cs="Arial"/>
          <w:color w:val="0F243E" w:themeColor="text2" w:themeShade="80"/>
          <w:kern w:val="3"/>
          <w:lang w:eastAsia="pl-PL"/>
        </w:rPr>
        <w:t>w treści oferty, niezwłocznie zawiadamiając o tym wykonawcę, którego oferta została poprawiona.</w:t>
      </w:r>
    </w:p>
    <w:p w14:paraId="46AFA8D2" w14:textId="77777777" w:rsidR="00D347BD" w:rsidRPr="00430283" w:rsidRDefault="00D347BD" w:rsidP="00D93B04">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w:t>
      </w:r>
      <w:proofErr w:type="gramStart"/>
      <w:r w:rsidRPr="00430283">
        <w:rPr>
          <w:rFonts w:ascii="Arial" w:eastAsia="Times New Roman" w:hAnsi="Arial" w:cs="Arial"/>
          <w:color w:val="0F243E" w:themeColor="text2" w:themeShade="80"/>
          <w:kern w:val="3"/>
          <w:lang w:eastAsia="pl-PL"/>
        </w:rPr>
        <w:t>Specyfikacji   Warunków</w:t>
      </w:r>
      <w:proofErr w:type="gramEnd"/>
      <w:r w:rsidRPr="00430283">
        <w:rPr>
          <w:rFonts w:ascii="Arial" w:eastAsia="Times New Roman" w:hAnsi="Arial" w:cs="Arial"/>
          <w:color w:val="0F243E" w:themeColor="text2" w:themeShade="80"/>
          <w:kern w:val="3"/>
          <w:lang w:eastAsia="pl-PL"/>
        </w:rPr>
        <w:t xml:space="preserve"> Zamówienia oraz zostanie oceniona, ja</w:t>
      </w:r>
      <w:r w:rsidR="00D93B04">
        <w:rPr>
          <w:rFonts w:ascii="Arial" w:eastAsia="Times New Roman" w:hAnsi="Arial" w:cs="Arial"/>
          <w:color w:val="0F243E" w:themeColor="text2" w:themeShade="80"/>
          <w:kern w:val="3"/>
          <w:lang w:eastAsia="pl-PL"/>
        </w:rPr>
        <w:t xml:space="preserve">ko najkorzystniejsza w oparciu </w:t>
      </w:r>
      <w:r w:rsidRPr="00430283">
        <w:rPr>
          <w:rFonts w:ascii="Arial" w:eastAsia="Times New Roman" w:hAnsi="Arial" w:cs="Arial"/>
          <w:color w:val="0F243E" w:themeColor="text2" w:themeShade="80"/>
          <w:kern w:val="3"/>
          <w:lang w:eastAsia="pl-PL"/>
        </w:rPr>
        <w:t>o podane kryteria wyboru.</w:t>
      </w:r>
    </w:p>
    <w:p w14:paraId="5BEC4A04" w14:textId="77777777" w:rsidR="00D347BD" w:rsidRPr="00430283" w:rsidRDefault="00D347BD" w:rsidP="00D93B04">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spacing w:val="-1"/>
          <w:lang w:eastAsia="pl-PL"/>
        </w:rPr>
        <w:t>toku</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badania</w:t>
      </w:r>
      <w:r w:rsidRPr="00430283">
        <w:rPr>
          <w:rFonts w:ascii="Arial" w:eastAsia="Times New Roman" w:hAnsi="Arial" w:cs="Arial"/>
          <w:color w:val="0F243E" w:themeColor="text2" w:themeShade="80"/>
          <w:spacing w:val="20"/>
          <w:lang w:eastAsia="pl-PL"/>
        </w:rPr>
        <w:t xml:space="preserve"> </w:t>
      </w:r>
      <w:r w:rsidRPr="00430283">
        <w:rPr>
          <w:rFonts w:ascii="Arial" w:eastAsia="Times New Roman" w:hAnsi="Arial" w:cs="Arial"/>
          <w:color w:val="0F243E" w:themeColor="text2" w:themeShade="80"/>
          <w:lang w:eastAsia="pl-PL"/>
        </w:rPr>
        <w:t>i</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oceny</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spacing w:val="-1"/>
          <w:lang w:eastAsia="pl-PL"/>
        </w:rPr>
        <w:t>ofert</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Zamawiający</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spacing w:val="-1"/>
          <w:lang w:eastAsia="pl-PL"/>
        </w:rPr>
        <w:t>może</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lang w:eastAsia="pl-PL"/>
        </w:rPr>
        <w:t>żądać</w:t>
      </w:r>
      <w:r w:rsidRPr="00430283">
        <w:rPr>
          <w:rFonts w:ascii="Arial" w:eastAsia="Times New Roman" w:hAnsi="Arial" w:cs="Arial"/>
          <w:color w:val="0F243E" w:themeColor="text2" w:themeShade="80"/>
          <w:spacing w:val="17"/>
          <w:lang w:eastAsia="pl-PL"/>
        </w:rPr>
        <w:t xml:space="preserve"> </w:t>
      </w:r>
      <w:r w:rsidRPr="00430283">
        <w:rPr>
          <w:rFonts w:ascii="Arial" w:eastAsia="Times New Roman" w:hAnsi="Arial" w:cs="Arial"/>
          <w:color w:val="0F243E" w:themeColor="text2" w:themeShade="80"/>
          <w:lang w:eastAsia="pl-PL"/>
        </w:rPr>
        <w:t>od</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spacing w:val="-1"/>
          <w:lang w:eastAsia="pl-PL"/>
        </w:rPr>
        <w:t>Wykonawców</w:t>
      </w:r>
      <w:r w:rsidRPr="00430283">
        <w:rPr>
          <w:rFonts w:ascii="Arial" w:eastAsia="Times New Roman" w:hAnsi="Arial" w:cs="Arial"/>
          <w:color w:val="0F243E" w:themeColor="text2" w:themeShade="80"/>
          <w:spacing w:val="53"/>
          <w:lang w:eastAsia="pl-PL"/>
        </w:rPr>
        <w:t xml:space="preserve"> </w:t>
      </w:r>
      <w:r w:rsidRPr="00430283">
        <w:rPr>
          <w:rFonts w:ascii="Arial" w:eastAsia="Times New Roman" w:hAnsi="Arial" w:cs="Arial"/>
          <w:color w:val="0F243E" w:themeColor="text2" w:themeShade="80"/>
          <w:spacing w:val="-1"/>
          <w:lang w:eastAsia="pl-PL"/>
        </w:rPr>
        <w:t>wyjaśnień</w:t>
      </w:r>
      <w:r w:rsidRPr="00430283">
        <w:rPr>
          <w:rFonts w:ascii="Arial" w:eastAsia="Times New Roman" w:hAnsi="Arial" w:cs="Arial"/>
          <w:color w:val="0F243E" w:themeColor="text2" w:themeShade="80"/>
          <w:spacing w:val="22"/>
          <w:lang w:eastAsia="pl-PL"/>
        </w:rPr>
        <w:t xml:space="preserve"> </w:t>
      </w:r>
      <w:r w:rsidRPr="00430283">
        <w:rPr>
          <w:rFonts w:ascii="Arial" w:eastAsia="Times New Roman" w:hAnsi="Arial" w:cs="Arial"/>
          <w:color w:val="0F243E" w:themeColor="text2" w:themeShade="80"/>
          <w:spacing w:val="-1"/>
          <w:lang w:eastAsia="pl-PL"/>
        </w:rPr>
        <w:t>dotyczących</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lang w:eastAsia="pl-PL"/>
        </w:rPr>
        <w:t>treści</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spacing w:val="-1"/>
          <w:lang w:eastAsia="pl-PL"/>
        </w:rPr>
        <w:t>złożonych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przez</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nich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ofert</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spacing w:val="-1"/>
          <w:lang w:eastAsia="pl-PL"/>
        </w:rPr>
        <w:t>lub</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innych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składanych</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dokumentów</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lub</w:t>
      </w:r>
      <w:r w:rsidRPr="00430283">
        <w:rPr>
          <w:rFonts w:ascii="Arial" w:eastAsia="Times New Roman" w:hAnsi="Arial" w:cs="Arial"/>
          <w:color w:val="0F243E" w:themeColor="text2" w:themeShade="80"/>
          <w:spacing w:val="68"/>
          <w:lang w:eastAsia="pl-PL"/>
        </w:rPr>
        <w:t xml:space="preserve"> </w:t>
      </w:r>
      <w:r w:rsidRPr="00430283">
        <w:rPr>
          <w:rFonts w:ascii="Arial" w:eastAsia="Times New Roman" w:hAnsi="Arial" w:cs="Arial"/>
          <w:color w:val="0F243E" w:themeColor="text2" w:themeShade="80"/>
          <w:spacing w:val="-1"/>
          <w:lang w:eastAsia="pl-PL"/>
        </w:rPr>
        <w:t>oświadczeń.</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Wykonawcy</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lang w:eastAsia="pl-PL"/>
        </w:rPr>
        <w:t>są</w:t>
      </w:r>
      <w:r w:rsidRPr="00430283">
        <w:rPr>
          <w:rFonts w:ascii="Arial" w:eastAsia="Times New Roman" w:hAnsi="Arial" w:cs="Arial"/>
          <w:color w:val="0F243E" w:themeColor="text2" w:themeShade="80"/>
          <w:spacing w:val="68"/>
          <w:lang w:eastAsia="pl-PL"/>
        </w:rPr>
        <w:t xml:space="preserve"> </w:t>
      </w:r>
      <w:r w:rsidRPr="00430283">
        <w:rPr>
          <w:rFonts w:ascii="Arial" w:eastAsia="Times New Roman" w:hAnsi="Arial" w:cs="Arial"/>
          <w:color w:val="0F243E" w:themeColor="text2" w:themeShade="80"/>
          <w:spacing w:val="-1"/>
          <w:lang w:eastAsia="pl-PL"/>
        </w:rPr>
        <w:t>zobowiązani</w:t>
      </w:r>
      <w:r w:rsidRPr="00430283">
        <w:rPr>
          <w:rFonts w:ascii="Arial" w:eastAsia="Times New Roman" w:hAnsi="Arial" w:cs="Arial"/>
          <w:color w:val="0F243E" w:themeColor="text2" w:themeShade="80"/>
          <w:spacing w:val="69"/>
          <w:lang w:eastAsia="pl-PL"/>
        </w:rPr>
        <w:t xml:space="preserve"> </w:t>
      </w:r>
      <w:r w:rsidRPr="00430283">
        <w:rPr>
          <w:rFonts w:ascii="Arial" w:eastAsia="Times New Roman" w:hAnsi="Arial" w:cs="Arial"/>
          <w:color w:val="0F243E" w:themeColor="text2" w:themeShade="80"/>
          <w:lang w:eastAsia="pl-PL"/>
        </w:rPr>
        <w:t>do</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przedstawienia</w:t>
      </w:r>
      <w:r w:rsidRPr="00430283">
        <w:rPr>
          <w:rFonts w:ascii="Arial" w:eastAsia="Times New Roman" w:hAnsi="Arial" w:cs="Arial"/>
          <w:color w:val="0F243E" w:themeColor="text2" w:themeShade="80"/>
          <w:spacing w:val="61"/>
          <w:lang w:eastAsia="pl-PL"/>
        </w:rPr>
        <w:t xml:space="preserve"> </w:t>
      </w:r>
      <w:r w:rsidRPr="00430283">
        <w:rPr>
          <w:rFonts w:ascii="Arial" w:eastAsia="Times New Roman" w:hAnsi="Arial" w:cs="Arial"/>
          <w:color w:val="0F243E" w:themeColor="text2" w:themeShade="80"/>
          <w:spacing w:val="-1"/>
          <w:lang w:eastAsia="pl-PL"/>
        </w:rPr>
        <w:t>wyjaśnień</w:t>
      </w:r>
      <w:r w:rsidRPr="00430283">
        <w:rPr>
          <w:rFonts w:ascii="Arial" w:eastAsia="Times New Roman" w:hAnsi="Arial" w:cs="Arial"/>
          <w:color w:val="0F243E" w:themeColor="text2" w:themeShade="80"/>
          <w:spacing w:val="-3"/>
          <w:lang w:eastAsia="pl-PL"/>
        </w:rPr>
        <w:t xml:space="preserve"> </w:t>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4"/>
          <w:lang w:eastAsia="pl-PL"/>
        </w:rPr>
        <w:t xml:space="preserve"> </w:t>
      </w:r>
      <w:r w:rsidRPr="00430283">
        <w:rPr>
          <w:rFonts w:ascii="Arial" w:eastAsia="Times New Roman" w:hAnsi="Arial" w:cs="Arial"/>
          <w:color w:val="0F243E" w:themeColor="text2" w:themeShade="80"/>
          <w:spacing w:val="-1"/>
          <w:lang w:eastAsia="pl-PL"/>
        </w:rPr>
        <w:t>terminie</w:t>
      </w:r>
      <w:r w:rsidRPr="00430283">
        <w:rPr>
          <w:rFonts w:ascii="Arial" w:eastAsia="Times New Roman" w:hAnsi="Arial" w:cs="Arial"/>
          <w:color w:val="0F243E" w:themeColor="text2" w:themeShade="80"/>
          <w:spacing w:val="-3"/>
          <w:lang w:eastAsia="pl-PL"/>
        </w:rPr>
        <w:t xml:space="preserve"> </w:t>
      </w:r>
      <w:r w:rsidRPr="00430283">
        <w:rPr>
          <w:rFonts w:ascii="Arial" w:eastAsia="Times New Roman" w:hAnsi="Arial" w:cs="Arial"/>
          <w:color w:val="0F243E" w:themeColor="text2" w:themeShade="80"/>
          <w:spacing w:val="-1"/>
          <w:lang w:eastAsia="pl-PL"/>
        </w:rPr>
        <w:t>wskazanym</w:t>
      </w:r>
      <w:r w:rsidRPr="00430283">
        <w:rPr>
          <w:rFonts w:ascii="Arial" w:eastAsia="Times New Roman" w:hAnsi="Arial" w:cs="Arial"/>
          <w:color w:val="0F243E" w:themeColor="text2" w:themeShade="80"/>
          <w:spacing w:val="-2"/>
          <w:lang w:eastAsia="pl-PL"/>
        </w:rPr>
        <w:t xml:space="preserve"> </w:t>
      </w:r>
      <w:r w:rsidRPr="00430283">
        <w:rPr>
          <w:rFonts w:ascii="Arial" w:eastAsia="Times New Roman" w:hAnsi="Arial" w:cs="Arial"/>
          <w:color w:val="0F243E" w:themeColor="text2" w:themeShade="80"/>
          <w:spacing w:val="-1"/>
          <w:lang w:eastAsia="pl-PL"/>
        </w:rPr>
        <w:t>przez</w:t>
      </w:r>
      <w:r w:rsidRPr="00430283">
        <w:rPr>
          <w:rFonts w:ascii="Arial" w:eastAsia="Times New Roman" w:hAnsi="Arial" w:cs="Arial"/>
          <w:color w:val="0F243E" w:themeColor="text2" w:themeShade="80"/>
          <w:spacing w:val="-2"/>
          <w:lang w:eastAsia="pl-PL"/>
        </w:rPr>
        <w:t xml:space="preserve"> </w:t>
      </w:r>
      <w:r w:rsidRPr="00430283">
        <w:rPr>
          <w:rFonts w:ascii="Arial" w:eastAsia="Times New Roman" w:hAnsi="Arial" w:cs="Arial"/>
          <w:color w:val="0F243E" w:themeColor="text2" w:themeShade="80"/>
          <w:spacing w:val="-1"/>
          <w:lang w:eastAsia="pl-PL"/>
        </w:rPr>
        <w:t>Zamawiającego.</w:t>
      </w:r>
    </w:p>
    <w:p w14:paraId="12E07178" w14:textId="77777777" w:rsidR="00D347BD" w:rsidRPr="00430283" w:rsidRDefault="00D347BD" w:rsidP="00D93B04">
      <w:pPr>
        <w:numPr>
          <w:ilvl w:val="0"/>
          <w:numId w:val="15"/>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spacing w:val="-1"/>
          <w:lang w:eastAsia="pl-PL"/>
        </w:rPr>
        <w:t>Zamawiający</w:t>
      </w:r>
      <w:r w:rsidRPr="00430283">
        <w:rPr>
          <w:rFonts w:ascii="Arial" w:eastAsia="Times New Roman" w:hAnsi="Arial" w:cs="Arial"/>
          <w:color w:val="0F243E" w:themeColor="text2" w:themeShade="80"/>
          <w:spacing w:val="10"/>
          <w:lang w:eastAsia="pl-PL"/>
        </w:rPr>
        <w:t xml:space="preserve"> </w:t>
      </w:r>
      <w:r w:rsidRPr="00430283">
        <w:rPr>
          <w:rFonts w:ascii="Arial" w:eastAsia="Times New Roman" w:hAnsi="Arial" w:cs="Arial"/>
          <w:color w:val="0F243E" w:themeColor="text2" w:themeShade="80"/>
          <w:spacing w:val="-1"/>
          <w:lang w:eastAsia="pl-PL"/>
        </w:rPr>
        <w:t>wybiera</w:t>
      </w:r>
      <w:r w:rsidRPr="00430283">
        <w:rPr>
          <w:rFonts w:ascii="Arial" w:eastAsia="Times New Roman" w:hAnsi="Arial" w:cs="Arial"/>
          <w:color w:val="0F243E" w:themeColor="text2" w:themeShade="80"/>
          <w:spacing w:val="10"/>
          <w:lang w:eastAsia="pl-PL"/>
        </w:rPr>
        <w:t xml:space="preserve"> </w:t>
      </w:r>
      <w:r w:rsidRPr="00430283">
        <w:rPr>
          <w:rFonts w:ascii="Arial" w:eastAsia="Times New Roman" w:hAnsi="Arial" w:cs="Arial"/>
          <w:color w:val="0F243E" w:themeColor="text2" w:themeShade="80"/>
          <w:spacing w:val="-1"/>
          <w:lang w:eastAsia="pl-PL"/>
        </w:rPr>
        <w:t>najkorzystniejsza</w:t>
      </w:r>
      <w:r w:rsidRPr="00430283">
        <w:rPr>
          <w:rFonts w:ascii="Arial" w:eastAsia="Times New Roman" w:hAnsi="Arial" w:cs="Arial"/>
          <w:color w:val="0F243E" w:themeColor="text2" w:themeShade="80"/>
          <w:lang w:eastAsia="pl-PL"/>
        </w:rPr>
        <w:t>̨</w:t>
      </w:r>
      <w:r w:rsidRPr="00430283">
        <w:rPr>
          <w:rFonts w:ascii="Arial" w:eastAsia="Times New Roman" w:hAnsi="Arial" w:cs="Arial"/>
          <w:color w:val="0F243E" w:themeColor="text2" w:themeShade="80"/>
          <w:spacing w:val="20"/>
          <w:lang w:eastAsia="pl-PL"/>
        </w:rPr>
        <w:t xml:space="preserve"> </w:t>
      </w:r>
      <w:r w:rsidRPr="00430283">
        <w:rPr>
          <w:rFonts w:ascii="Arial" w:eastAsia="Times New Roman" w:hAnsi="Arial" w:cs="Arial"/>
          <w:color w:val="0F243E" w:themeColor="text2" w:themeShade="80"/>
          <w:spacing w:val="-1"/>
          <w:lang w:eastAsia="pl-PL"/>
        </w:rPr>
        <w:t>ofertę</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9"/>
          <w:lang w:eastAsia="pl-PL"/>
        </w:rPr>
        <w:t xml:space="preserve"> </w:t>
      </w:r>
      <w:r w:rsidRPr="00430283">
        <w:rPr>
          <w:rFonts w:ascii="Arial" w:eastAsia="Times New Roman" w:hAnsi="Arial" w:cs="Arial"/>
          <w:color w:val="0F243E" w:themeColor="text2" w:themeShade="80"/>
          <w:spacing w:val="-1"/>
          <w:lang w:eastAsia="pl-PL"/>
        </w:rPr>
        <w:t>terminie</w:t>
      </w:r>
      <w:r w:rsidRPr="00430283">
        <w:rPr>
          <w:rFonts w:ascii="Arial" w:eastAsia="Times New Roman" w:hAnsi="Arial" w:cs="Arial"/>
          <w:color w:val="0F243E" w:themeColor="text2" w:themeShade="80"/>
          <w:spacing w:val="12"/>
          <w:lang w:eastAsia="pl-PL"/>
        </w:rPr>
        <w:t xml:space="preserve"> </w:t>
      </w:r>
      <w:r w:rsidRPr="00430283">
        <w:rPr>
          <w:rFonts w:ascii="Arial" w:eastAsia="Times New Roman" w:hAnsi="Arial" w:cs="Arial"/>
          <w:color w:val="0F243E" w:themeColor="text2" w:themeShade="80"/>
          <w:spacing w:val="-1"/>
          <w:lang w:eastAsia="pl-PL"/>
        </w:rPr>
        <w:t>związania</w:t>
      </w:r>
      <w:r w:rsidRPr="00430283">
        <w:rPr>
          <w:rFonts w:ascii="Arial" w:eastAsia="Times New Roman" w:hAnsi="Arial" w:cs="Arial"/>
          <w:color w:val="0F243E" w:themeColor="text2" w:themeShade="80"/>
          <w:spacing w:val="12"/>
          <w:lang w:eastAsia="pl-PL"/>
        </w:rPr>
        <w:t xml:space="preserve"> </w:t>
      </w:r>
      <w:r w:rsidRPr="00430283">
        <w:rPr>
          <w:rFonts w:ascii="Arial" w:eastAsia="Times New Roman" w:hAnsi="Arial" w:cs="Arial"/>
          <w:color w:val="0F243E" w:themeColor="text2" w:themeShade="80"/>
          <w:spacing w:val="-1"/>
          <w:lang w:eastAsia="pl-PL"/>
        </w:rPr>
        <w:t>oferta</w:t>
      </w:r>
      <w:r w:rsidRPr="00430283">
        <w:rPr>
          <w:rFonts w:ascii="Arial" w:eastAsia="Times New Roman" w:hAnsi="Arial" w:cs="Arial"/>
          <w:color w:val="0F243E" w:themeColor="text2" w:themeShade="80"/>
          <w:lang w:eastAsia="pl-PL"/>
        </w:rPr>
        <w:t>̨</w:t>
      </w:r>
      <w:r w:rsidRPr="00430283">
        <w:rPr>
          <w:rFonts w:ascii="Arial" w:eastAsia="Times New Roman" w:hAnsi="Arial" w:cs="Arial"/>
          <w:color w:val="0F243E" w:themeColor="text2" w:themeShade="80"/>
          <w:spacing w:val="61"/>
          <w:lang w:eastAsia="pl-PL"/>
        </w:rPr>
        <w:t xml:space="preserve"> </w:t>
      </w:r>
      <w:r w:rsidRPr="00430283">
        <w:rPr>
          <w:rFonts w:ascii="Arial" w:eastAsia="Times New Roman" w:hAnsi="Arial" w:cs="Arial"/>
          <w:color w:val="0F243E" w:themeColor="text2" w:themeShade="80"/>
          <w:spacing w:val="-1"/>
          <w:lang w:eastAsia="pl-PL"/>
        </w:rPr>
        <w:t>określonym</w:t>
      </w:r>
      <w:r w:rsidR="00D93B04">
        <w:rPr>
          <w:rFonts w:ascii="Arial" w:eastAsia="Times New Roman" w:hAnsi="Arial" w:cs="Arial"/>
          <w:color w:val="0F243E" w:themeColor="text2" w:themeShade="80"/>
          <w:spacing w:val="-2"/>
          <w:lang w:eastAsia="pl-PL"/>
        </w:rPr>
        <w:t xml:space="preserve"> </w:t>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4"/>
          <w:lang w:eastAsia="pl-PL"/>
        </w:rPr>
        <w:t xml:space="preserve"> </w:t>
      </w:r>
      <w:r w:rsidRPr="00430283">
        <w:rPr>
          <w:rFonts w:ascii="Arial" w:eastAsia="Times New Roman" w:hAnsi="Arial" w:cs="Arial"/>
          <w:color w:val="0F243E" w:themeColor="text2" w:themeShade="80"/>
          <w:spacing w:val="-1"/>
          <w:lang w:eastAsia="pl-PL"/>
        </w:rPr>
        <w:t>SWZ.</w:t>
      </w:r>
    </w:p>
    <w:p w14:paraId="476DBF4B" w14:textId="77777777" w:rsidR="00D347BD" w:rsidRPr="00430283" w:rsidRDefault="00D347BD" w:rsidP="00D93B04">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spacing w:val="-1"/>
          <w:kern w:val="1"/>
          <w:lang w:eastAsia="zh-CN"/>
        </w:rPr>
        <w:t>Jeżeli</w:t>
      </w:r>
      <w:r w:rsidRPr="00430283">
        <w:rPr>
          <w:rFonts w:ascii="Arial" w:eastAsia="Lucida Sans Unicode" w:hAnsi="Arial" w:cs="Arial"/>
          <w:color w:val="0F243E" w:themeColor="text2" w:themeShade="80"/>
          <w:spacing w:val="-5"/>
          <w:kern w:val="1"/>
          <w:lang w:eastAsia="zh-CN"/>
        </w:rPr>
        <w:t xml:space="preserve"> </w:t>
      </w:r>
      <w:r w:rsidRPr="00430283">
        <w:rPr>
          <w:rFonts w:ascii="Arial" w:eastAsia="Lucida Sans Unicode" w:hAnsi="Arial" w:cs="Arial"/>
          <w:color w:val="0F243E" w:themeColor="text2" w:themeShade="80"/>
          <w:spacing w:val="-1"/>
          <w:kern w:val="1"/>
          <w:lang w:eastAsia="zh-CN"/>
        </w:rPr>
        <w:t>termin</w:t>
      </w:r>
      <w:r w:rsidRPr="00430283">
        <w:rPr>
          <w:rFonts w:ascii="Arial" w:eastAsia="Lucida Sans Unicode" w:hAnsi="Arial" w:cs="Arial"/>
          <w:color w:val="0F243E" w:themeColor="text2" w:themeShade="80"/>
          <w:spacing w:val="-5"/>
          <w:kern w:val="1"/>
          <w:lang w:eastAsia="zh-CN"/>
        </w:rPr>
        <w:t xml:space="preserve"> </w:t>
      </w:r>
      <w:r w:rsidRPr="00430283">
        <w:rPr>
          <w:rFonts w:ascii="Arial" w:eastAsia="Lucida Sans Unicode" w:hAnsi="Arial" w:cs="Arial"/>
          <w:color w:val="0F243E" w:themeColor="text2" w:themeShade="80"/>
          <w:spacing w:val="-1"/>
          <w:kern w:val="1"/>
          <w:lang w:eastAsia="zh-CN"/>
        </w:rPr>
        <w:t>związania</w:t>
      </w:r>
      <w:r w:rsidRPr="00430283">
        <w:rPr>
          <w:rFonts w:ascii="Arial" w:eastAsia="Lucida Sans Unicode" w:hAnsi="Arial" w:cs="Arial"/>
          <w:color w:val="0F243E" w:themeColor="text2" w:themeShade="80"/>
          <w:spacing w:val="-4"/>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kern w:val="1"/>
          <w:lang w:eastAsia="zh-CN"/>
        </w:rPr>
        <w:t>̨</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upłynie</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przed</w:t>
      </w:r>
      <w:r w:rsidRPr="00430283">
        <w:rPr>
          <w:rFonts w:ascii="Arial" w:eastAsia="Lucida Sans Unicode" w:hAnsi="Arial" w:cs="Arial"/>
          <w:color w:val="0F243E" w:themeColor="text2" w:themeShade="80"/>
          <w:spacing w:val="-7"/>
          <w:kern w:val="1"/>
          <w:lang w:eastAsia="zh-CN"/>
        </w:rPr>
        <w:t xml:space="preserve"> </w:t>
      </w:r>
      <w:r w:rsidRPr="00430283">
        <w:rPr>
          <w:rFonts w:ascii="Arial" w:eastAsia="Lucida Sans Unicode" w:hAnsi="Arial" w:cs="Arial"/>
          <w:color w:val="0F243E" w:themeColor="text2" w:themeShade="80"/>
          <w:spacing w:val="-1"/>
          <w:kern w:val="1"/>
          <w:lang w:eastAsia="zh-CN"/>
        </w:rPr>
        <w:t>wyborem</w:t>
      </w:r>
      <w:r w:rsidRPr="00430283">
        <w:rPr>
          <w:rFonts w:ascii="Arial" w:eastAsia="Lucida Sans Unicode" w:hAnsi="Arial" w:cs="Arial"/>
          <w:color w:val="0F243E" w:themeColor="text2" w:themeShade="80"/>
          <w:spacing w:val="-4"/>
          <w:kern w:val="1"/>
          <w:lang w:eastAsia="zh-CN"/>
        </w:rPr>
        <w:t xml:space="preserve"> </w:t>
      </w:r>
      <w:r w:rsidRPr="00430283">
        <w:rPr>
          <w:rFonts w:ascii="Arial" w:eastAsia="Lucida Sans Unicode" w:hAnsi="Arial" w:cs="Arial"/>
          <w:color w:val="0F243E" w:themeColor="text2" w:themeShade="80"/>
          <w:spacing w:val="-1"/>
          <w:kern w:val="1"/>
          <w:lang w:eastAsia="zh-CN"/>
        </w:rPr>
        <w:t>najkorzystniejszej</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oferty,</w:t>
      </w:r>
      <w:r w:rsidRPr="00430283">
        <w:rPr>
          <w:rFonts w:ascii="Arial" w:eastAsia="Lucida Sans Unicode" w:hAnsi="Arial" w:cs="Arial"/>
          <w:color w:val="0F243E" w:themeColor="text2" w:themeShade="80"/>
          <w:spacing w:val="87"/>
          <w:kern w:val="1"/>
          <w:lang w:eastAsia="zh-CN"/>
        </w:rPr>
        <w:t xml:space="preserve"> </w:t>
      </w:r>
      <w:r w:rsidRPr="00430283">
        <w:rPr>
          <w:rFonts w:ascii="Arial" w:eastAsia="Lucida Sans Unicode" w:hAnsi="Arial" w:cs="Arial"/>
          <w:color w:val="0F243E" w:themeColor="text2" w:themeShade="80"/>
          <w:spacing w:val="-1"/>
          <w:kern w:val="1"/>
          <w:lang w:eastAsia="zh-CN"/>
        </w:rPr>
        <w:t>Zamawiający</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wezwie</w:t>
      </w:r>
      <w:r w:rsidRPr="00430283">
        <w:rPr>
          <w:rFonts w:ascii="Arial" w:eastAsia="Lucida Sans Unicode" w:hAnsi="Arial" w:cs="Arial"/>
          <w:color w:val="0F243E" w:themeColor="text2" w:themeShade="80"/>
          <w:spacing w:val="-10"/>
          <w:kern w:val="1"/>
          <w:lang w:eastAsia="zh-CN"/>
        </w:rPr>
        <w:t xml:space="preserve"> </w:t>
      </w:r>
      <w:r w:rsidRPr="00430283">
        <w:rPr>
          <w:rFonts w:ascii="Arial" w:eastAsia="Lucida Sans Unicode" w:hAnsi="Arial" w:cs="Arial"/>
          <w:color w:val="0F243E" w:themeColor="text2" w:themeShade="80"/>
          <w:spacing w:val="-1"/>
          <w:kern w:val="1"/>
          <w:lang w:eastAsia="zh-CN"/>
        </w:rPr>
        <w:t>Wykonawcę,</w:t>
      </w:r>
      <w:r w:rsidRPr="00430283">
        <w:rPr>
          <w:rFonts w:ascii="Arial" w:eastAsia="Lucida Sans Unicode" w:hAnsi="Arial" w:cs="Arial"/>
          <w:color w:val="0F243E" w:themeColor="text2" w:themeShade="80"/>
          <w:spacing w:val="-9"/>
          <w:kern w:val="1"/>
          <w:lang w:eastAsia="zh-CN"/>
        </w:rPr>
        <w:t xml:space="preserve"> </w:t>
      </w:r>
      <w:r w:rsidRPr="00430283">
        <w:rPr>
          <w:rFonts w:ascii="Arial" w:eastAsia="Lucida Sans Unicode" w:hAnsi="Arial" w:cs="Arial"/>
          <w:color w:val="0F243E" w:themeColor="text2" w:themeShade="80"/>
          <w:spacing w:val="-1"/>
          <w:kern w:val="1"/>
          <w:lang w:eastAsia="zh-CN"/>
        </w:rPr>
        <w:t>którego</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otrzymała</w:t>
      </w:r>
      <w:r w:rsidRPr="00430283">
        <w:rPr>
          <w:rFonts w:ascii="Arial" w:eastAsia="Lucida Sans Unicode" w:hAnsi="Arial" w:cs="Arial"/>
          <w:color w:val="0F243E" w:themeColor="text2" w:themeShade="80"/>
          <w:spacing w:val="-8"/>
          <w:kern w:val="1"/>
          <w:lang w:eastAsia="zh-CN"/>
        </w:rPr>
        <w:t xml:space="preserve"> </w:t>
      </w:r>
      <w:r w:rsidRPr="00430283">
        <w:rPr>
          <w:rFonts w:ascii="Arial" w:eastAsia="Lucida Sans Unicode" w:hAnsi="Arial" w:cs="Arial"/>
          <w:color w:val="0F243E" w:themeColor="text2" w:themeShade="80"/>
          <w:spacing w:val="-1"/>
          <w:kern w:val="1"/>
          <w:lang w:eastAsia="zh-CN"/>
        </w:rPr>
        <w:t>najwyższą</w:t>
      </w:r>
      <w:r w:rsidRPr="00430283">
        <w:rPr>
          <w:rFonts w:ascii="Arial" w:eastAsia="Lucida Sans Unicode" w:hAnsi="Arial" w:cs="Arial"/>
          <w:color w:val="0F243E" w:themeColor="text2" w:themeShade="80"/>
          <w:spacing w:val="-7"/>
          <w:kern w:val="1"/>
          <w:lang w:eastAsia="zh-CN"/>
        </w:rPr>
        <w:t xml:space="preserve"> </w:t>
      </w:r>
      <w:r w:rsidRPr="00430283">
        <w:rPr>
          <w:rFonts w:ascii="Arial" w:eastAsia="Lucida Sans Unicode" w:hAnsi="Arial" w:cs="Arial"/>
          <w:color w:val="0F243E" w:themeColor="text2" w:themeShade="80"/>
          <w:spacing w:val="-1"/>
          <w:kern w:val="1"/>
          <w:lang w:eastAsia="zh-CN"/>
        </w:rPr>
        <w:t>ocenę,</w:t>
      </w:r>
      <w:r w:rsidRPr="00430283">
        <w:rPr>
          <w:rFonts w:ascii="Arial" w:eastAsia="Lucida Sans Unicode" w:hAnsi="Arial" w:cs="Arial"/>
          <w:color w:val="0F243E" w:themeColor="text2" w:themeShade="80"/>
          <w:spacing w:val="-8"/>
          <w:kern w:val="1"/>
          <w:lang w:eastAsia="zh-CN"/>
        </w:rPr>
        <w:t xml:space="preserve"> </w:t>
      </w:r>
      <w:r w:rsidRPr="00430283">
        <w:rPr>
          <w:rFonts w:ascii="Arial" w:eastAsia="Lucida Sans Unicode" w:hAnsi="Arial" w:cs="Arial"/>
          <w:color w:val="0F243E" w:themeColor="text2" w:themeShade="80"/>
          <w:kern w:val="1"/>
          <w:lang w:eastAsia="zh-CN"/>
        </w:rPr>
        <w:t>do</w:t>
      </w:r>
      <w:r w:rsidRPr="00430283">
        <w:rPr>
          <w:rFonts w:ascii="Arial" w:eastAsia="Lucida Sans Unicode" w:hAnsi="Arial" w:cs="Arial"/>
          <w:color w:val="0F243E" w:themeColor="text2" w:themeShade="80"/>
          <w:spacing w:val="57"/>
          <w:w w:val="99"/>
          <w:kern w:val="1"/>
          <w:lang w:eastAsia="zh-CN"/>
        </w:rPr>
        <w:t xml:space="preserve"> </w:t>
      </w:r>
      <w:r w:rsidRPr="00430283">
        <w:rPr>
          <w:rFonts w:ascii="Arial" w:eastAsia="Lucida Sans Unicode" w:hAnsi="Arial" w:cs="Arial"/>
          <w:color w:val="0F243E" w:themeColor="text2" w:themeShade="80"/>
          <w:spacing w:val="-1"/>
          <w:kern w:val="1"/>
          <w:lang w:eastAsia="zh-CN"/>
        </w:rPr>
        <w:t>wyrażenia,</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spacing w:val="-1"/>
          <w:kern w:val="1"/>
          <w:lang w:eastAsia="zh-CN"/>
        </w:rPr>
        <w:t>wyznaczonym</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przez</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spacing w:val="-1"/>
          <w:kern w:val="1"/>
          <w:lang w:eastAsia="zh-CN"/>
        </w:rPr>
        <w:t>Zamawiającego</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terminie,</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pisemnej</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kern w:val="1"/>
          <w:lang w:eastAsia="zh-CN"/>
        </w:rPr>
        <w:t>zgody</w:t>
      </w:r>
      <w:r w:rsidRPr="00430283">
        <w:rPr>
          <w:rFonts w:ascii="Arial" w:eastAsia="Lucida Sans Unicode" w:hAnsi="Arial" w:cs="Arial"/>
          <w:color w:val="0F243E" w:themeColor="text2" w:themeShade="80"/>
          <w:spacing w:val="19"/>
          <w:kern w:val="1"/>
          <w:lang w:eastAsia="zh-CN"/>
        </w:rPr>
        <w:t xml:space="preserve"> </w:t>
      </w:r>
      <w:r w:rsidRPr="00430283">
        <w:rPr>
          <w:rFonts w:ascii="Arial" w:eastAsia="Lucida Sans Unicode" w:hAnsi="Arial" w:cs="Arial"/>
          <w:color w:val="0F243E" w:themeColor="text2" w:themeShade="80"/>
          <w:kern w:val="1"/>
          <w:lang w:eastAsia="zh-CN"/>
        </w:rPr>
        <w:t>na</w:t>
      </w:r>
      <w:r w:rsidRPr="00430283">
        <w:rPr>
          <w:rFonts w:ascii="Arial" w:eastAsia="Lucida Sans Unicode" w:hAnsi="Arial" w:cs="Arial"/>
          <w:color w:val="0F243E" w:themeColor="text2" w:themeShade="80"/>
          <w:spacing w:val="47"/>
          <w:kern w:val="1"/>
          <w:lang w:eastAsia="zh-CN"/>
        </w:rPr>
        <w:t xml:space="preserve"> </w:t>
      </w:r>
      <w:r w:rsidRPr="00430283">
        <w:rPr>
          <w:rFonts w:ascii="Arial" w:eastAsia="Lucida Sans Unicode" w:hAnsi="Arial" w:cs="Arial"/>
          <w:color w:val="0F243E" w:themeColor="text2" w:themeShade="80"/>
          <w:spacing w:val="-1"/>
          <w:kern w:val="1"/>
          <w:lang w:eastAsia="zh-CN"/>
        </w:rPr>
        <w:t>wybór</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kern w:val="1"/>
          <w:lang w:eastAsia="zh-CN"/>
        </w:rPr>
        <w:t>jego</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spacing w:val="-1"/>
          <w:kern w:val="1"/>
          <w:lang w:eastAsia="zh-CN"/>
        </w:rPr>
        <w:t>oferty.</w:t>
      </w:r>
    </w:p>
    <w:p w14:paraId="58506AA6" w14:textId="77777777" w:rsidR="00D347BD" w:rsidRPr="00430283" w:rsidRDefault="00D347BD" w:rsidP="00D93B04">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1"/>
          <w:kern w:val="1"/>
          <w:lang w:eastAsia="zh-CN"/>
        </w:rPr>
        <w:t xml:space="preserve"> przypadku</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braku</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zgody,</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kern w:val="1"/>
          <w:lang w:eastAsia="zh-CN"/>
        </w:rPr>
        <w:t xml:space="preserve">o </w:t>
      </w:r>
      <w:r w:rsidRPr="00430283">
        <w:rPr>
          <w:rFonts w:ascii="Arial" w:eastAsia="Lucida Sans Unicode" w:hAnsi="Arial" w:cs="Arial"/>
          <w:color w:val="0F243E" w:themeColor="text2" w:themeShade="80"/>
          <w:spacing w:val="-1"/>
          <w:kern w:val="1"/>
          <w:lang w:eastAsia="zh-CN"/>
        </w:rPr>
        <w:t>której</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spacing w:val="-1"/>
          <w:kern w:val="1"/>
          <w:lang w:eastAsia="zh-CN"/>
        </w:rPr>
        <w:t>mowa</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1"/>
          <w:kern w:val="1"/>
          <w:lang w:eastAsia="zh-CN"/>
        </w:rPr>
        <w:t xml:space="preserve"> ust.</w:t>
      </w:r>
      <w:r w:rsidRPr="00430283">
        <w:rPr>
          <w:rFonts w:ascii="Arial" w:eastAsia="Lucida Sans Unicode" w:hAnsi="Arial" w:cs="Arial"/>
          <w:color w:val="0F243E" w:themeColor="text2" w:themeShade="80"/>
          <w:spacing w:val="2"/>
          <w:kern w:val="1"/>
          <w:lang w:eastAsia="zh-CN"/>
        </w:rPr>
        <w:t xml:space="preserve"> </w:t>
      </w:r>
      <w:r>
        <w:rPr>
          <w:rFonts w:ascii="Arial" w:eastAsia="Lucida Sans Unicode" w:hAnsi="Arial" w:cs="Arial"/>
          <w:color w:val="0F243E" w:themeColor="text2" w:themeShade="80"/>
          <w:spacing w:val="2"/>
          <w:kern w:val="1"/>
          <w:lang w:eastAsia="zh-CN"/>
        </w:rPr>
        <w:t>8</w:t>
      </w:r>
      <w:r w:rsidRPr="00430283">
        <w:rPr>
          <w:rFonts w:ascii="Arial" w:eastAsia="Lucida Sans Unicode" w:hAnsi="Arial" w:cs="Arial"/>
          <w:color w:val="0F243E" w:themeColor="text2" w:themeShade="80"/>
          <w:spacing w:val="-1"/>
          <w:kern w:val="1"/>
          <w:lang w:eastAsia="zh-CN"/>
        </w:rPr>
        <w:t>,</w:t>
      </w:r>
      <w:r w:rsidRPr="00430283">
        <w:rPr>
          <w:rFonts w:ascii="Arial" w:eastAsia="Lucida Sans Unicode" w:hAnsi="Arial" w:cs="Arial"/>
          <w:color w:val="0F243E" w:themeColor="text2" w:themeShade="80"/>
          <w:spacing w:val="1"/>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podlega odrzuceniu,</w:t>
      </w:r>
      <w:r w:rsidRPr="00430283">
        <w:rPr>
          <w:rFonts w:ascii="Arial" w:eastAsia="Lucida Sans Unicode" w:hAnsi="Arial" w:cs="Arial"/>
          <w:color w:val="0F243E" w:themeColor="text2" w:themeShade="80"/>
          <w:kern w:val="1"/>
          <w:lang w:eastAsia="zh-CN"/>
        </w:rPr>
        <w:t xml:space="preserve"> </w:t>
      </w:r>
    </w:p>
    <w:p w14:paraId="20184A4F" w14:textId="77777777" w:rsidR="00D347BD" w:rsidRPr="00430283" w:rsidRDefault="00D347BD" w:rsidP="00D93B04">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kern w:val="1"/>
          <w:lang w:eastAsia="zh-CN"/>
        </w:rPr>
        <w:t>a</w:t>
      </w:r>
      <w:r w:rsidRPr="00430283">
        <w:rPr>
          <w:rFonts w:ascii="Arial" w:eastAsia="Lucida Sans Unicode" w:hAnsi="Arial" w:cs="Arial"/>
          <w:color w:val="0F243E" w:themeColor="text2" w:themeShade="80"/>
          <w:spacing w:val="67"/>
          <w:kern w:val="1"/>
          <w:lang w:eastAsia="zh-CN"/>
        </w:rPr>
        <w:t xml:space="preserve"> </w:t>
      </w:r>
      <w:r w:rsidRPr="00430283">
        <w:rPr>
          <w:rFonts w:ascii="Arial" w:eastAsia="Lucida Sans Unicode" w:hAnsi="Arial" w:cs="Arial"/>
          <w:color w:val="0F243E" w:themeColor="text2" w:themeShade="80"/>
          <w:spacing w:val="-1"/>
          <w:kern w:val="1"/>
          <w:lang w:eastAsia="zh-CN"/>
        </w:rPr>
        <w:t>Zamawiający</w:t>
      </w:r>
      <w:r w:rsidRPr="00430283">
        <w:rPr>
          <w:rFonts w:ascii="Arial" w:eastAsia="Lucida Sans Unicode" w:hAnsi="Arial" w:cs="Arial"/>
          <w:color w:val="0F243E" w:themeColor="text2" w:themeShade="80"/>
          <w:spacing w:val="49"/>
          <w:kern w:val="1"/>
          <w:lang w:eastAsia="zh-CN"/>
        </w:rPr>
        <w:t xml:space="preserve"> </w:t>
      </w:r>
      <w:r w:rsidRPr="00430283">
        <w:rPr>
          <w:rFonts w:ascii="Arial" w:eastAsia="Lucida Sans Unicode" w:hAnsi="Arial" w:cs="Arial"/>
          <w:color w:val="0F243E" w:themeColor="text2" w:themeShade="80"/>
          <w:kern w:val="1"/>
          <w:lang w:eastAsia="zh-CN"/>
        </w:rPr>
        <w:t>zwraca</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się</w:t>
      </w:r>
      <w:r w:rsidRPr="00430283">
        <w:rPr>
          <w:rFonts w:ascii="Arial" w:eastAsia="Lucida Sans Unicode" w:hAnsi="Arial" w:cs="Arial"/>
          <w:color w:val="0F243E" w:themeColor="text2" w:themeShade="80"/>
          <w:spacing w:val="53"/>
          <w:kern w:val="1"/>
          <w:lang w:eastAsia="zh-CN"/>
        </w:rPr>
        <w:t xml:space="preserve"> </w:t>
      </w:r>
      <w:r w:rsidRPr="00430283">
        <w:rPr>
          <w:rFonts w:ascii="Arial" w:eastAsia="Lucida Sans Unicode" w:hAnsi="Arial" w:cs="Arial"/>
          <w:color w:val="0F243E" w:themeColor="text2" w:themeShade="80"/>
          <w:kern w:val="1"/>
          <w:lang w:eastAsia="zh-CN"/>
        </w:rPr>
        <w:t>o</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spacing w:val="-1"/>
          <w:kern w:val="1"/>
          <w:lang w:eastAsia="zh-CN"/>
        </w:rPr>
        <w:t>wyrażenie</w:t>
      </w:r>
      <w:r w:rsidRPr="00430283">
        <w:rPr>
          <w:rFonts w:ascii="Arial" w:eastAsia="Lucida Sans Unicode" w:hAnsi="Arial" w:cs="Arial"/>
          <w:color w:val="0F243E" w:themeColor="text2" w:themeShade="80"/>
          <w:spacing w:val="53"/>
          <w:kern w:val="1"/>
          <w:lang w:eastAsia="zh-CN"/>
        </w:rPr>
        <w:t xml:space="preserve"> </w:t>
      </w:r>
      <w:r w:rsidRPr="00430283">
        <w:rPr>
          <w:rFonts w:ascii="Arial" w:eastAsia="Lucida Sans Unicode" w:hAnsi="Arial" w:cs="Arial"/>
          <w:color w:val="0F243E" w:themeColor="text2" w:themeShade="80"/>
          <w:spacing w:val="-1"/>
          <w:kern w:val="1"/>
          <w:lang w:eastAsia="zh-CN"/>
        </w:rPr>
        <w:t>takiej</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zgody</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do</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spacing w:val="-1"/>
          <w:kern w:val="1"/>
          <w:lang w:eastAsia="zh-CN"/>
        </w:rPr>
        <w:t>kolejnego</w:t>
      </w:r>
      <w:r w:rsidRPr="00430283">
        <w:rPr>
          <w:rFonts w:ascii="Arial" w:eastAsia="Lucida Sans Unicode" w:hAnsi="Arial" w:cs="Arial"/>
          <w:color w:val="0F243E" w:themeColor="text2" w:themeShade="80"/>
          <w:spacing w:val="50"/>
          <w:kern w:val="1"/>
          <w:lang w:eastAsia="zh-CN"/>
        </w:rPr>
        <w:t xml:space="preserve"> </w:t>
      </w:r>
      <w:r w:rsidRPr="00430283">
        <w:rPr>
          <w:rFonts w:ascii="Arial" w:eastAsia="Lucida Sans Unicode" w:hAnsi="Arial" w:cs="Arial"/>
          <w:color w:val="0F243E" w:themeColor="text2" w:themeShade="80"/>
          <w:spacing w:val="-1"/>
          <w:kern w:val="1"/>
          <w:lang w:eastAsia="zh-CN"/>
        </w:rPr>
        <w:t>Wykonawcy,</w:t>
      </w:r>
      <w:r w:rsidRPr="00430283">
        <w:rPr>
          <w:rFonts w:ascii="Arial" w:eastAsia="Lucida Sans Unicode" w:hAnsi="Arial" w:cs="Arial"/>
          <w:color w:val="0F243E" w:themeColor="text2" w:themeShade="80"/>
          <w:spacing w:val="49"/>
          <w:kern w:val="1"/>
          <w:lang w:eastAsia="zh-CN"/>
        </w:rPr>
        <w:t xml:space="preserve"> k</w:t>
      </w:r>
      <w:r w:rsidRPr="00430283">
        <w:rPr>
          <w:rFonts w:ascii="Arial" w:eastAsia="Lucida Sans Unicode" w:hAnsi="Arial" w:cs="Arial"/>
          <w:color w:val="0F243E" w:themeColor="text2" w:themeShade="80"/>
          <w:spacing w:val="-1"/>
          <w:kern w:val="1"/>
          <w:lang w:eastAsia="zh-CN"/>
        </w:rPr>
        <w:t>tórego</w:t>
      </w:r>
      <w:r w:rsidRPr="00430283">
        <w:rPr>
          <w:rFonts w:ascii="Arial" w:eastAsia="Lucida Sans Unicode" w:hAnsi="Arial" w:cs="Arial"/>
          <w:color w:val="0F243E" w:themeColor="text2" w:themeShade="80"/>
          <w:spacing w:val="62"/>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spacing w:val="61"/>
          <w:kern w:val="1"/>
          <w:lang w:eastAsia="zh-CN"/>
        </w:rPr>
        <w:t xml:space="preserve"> </w:t>
      </w:r>
      <w:r w:rsidRPr="00430283">
        <w:rPr>
          <w:rFonts w:ascii="Arial" w:eastAsia="Lucida Sans Unicode" w:hAnsi="Arial" w:cs="Arial"/>
          <w:color w:val="0F243E" w:themeColor="text2" w:themeShade="80"/>
          <w:spacing w:val="-1"/>
          <w:kern w:val="1"/>
          <w:lang w:eastAsia="zh-CN"/>
        </w:rPr>
        <w:t>została</w:t>
      </w:r>
      <w:r w:rsidRPr="00430283">
        <w:rPr>
          <w:rFonts w:ascii="Arial" w:eastAsia="Lucida Sans Unicode" w:hAnsi="Arial" w:cs="Arial"/>
          <w:color w:val="0F243E" w:themeColor="text2" w:themeShade="80"/>
          <w:spacing w:val="63"/>
          <w:kern w:val="1"/>
          <w:lang w:eastAsia="zh-CN"/>
        </w:rPr>
        <w:t xml:space="preserve"> </w:t>
      </w:r>
      <w:r w:rsidRPr="00430283">
        <w:rPr>
          <w:rFonts w:ascii="Arial" w:eastAsia="Lucida Sans Unicode" w:hAnsi="Arial" w:cs="Arial"/>
          <w:color w:val="0F243E" w:themeColor="text2" w:themeShade="80"/>
          <w:spacing w:val="-1"/>
          <w:kern w:val="1"/>
          <w:lang w:eastAsia="zh-CN"/>
        </w:rPr>
        <w:t>najwyżej</w:t>
      </w:r>
      <w:r w:rsidRPr="00430283">
        <w:rPr>
          <w:rFonts w:ascii="Arial" w:eastAsia="Lucida Sans Unicode" w:hAnsi="Arial" w:cs="Arial"/>
          <w:color w:val="0F243E" w:themeColor="text2" w:themeShade="80"/>
          <w:spacing w:val="64"/>
          <w:kern w:val="1"/>
          <w:lang w:eastAsia="zh-CN"/>
        </w:rPr>
        <w:t xml:space="preserve"> </w:t>
      </w:r>
      <w:r w:rsidRPr="00430283">
        <w:rPr>
          <w:rFonts w:ascii="Arial" w:eastAsia="Lucida Sans Unicode" w:hAnsi="Arial" w:cs="Arial"/>
          <w:color w:val="0F243E" w:themeColor="text2" w:themeShade="80"/>
          <w:spacing w:val="-1"/>
          <w:kern w:val="1"/>
          <w:lang w:eastAsia="zh-CN"/>
        </w:rPr>
        <w:t>oceniona,</w:t>
      </w:r>
      <w:r w:rsidRPr="00430283">
        <w:rPr>
          <w:rFonts w:ascii="Arial" w:eastAsia="Lucida Sans Unicode" w:hAnsi="Arial" w:cs="Arial"/>
          <w:color w:val="0F243E" w:themeColor="text2" w:themeShade="80"/>
          <w:spacing w:val="62"/>
          <w:kern w:val="1"/>
          <w:lang w:eastAsia="zh-CN"/>
        </w:rPr>
        <w:t xml:space="preserve"> </w:t>
      </w:r>
      <w:proofErr w:type="gramStart"/>
      <w:r w:rsidRPr="00430283">
        <w:rPr>
          <w:rFonts w:ascii="Arial" w:eastAsia="Lucida Sans Unicode" w:hAnsi="Arial" w:cs="Arial"/>
          <w:color w:val="0F243E" w:themeColor="text2" w:themeShade="80"/>
          <w:spacing w:val="-1"/>
          <w:kern w:val="1"/>
          <w:lang w:eastAsia="zh-CN"/>
        </w:rPr>
        <w:t>chyba że</w:t>
      </w:r>
      <w:proofErr w:type="gramEnd"/>
      <w:r w:rsidRPr="00430283">
        <w:rPr>
          <w:rFonts w:ascii="Arial" w:eastAsia="Lucida Sans Unicode" w:hAnsi="Arial" w:cs="Arial"/>
          <w:color w:val="0F243E" w:themeColor="text2" w:themeShade="80"/>
          <w:spacing w:val="-1"/>
          <w:kern w:val="1"/>
          <w:lang w:eastAsia="zh-CN"/>
        </w:rPr>
        <w:t xml:space="preserve"> zachodzą</w:t>
      </w:r>
      <w:r w:rsidRPr="00430283">
        <w:rPr>
          <w:rFonts w:ascii="Arial" w:eastAsia="Lucida Sans Unicode" w:hAnsi="Arial" w:cs="Arial"/>
          <w:color w:val="0F243E" w:themeColor="text2" w:themeShade="80"/>
          <w:spacing w:val="63"/>
          <w:kern w:val="1"/>
          <w:lang w:eastAsia="zh-CN"/>
        </w:rPr>
        <w:t xml:space="preserve"> </w:t>
      </w:r>
      <w:r w:rsidRPr="00430283">
        <w:rPr>
          <w:rFonts w:ascii="Arial" w:eastAsia="Lucida Sans Unicode" w:hAnsi="Arial" w:cs="Arial"/>
          <w:color w:val="0F243E" w:themeColor="text2" w:themeShade="80"/>
          <w:spacing w:val="-1"/>
          <w:kern w:val="1"/>
          <w:lang w:eastAsia="zh-CN"/>
        </w:rPr>
        <w:t>przesłanki</w:t>
      </w:r>
      <w:r w:rsidRPr="00430283">
        <w:rPr>
          <w:rFonts w:ascii="Arial" w:eastAsia="Lucida Sans Unicode" w:hAnsi="Arial" w:cs="Arial"/>
          <w:color w:val="0F243E" w:themeColor="text2" w:themeShade="80"/>
          <w:spacing w:val="64"/>
          <w:kern w:val="1"/>
          <w:lang w:eastAsia="zh-CN"/>
        </w:rPr>
        <w:t xml:space="preserve"> </w:t>
      </w:r>
      <w:r w:rsidRPr="00430283">
        <w:rPr>
          <w:rFonts w:ascii="Arial" w:eastAsia="Lucida Sans Unicode" w:hAnsi="Arial" w:cs="Arial"/>
          <w:color w:val="0F243E" w:themeColor="text2" w:themeShade="80"/>
          <w:spacing w:val="-2"/>
          <w:kern w:val="1"/>
          <w:lang w:eastAsia="zh-CN"/>
        </w:rPr>
        <w:t>do</w:t>
      </w:r>
      <w:r w:rsidRPr="00430283">
        <w:rPr>
          <w:rFonts w:ascii="Arial" w:eastAsia="Lucida Sans Unicode" w:hAnsi="Arial" w:cs="Arial"/>
          <w:color w:val="0F243E" w:themeColor="text2" w:themeShade="80"/>
          <w:spacing w:val="57"/>
          <w:w w:val="99"/>
          <w:kern w:val="1"/>
          <w:lang w:eastAsia="zh-CN"/>
        </w:rPr>
        <w:t xml:space="preserve"> </w:t>
      </w:r>
      <w:r w:rsidRPr="00430283">
        <w:rPr>
          <w:rFonts w:ascii="Arial" w:eastAsia="Lucida Sans Unicode" w:hAnsi="Arial" w:cs="Arial"/>
          <w:color w:val="0F243E" w:themeColor="text2" w:themeShade="80"/>
          <w:spacing w:val="-1"/>
          <w:kern w:val="1"/>
          <w:lang w:eastAsia="zh-CN"/>
        </w:rPr>
        <w:t>unieważnienia</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postępowania.</w:t>
      </w:r>
    </w:p>
    <w:p w14:paraId="5EE770AB" w14:textId="77777777" w:rsidR="00D347BD" w:rsidRPr="00741C86" w:rsidRDefault="00D347BD" w:rsidP="00D93B04">
      <w:pPr>
        <w:autoSpaceDE w:val="0"/>
        <w:autoSpaceDN w:val="0"/>
        <w:adjustRightInd w:val="0"/>
        <w:spacing w:after="56"/>
        <w:jc w:val="both"/>
        <w:rPr>
          <w:rFonts w:ascii="Arial" w:eastAsia="Calibri" w:hAnsi="Arial" w:cs="Arial"/>
          <w:color w:val="0F243E"/>
          <w:lang w:eastAsia="pl-PL"/>
        </w:rPr>
      </w:pPr>
      <w:r w:rsidRPr="00741C86">
        <w:rPr>
          <w:rFonts w:ascii="Arial" w:eastAsia="Times New Roman" w:hAnsi="Arial" w:cs="Arial"/>
          <w:lang w:eastAsia="pl-PL"/>
        </w:rPr>
        <w:t xml:space="preserve"> </w:t>
      </w:r>
    </w:p>
    <w:p w14:paraId="6FDA4442" w14:textId="77777777" w:rsidR="00D347BD" w:rsidRDefault="00D347BD" w:rsidP="00D347BD">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 xml:space="preserve">ROZDZIAŁ XX: </w:t>
      </w:r>
    </w:p>
    <w:p w14:paraId="237986A6" w14:textId="77777777" w:rsidR="00D347BD" w:rsidRPr="007F391B" w:rsidRDefault="00D347BD" w:rsidP="00D347BD">
      <w:pPr>
        <w:autoSpaceDE w:val="0"/>
        <w:autoSpaceDN w:val="0"/>
        <w:adjustRightInd w:val="0"/>
        <w:spacing w:after="0" w:line="240" w:lineRule="auto"/>
        <w:jc w:val="both"/>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 xml:space="preserve">INFORMACJA O FORMALNOŚCIACH, JAKIE MUSZĄ </w:t>
      </w:r>
      <w:proofErr w:type="gramStart"/>
      <w:r w:rsidRPr="000D197C">
        <w:rPr>
          <w:rFonts w:ascii="Arial" w:eastAsia="Calibri" w:hAnsi="Arial" w:cs="Arial"/>
          <w:b/>
          <w:bCs/>
          <w:color w:val="365F91" w:themeColor="accent1" w:themeShade="BF"/>
          <w:lang w:eastAsia="pl-PL"/>
        </w:rPr>
        <w:t>ZOSTAĆ   DOPEŁNIONE</w:t>
      </w:r>
      <w:proofErr w:type="gramEnd"/>
      <w:r w:rsidRPr="000D197C">
        <w:rPr>
          <w:rFonts w:ascii="Arial" w:eastAsia="Calibri" w:hAnsi="Arial" w:cs="Arial"/>
          <w:b/>
          <w:bCs/>
          <w:color w:val="365F91" w:themeColor="accent1" w:themeShade="BF"/>
          <w:lang w:eastAsia="pl-PL"/>
        </w:rPr>
        <w:t xml:space="preserve"> PO WYBORZE OFERTY W CELU ZAWARCIA UMOWY W </w:t>
      </w:r>
      <w:r>
        <w:rPr>
          <w:rFonts w:ascii="Arial" w:eastAsia="Calibri" w:hAnsi="Arial" w:cs="Arial"/>
          <w:b/>
          <w:bCs/>
          <w:color w:val="365F91" w:themeColor="accent1" w:themeShade="BF"/>
          <w:lang w:eastAsia="pl-PL"/>
        </w:rPr>
        <w:t>SPRAWIE ZAMÓWIENIA PUBLICZNEGO</w:t>
      </w:r>
    </w:p>
    <w:p w14:paraId="082F4CB9" w14:textId="77777777" w:rsidR="00D347BD" w:rsidRPr="00B37C24" w:rsidRDefault="00D347BD" w:rsidP="00D347BD">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14:paraId="199F1473" w14:textId="77777777" w:rsidR="00D347BD" w:rsidRPr="00B37C24" w:rsidRDefault="00D347BD" w:rsidP="00D347BD">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14:paraId="06E03EF2" w14:textId="77777777" w:rsidR="00D347BD" w:rsidRPr="00B37C24" w:rsidRDefault="00D347BD" w:rsidP="00D347BD">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14:paraId="63DB821C" w14:textId="77777777" w:rsidR="00D347BD" w:rsidRPr="00B37C24" w:rsidRDefault="00D347BD" w:rsidP="00D347BD">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Pr="00B37C24">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00B1420C">
        <w:rPr>
          <w:rFonts w:ascii="Arial" w:eastAsia="Lucida Sans Unicode" w:hAnsi="Arial" w:cs="Arial"/>
          <w:color w:val="0F243E" w:themeColor="text2" w:themeShade="80"/>
          <w:spacing w:val="21"/>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14:paraId="771B4ED9" w14:textId="77777777" w:rsidR="00D347BD" w:rsidRPr="00B37C24" w:rsidRDefault="00D347BD" w:rsidP="00D347BD">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14:paraId="6DACE380" w14:textId="77777777" w:rsidR="00D347BD" w:rsidRPr="00B37C24" w:rsidRDefault="00D347BD" w:rsidP="00D347BD">
      <w:pPr>
        <w:widowControl w:val="0"/>
        <w:numPr>
          <w:ilvl w:val="0"/>
          <w:numId w:val="16"/>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uchyla </w:t>
      </w:r>
      <w:proofErr w:type="gramStart"/>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proofErr w:type="gramEnd"/>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00B1420C">
        <w:rPr>
          <w:rFonts w:ascii="Arial" w:eastAsia="Lucida Sans Unicode" w:hAnsi="Arial" w:cs="Arial"/>
          <w:color w:val="0F243E" w:themeColor="text2" w:themeShade="80"/>
          <w:spacing w:val="5"/>
          <w:kern w:val="1"/>
          <w:lang w:eastAsia="zh-CN"/>
        </w:rPr>
        <w:br/>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14:paraId="1CA08B54" w14:textId="77777777" w:rsidR="00D347BD" w:rsidRPr="00741C86" w:rsidRDefault="00D347BD" w:rsidP="00D347BD">
      <w:pPr>
        <w:autoSpaceDE w:val="0"/>
        <w:autoSpaceDN w:val="0"/>
        <w:adjustRightInd w:val="0"/>
        <w:spacing w:after="0" w:line="240" w:lineRule="auto"/>
        <w:rPr>
          <w:rFonts w:ascii="Tahoma" w:eastAsia="Calibri" w:hAnsi="Tahoma" w:cs="Tahoma"/>
          <w:color w:val="000000"/>
          <w:sz w:val="19"/>
          <w:szCs w:val="19"/>
          <w:lang w:eastAsia="pl-PL"/>
        </w:rPr>
      </w:pPr>
    </w:p>
    <w:p w14:paraId="560DE9A9" w14:textId="77777777" w:rsidR="00D347BD" w:rsidRPr="00C07CE3" w:rsidRDefault="00D347BD" w:rsidP="00D347BD">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 xml:space="preserve">ROZDZIAŁ XXI: ZASADY I TRYB WYBORU OFERTY NAJKORZYSTNIEJSZEJ. </w:t>
      </w:r>
    </w:p>
    <w:p w14:paraId="6EC9D18F" w14:textId="77777777" w:rsidR="00D347BD" w:rsidRPr="00B37C24" w:rsidRDefault="00D347BD" w:rsidP="0068186D">
      <w:pPr>
        <w:pStyle w:val="Akapitzlist"/>
        <w:numPr>
          <w:ilvl w:val="0"/>
          <w:numId w:val="34"/>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 xml:space="preserve">Wyboru najkorzystniejszej oferty dokonuje Komisja przetargowa po uprzednim sprawdzeniu i ocenie ofert na podstawie kryteriów oceny określonych w Rozdz. XIX niniejszej SWZ. </w:t>
      </w:r>
    </w:p>
    <w:p w14:paraId="4F793AA2" w14:textId="77777777" w:rsidR="00D347BD" w:rsidRPr="000D197C" w:rsidRDefault="00D347BD" w:rsidP="00D347BD">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Pr="000D197C">
        <w:rPr>
          <w:rFonts w:ascii="Arial" w:eastAsia="Calibri" w:hAnsi="Arial" w:cs="Arial"/>
          <w:color w:val="0F243E" w:themeColor="text2" w:themeShade="80"/>
          <w:lang w:eastAsia="pl-PL"/>
        </w:rPr>
        <w:br/>
        <w:t>z przesłanek określonych w art. 226 ust 1 ustawy PZP.</w:t>
      </w:r>
    </w:p>
    <w:p w14:paraId="78CB310A" w14:textId="77777777" w:rsidR="00D347BD" w:rsidRPr="000D197C" w:rsidRDefault="00D347BD" w:rsidP="00D347BD">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Pr="000D197C">
        <w:rPr>
          <w:rFonts w:ascii="Arial" w:eastAsia="Calibri" w:hAnsi="Arial" w:cs="Arial"/>
          <w:color w:val="0F243E" w:themeColor="text2" w:themeShade="80"/>
          <w:lang w:eastAsia="pl-PL"/>
        </w:rPr>
        <w:br/>
        <w:t xml:space="preserve">w przypadku wystąpienia którejkolwiek z przesłanek określonych w art. 255 ustawy PZP. </w:t>
      </w:r>
    </w:p>
    <w:p w14:paraId="262544D2" w14:textId="77777777" w:rsidR="00D347BD" w:rsidRPr="00741C86" w:rsidRDefault="00D347BD" w:rsidP="00D347BD">
      <w:pPr>
        <w:autoSpaceDE w:val="0"/>
        <w:autoSpaceDN w:val="0"/>
        <w:adjustRightInd w:val="0"/>
        <w:spacing w:after="0" w:line="240" w:lineRule="auto"/>
        <w:rPr>
          <w:rFonts w:ascii="Tahoma" w:eastAsia="Calibri" w:hAnsi="Tahoma" w:cs="Tahoma"/>
          <w:color w:val="000000"/>
          <w:sz w:val="19"/>
          <w:szCs w:val="19"/>
          <w:lang w:eastAsia="pl-PL"/>
        </w:rPr>
      </w:pPr>
    </w:p>
    <w:p w14:paraId="7ECDED40" w14:textId="77777777" w:rsidR="00D347BD" w:rsidRDefault="00D347BD" w:rsidP="00D347BD">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r w:rsidRPr="00A238A1">
        <w:rPr>
          <w:rFonts w:ascii="Arial" w:eastAsia="Calibri" w:hAnsi="Arial" w:cs="Arial"/>
          <w:b/>
          <w:bCs/>
          <w:color w:val="365F91" w:themeColor="accent1" w:themeShade="BF"/>
          <w:lang w:eastAsia="pl-PL"/>
        </w:rPr>
        <w:t>ROZDZIAŁ XXII</w:t>
      </w:r>
      <w:r>
        <w:rPr>
          <w:rFonts w:ascii="Arial" w:eastAsia="Calibri" w:hAnsi="Arial" w:cs="Arial"/>
          <w:b/>
          <w:bCs/>
          <w:color w:val="365F91" w:themeColor="accent1" w:themeShade="BF"/>
          <w:lang w:eastAsia="pl-PL"/>
        </w:rPr>
        <w:t>:</w:t>
      </w:r>
    </w:p>
    <w:p w14:paraId="3D139C99" w14:textId="77777777" w:rsidR="00D347BD" w:rsidRPr="00A238A1" w:rsidRDefault="00D347BD" w:rsidP="00D347BD">
      <w:pPr>
        <w:autoSpaceDE w:val="0"/>
        <w:autoSpaceDN w:val="0"/>
        <w:adjustRightInd w:val="0"/>
        <w:spacing w:after="0" w:line="240" w:lineRule="auto"/>
        <w:jc w:val="both"/>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 xml:space="preserve">PROJEKTOWANE POSTANOWIENIA UMOWY W </w:t>
      </w:r>
      <w:proofErr w:type="gramStart"/>
      <w:r w:rsidRPr="00A238A1">
        <w:rPr>
          <w:rFonts w:ascii="Arial" w:eastAsia="Calibri" w:hAnsi="Arial" w:cs="Arial"/>
          <w:b/>
          <w:bCs/>
          <w:color w:val="365F91" w:themeColor="accent1" w:themeShade="BF"/>
          <w:lang w:eastAsia="pl-PL"/>
        </w:rPr>
        <w:t xml:space="preserve">SPRAWIE </w:t>
      </w:r>
      <w:r>
        <w:rPr>
          <w:rFonts w:ascii="Arial" w:eastAsia="Calibri" w:hAnsi="Arial" w:cs="Arial"/>
          <w:b/>
          <w:bCs/>
          <w:color w:val="365F91" w:themeColor="accent1" w:themeShade="BF"/>
          <w:lang w:eastAsia="pl-PL"/>
        </w:rPr>
        <w:t xml:space="preserve"> </w:t>
      </w:r>
      <w:r w:rsidRPr="00A238A1">
        <w:rPr>
          <w:rFonts w:ascii="Arial" w:eastAsia="Calibri" w:hAnsi="Arial" w:cs="Arial"/>
          <w:b/>
          <w:bCs/>
          <w:color w:val="365F91" w:themeColor="accent1" w:themeShade="BF"/>
          <w:lang w:eastAsia="pl-PL"/>
        </w:rPr>
        <w:t>ZAMÓWIENIA</w:t>
      </w:r>
      <w:proofErr w:type="gramEnd"/>
      <w:r w:rsidRPr="00A238A1">
        <w:rPr>
          <w:rFonts w:ascii="Arial" w:eastAsia="Calibri" w:hAnsi="Arial" w:cs="Arial"/>
          <w:b/>
          <w:bCs/>
          <w:color w:val="365F91" w:themeColor="accent1" w:themeShade="BF"/>
          <w:lang w:eastAsia="pl-PL"/>
        </w:rPr>
        <w:t xml:space="preserve"> PUBLICZNEGO, KTÓRE ZOSTANĄ WPROWADZONE DO UMOWY W SPRAWIE ZAMÓWIENIA PUBLICZNEGO </w:t>
      </w:r>
    </w:p>
    <w:p w14:paraId="346B663C" w14:textId="77777777" w:rsidR="00D347BD" w:rsidRPr="00A238A1" w:rsidRDefault="00D347BD" w:rsidP="00D347BD">
      <w:pPr>
        <w:widowControl w:val="0"/>
        <w:numPr>
          <w:ilvl w:val="0"/>
          <w:numId w:val="21"/>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Pr>
          <w:rFonts w:ascii="Arial" w:eastAsia="Lucida Sans Unicode" w:hAnsi="Arial" w:cs="Arial"/>
          <w:color w:val="0F243E" w:themeColor="text2" w:themeShade="80"/>
          <w:kern w:val="1"/>
          <w:lang w:eastAsia="zh-CN"/>
        </w:rPr>
        <w:t>u</w:t>
      </w:r>
      <w:r w:rsidRPr="00A238A1">
        <w:rPr>
          <w:rFonts w:ascii="Arial" w:eastAsia="Lucida Sans Unicode" w:hAnsi="Arial" w:cs="Arial"/>
          <w:color w:val="0F243E" w:themeColor="text2" w:themeShade="80"/>
          <w:kern w:val="1"/>
          <w:lang w:eastAsia="zh-CN"/>
        </w:rPr>
        <w:t>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 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14:paraId="173DDEAC" w14:textId="77777777" w:rsidR="00D347BD" w:rsidRPr="00A238A1" w:rsidRDefault="00D347BD" w:rsidP="00D347BD">
      <w:pPr>
        <w:widowControl w:val="0"/>
        <w:numPr>
          <w:ilvl w:val="0"/>
          <w:numId w:val="21"/>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14:paraId="3B941BEA" w14:textId="77777777" w:rsidR="00D347BD" w:rsidRPr="00A238A1" w:rsidRDefault="00D347BD" w:rsidP="00D347BD">
      <w:pPr>
        <w:widowControl w:val="0"/>
        <w:numPr>
          <w:ilvl w:val="0"/>
          <w:numId w:val="21"/>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w:t>
      </w:r>
      <w:proofErr w:type="gramStart"/>
      <w:r w:rsidRPr="00A238A1">
        <w:rPr>
          <w:rFonts w:ascii="Arial" w:eastAsia="Lucida Sans Unicode" w:hAnsi="Arial" w:cs="Arial"/>
          <w:color w:val="0F243E" w:themeColor="text2" w:themeShade="80"/>
          <w:kern w:val="1"/>
          <w:lang w:eastAsia="zh-CN"/>
        </w:rPr>
        <w:t>p</w:t>
      </w:r>
      <w:proofErr w:type="spellEnd"/>
      <w:proofErr w:type="gram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14:paraId="3BFFB906" w14:textId="77777777" w:rsidR="00D347BD" w:rsidRPr="00A238A1" w:rsidRDefault="00D347BD" w:rsidP="00D347BD">
      <w:pPr>
        <w:widowControl w:val="0"/>
        <w:numPr>
          <w:ilvl w:val="0"/>
          <w:numId w:val="21"/>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14:paraId="5C69ECED" w14:textId="77777777" w:rsidR="00D347BD" w:rsidRPr="00741C86" w:rsidRDefault="00D347BD" w:rsidP="00D347BD">
      <w:pPr>
        <w:widowControl w:val="0"/>
        <w:tabs>
          <w:tab w:val="left" w:pos="284"/>
        </w:tabs>
        <w:spacing w:before="4" w:after="0"/>
        <w:ind w:left="284" w:right="141"/>
        <w:jc w:val="both"/>
        <w:rPr>
          <w:rFonts w:ascii="Arial" w:eastAsia="Lucida Sans Unicode" w:hAnsi="Arial" w:cs="Arial"/>
          <w:kern w:val="1"/>
          <w:lang w:eastAsia="zh-CN"/>
        </w:rPr>
      </w:pPr>
    </w:p>
    <w:p w14:paraId="66B32074" w14:textId="77777777" w:rsidR="00D347BD" w:rsidRDefault="00D347BD" w:rsidP="00D347BD">
      <w:pPr>
        <w:widowControl w:val="0"/>
        <w:spacing w:before="4" w:after="0" w:line="240" w:lineRule="auto"/>
        <w:ind w:left="1843" w:right="141" w:hanging="1843"/>
        <w:rPr>
          <w:rFonts w:ascii="Arial" w:eastAsia="Lucida Sans Unicode" w:hAnsi="Arial" w:cs="Arial"/>
          <w:b/>
          <w:color w:val="365F91" w:themeColor="accent1" w:themeShade="BF"/>
          <w:kern w:val="1"/>
          <w:lang w:eastAsia="zh-CN"/>
        </w:rPr>
      </w:pPr>
      <w:r w:rsidRPr="00A238A1">
        <w:rPr>
          <w:rFonts w:ascii="Arial" w:eastAsia="Lucida Sans Unicode" w:hAnsi="Arial" w:cs="Arial"/>
          <w:b/>
          <w:color w:val="365F91" w:themeColor="accent1" w:themeShade="BF"/>
          <w:kern w:val="1"/>
          <w:lang w:eastAsia="zh-CN"/>
        </w:rPr>
        <w:t xml:space="preserve">ROZDZIAŁ XXIII:  </w:t>
      </w:r>
    </w:p>
    <w:p w14:paraId="00F0F29D" w14:textId="77777777" w:rsidR="00D347BD" w:rsidRPr="00A238A1" w:rsidRDefault="00D347BD" w:rsidP="00D347BD">
      <w:pPr>
        <w:widowControl w:val="0"/>
        <w:spacing w:before="4" w:after="0" w:line="240" w:lineRule="auto"/>
        <w:ind w:right="141"/>
        <w:jc w:val="both"/>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val="x-none" w:eastAsia="zh-CN"/>
        </w:rPr>
        <w:t>POUCZENIE O ŚRODKACH</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Pr>
          <w:rFonts w:ascii="Arial" w:eastAsia="Lucida Sans Unicode" w:hAnsi="Arial" w:cs="Arial"/>
          <w:b/>
          <w:color w:val="365F91" w:themeColor="accent1" w:themeShade="BF"/>
          <w:kern w:val="1"/>
          <w:lang w:val="x-none" w:eastAsia="zh-CN"/>
        </w:rPr>
        <w:t>PRZYSŁUGUJĄCYCH</w:t>
      </w:r>
      <w:r>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WYKONAWCY</w:t>
      </w:r>
      <w:r w:rsidRPr="00A238A1">
        <w:rPr>
          <w:rFonts w:ascii="Arial" w:eastAsia="Lucida Sans Unicode" w:hAnsi="Arial" w:cs="Arial"/>
          <w:color w:val="365F91" w:themeColor="accent1" w:themeShade="BF"/>
          <w:kern w:val="1"/>
          <w:sz w:val="25"/>
          <w:szCs w:val="25"/>
          <w:lang w:eastAsia="zh-CN"/>
        </w:rPr>
        <w:t xml:space="preserve"> </w:t>
      </w:r>
    </w:p>
    <w:p w14:paraId="369816CD" w14:textId="77777777" w:rsidR="00D347BD" w:rsidRPr="00A238A1" w:rsidRDefault="00D347BD" w:rsidP="00D347BD">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14:paraId="03AF7EEF" w14:textId="77777777" w:rsidR="00D347BD" w:rsidRPr="00A238A1" w:rsidRDefault="00D347BD" w:rsidP="00D347BD">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14:paraId="7EA54833" w14:textId="77777777" w:rsidR="00D347BD" w:rsidRPr="00741C86" w:rsidRDefault="00D347BD" w:rsidP="00D347BD">
      <w:pPr>
        <w:spacing w:after="0" w:line="240" w:lineRule="auto"/>
        <w:rPr>
          <w:rFonts w:ascii="Arial" w:eastAsia="Arial" w:hAnsi="Arial" w:cs="Arial"/>
          <w:sz w:val="20"/>
          <w:szCs w:val="20"/>
          <w:lang w:eastAsia="pl-PL"/>
        </w:rPr>
      </w:pPr>
    </w:p>
    <w:p w14:paraId="25CFC144" w14:textId="77777777" w:rsidR="00D347BD" w:rsidRDefault="00D347BD" w:rsidP="00D347BD">
      <w:pPr>
        <w:spacing w:after="0" w:line="240" w:lineRule="auto"/>
        <w:ind w:left="1560" w:hanging="1560"/>
        <w:rPr>
          <w:rFonts w:ascii="Arial" w:eastAsia="Times New Roman" w:hAnsi="Arial" w:cs="Arial"/>
          <w:b/>
          <w:color w:val="365F91" w:themeColor="accent1" w:themeShade="BF"/>
          <w:sz w:val="24"/>
          <w:szCs w:val="24"/>
          <w:lang w:eastAsia="pl-PL"/>
        </w:rPr>
      </w:pPr>
      <w:r>
        <w:rPr>
          <w:rFonts w:ascii="Arial" w:eastAsia="Times New Roman" w:hAnsi="Arial" w:cs="Arial"/>
          <w:b/>
          <w:color w:val="365F91" w:themeColor="accent1" w:themeShade="BF"/>
          <w:lang w:eastAsia="pl-PL"/>
        </w:rPr>
        <w:t xml:space="preserve">ROZDZIAŁ </w:t>
      </w:r>
      <w:r w:rsidRPr="00A238A1">
        <w:rPr>
          <w:rFonts w:ascii="Arial" w:eastAsia="Times New Roman" w:hAnsi="Arial" w:cs="Arial"/>
          <w:b/>
          <w:color w:val="365F91" w:themeColor="accent1" w:themeShade="BF"/>
          <w:lang w:eastAsia="pl-PL"/>
        </w:rPr>
        <w:t>XXIV:</w:t>
      </w:r>
      <w:r w:rsidRPr="00A238A1">
        <w:rPr>
          <w:rFonts w:ascii="Arial" w:eastAsia="Times New Roman" w:hAnsi="Arial" w:cs="Arial"/>
          <w:b/>
          <w:color w:val="365F91" w:themeColor="accent1" w:themeShade="BF"/>
          <w:sz w:val="24"/>
          <w:szCs w:val="24"/>
          <w:lang w:eastAsia="pl-PL"/>
        </w:rPr>
        <w:t xml:space="preserve"> </w:t>
      </w:r>
    </w:p>
    <w:p w14:paraId="2E36278B" w14:textId="77777777" w:rsidR="00D347BD" w:rsidRPr="007F391B" w:rsidRDefault="00D347BD" w:rsidP="00D347BD">
      <w:pPr>
        <w:spacing w:after="0" w:line="240" w:lineRule="auto"/>
        <w:rPr>
          <w:rFonts w:ascii="Arial" w:eastAsia="Times New Roman" w:hAnsi="Arial" w:cs="Arial"/>
          <w:b/>
          <w:bCs/>
          <w:color w:val="365F91" w:themeColor="accent1" w:themeShade="BF"/>
          <w:lang w:eastAsia="pl-PL"/>
        </w:rPr>
      </w:pPr>
      <w:r w:rsidRPr="00A238A1">
        <w:rPr>
          <w:rFonts w:ascii="Arial" w:eastAsia="Times New Roman" w:hAnsi="Arial" w:cs="Arial"/>
          <w:b/>
          <w:bCs/>
          <w:iCs/>
          <w:color w:val="365F91" w:themeColor="accent1" w:themeShade="BF"/>
          <w:lang w:eastAsia="ar-SA"/>
        </w:rPr>
        <w:t xml:space="preserve">KLAUZULA INFORMACYJNA DOTYCZĄCA ROZPORZĄDZENIA O OCHRONIE DANYCH OSOBOWYCH (RODO) </w:t>
      </w:r>
      <w:r w:rsidRPr="00A238A1">
        <w:rPr>
          <w:rFonts w:ascii="Arial" w:eastAsia="Times New Roman" w:hAnsi="Arial" w:cs="Arial"/>
          <w:b/>
          <w:bCs/>
          <w:color w:val="365F91" w:themeColor="accent1" w:themeShade="BF"/>
          <w:lang w:eastAsia="pl-PL"/>
        </w:rPr>
        <w:t>WYNIKAJĄCA Z ART. 13 RODO</w:t>
      </w:r>
    </w:p>
    <w:p w14:paraId="6E97D12A" w14:textId="77777777" w:rsidR="00D347BD" w:rsidRPr="009A4A86" w:rsidRDefault="00D347BD" w:rsidP="00D347BD">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9A4A86">
        <w:rPr>
          <w:rFonts w:ascii="Arial" w:eastAsia="Times New Roman" w:hAnsi="Arial" w:cs="Arial"/>
          <w:color w:val="0F243E" w:themeColor="text2" w:themeShade="80"/>
          <w:lang w:eastAsia="pl-PL"/>
        </w:rPr>
        <w:t>str</w:t>
      </w:r>
      <w:proofErr w:type="gramEnd"/>
      <w:r w:rsidRPr="009A4A86">
        <w:rPr>
          <w:rFonts w:ascii="Arial" w:eastAsia="Times New Roman" w:hAnsi="Arial" w:cs="Arial"/>
          <w:color w:val="0F243E" w:themeColor="text2" w:themeShade="80"/>
          <w:lang w:eastAsia="pl-PL"/>
        </w:rPr>
        <w:t xml:space="preserve">. 1), dalej „RODO”, informuję, że: </w:t>
      </w:r>
    </w:p>
    <w:p w14:paraId="51403803" w14:textId="77777777" w:rsidR="00D347BD" w:rsidRPr="009A4A86" w:rsidRDefault="00D347BD" w:rsidP="00D347BD">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14:paraId="27B19964" w14:textId="77777777" w:rsidR="00D347BD" w:rsidRPr="009A4A86" w:rsidRDefault="00D347BD" w:rsidP="00D347BD">
      <w:pPr>
        <w:numPr>
          <w:ilvl w:val="0"/>
          <w:numId w:val="3"/>
        </w:numPr>
        <w:spacing w:after="0"/>
        <w:ind w:left="567" w:hanging="283"/>
        <w:jc w:val="both"/>
        <w:rPr>
          <w:rFonts w:ascii="Arial" w:eastAsia="Times New Roman" w:hAnsi="Arial" w:cs="Arial"/>
          <w:color w:val="0F243E" w:themeColor="text2" w:themeShade="80"/>
          <w:lang w:eastAsia="pl-PL"/>
        </w:rPr>
      </w:pPr>
      <w:proofErr w:type="gramStart"/>
      <w:r w:rsidRPr="009A4A86">
        <w:rPr>
          <w:rFonts w:ascii="Arial" w:eastAsia="Times New Roman" w:hAnsi="Arial" w:cs="Arial"/>
          <w:color w:val="0F243E" w:themeColor="text2" w:themeShade="80"/>
          <w:lang w:eastAsia="pl-PL"/>
        </w:rPr>
        <w:t>kontakt</w:t>
      </w:r>
      <w:proofErr w:type="gramEnd"/>
      <w:r w:rsidRPr="009A4A86">
        <w:rPr>
          <w:rFonts w:ascii="Arial" w:eastAsia="Times New Roman" w:hAnsi="Arial" w:cs="Arial"/>
          <w:color w:val="0F243E" w:themeColor="text2" w:themeShade="80"/>
          <w:lang w:eastAsia="pl-PL"/>
        </w:rPr>
        <w:t xml:space="preserve"> z inspektorem ochrony danych w Regionalnej Dyrekcji Ochrony Środowiska </w:t>
      </w:r>
      <w:r>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20"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14:paraId="6356640C" w14:textId="77777777" w:rsidR="00D347BD" w:rsidRPr="008C70CA" w:rsidRDefault="00D347BD" w:rsidP="00D347BD">
      <w:pPr>
        <w:pStyle w:val="Akapitzlist"/>
        <w:spacing w:line="276" w:lineRule="auto"/>
        <w:ind w:left="567"/>
        <w:contextualSpacing/>
        <w:jc w:val="both"/>
        <w:rPr>
          <w:rFonts w:ascii="Arial" w:hAnsi="Arial" w:cs="Arial"/>
          <w:color w:val="0F243E" w:themeColor="text2" w:themeShade="80"/>
          <w:sz w:val="22"/>
          <w:szCs w:val="22"/>
        </w:rPr>
      </w:pPr>
      <w:r w:rsidRPr="008C70CA">
        <w:rPr>
          <w:rFonts w:ascii="Arial" w:hAnsi="Arial" w:cs="Arial"/>
          <w:color w:val="0F243E" w:themeColor="text2" w:themeShade="80"/>
          <w:sz w:val="22"/>
          <w:szCs w:val="22"/>
        </w:rPr>
        <w:t>Pani/Pana dane osobowe przetwarzane będą na podstawie art. 6 ust. 1 lit. c</w:t>
      </w:r>
      <w:r w:rsidRPr="008C70CA">
        <w:rPr>
          <w:rFonts w:ascii="Arial" w:hAnsi="Arial" w:cs="Arial"/>
          <w:i/>
          <w:color w:val="0F243E" w:themeColor="text2" w:themeShade="80"/>
          <w:sz w:val="22"/>
          <w:szCs w:val="22"/>
        </w:rPr>
        <w:t xml:space="preserve"> </w:t>
      </w:r>
      <w:r w:rsidRPr="008C70CA">
        <w:rPr>
          <w:rFonts w:ascii="Arial" w:hAnsi="Arial" w:cs="Arial"/>
          <w:color w:val="0F243E" w:themeColor="text2" w:themeShade="80"/>
          <w:sz w:val="22"/>
          <w:szCs w:val="22"/>
        </w:rPr>
        <w:t xml:space="preserve">RODO w celu związanym z postępowaniem o udzielenie zamówienia publicznego na usługę pn. </w:t>
      </w:r>
      <w:r w:rsidRPr="000E31F7">
        <w:rPr>
          <w:rFonts w:ascii="Arial" w:hAnsi="Arial" w:cs="Arial"/>
          <w:b/>
          <w:color w:val="365F91" w:themeColor="accent1" w:themeShade="BF"/>
          <w:sz w:val="22"/>
          <w:szCs w:val="22"/>
        </w:rPr>
        <w:t>„</w:t>
      </w:r>
      <w:r w:rsidR="0068186D" w:rsidRPr="00920514">
        <w:rPr>
          <w:rFonts w:ascii="Arial" w:hAnsi="Arial" w:cs="Arial"/>
          <w:b/>
          <w:bCs/>
          <w:color w:val="365F91" w:themeColor="accent1" w:themeShade="BF"/>
          <w:sz w:val="22"/>
          <w:szCs w:val="22"/>
        </w:rPr>
        <w:t xml:space="preserve">Ocena wpływu wykonanych działań na stan zachowania siedlisk w obszarach Natura 2000: Orle, Ostoja </w:t>
      </w:r>
      <w:proofErr w:type="spellStart"/>
      <w:r w:rsidR="0068186D" w:rsidRPr="00920514">
        <w:rPr>
          <w:rFonts w:ascii="Arial" w:hAnsi="Arial" w:cs="Arial"/>
          <w:b/>
          <w:bCs/>
          <w:color w:val="365F91" w:themeColor="accent1" w:themeShade="BF"/>
          <w:sz w:val="22"/>
          <w:szCs w:val="22"/>
        </w:rPr>
        <w:t>Zapceńska</w:t>
      </w:r>
      <w:proofErr w:type="spellEnd"/>
      <w:r w:rsidR="0068186D" w:rsidRPr="00920514">
        <w:rPr>
          <w:rFonts w:ascii="Arial" w:hAnsi="Arial" w:cs="Arial"/>
          <w:b/>
          <w:bCs/>
          <w:color w:val="365F91" w:themeColor="accent1" w:themeShade="BF"/>
          <w:sz w:val="22"/>
          <w:szCs w:val="22"/>
        </w:rPr>
        <w:t>, Bielawskie Błota w ramach projektu nr POIS.02.04.00-00-0108/16 pn. Ochrona siedlisk i gatunków terenów nieleśnych zależnych od wód</w:t>
      </w:r>
      <w:r w:rsidRPr="009A024D">
        <w:rPr>
          <w:rFonts w:ascii="Arial" w:hAnsi="Arial" w:cs="Arial"/>
          <w:b/>
          <w:bCs/>
          <w:color w:val="365F91" w:themeColor="accent1" w:themeShade="BF"/>
          <w:sz w:val="22"/>
          <w:szCs w:val="22"/>
        </w:rPr>
        <w:t>” (znak sprawy: OI.I.261.1.</w:t>
      </w:r>
      <w:r>
        <w:rPr>
          <w:rFonts w:ascii="Arial" w:hAnsi="Arial" w:cs="Arial"/>
          <w:b/>
          <w:bCs/>
          <w:color w:val="365F91" w:themeColor="accent1" w:themeShade="BF"/>
          <w:sz w:val="22"/>
          <w:szCs w:val="22"/>
          <w:lang w:val="pl-PL"/>
        </w:rPr>
        <w:t>2</w:t>
      </w:r>
      <w:r w:rsidR="0068186D">
        <w:rPr>
          <w:rFonts w:ascii="Arial" w:hAnsi="Arial" w:cs="Arial"/>
          <w:b/>
          <w:bCs/>
          <w:color w:val="365F91" w:themeColor="accent1" w:themeShade="BF"/>
          <w:sz w:val="22"/>
          <w:szCs w:val="22"/>
          <w:lang w:val="pl-PL"/>
        </w:rPr>
        <w:t>5</w:t>
      </w:r>
      <w:r w:rsidRPr="009A024D">
        <w:rPr>
          <w:rFonts w:ascii="Arial" w:hAnsi="Arial" w:cs="Arial"/>
          <w:b/>
          <w:bCs/>
          <w:color w:val="365F91" w:themeColor="accent1" w:themeShade="BF"/>
          <w:sz w:val="22"/>
          <w:szCs w:val="22"/>
        </w:rPr>
        <w:t>.202</w:t>
      </w:r>
      <w:r>
        <w:rPr>
          <w:rFonts w:ascii="Arial" w:hAnsi="Arial" w:cs="Arial"/>
          <w:b/>
          <w:bCs/>
          <w:color w:val="365F91" w:themeColor="accent1" w:themeShade="BF"/>
          <w:sz w:val="22"/>
          <w:szCs w:val="22"/>
          <w:lang w:val="pl-PL"/>
        </w:rPr>
        <w:t>2</w:t>
      </w:r>
      <w:r w:rsidRPr="009A024D">
        <w:rPr>
          <w:rFonts w:ascii="Arial" w:hAnsi="Arial" w:cs="Arial"/>
          <w:b/>
          <w:bCs/>
          <w:color w:val="365F91" w:themeColor="accent1" w:themeShade="BF"/>
          <w:sz w:val="22"/>
          <w:szCs w:val="22"/>
        </w:rPr>
        <w:t>.</w:t>
      </w:r>
      <w:r w:rsidRPr="009A024D">
        <w:rPr>
          <w:rFonts w:ascii="Arial" w:hAnsi="Arial" w:cs="Arial"/>
          <w:b/>
          <w:bCs/>
          <w:color w:val="365F91" w:themeColor="accent1" w:themeShade="BF"/>
          <w:sz w:val="22"/>
          <w:szCs w:val="22"/>
          <w:lang w:val="pl-PL"/>
        </w:rPr>
        <w:t>IW</w:t>
      </w:r>
      <w:r w:rsidRPr="009A024D">
        <w:rPr>
          <w:rFonts w:ascii="Arial" w:hAnsi="Arial" w:cs="Arial"/>
          <w:b/>
          <w:bCs/>
          <w:color w:val="365F91" w:themeColor="accent1" w:themeShade="BF"/>
          <w:sz w:val="22"/>
          <w:szCs w:val="22"/>
        </w:rPr>
        <w:t xml:space="preserve">) </w:t>
      </w:r>
      <w:r w:rsidRPr="008C70CA">
        <w:rPr>
          <w:rFonts w:ascii="Arial" w:hAnsi="Arial" w:cs="Arial"/>
          <w:bCs/>
          <w:color w:val="0F243E" w:themeColor="text2" w:themeShade="80"/>
          <w:sz w:val="22"/>
          <w:szCs w:val="22"/>
        </w:rPr>
        <w:t>realizowan</w:t>
      </w:r>
      <w:r>
        <w:rPr>
          <w:rFonts w:ascii="Arial" w:hAnsi="Arial" w:cs="Arial"/>
          <w:bCs/>
          <w:color w:val="0F243E" w:themeColor="text2" w:themeShade="80"/>
          <w:sz w:val="22"/>
          <w:szCs w:val="22"/>
          <w:lang w:val="pl-PL"/>
        </w:rPr>
        <w:t>ą</w:t>
      </w:r>
      <w:r w:rsidRPr="008C70CA">
        <w:rPr>
          <w:rFonts w:ascii="Arial" w:hAnsi="Arial" w:cs="Arial"/>
          <w:b/>
          <w:bCs/>
          <w:color w:val="0F243E" w:themeColor="text2" w:themeShade="80"/>
          <w:sz w:val="22"/>
          <w:szCs w:val="22"/>
        </w:rPr>
        <w:t xml:space="preserve"> </w:t>
      </w:r>
      <w:r w:rsidRPr="008C70CA">
        <w:rPr>
          <w:rFonts w:ascii="Arial" w:hAnsi="Arial" w:cs="Arial"/>
          <w:color w:val="0F243E" w:themeColor="text2" w:themeShade="80"/>
          <w:sz w:val="22"/>
          <w:szCs w:val="22"/>
        </w:rPr>
        <w:t>w trybie podstawowym z negocjacji;</w:t>
      </w:r>
    </w:p>
    <w:p w14:paraId="04490E95" w14:textId="77777777" w:rsidR="00D347BD" w:rsidRPr="009A4A86" w:rsidRDefault="00D347BD" w:rsidP="00D347BD">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Pr="009A4A86">
        <w:rPr>
          <w:rFonts w:ascii="Arial" w:eastAsia="Times New Roman" w:hAnsi="Arial" w:cs="Arial"/>
          <w:color w:val="0F243E" w:themeColor="text2" w:themeShade="80"/>
          <w:lang w:eastAsia="x-none"/>
        </w:rPr>
        <w:t>września</w:t>
      </w:r>
      <w:r w:rsidRPr="009A4A86">
        <w:rPr>
          <w:rFonts w:ascii="Arial" w:eastAsia="Times New Roman" w:hAnsi="Arial" w:cs="Arial"/>
          <w:color w:val="0F243E" w:themeColor="text2" w:themeShade="80"/>
          <w:lang w:val="x-none" w:eastAsia="x-none"/>
        </w:rPr>
        <w:t xml:space="preserve"> 20</w:t>
      </w:r>
      <w:r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Pr="009A4A86">
        <w:rPr>
          <w:rFonts w:ascii="Arial" w:eastAsia="Times New Roman" w:hAnsi="Arial" w:cs="Arial"/>
          <w:color w:val="0F243E" w:themeColor="text2" w:themeShade="80"/>
          <w:lang w:eastAsia="x-none"/>
        </w:rPr>
        <w:t>t.j</w:t>
      </w:r>
      <w:proofErr w:type="spellEnd"/>
      <w:r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Pr="009A4A86">
        <w:rPr>
          <w:rFonts w:ascii="Arial" w:eastAsia="Times New Roman" w:hAnsi="Arial" w:cs="Arial"/>
          <w:color w:val="0F243E" w:themeColor="text2" w:themeShade="80"/>
          <w:lang w:eastAsia="x-none"/>
        </w:rPr>
        <w:t xml:space="preserve"> </w:t>
      </w:r>
      <w:proofErr w:type="gramStart"/>
      <w:r w:rsidRPr="009A4A86">
        <w:rPr>
          <w:rFonts w:ascii="Arial" w:eastAsia="Times New Roman" w:hAnsi="Arial" w:cs="Arial"/>
          <w:color w:val="0F243E" w:themeColor="text2" w:themeShade="80"/>
          <w:lang w:eastAsia="x-none"/>
        </w:rPr>
        <w:t>poz</w:t>
      </w:r>
      <w:proofErr w:type="gramEnd"/>
      <w:r w:rsidRPr="009A4A86">
        <w:rPr>
          <w:rFonts w:ascii="Arial" w:eastAsia="Times New Roman" w:hAnsi="Arial" w:cs="Arial"/>
          <w:color w:val="0F243E" w:themeColor="text2" w:themeShade="80"/>
          <w:lang w:eastAsia="x-none"/>
        </w:rPr>
        <w:t xml:space="preserve">. </w:t>
      </w:r>
      <w:r>
        <w:rPr>
          <w:rFonts w:ascii="Arial" w:eastAsia="Times New Roman" w:hAnsi="Arial" w:cs="Arial"/>
          <w:color w:val="0F243E" w:themeColor="text2" w:themeShade="80"/>
          <w:lang w:eastAsia="x-none"/>
        </w:rPr>
        <w:t>1129</w:t>
      </w:r>
      <w:r w:rsidRPr="009A4A86">
        <w:rPr>
          <w:rFonts w:ascii="Arial" w:eastAsia="Times New Roman" w:hAnsi="Arial" w:cs="Arial"/>
          <w:color w:val="0F243E" w:themeColor="text2" w:themeShade="80"/>
          <w:lang w:eastAsia="x-none"/>
        </w:rPr>
        <w:t xml:space="preserve"> 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14:paraId="01C12507" w14:textId="77777777" w:rsidR="00D347BD" w:rsidRPr="009A4A86" w:rsidRDefault="00D347BD" w:rsidP="00D347BD">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14:paraId="69B6282D" w14:textId="77777777" w:rsidR="00D347BD" w:rsidRPr="009A4A86" w:rsidRDefault="00D347BD" w:rsidP="00D347BD">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14:paraId="0C302DC1" w14:textId="77777777" w:rsidR="00D347BD" w:rsidRPr="009A4A86" w:rsidRDefault="00D347BD" w:rsidP="00D347BD">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14:paraId="2F5802B5" w14:textId="77777777" w:rsidR="00D347BD" w:rsidRPr="009A4A86" w:rsidRDefault="00D347BD" w:rsidP="00D347BD">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14:paraId="5E6C9911" w14:textId="77777777" w:rsidR="00D347BD" w:rsidRPr="009A4A86" w:rsidRDefault="00D347BD" w:rsidP="00D347BD">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14:paraId="07390DAD" w14:textId="77777777" w:rsidR="00D347BD" w:rsidRPr="009A4A86" w:rsidRDefault="00D347BD" w:rsidP="00D347BD">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14:paraId="32CE59ED" w14:textId="77777777" w:rsidR="00D347BD" w:rsidRPr="009A4A86" w:rsidRDefault="00D347BD" w:rsidP="00D347BD">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14:paraId="315C95CA" w14:textId="77777777" w:rsidR="00D347BD" w:rsidRPr="009A4A86" w:rsidRDefault="00D347BD" w:rsidP="00D347BD">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14:paraId="47EB452B" w14:textId="77777777" w:rsidR="00D347BD" w:rsidRPr="009A4A86" w:rsidRDefault="00D347BD" w:rsidP="00D347BD">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14:paraId="27C953D8" w14:textId="77777777" w:rsidR="00D347BD" w:rsidRPr="009A4A86" w:rsidRDefault="00D347BD" w:rsidP="00D347BD">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14:paraId="71A25B69" w14:textId="77777777" w:rsidR="00D347BD" w:rsidRPr="0001750D" w:rsidRDefault="00D347BD" w:rsidP="00D347BD">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14:paraId="7C99B218" w14:textId="77777777" w:rsidR="00D347BD" w:rsidRPr="009A4A86" w:rsidRDefault="00D347BD" w:rsidP="00D347BD">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14:paraId="2F5232BD" w14:textId="77777777" w:rsidR="00D347BD" w:rsidRPr="009A4A86" w:rsidRDefault="00D347BD" w:rsidP="00D347BD">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14:paraId="7F714569" w14:textId="77777777" w:rsidR="00D347BD" w:rsidRPr="009A4A86" w:rsidRDefault="00D347BD" w:rsidP="00D347BD">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14:paraId="3780DBA9" w14:textId="77777777" w:rsidR="00D347BD" w:rsidRPr="009A4A86" w:rsidRDefault="00D347BD" w:rsidP="00D347BD">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14:paraId="6577A873" w14:textId="77777777" w:rsidR="00D347BD" w:rsidRPr="009A4A86" w:rsidRDefault="00D347BD" w:rsidP="00D347BD">
      <w:pPr>
        <w:tabs>
          <w:tab w:val="left" w:pos="284"/>
          <w:tab w:val="left" w:pos="426"/>
        </w:tabs>
        <w:suppressAutoHyphens/>
        <w:autoSpaceDN w:val="0"/>
        <w:spacing w:after="0"/>
        <w:jc w:val="both"/>
        <w:textAlignment w:val="baseline"/>
        <w:rPr>
          <w:rFonts w:ascii="Arial" w:eastAsia="Times New Roman" w:hAnsi="Arial" w:cs="Arial"/>
          <w:color w:val="0F243E" w:themeColor="text2" w:themeShade="80"/>
          <w:kern w:val="3"/>
          <w:lang w:eastAsia="pl-PL"/>
        </w:rPr>
      </w:pPr>
    </w:p>
    <w:p w14:paraId="3A863D9D" w14:textId="77777777" w:rsidR="00D347BD" w:rsidRDefault="00D347BD" w:rsidP="00D347BD">
      <w:pPr>
        <w:suppressAutoHyphens/>
        <w:autoSpaceDN w:val="0"/>
        <w:spacing w:after="0"/>
        <w:jc w:val="center"/>
        <w:textAlignment w:val="baseline"/>
        <w:rPr>
          <w:rFonts w:ascii="Arial" w:eastAsia="Times New Roman" w:hAnsi="Arial" w:cs="Arial"/>
          <w:color w:val="365F91"/>
          <w:kern w:val="3"/>
          <w:lang w:eastAsia="pl-PL"/>
        </w:rPr>
      </w:pPr>
    </w:p>
    <w:p w14:paraId="4AF670D9" w14:textId="77777777" w:rsidR="00D347BD" w:rsidRDefault="00D347BD" w:rsidP="00D347BD">
      <w:pPr>
        <w:suppressAutoHyphens/>
        <w:autoSpaceDN w:val="0"/>
        <w:spacing w:after="0"/>
        <w:jc w:val="center"/>
        <w:textAlignment w:val="baseline"/>
        <w:rPr>
          <w:rFonts w:ascii="Arial" w:eastAsia="Times New Roman" w:hAnsi="Arial" w:cs="Arial"/>
          <w:color w:val="365F91"/>
          <w:kern w:val="3"/>
          <w:lang w:eastAsia="pl-PL"/>
        </w:rPr>
      </w:pPr>
    </w:p>
    <w:p w14:paraId="6B54133D" w14:textId="77777777" w:rsidR="00D347BD" w:rsidRDefault="00D347BD" w:rsidP="00D347BD">
      <w:pPr>
        <w:suppressAutoHyphens/>
        <w:autoSpaceDN w:val="0"/>
        <w:spacing w:after="0"/>
        <w:jc w:val="center"/>
        <w:textAlignment w:val="baseline"/>
        <w:rPr>
          <w:rFonts w:ascii="Arial" w:eastAsia="Times New Roman" w:hAnsi="Arial" w:cs="Arial"/>
          <w:color w:val="365F91"/>
          <w:kern w:val="3"/>
          <w:lang w:eastAsia="pl-PL"/>
        </w:rPr>
      </w:pPr>
    </w:p>
    <w:p w14:paraId="13730645" w14:textId="77777777" w:rsidR="00D347BD" w:rsidRPr="00741C86" w:rsidRDefault="00D347BD" w:rsidP="00D347BD">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Layout w:type="fixed"/>
        <w:tblCellMar>
          <w:left w:w="10" w:type="dxa"/>
          <w:right w:w="10" w:type="dxa"/>
        </w:tblCellMar>
        <w:tblLook w:val="0000" w:firstRow="0" w:lastRow="0" w:firstColumn="0" w:lastColumn="0" w:noHBand="0" w:noVBand="0"/>
      </w:tblPr>
      <w:tblGrid>
        <w:gridCol w:w="4605"/>
        <w:gridCol w:w="3583"/>
      </w:tblGrid>
      <w:tr w:rsidR="00D347BD" w:rsidRPr="00FB4779" w14:paraId="43B8C453" w14:textId="77777777" w:rsidTr="00D347BD">
        <w:trPr>
          <w:jc w:val="center"/>
        </w:trPr>
        <w:tc>
          <w:tcPr>
            <w:tcW w:w="4605" w:type="dxa"/>
            <w:tcMar>
              <w:top w:w="0" w:type="dxa"/>
              <w:left w:w="108" w:type="dxa"/>
              <w:bottom w:w="0" w:type="dxa"/>
              <w:right w:w="108" w:type="dxa"/>
            </w:tcMar>
          </w:tcPr>
          <w:p w14:paraId="3EC44954" w14:textId="77777777" w:rsidR="00D347BD" w:rsidRPr="00FB4779" w:rsidRDefault="00D347BD" w:rsidP="00D347BD">
            <w:pPr>
              <w:suppressAutoHyphens/>
              <w:autoSpaceDN w:val="0"/>
              <w:spacing w:after="0"/>
              <w:jc w:val="both"/>
              <w:textAlignment w:val="baseline"/>
              <w:rPr>
                <w:rFonts w:ascii="Arial" w:eastAsia="Times New Roman" w:hAnsi="Arial" w:cs="Arial"/>
                <w:bCs/>
                <w:color w:val="365F91"/>
                <w:kern w:val="3"/>
                <w:lang w:eastAsia="pl-PL"/>
              </w:rPr>
            </w:pPr>
            <w:r w:rsidRPr="00FB4779">
              <w:rPr>
                <w:rFonts w:ascii="Arial" w:eastAsia="Times New Roman" w:hAnsi="Arial" w:cs="Arial"/>
                <w:bCs/>
                <w:color w:val="365F91"/>
                <w:kern w:val="3"/>
                <w:lang w:eastAsia="pl-PL"/>
              </w:rPr>
              <w:t>Sporządził</w:t>
            </w:r>
          </w:p>
          <w:p w14:paraId="0B3DE134" w14:textId="77777777" w:rsidR="00D347BD" w:rsidRPr="00FB4779" w:rsidRDefault="00D347BD" w:rsidP="00D347BD">
            <w:pPr>
              <w:suppressAutoHyphens/>
              <w:autoSpaceDN w:val="0"/>
              <w:spacing w:after="0"/>
              <w:jc w:val="both"/>
              <w:textAlignment w:val="baseline"/>
              <w:rPr>
                <w:rFonts w:ascii="Arial" w:eastAsia="Times New Roman" w:hAnsi="Arial" w:cs="Arial"/>
                <w:color w:val="365F91"/>
                <w:kern w:val="3"/>
                <w:lang w:eastAsia="pl-PL"/>
              </w:rPr>
            </w:pPr>
          </w:p>
          <w:p w14:paraId="5FF53884" w14:textId="77777777" w:rsidR="00D347BD" w:rsidRPr="00FB4779" w:rsidRDefault="00D347BD" w:rsidP="00D347BD">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_____________________________</w:t>
            </w:r>
          </w:p>
          <w:p w14:paraId="5D861BBC" w14:textId="77777777" w:rsidR="00D347BD" w:rsidRPr="00FB4779" w:rsidRDefault="00D347BD" w:rsidP="00D347BD">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14:paraId="7CE2D7D4" w14:textId="77777777" w:rsidR="00D347BD" w:rsidRPr="00FB4779" w:rsidRDefault="00D347BD" w:rsidP="00D347BD">
            <w:pPr>
              <w:suppressAutoHyphens/>
              <w:autoSpaceDN w:val="0"/>
              <w:spacing w:after="0"/>
              <w:jc w:val="both"/>
              <w:textAlignment w:val="baseline"/>
              <w:rPr>
                <w:rFonts w:ascii="Arial" w:eastAsia="Times New Roman" w:hAnsi="Arial" w:cs="Arial"/>
                <w:bCs/>
                <w:color w:val="365F91"/>
                <w:kern w:val="3"/>
                <w:lang w:eastAsia="pl-PL"/>
              </w:rPr>
            </w:pPr>
            <w:r w:rsidRPr="00FB4779">
              <w:rPr>
                <w:rFonts w:ascii="Arial" w:eastAsia="Times New Roman" w:hAnsi="Arial" w:cs="Arial"/>
                <w:bCs/>
                <w:color w:val="365F91"/>
                <w:kern w:val="3"/>
                <w:lang w:eastAsia="pl-PL"/>
              </w:rPr>
              <w:t>Zatwierdził</w:t>
            </w:r>
          </w:p>
          <w:p w14:paraId="257EECBC" w14:textId="77777777" w:rsidR="00D347BD" w:rsidRPr="00FB4779" w:rsidRDefault="00D347BD" w:rsidP="00D347BD">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___________________________</w:t>
            </w:r>
          </w:p>
          <w:p w14:paraId="114CA092" w14:textId="77777777" w:rsidR="00D347BD" w:rsidRPr="00FB4779" w:rsidRDefault="00D347BD" w:rsidP="00D347BD">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(data i podpis)</w:t>
            </w:r>
          </w:p>
        </w:tc>
      </w:tr>
      <w:tr w:rsidR="00D347BD" w:rsidRPr="00741C86" w14:paraId="15ED2878" w14:textId="77777777" w:rsidTr="00D347BD">
        <w:trPr>
          <w:jc w:val="center"/>
        </w:trPr>
        <w:tc>
          <w:tcPr>
            <w:tcW w:w="4605" w:type="dxa"/>
            <w:tcMar>
              <w:top w:w="0" w:type="dxa"/>
              <w:left w:w="108" w:type="dxa"/>
              <w:bottom w:w="0" w:type="dxa"/>
              <w:right w:w="108" w:type="dxa"/>
            </w:tcMar>
          </w:tcPr>
          <w:p w14:paraId="22508257" w14:textId="77777777" w:rsidR="00D347BD" w:rsidRPr="00741C86" w:rsidRDefault="00D347BD" w:rsidP="00D347BD">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14:paraId="05A50373" w14:textId="77777777" w:rsidR="00D347BD" w:rsidRPr="00741C86" w:rsidRDefault="00D347BD" w:rsidP="00D347BD">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14:paraId="2681FCF7" w14:textId="77777777" w:rsidR="00D347BD" w:rsidRPr="00741C86" w:rsidRDefault="00D347BD" w:rsidP="00D347BD">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14:paraId="63D24D52" w14:textId="77777777" w:rsidR="00D347BD" w:rsidRPr="00741C86" w:rsidRDefault="00D347BD" w:rsidP="00D347BD">
            <w:pPr>
              <w:suppressAutoHyphens/>
              <w:autoSpaceDN w:val="0"/>
              <w:spacing w:after="0"/>
              <w:jc w:val="both"/>
              <w:textAlignment w:val="baseline"/>
              <w:rPr>
                <w:rFonts w:ascii="Arial" w:eastAsia="Times New Roman" w:hAnsi="Arial" w:cs="Arial"/>
                <w:color w:val="365F91"/>
                <w:kern w:val="3"/>
                <w:lang w:eastAsia="pl-PL"/>
              </w:rPr>
            </w:pPr>
          </w:p>
        </w:tc>
      </w:tr>
    </w:tbl>
    <w:p w14:paraId="463649BA" w14:textId="77777777" w:rsidR="00D347BD" w:rsidRDefault="00D347BD" w:rsidP="00D347BD">
      <w:pPr>
        <w:spacing w:after="0" w:line="240" w:lineRule="auto"/>
        <w:rPr>
          <w:rFonts w:ascii="Arial" w:eastAsia="Times New Roman" w:hAnsi="Arial" w:cs="Arial"/>
          <w:b/>
          <w:color w:val="0F243E" w:themeColor="text2" w:themeShade="80"/>
          <w:sz w:val="20"/>
          <w:szCs w:val="20"/>
          <w:u w:val="single"/>
          <w:lang w:eastAsia="pl-PL"/>
        </w:rPr>
      </w:pPr>
    </w:p>
    <w:p w14:paraId="2BB73F03" w14:textId="77777777" w:rsidR="00D347BD" w:rsidRDefault="00D347BD" w:rsidP="00D347BD">
      <w:pPr>
        <w:spacing w:after="0" w:line="240" w:lineRule="auto"/>
        <w:rPr>
          <w:rFonts w:ascii="Arial" w:eastAsia="Times New Roman" w:hAnsi="Arial" w:cs="Arial"/>
          <w:b/>
          <w:color w:val="0F243E" w:themeColor="text2" w:themeShade="80"/>
          <w:sz w:val="20"/>
          <w:szCs w:val="20"/>
          <w:u w:val="single"/>
          <w:lang w:eastAsia="pl-PL"/>
        </w:rPr>
      </w:pPr>
    </w:p>
    <w:p w14:paraId="2FF912C8" w14:textId="77777777" w:rsidR="00D347BD" w:rsidRPr="009A024D" w:rsidRDefault="00D347BD" w:rsidP="00D347BD">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14:paraId="01526172" w14:textId="5A809324" w:rsidR="00D347BD" w:rsidRPr="009A024D" w:rsidRDefault="00D347BD" w:rsidP="00D347BD">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Pr>
          <w:rFonts w:ascii="Arial" w:eastAsia="Times New Roman" w:hAnsi="Arial" w:cs="Arial"/>
          <w:b/>
          <w:bCs/>
          <w:i/>
          <w:iCs/>
          <w:color w:val="0F243E" w:themeColor="text2" w:themeShade="80"/>
          <w:sz w:val="20"/>
          <w:szCs w:val="20"/>
          <w:lang w:eastAsia="pl-PL"/>
        </w:rPr>
        <w:t>nr 1 OPIS PRZEDMIOTU ZAMÓWIENIA</w:t>
      </w:r>
    </w:p>
    <w:p w14:paraId="5070FD46" w14:textId="77777777" w:rsidR="00D347BD" w:rsidRPr="009A024D" w:rsidRDefault="00D347BD" w:rsidP="00D347BD">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14:paraId="19B13C60" w14:textId="77777777" w:rsidR="00D347BD" w:rsidRPr="009A024D" w:rsidRDefault="00D347BD" w:rsidP="00D347BD">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14:paraId="3F65FAED" w14:textId="77777777" w:rsidR="00D347BD" w:rsidRPr="009A024D" w:rsidRDefault="00D347BD" w:rsidP="00D347BD">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14:paraId="46583DF3" w14:textId="77777777" w:rsidR="00D347BD" w:rsidRPr="009A024D" w:rsidRDefault="00D347BD" w:rsidP="00D347BD">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nr 5  Wykaz</w:t>
      </w:r>
      <w:proofErr w:type="gramEnd"/>
      <w:r w:rsidRPr="009A024D">
        <w:rPr>
          <w:rFonts w:ascii="Arial" w:eastAsia="Times New Roman" w:hAnsi="Arial" w:cs="Arial"/>
          <w:b/>
          <w:bCs/>
          <w:i/>
          <w:iCs/>
          <w:color w:val="0F243E" w:themeColor="text2" w:themeShade="80"/>
          <w:sz w:val="20"/>
          <w:szCs w:val="20"/>
          <w:lang w:eastAsia="pl-PL"/>
        </w:rPr>
        <w:t xml:space="preserve"> usług</w:t>
      </w:r>
    </w:p>
    <w:p w14:paraId="424D63AD" w14:textId="77777777" w:rsidR="00D347BD" w:rsidRPr="009A024D" w:rsidRDefault="00D347BD" w:rsidP="00D347BD">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nr 6  Wzór</w:t>
      </w:r>
      <w:proofErr w:type="gramEnd"/>
      <w:r w:rsidRPr="009A024D">
        <w:rPr>
          <w:rFonts w:ascii="Arial" w:eastAsia="Times New Roman" w:hAnsi="Arial" w:cs="Arial"/>
          <w:b/>
          <w:bCs/>
          <w:i/>
          <w:iCs/>
          <w:color w:val="0F243E" w:themeColor="text2" w:themeShade="80"/>
          <w:sz w:val="20"/>
          <w:szCs w:val="20"/>
          <w:lang w:eastAsia="pl-PL"/>
        </w:rPr>
        <w:t xml:space="preserve"> umowy</w:t>
      </w:r>
    </w:p>
    <w:p w14:paraId="2DF5B9DE" w14:textId="77777777" w:rsidR="00D347BD" w:rsidRPr="009A024D" w:rsidRDefault="00D347BD" w:rsidP="00D347BD">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nr 7  Oświadczenie</w:t>
      </w:r>
      <w:proofErr w:type="gramEnd"/>
      <w:r w:rsidRPr="009A024D">
        <w:rPr>
          <w:rFonts w:ascii="Arial" w:eastAsia="Times New Roman" w:hAnsi="Arial" w:cs="Arial"/>
          <w:b/>
          <w:bCs/>
          <w:i/>
          <w:iCs/>
          <w:color w:val="0F243E" w:themeColor="text2" w:themeShade="80"/>
          <w:sz w:val="20"/>
          <w:szCs w:val="20"/>
          <w:lang w:eastAsia="pl-PL"/>
        </w:rPr>
        <w:t xml:space="preserve"> o przynależności do grupy kapitałowej </w:t>
      </w:r>
    </w:p>
    <w:p w14:paraId="46E84134" w14:textId="77777777" w:rsidR="00D347BD" w:rsidRPr="009A024D" w:rsidRDefault="00D347BD" w:rsidP="00D347BD">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nr 8  Wzór</w:t>
      </w:r>
      <w:proofErr w:type="gramEnd"/>
      <w:r w:rsidRPr="009A024D">
        <w:rPr>
          <w:rFonts w:ascii="Arial" w:eastAsia="Times New Roman" w:hAnsi="Arial" w:cs="Arial"/>
          <w:b/>
          <w:bCs/>
          <w:i/>
          <w:iCs/>
          <w:color w:val="0F243E" w:themeColor="text2" w:themeShade="80"/>
          <w:sz w:val="20"/>
          <w:szCs w:val="20"/>
          <w:lang w:eastAsia="pl-PL"/>
        </w:rPr>
        <w:t xml:space="preserve"> zobowiązania podmiotów trzecich</w:t>
      </w:r>
    </w:p>
    <w:p w14:paraId="571A53A3" w14:textId="77777777" w:rsidR="00D347BD" w:rsidRDefault="00D347BD" w:rsidP="00D347BD">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9 Wykaz osób</w:t>
      </w:r>
    </w:p>
    <w:p w14:paraId="280775B3" w14:textId="77777777" w:rsidR="00D347BD" w:rsidRPr="009A024D" w:rsidRDefault="00D347BD" w:rsidP="00D347BD">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10 Protokoły odbioru</w:t>
      </w:r>
    </w:p>
    <w:p w14:paraId="413B1391" w14:textId="77777777" w:rsidR="00D347BD" w:rsidRPr="009A024D" w:rsidRDefault="00D347BD" w:rsidP="00D347BD">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p w14:paraId="126A7CB7" w14:textId="77777777" w:rsidR="00D347BD" w:rsidRDefault="00D347BD" w:rsidP="009246DB">
      <w:pPr>
        <w:ind w:left="567" w:hanging="283"/>
        <w:jc w:val="both"/>
        <w:rPr>
          <w:rFonts w:ascii="Arial" w:eastAsia="Times New Roman" w:hAnsi="Arial" w:cs="Arial"/>
          <w:color w:val="0F243E"/>
          <w:lang w:eastAsia="pl-PL"/>
        </w:rPr>
      </w:pPr>
    </w:p>
    <w:p w14:paraId="1A3F468F" w14:textId="77777777" w:rsidR="00694007" w:rsidRPr="009A024D" w:rsidRDefault="00694007" w:rsidP="000A6992">
      <w:pPr>
        <w:widowControl w:val="0"/>
        <w:suppressAutoHyphens/>
        <w:spacing w:before="120" w:after="0" w:line="240" w:lineRule="auto"/>
        <w:ind w:left="568"/>
        <w:rPr>
          <w:color w:val="0F243E" w:themeColor="text2" w:themeShade="80"/>
        </w:rPr>
      </w:pPr>
    </w:p>
    <w:sectPr w:rsidR="00694007" w:rsidRPr="009A024D" w:rsidSect="002D490B">
      <w:headerReference w:type="default" r:id="rId21"/>
      <w:footerReference w:type="default" r:id="rId22"/>
      <w:headerReference w:type="first" r:id="rId23"/>
      <w:footerReference w:type="first" r:id="rId24"/>
      <w:pgSz w:w="11906" w:h="16838"/>
      <w:pgMar w:top="1417" w:right="1417" w:bottom="1417" w:left="1843" w:header="426" w:footer="38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5F6D2E" w15:done="0"/>
  <w15:commentEx w15:paraId="2072E4D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1768A" w16cex:dateUtc="2022-06-13T06:40:00Z"/>
  <w16cex:commentExtensible w16cex:durableId="26517921" w16cex:dateUtc="2022-06-13T06: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5F6D2E" w16cid:durableId="2651768A"/>
  <w16cid:commentId w16cid:paraId="2072E4D3" w16cid:durableId="2651792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C59013" w14:textId="77777777" w:rsidR="00CC0EAD" w:rsidRDefault="00CC0EAD" w:rsidP="003E080F">
      <w:pPr>
        <w:spacing w:after="0" w:line="240" w:lineRule="auto"/>
      </w:pPr>
      <w:r>
        <w:separator/>
      </w:r>
    </w:p>
  </w:endnote>
  <w:endnote w:type="continuationSeparator" w:id="0">
    <w:p w14:paraId="0BF28882" w14:textId="77777777" w:rsidR="00CC0EAD" w:rsidRDefault="00CC0EAD"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14:paraId="30988DE5" w14:textId="77777777" w:rsidR="00D347BD" w:rsidRDefault="00D347BD">
            <w:pPr>
              <w:pStyle w:val="Stopka"/>
              <w:jc w:val="right"/>
            </w:pPr>
            <w:r>
              <w:rPr>
                <w:lang w:val="pl-PL"/>
              </w:rPr>
              <w:t xml:space="preserve">Strona </w:t>
            </w:r>
            <w:r>
              <w:rPr>
                <w:b/>
                <w:bCs/>
              </w:rPr>
              <w:fldChar w:fldCharType="begin"/>
            </w:r>
            <w:r>
              <w:rPr>
                <w:b/>
                <w:bCs/>
              </w:rPr>
              <w:instrText>PAGE</w:instrText>
            </w:r>
            <w:r>
              <w:rPr>
                <w:b/>
                <w:bCs/>
              </w:rPr>
              <w:fldChar w:fldCharType="separate"/>
            </w:r>
            <w:r w:rsidR="006871F0">
              <w:rPr>
                <w:b/>
                <w:bCs/>
                <w:noProof/>
              </w:rPr>
              <w:t>2</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6871F0">
              <w:rPr>
                <w:b/>
                <w:bCs/>
                <w:noProof/>
              </w:rPr>
              <w:t>21</w:t>
            </w:r>
            <w:r>
              <w:rPr>
                <w:b/>
                <w:bCs/>
              </w:rPr>
              <w:fldChar w:fldCharType="end"/>
            </w:r>
          </w:p>
        </w:sdtContent>
      </w:sdt>
    </w:sdtContent>
  </w:sdt>
  <w:p w14:paraId="678861EE" w14:textId="77777777" w:rsidR="00D347BD" w:rsidRDefault="00D347B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5882C5" w14:textId="77777777" w:rsidR="00D347BD" w:rsidRDefault="00D347BD">
    <w:pPr>
      <w:pStyle w:val="Stopka"/>
      <w:rPr>
        <w:lang w:val="pl-PL"/>
      </w:rPr>
    </w:pPr>
  </w:p>
  <w:p w14:paraId="689D88EB" w14:textId="77777777" w:rsidR="00D347BD" w:rsidRDefault="00D347BD">
    <w:pPr>
      <w:pStyle w:val="Stopka"/>
      <w:rPr>
        <w:lang w:val="pl-PL"/>
      </w:rPr>
    </w:pPr>
    <w:r>
      <w:rPr>
        <w:noProof/>
        <w:lang w:val="pl-PL"/>
      </w:rPr>
      <w:drawing>
        <wp:inline distT="0" distB="0" distL="0" distR="0" wp14:anchorId="725D1738" wp14:editId="7850C636">
          <wp:extent cx="5490210" cy="932323"/>
          <wp:effectExtent l="0" t="0" r="0" b="127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90210" cy="932323"/>
                  </a:xfrm>
                  <a:prstGeom prst="rect">
                    <a:avLst/>
                  </a:prstGeom>
                  <a:noFill/>
                  <a:ln>
                    <a:noFill/>
                  </a:ln>
                </pic:spPr>
              </pic:pic>
            </a:graphicData>
          </a:graphic>
        </wp:inline>
      </w:drawing>
    </w:r>
  </w:p>
  <w:p w14:paraId="7E9A98E7" w14:textId="77777777" w:rsidR="00D347BD" w:rsidRDefault="00D347BD">
    <w:pPr>
      <w:pStyle w:val="Stopka"/>
      <w:rPr>
        <w:lang w:val="pl-PL"/>
      </w:rPr>
    </w:pPr>
  </w:p>
  <w:p w14:paraId="0BE8C796" w14:textId="77777777" w:rsidR="00D347BD" w:rsidRPr="001D7A73" w:rsidRDefault="00D347BD">
    <w:pPr>
      <w:pStyle w:val="Stopka"/>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C61973" w14:textId="77777777" w:rsidR="00CC0EAD" w:rsidRDefault="00CC0EAD" w:rsidP="003E080F">
      <w:pPr>
        <w:spacing w:after="0" w:line="240" w:lineRule="auto"/>
      </w:pPr>
      <w:r>
        <w:separator/>
      </w:r>
    </w:p>
  </w:footnote>
  <w:footnote w:type="continuationSeparator" w:id="0">
    <w:p w14:paraId="20262176" w14:textId="77777777" w:rsidR="00CC0EAD" w:rsidRDefault="00CC0EAD"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7A4505" w14:textId="77777777" w:rsidR="00D347BD" w:rsidRDefault="00D347BD">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96A38" w14:textId="77777777" w:rsidR="00D347BD" w:rsidRDefault="00D347BD">
    <w:pPr>
      <w:pStyle w:val="Nagwek"/>
    </w:pPr>
    <w:r>
      <w:rPr>
        <w:noProof/>
        <w:lang w:val="pl-PL"/>
      </w:rPr>
      <mc:AlternateContent>
        <mc:Choice Requires="wps">
          <w:drawing>
            <wp:anchor distT="0" distB="0" distL="114300" distR="114300" simplePos="0" relativeHeight="251658240" behindDoc="0" locked="0" layoutInCell="0" allowOverlap="1" wp14:anchorId="570044C2" wp14:editId="405AB1A0">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14:paraId="4DD10405" w14:textId="77777777" w:rsidR="00D347BD" w:rsidRDefault="00D347BD" w:rsidP="000A29DC">
                          <w:pPr>
                            <w:jc w:val="center"/>
                          </w:pPr>
                          <w:r>
                            <w:rPr>
                              <w:noProof/>
                              <w:lang w:eastAsia="pl-PL"/>
                            </w:rPr>
                            <w:drawing>
                              <wp:inline distT="0" distB="0" distL="0" distR="0" wp14:anchorId="6B034DB9" wp14:editId="78C9AC7D">
                                <wp:extent cx="4909820" cy="939165"/>
                                <wp:effectExtent l="0" t="0" r="0" b="0"/>
                                <wp:docPr id="7" name="Obraz 7"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570044C2"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" o:allowincell="f" fillcolor="#c2d69b" strokecolor="#c2d69b" strokeweight="1pt">
              <v:fill color2="#eaf1dd" angle="135" focus="50%" type="gradient"/>
              <v:shadow on="t" color="#4e6128" opacity=".5" offset="1pt"/>
              <v:textbox>
                <w:txbxContent>
                  <w:p w14:paraId="4DD10405" w14:textId="77777777" w:rsidR="00D347BD" w:rsidRDefault="00D347BD" w:rsidP="000A29DC">
                    <w:pPr>
                      <w:jc w:val="center"/>
                    </w:pPr>
                    <w:r>
                      <w:rPr>
                        <w:noProof/>
                        <w:lang w:eastAsia="pl-PL"/>
                      </w:rPr>
                      <w:drawing>
                        <wp:inline distT="0" distB="0" distL="0" distR="0" wp14:anchorId="6B034DB9" wp14:editId="78C9AC7D">
                          <wp:extent cx="4909820" cy="939165"/>
                          <wp:effectExtent l="0" t="0" r="0" b="0"/>
                          <wp:docPr id="7" name="Obraz 7"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nsid w:val="0CDE479C"/>
    <w:multiLevelType w:val="hybridMultilevel"/>
    <w:tmpl w:val="DF20803A"/>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EA16AA8"/>
    <w:multiLevelType w:val="hybridMultilevel"/>
    <w:tmpl w:val="94F62C6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6">
    <w:nsid w:val="15E63F38"/>
    <w:multiLevelType w:val="hybridMultilevel"/>
    <w:tmpl w:val="FC32C528"/>
    <w:lvl w:ilvl="0" w:tplc="94701A02">
      <w:start w:val="1"/>
      <w:numFmt w:val="decimal"/>
      <w:lvlText w:val="%1."/>
      <w:lvlJc w:val="left"/>
      <w:pPr>
        <w:ind w:left="720" w:hanging="360"/>
      </w:pPr>
      <w:rPr>
        <w:b/>
        <w:color w:val="auto"/>
      </w:rPr>
    </w:lvl>
    <w:lvl w:ilvl="1" w:tplc="04150001">
      <w:start w:val="1"/>
      <w:numFmt w:val="bullet"/>
      <w:lvlText w:val=""/>
      <w:lvlJc w:val="left"/>
      <w:pPr>
        <w:ind w:left="1440" w:hanging="360"/>
      </w:pPr>
      <w:rPr>
        <w:rFonts w:ascii="Symbol" w:hAnsi="Symbol" w:hint="default"/>
      </w:rPr>
    </w:lvl>
    <w:lvl w:ilvl="2" w:tplc="FBF23AFA">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71F4071"/>
    <w:multiLevelType w:val="hybridMultilevel"/>
    <w:tmpl w:val="B4BC0E4E"/>
    <w:lvl w:ilvl="0" w:tplc="0F6A9532">
      <w:start w:val="2"/>
      <w:numFmt w:val="decimal"/>
      <w:lvlText w:val="%1)"/>
      <w:lvlJc w:val="left"/>
      <w:pPr>
        <w:ind w:left="1429" w:hanging="360"/>
      </w:pPr>
      <w:rPr>
        <w:rFonts w:ascii="Arial" w:hAnsi="Arial" w:cs="Arial"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9">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1">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1C6219AA"/>
    <w:multiLevelType w:val="hybridMultilevel"/>
    <w:tmpl w:val="D0502536"/>
    <w:lvl w:ilvl="0" w:tplc="842038AA">
      <w:start w:val="1"/>
      <w:numFmt w:val="decimal"/>
      <w:lvlText w:val="%1."/>
      <w:lvlJc w:val="left"/>
      <w:pPr>
        <w:ind w:left="720" w:hanging="360"/>
      </w:pPr>
      <w:rPr>
        <w:rFonts w:hint="default"/>
        <w:b w:val="0"/>
        <w:color w:val="auto"/>
      </w:rPr>
    </w:lvl>
    <w:lvl w:ilvl="1" w:tplc="E622675C">
      <w:start w:val="1"/>
      <w:numFmt w:val="lowerLetter"/>
      <w:lvlText w:val="%2)"/>
      <w:lvlJc w:val="left"/>
      <w:pPr>
        <w:ind w:left="1440" w:hanging="360"/>
      </w:pPr>
      <w:rPr>
        <w:rFonts w:ascii="Arial" w:hAnsi="Arial" w:cs="Arial" w:hint="default"/>
      </w:rPr>
    </w:lvl>
    <w:lvl w:ilvl="2" w:tplc="04150001">
      <w:start w:val="1"/>
      <w:numFmt w:val="bullet"/>
      <w:lvlText w:val=""/>
      <w:lvlJc w:val="left"/>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1817F20"/>
    <w:multiLevelType w:val="hybridMultilevel"/>
    <w:tmpl w:val="94F62C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2457104"/>
    <w:multiLevelType w:val="hybridMultilevel"/>
    <w:tmpl w:val="027CC7C4"/>
    <w:lvl w:ilvl="0" w:tplc="94701A02">
      <w:start w:val="1"/>
      <w:numFmt w:val="decimal"/>
      <w:lvlText w:val="%1."/>
      <w:lvlJc w:val="left"/>
      <w:pPr>
        <w:ind w:left="720" w:hanging="360"/>
      </w:pPr>
      <w:rPr>
        <w:b/>
        <w:color w:val="auto"/>
      </w:rPr>
    </w:lvl>
    <w:lvl w:ilvl="1" w:tplc="04150001">
      <w:start w:val="1"/>
      <w:numFmt w:val="bullet"/>
      <w:lvlText w:val=""/>
      <w:lvlJc w:val="left"/>
      <w:pPr>
        <w:ind w:left="1440" w:hanging="360"/>
      </w:pPr>
      <w:rPr>
        <w:rFonts w:ascii="Symbol" w:hAnsi="Symbol" w:hint="default"/>
      </w:rPr>
    </w:lvl>
    <w:lvl w:ilvl="2" w:tplc="FBF23AFA">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8">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59C235E"/>
    <w:multiLevelType w:val="multilevel"/>
    <w:tmpl w:val="EC1A293C"/>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2">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AAD22C3"/>
    <w:multiLevelType w:val="hybridMultilevel"/>
    <w:tmpl w:val="A49805F2"/>
    <w:lvl w:ilvl="0" w:tplc="0415000F">
      <w:start w:val="1"/>
      <w:numFmt w:val="decimal"/>
      <w:lvlText w:val="%1."/>
      <w:lvlJc w:val="left"/>
      <w:pPr>
        <w:ind w:left="720" w:hanging="360"/>
      </w:pPr>
    </w:lvl>
    <w:lvl w:ilvl="1" w:tplc="6DF82C7A">
      <w:start w:val="1"/>
      <w:numFmt w:val="lowerLetter"/>
      <w:lvlText w:val="%2)"/>
      <w:lvlJc w:val="left"/>
      <w:pPr>
        <w:ind w:left="1440" w:hanging="360"/>
      </w:pPr>
      <w:rPr>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6">
    <w:nsid w:val="4B56785A"/>
    <w:multiLevelType w:val="hybridMultilevel"/>
    <w:tmpl w:val="315E4812"/>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31C22710">
      <w:start w:val="1"/>
      <w:numFmt w:val="decimal"/>
      <w:lvlText w:val="%4."/>
      <w:lvlJc w:val="left"/>
      <w:pPr>
        <w:ind w:left="2880" w:hanging="360"/>
      </w:pPr>
      <w:rPr>
        <w:b w:val="0"/>
        <w:color w:val="0F243E" w:themeColor="text2" w:themeShade="8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8">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29">
    <w:nsid w:val="51904675"/>
    <w:multiLevelType w:val="hybridMultilevel"/>
    <w:tmpl w:val="37DC6D9E"/>
    <w:lvl w:ilvl="0" w:tplc="D848030E">
      <w:start w:val="1"/>
      <w:numFmt w:val="decimal"/>
      <w:lvlText w:val="%1."/>
      <w:lvlJc w:val="left"/>
      <w:pPr>
        <w:ind w:left="720" w:hanging="360"/>
      </w:pPr>
      <w:rPr>
        <w:b w:val="0"/>
        <w:color w:val="auto"/>
        <w:sz w:val="22"/>
        <w:szCs w:val="22"/>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1">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55223226"/>
    <w:multiLevelType w:val="hybridMultilevel"/>
    <w:tmpl w:val="2692F8A6"/>
    <w:lvl w:ilvl="0" w:tplc="94D89744">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4">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7FF0CC2"/>
    <w:multiLevelType w:val="hybridMultilevel"/>
    <w:tmpl w:val="D3DE8FB4"/>
    <w:lvl w:ilvl="0" w:tplc="04150017">
      <w:start w:val="1"/>
      <w:numFmt w:val="lowerLetter"/>
      <w:lvlText w:val="%1)"/>
      <w:lvlJc w:val="left"/>
      <w:pPr>
        <w:ind w:left="1356" w:hanging="360"/>
      </w:pPr>
    </w:lvl>
    <w:lvl w:ilvl="1" w:tplc="7BE0A220">
      <w:start w:val="1"/>
      <w:numFmt w:val="lowerLetter"/>
      <w:lvlText w:val="%2)"/>
      <w:lvlJc w:val="left"/>
      <w:pPr>
        <w:ind w:left="2076" w:hanging="360"/>
      </w:pPr>
      <w:rPr>
        <w:b w:val="0"/>
        <w:sz w:val="22"/>
        <w:szCs w:val="22"/>
      </w:r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6">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7">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6B459CD"/>
    <w:multiLevelType w:val="multilevel"/>
    <w:tmpl w:val="7D302FEC"/>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39">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37A514E"/>
    <w:multiLevelType w:val="hybridMultilevel"/>
    <w:tmpl w:val="46FA55DA"/>
    <w:lvl w:ilvl="0" w:tplc="B56EC7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2">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num w:numId="1">
    <w:abstractNumId w:val="27"/>
  </w:num>
  <w:num w:numId="2">
    <w:abstractNumId w:val="1"/>
  </w:num>
  <w:num w:numId="3">
    <w:abstractNumId w:val="16"/>
  </w:num>
  <w:num w:numId="4">
    <w:abstractNumId w:val="19"/>
  </w:num>
  <w:num w:numId="5">
    <w:abstractNumId w:val="39"/>
  </w:num>
  <w:num w:numId="6">
    <w:abstractNumId w:val="11"/>
  </w:num>
  <w:num w:numId="7">
    <w:abstractNumId w:val="8"/>
  </w:num>
  <w:num w:numId="8">
    <w:abstractNumId w:val="40"/>
  </w:num>
  <w:num w:numId="9">
    <w:abstractNumId w:val="28"/>
  </w:num>
  <w:num w:numId="10">
    <w:abstractNumId w:val="10"/>
  </w:num>
  <w:num w:numId="11">
    <w:abstractNumId w:val="36"/>
  </w:num>
  <w:num w:numId="12">
    <w:abstractNumId w:val="25"/>
  </w:num>
  <w:num w:numId="13">
    <w:abstractNumId w:val="33"/>
  </w:num>
  <w:num w:numId="14">
    <w:abstractNumId w:val="22"/>
  </w:num>
  <w:num w:numId="15">
    <w:abstractNumId w:val="15"/>
  </w:num>
  <w:num w:numId="16">
    <w:abstractNumId w:val="5"/>
  </w:num>
  <w:num w:numId="17">
    <w:abstractNumId w:val="26"/>
  </w:num>
  <w:num w:numId="18">
    <w:abstractNumId w:val="17"/>
  </w:num>
  <w:num w:numId="19">
    <w:abstractNumId w:val="3"/>
  </w:num>
  <w:num w:numId="20">
    <w:abstractNumId w:val="9"/>
  </w:num>
  <w:num w:numId="21">
    <w:abstractNumId w:val="30"/>
  </w:num>
  <w:num w:numId="22">
    <w:abstractNumId w:val="41"/>
  </w:num>
  <w:num w:numId="23">
    <w:abstractNumId w:val="2"/>
  </w:num>
  <w:num w:numId="24">
    <w:abstractNumId w:val="23"/>
  </w:num>
  <w:num w:numId="25">
    <w:abstractNumId w:val="42"/>
  </w:num>
  <w:num w:numId="26">
    <w:abstractNumId w:val="34"/>
  </w:num>
  <w:num w:numId="27">
    <w:abstractNumId w:val="0"/>
  </w:num>
  <w:num w:numId="28">
    <w:abstractNumId w:val="20"/>
  </w:num>
  <w:num w:numId="29">
    <w:abstractNumId w:val="37"/>
  </w:num>
  <w:num w:numId="30">
    <w:abstractNumId w:val="29"/>
  </w:num>
  <w:num w:numId="31">
    <w:abstractNumId w:val="35"/>
  </w:num>
  <w:num w:numId="32">
    <w:abstractNumId w:val="21"/>
  </w:num>
  <w:num w:numId="33">
    <w:abstractNumId w:val="18"/>
  </w:num>
  <w:num w:numId="34">
    <w:abstractNumId w:val="31"/>
  </w:num>
  <w:num w:numId="35">
    <w:abstractNumId w:val="6"/>
  </w:num>
  <w:num w:numId="36">
    <w:abstractNumId w:val="14"/>
  </w:num>
  <w:num w:numId="37">
    <w:abstractNumId w:val="12"/>
  </w:num>
  <w:num w:numId="38">
    <w:abstractNumId w:val="24"/>
  </w:num>
  <w:num w:numId="39">
    <w:abstractNumId w:val="32"/>
  </w:num>
  <w:num w:numId="40">
    <w:abstractNumId w:val="7"/>
  </w:num>
  <w:num w:numId="41">
    <w:abstractNumId w:val="38"/>
  </w:num>
  <w:num w:numId="42">
    <w:abstractNumId w:val="13"/>
  </w:num>
  <w:num w:numId="43">
    <w:abstractNumId w:val="4"/>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zyna Koryśko">
    <w15:presenceInfo w15:providerId="None" w15:userId="Katarzyna Koryś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290D"/>
    <w:rsid w:val="00016936"/>
    <w:rsid w:val="0001750D"/>
    <w:rsid w:val="0002275B"/>
    <w:rsid w:val="00026F1C"/>
    <w:rsid w:val="00050DD9"/>
    <w:rsid w:val="00053470"/>
    <w:rsid w:val="00072754"/>
    <w:rsid w:val="00077845"/>
    <w:rsid w:val="000A29DC"/>
    <w:rsid w:val="000A6992"/>
    <w:rsid w:val="000A7B87"/>
    <w:rsid w:val="000B07F9"/>
    <w:rsid w:val="000D197C"/>
    <w:rsid w:val="000D2B3D"/>
    <w:rsid w:val="000D44A7"/>
    <w:rsid w:val="000D4A13"/>
    <w:rsid w:val="000D7385"/>
    <w:rsid w:val="000E2AA1"/>
    <w:rsid w:val="000E76C0"/>
    <w:rsid w:val="000F469E"/>
    <w:rsid w:val="000F5121"/>
    <w:rsid w:val="001005E7"/>
    <w:rsid w:val="0012461D"/>
    <w:rsid w:val="00130A00"/>
    <w:rsid w:val="001313C4"/>
    <w:rsid w:val="00133F61"/>
    <w:rsid w:val="00152036"/>
    <w:rsid w:val="00152D2B"/>
    <w:rsid w:val="001737CD"/>
    <w:rsid w:val="00177CD1"/>
    <w:rsid w:val="001918DC"/>
    <w:rsid w:val="001944D6"/>
    <w:rsid w:val="001945FA"/>
    <w:rsid w:val="001A55ED"/>
    <w:rsid w:val="001A657F"/>
    <w:rsid w:val="001B2C67"/>
    <w:rsid w:val="001C0C85"/>
    <w:rsid w:val="001C5C18"/>
    <w:rsid w:val="001D3727"/>
    <w:rsid w:val="001D7A73"/>
    <w:rsid w:val="001E06AC"/>
    <w:rsid w:val="00204A7B"/>
    <w:rsid w:val="00205741"/>
    <w:rsid w:val="002070C0"/>
    <w:rsid w:val="00223D80"/>
    <w:rsid w:val="00226A0D"/>
    <w:rsid w:val="00226F01"/>
    <w:rsid w:val="00254343"/>
    <w:rsid w:val="002601BD"/>
    <w:rsid w:val="00271819"/>
    <w:rsid w:val="0027213F"/>
    <w:rsid w:val="00277972"/>
    <w:rsid w:val="00282CA9"/>
    <w:rsid w:val="002B4899"/>
    <w:rsid w:val="002B6E48"/>
    <w:rsid w:val="002C15DF"/>
    <w:rsid w:val="002C6B0C"/>
    <w:rsid w:val="002D490B"/>
    <w:rsid w:val="002D5E78"/>
    <w:rsid w:val="002F0D23"/>
    <w:rsid w:val="002F12A5"/>
    <w:rsid w:val="00331330"/>
    <w:rsid w:val="00334BA0"/>
    <w:rsid w:val="003467A0"/>
    <w:rsid w:val="00347003"/>
    <w:rsid w:val="003516D8"/>
    <w:rsid w:val="003612FC"/>
    <w:rsid w:val="00366E73"/>
    <w:rsid w:val="00374750"/>
    <w:rsid w:val="00377BFD"/>
    <w:rsid w:val="00385BB2"/>
    <w:rsid w:val="00386A11"/>
    <w:rsid w:val="003960FE"/>
    <w:rsid w:val="00397616"/>
    <w:rsid w:val="003A2533"/>
    <w:rsid w:val="003A3661"/>
    <w:rsid w:val="003B3758"/>
    <w:rsid w:val="003C186C"/>
    <w:rsid w:val="003C36CD"/>
    <w:rsid w:val="003D13B7"/>
    <w:rsid w:val="003D1A5D"/>
    <w:rsid w:val="003E080F"/>
    <w:rsid w:val="003F1366"/>
    <w:rsid w:val="003F5155"/>
    <w:rsid w:val="004100F0"/>
    <w:rsid w:val="0041626E"/>
    <w:rsid w:val="00427A29"/>
    <w:rsid w:val="004473D1"/>
    <w:rsid w:val="004533E1"/>
    <w:rsid w:val="00481B31"/>
    <w:rsid w:val="0048490E"/>
    <w:rsid w:val="00486700"/>
    <w:rsid w:val="00487F0E"/>
    <w:rsid w:val="00492D09"/>
    <w:rsid w:val="004A781E"/>
    <w:rsid w:val="004B6AC7"/>
    <w:rsid w:val="004D3F8D"/>
    <w:rsid w:val="004D3FF8"/>
    <w:rsid w:val="004D5981"/>
    <w:rsid w:val="004E6409"/>
    <w:rsid w:val="004F0605"/>
    <w:rsid w:val="004F0AAC"/>
    <w:rsid w:val="004F54AE"/>
    <w:rsid w:val="00503282"/>
    <w:rsid w:val="00506CE0"/>
    <w:rsid w:val="00512E18"/>
    <w:rsid w:val="00517558"/>
    <w:rsid w:val="00525C3A"/>
    <w:rsid w:val="00533573"/>
    <w:rsid w:val="00540C93"/>
    <w:rsid w:val="0055518D"/>
    <w:rsid w:val="00555D83"/>
    <w:rsid w:val="005573B1"/>
    <w:rsid w:val="005A0A18"/>
    <w:rsid w:val="005A1D89"/>
    <w:rsid w:val="005B4094"/>
    <w:rsid w:val="005B5B64"/>
    <w:rsid w:val="005C139B"/>
    <w:rsid w:val="005C2ABD"/>
    <w:rsid w:val="005D0B6F"/>
    <w:rsid w:val="005D0F7F"/>
    <w:rsid w:val="005D37BB"/>
    <w:rsid w:val="005D6BA9"/>
    <w:rsid w:val="005E3A51"/>
    <w:rsid w:val="005F504E"/>
    <w:rsid w:val="005F6FF7"/>
    <w:rsid w:val="005F7120"/>
    <w:rsid w:val="00615B38"/>
    <w:rsid w:val="0062011A"/>
    <w:rsid w:val="006243C9"/>
    <w:rsid w:val="00631452"/>
    <w:rsid w:val="00636B1C"/>
    <w:rsid w:val="00661FBB"/>
    <w:rsid w:val="00670EC4"/>
    <w:rsid w:val="00673C91"/>
    <w:rsid w:val="0068186D"/>
    <w:rsid w:val="006871F0"/>
    <w:rsid w:val="0069095C"/>
    <w:rsid w:val="00692FCB"/>
    <w:rsid w:val="00694007"/>
    <w:rsid w:val="00694798"/>
    <w:rsid w:val="006A1F95"/>
    <w:rsid w:val="006A2268"/>
    <w:rsid w:val="006A3CE7"/>
    <w:rsid w:val="006A65B2"/>
    <w:rsid w:val="006B2805"/>
    <w:rsid w:val="006C2D9C"/>
    <w:rsid w:val="006C76D3"/>
    <w:rsid w:val="006D0169"/>
    <w:rsid w:val="006E24EF"/>
    <w:rsid w:val="006F0976"/>
    <w:rsid w:val="00700E98"/>
    <w:rsid w:val="00713EB8"/>
    <w:rsid w:val="007262FC"/>
    <w:rsid w:val="00727FCF"/>
    <w:rsid w:val="00733696"/>
    <w:rsid w:val="007367C8"/>
    <w:rsid w:val="00736A3E"/>
    <w:rsid w:val="00741C86"/>
    <w:rsid w:val="00743CF4"/>
    <w:rsid w:val="00750962"/>
    <w:rsid w:val="0075568C"/>
    <w:rsid w:val="00761619"/>
    <w:rsid w:val="007653C6"/>
    <w:rsid w:val="007669E3"/>
    <w:rsid w:val="0077424D"/>
    <w:rsid w:val="0077635A"/>
    <w:rsid w:val="007829B7"/>
    <w:rsid w:val="00784C6F"/>
    <w:rsid w:val="007A24F5"/>
    <w:rsid w:val="007B0AC8"/>
    <w:rsid w:val="007C2BE3"/>
    <w:rsid w:val="007D566F"/>
    <w:rsid w:val="007F5EF3"/>
    <w:rsid w:val="007F6746"/>
    <w:rsid w:val="008055D2"/>
    <w:rsid w:val="0081631C"/>
    <w:rsid w:val="00820982"/>
    <w:rsid w:val="00821E85"/>
    <w:rsid w:val="00822972"/>
    <w:rsid w:val="00824BD2"/>
    <w:rsid w:val="00827BF2"/>
    <w:rsid w:val="00843CE6"/>
    <w:rsid w:val="008514F3"/>
    <w:rsid w:val="00871B71"/>
    <w:rsid w:val="008757D7"/>
    <w:rsid w:val="00876214"/>
    <w:rsid w:val="00877609"/>
    <w:rsid w:val="008864B6"/>
    <w:rsid w:val="00892E73"/>
    <w:rsid w:val="0089362D"/>
    <w:rsid w:val="008C61E9"/>
    <w:rsid w:val="008C70CA"/>
    <w:rsid w:val="008E105A"/>
    <w:rsid w:val="008E5C0C"/>
    <w:rsid w:val="008F5FBF"/>
    <w:rsid w:val="00901A08"/>
    <w:rsid w:val="00901A7B"/>
    <w:rsid w:val="00906CBE"/>
    <w:rsid w:val="00911767"/>
    <w:rsid w:val="009158BD"/>
    <w:rsid w:val="00920514"/>
    <w:rsid w:val="009246DB"/>
    <w:rsid w:val="0093409F"/>
    <w:rsid w:val="009344F0"/>
    <w:rsid w:val="00947A35"/>
    <w:rsid w:val="00950613"/>
    <w:rsid w:val="0095076D"/>
    <w:rsid w:val="009521A1"/>
    <w:rsid w:val="0095715B"/>
    <w:rsid w:val="00973355"/>
    <w:rsid w:val="009748B4"/>
    <w:rsid w:val="009754CA"/>
    <w:rsid w:val="009776F3"/>
    <w:rsid w:val="00980E3C"/>
    <w:rsid w:val="0098165D"/>
    <w:rsid w:val="00981856"/>
    <w:rsid w:val="0099057A"/>
    <w:rsid w:val="009A024D"/>
    <w:rsid w:val="009A4A86"/>
    <w:rsid w:val="009B3D65"/>
    <w:rsid w:val="009C4D43"/>
    <w:rsid w:val="009C6EDA"/>
    <w:rsid w:val="009E1BB3"/>
    <w:rsid w:val="009E65E6"/>
    <w:rsid w:val="00A038DF"/>
    <w:rsid w:val="00A05697"/>
    <w:rsid w:val="00A1276F"/>
    <w:rsid w:val="00A137A0"/>
    <w:rsid w:val="00A2297C"/>
    <w:rsid w:val="00A2330F"/>
    <w:rsid w:val="00A238A1"/>
    <w:rsid w:val="00A23EF4"/>
    <w:rsid w:val="00A31AC5"/>
    <w:rsid w:val="00A44DE5"/>
    <w:rsid w:val="00A57451"/>
    <w:rsid w:val="00A57EEE"/>
    <w:rsid w:val="00A61B09"/>
    <w:rsid w:val="00A843A0"/>
    <w:rsid w:val="00A85474"/>
    <w:rsid w:val="00A93079"/>
    <w:rsid w:val="00A9527E"/>
    <w:rsid w:val="00A96096"/>
    <w:rsid w:val="00AA0086"/>
    <w:rsid w:val="00AA0BED"/>
    <w:rsid w:val="00AA73FE"/>
    <w:rsid w:val="00AC4D2B"/>
    <w:rsid w:val="00AE3879"/>
    <w:rsid w:val="00AE5A24"/>
    <w:rsid w:val="00AF0E02"/>
    <w:rsid w:val="00AF204B"/>
    <w:rsid w:val="00AF6CD2"/>
    <w:rsid w:val="00B06587"/>
    <w:rsid w:val="00B10023"/>
    <w:rsid w:val="00B1420C"/>
    <w:rsid w:val="00B23555"/>
    <w:rsid w:val="00B26C21"/>
    <w:rsid w:val="00B32827"/>
    <w:rsid w:val="00B37C24"/>
    <w:rsid w:val="00B40BE4"/>
    <w:rsid w:val="00B424DB"/>
    <w:rsid w:val="00B53160"/>
    <w:rsid w:val="00B753B0"/>
    <w:rsid w:val="00B86328"/>
    <w:rsid w:val="00B9104F"/>
    <w:rsid w:val="00BB698E"/>
    <w:rsid w:val="00BB7FA0"/>
    <w:rsid w:val="00BD51C3"/>
    <w:rsid w:val="00BE3FAF"/>
    <w:rsid w:val="00BF6C45"/>
    <w:rsid w:val="00C13A16"/>
    <w:rsid w:val="00C21499"/>
    <w:rsid w:val="00C34F2F"/>
    <w:rsid w:val="00C5400E"/>
    <w:rsid w:val="00C55D0C"/>
    <w:rsid w:val="00C6070C"/>
    <w:rsid w:val="00C6505B"/>
    <w:rsid w:val="00C66480"/>
    <w:rsid w:val="00C66F60"/>
    <w:rsid w:val="00C72095"/>
    <w:rsid w:val="00C7357D"/>
    <w:rsid w:val="00C80B04"/>
    <w:rsid w:val="00C810E4"/>
    <w:rsid w:val="00C85747"/>
    <w:rsid w:val="00C936B1"/>
    <w:rsid w:val="00C95A21"/>
    <w:rsid w:val="00C97367"/>
    <w:rsid w:val="00CB2E80"/>
    <w:rsid w:val="00CB6E90"/>
    <w:rsid w:val="00CC0EAD"/>
    <w:rsid w:val="00CD4354"/>
    <w:rsid w:val="00CF2947"/>
    <w:rsid w:val="00D05C6C"/>
    <w:rsid w:val="00D05CD7"/>
    <w:rsid w:val="00D30144"/>
    <w:rsid w:val="00D33AAE"/>
    <w:rsid w:val="00D347BD"/>
    <w:rsid w:val="00D51B29"/>
    <w:rsid w:val="00D5791D"/>
    <w:rsid w:val="00D64BAC"/>
    <w:rsid w:val="00D71D46"/>
    <w:rsid w:val="00D75224"/>
    <w:rsid w:val="00D75589"/>
    <w:rsid w:val="00D8383F"/>
    <w:rsid w:val="00D848DF"/>
    <w:rsid w:val="00D90B18"/>
    <w:rsid w:val="00D93B04"/>
    <w:rsid w:val="00DA1143"/>
    <w:rsid w:val="00DB63C2"/>
    <w:rsid w:val="00DB7642"/>
    <w:rsid w:val="00DC3592"/>
    <w:rsid w:val="00DC6FCD"/>
    <w:rsid w:val="00DD0223"/>
    <w:rsid w:val="00DD264E"/>
    <w:rsid w:val="00DD48B3"/>
    <w:rsid w:val="00DE079A"/>
    <w:rsid w:val="00DE365B"/>
    <w:rsid w:val="00DF18AD"/>
    <w:rsid w:val="00DF1E02"/>
    <w:rsid w:val="00DF5F35"/>
    <w:rsid w:val="00E03168"/>
    <w:rsid w:val="00E05D89"/>
    <w:rsid w:val="00E176DA"/>
    <w:rsid w:val="00E4321B"/>
    <w:rsid w:val="00E726F9"/>
    <w:rsid w:val="00E731CB"/>
    <w:rsid w:val="00E90B6C"/>
    <w:rsid w:val="00E94C51"/>
    <w:rsid w:val="00EB6201"/>
    <w:rsid w:val="00EC0B5D"/>
    <w:rsid w:val="00EC3A42"/>
    <w:rsid w:val="00ED3ADD"/>
    <w:rsid w:val="00EE248A"/>
    <w:rsid w:val="00EE267D"/>
    <w:rsid w:val="00F02C4A"/>
    <w:rsid w:val="00F07F34"/>
    <w:rsid w:val="00F11632"/>
    <w:rsid w:val="00F136E8"/>
    <w:rsid w:val="00F218C5"/>
    <w:rsid w:val="00F23515"/>
    <w:rsid w:val="00F31253"/>
    <w:rsid w:val="00F521CA"/>
    <w:rsid w:val="00F61459"/>
    <w:rsid w:val="00F71038"/>
    <w:rsid w:val="00F95027"/>
    <w:rsid w:val="00FA0E22"/>
    <w:rsid w:val="00FA1E8B"/>
    <w:rsid w:val="00FA576B"/>
    <w:rsid w:val="00FB40F8"/>
    <w:rsid w:val="00FC715D"/>
    <w:rsid w:val="00FD79ED"/>
    <w:rsid w:val="00FE5DCB"/>
    <w:rsid w:val="00FF0B3B"/>
    <w:rsid w:val="00FF42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857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styleId="Poprawka">
    <w:name w:val="Revision"/>
    <w:hidden/>
    <w:uiPriority w:val="99"/>
    <w:semiHidden/>
    <w:rsid w:val="0001290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styleId="Poprawka">
    <w:name w:val="Revision"/>
    <w:hidden/>
    <w:uiPriority w:val="99"/>
    <w:semiHidden/>
    <w:rsid w:val="000129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213545697">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mailto:sekretariat.gdansk@rdos.gov.pl"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p.gdansk@rdos.gov.pl"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header" Target="header2.xml"/><Relationship Id="rId28" Type="http://schemas.microsoft.com/office/2011/relationships/commentsExtended" Target="commentsExtended.xml"/><Relationship Id="rId10" Type="http://schemas.openxmlformats.org/officeDocument/2006/relationships/hyperlink" Target="http://bip.gdansk.rdos.gov.pl/" TargetMode="External"/><Relationship Id="rId19" Type="http://schemas.openxmlformats.org/officeDocument/2006/relationships/hyperlink" Target="https://sip.lex.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yperlink" Target="https://sip.lex.pl/" TargetMode="External"/><Relationship Id="rId22" Type="http://schemas.openxmlformats.org/officeDocument/2006/relationships/footer" Target="footer1.xml"/><Relationship Id="rId27" Type="http://schemas.microsoft.com/office/2016/09/relationships/commentsIds" Target="commentsIds.xml"/><Relationship Id="rId30"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28F4F-4891-4B84-A80D-7B0A90E70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21</Pages>
  <Words>7909</Words>
  <Characters>47454</Characters>
  <Application>Microsoft Office Word</Application>
  <DocSecurity>0</DocSecurity>
  <Lines>395</Lines>
  <Paragraphs>110</Paragraphs>
  <ScaleCrop>false</ScaleCrop>
  <HeadingPairs>
    <vt:vector size="4" baseType="variant">
      <vt:variant>
        <vt:lpstr>Tytuł</vt:lpstr>
      </vt:variant>
      <vt:variant>
        <vt:i4>1</vt:i4>
      </vt:variant>
      <vt:variant>
        <vt:lpstr>Nagłówki</vt:lpstr>
      </vt:variant>
      <vt:variant>
        <vt:i4>16</vt:i4>
      </vt:variant>
    </vt:vector>
  </HeadingPairs>
  <TitlesOfParts>
    <vt:vector size="17" baseType="lpstr">
      <vt:lpstr/>
      <vt:lpstr>        Identyfikator postępowania (mini portal) -  7ede2c3e-cc23-4bdc-a4bd-65921abc4872</vt:lpstr>
      <vt:lpstr>        </vt:lpstr>
      <vt:lpstr>        ROZDZIAŁ II: TRYB UDZIELENIA ZAMÓWIENIA</vt:lpstr>
      <vt:lpstr>        </vt:lpstr>
      <vt:lpstr>        ROZDZIAŁ III: INFORMACJE DODATKOWE</vt:lpstr>
      <vt:lpstr>        </vt:lpstr>
      <vt:lpstr>        ROZDZIAŁ IV: OPIS PRZEDMIOTU ZAMÓWIENIA</vt:lpstr>
      <vt:lpstr>        ROZDZIAŁ V: TERMIN WYKONANIA ZAMÓWIENIA</vt:lpstr>
      <vt:lpstr>ROZDZIAŁ VI: INFORMACJE O ŚRODKACH KOMUNIKACJI ELEKTRONICZNEJ, PRZY UŻYCIU KTÓRY</vt:lpstr>
      <vt:lpstr/>
      <vt:lpstr/>
      <vt:lpstr>ROZDZIAŁ XI:  WSKAZANIE OSÓB UPRAWNIONYCH DO KOMUNIKOWANIA SIĘ </vt:lpstr>
      <vt:lpstr>Z WYKONAWCAMI</vt:lpstr>
      <vt:lpstr>ROZDZIAŁ XIV: TERMIN ZWIĄZANIA OFERTĄ</vt:lpstr>
      <vt:lpstr>ROZDZIAŁ XV: OPIS SPOSOBU PRZYGOTOWANIA OFERTY</vt:lpstr>
      <vt:lpstr>    2. Oferta musi być sporządzona pod rygorem nieważności, w postaci elektronicznej</vt:lpstr>
    </vt:vector>
  </TitlesOfParts>
  <Company>Microsoft</Company>
  <LinksUpToDate>false</LinksUpToDate>
  <CharactersWithSpaces>55253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Izabela Wawrzyniak-Karłowska</cp:lastModifiedBy>
  <cp:revision>26</cp:revision>
  <cp:lastPrinted>2022-06-15T08:14:00Z</cp:lastPrinted>
  <dcterms:created xsi:type="dcterms:W3CDTF">2022-03-30T13:19:00Z</dcterms:created>
  <dcterms:modified xsi:type="dcterms:W3CDTF">2022-06-15T08:17:00Z</dcterms:modified>
</cp:coreProperties>
</file>