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98363D" w14:textId="77777777" w:rsidR="007A0A3D" w:rsidRPr="00D174C4" w:rsidRDefault="00A1534B" w:rsidP="008927DE">
      <w:pPr>
        <w:jc w:val="center"/>
        <w:outlineLvl w:val="0"/>
        <w:rPr>
          <w:rFonts w:ascii="Arial" w:hAnsi="Arial" w:cs="Arial"/>
          <w:sz w:val="20"/>
          <w:szCs w:val="20"/>
        </w:rPr>
      </w:pPr>
      <w:r w:rsidRPr="00D174C4">
        <w:rPr>
          <w:rFonts w:ascii="Arial" w:hAnsi="Arial" w:cs="Arial"/>
          <w:sz w:val="20"/>
          <w:szCs w:val="20"/>
        </w:rPr>
        <w:t xml:space="preserve">Raport </w:t>
      </w:r>
      <w:r w:rsidR="009D3D41" w:rsidRPr="00D174C4">
        <w:rPr>
          <w:rFonts w:ascii="Arial" w:hAnsi="Arial" w:cs="Arial"/>
          <w:sz w:val="20"/>
          <w:szCs w:val="20"/>
        </w:rPr>
        <w:t>końcowy z realizacji projektu</w:t>
      </w:r>
      <w:r w:rsidR="00CA79E4" w:rsidRPr="00D174C4">
        <w:rPr>
          <w:rFonts w:ascii="Arial" w:hAnsi="Arial" w:cs="Arial"/>
          <w:sz w:val="20"/>
          <w:szCs w:val="20"/>
        </w:rPr>
        <w:t xml:space="preserve"> informatycznego</w:t>
      </w:r>
    </w:p>
    <w:tbl>
      <w:tblPr>
        <w:tblStyle w:val="Tabela-Siatka"/>
        <w:tblW w:w="0" w:type="auto"/>
        <w:tblLayout w:type="fixed"/>
        <w:tblLook w:val="04A0" w:firstRow="1" w:lastRow="0" w:firstColumn="1" w:lastColumn="0" w:noHBand="0" w:noVBand="1"/>
      </w:tblPr>
      <w:tblGrid>
        <w:gridCol w:w="451"/>
        <w:gridCol w:w="1784"/>
        <w:gridCol w:w="11985"/>
      </w:tblGrid>
      <w:tr w:rsidR="007A0A3D" w:rsidRPr="00D174C4" w14:paraId="6FD1B63B" w14:textId="77777777" w:rsidTr="003466C9">
        <w:tc>
          <w:tcPr>
            <w:tcW w:w="451" w:type="dxa"/>
          </w:tcPr>
          <w:p w14:paraId="75657E06" w14:textId="77777777" w:rsidR="007A0A3D" w:rsidRPr="00D174C4" w:rsidRDefault="007A0A3D" w:rsidP="007A0A3D">
            <w:pPr>
              <w:spacing w:after="160" w:line="259" w:lineRule="auto"/>
              <w:jc w:val="center"/>
              <w:rPr>
                <w:rFonts w:ascii="Arial" w:hAnsi="Arial" w:cs="Arial"/>
                <w:b/>
                <w:sz w:val="20"/>
                <w:szCs w:val="20"/>
              </w:rPr>
            </w:pPr>
            <w:r w:rsidRPr="00D174C4">
              <w:rPr>
                <w:rFonts w:ascii="Arial" w:hAnsi="Arial" w:cs="Arial"/>
                <w:b/>
                <w:sz w:val="20"/>
                <w:szCs w:val="20"/>
              </w:rPr>
              <w:t>Lp.</w:t>
            </w:r>
          </w:p>
        </w:tc>
        <w:tc>
          <w:tcPr>
            <w:tcW w:w="1784" w:type="dxa"/>
          </w:tcPr>
          <w:p w14:paraId="51A0B167" w14:textId="77777777" w:rsidR="007A0A3D" w:rsidRPr="00D174C4" w:rsidRDefault="007A0A3D" w:rsidP="007A0A3D">
            <w:pPr>
              <w:spacing w:after="160" w:line="259" w:lineRule="auto"/>
              <w:jc w:val="center"/>
              <w:rPr>
                <w:rFonts w:ascii="Arial" w:hAnsi="Arial" w:cs="Arial"/>
                <w:b/>
                <w:sz w:val="20"/>
                <w:szCs w:val="20"/>
              </w:rPr>
            </w:pPr>
            <w:r w:rsidRPr="00D174C4">
              <w:rPr>
                <w:rFonts w:ascii="Arial" w:hAnsi="Arial" w:cs="Arial"/>
                <w:b/>
                <w:sz w:val="20"/>
                <w:szCs w:val="20"/>
              </w:rPr>
              <w:t>Wyszczególnienie</w:t>
            </w:r>
          </w:p>
        </w:tc>
        <w:tc>
          <w:tcPr>
            <w:tcW w:w="11985" w:type="dxa"/>
          </w:tcPr>
          <w:p w14:paraId="1CC294C3" w14:textId="77777777" w:rsidR="007A0A3D" w:rsidRPr="00D174C4" w:rsidRDefault="007A0A3D" w:rsidP="007A0A3D">
            <w:pPr>
              <w:spacing w:after="160" w:line="259" w:lineRule="auto"/>
              <w:jc w:val="center"/>
              <w:rPr>
                <w:rFonts w:ascii="Arial" w:hAnsi="Arial" w:cs="Arial"/>
                <w:b/>
                <w:sz w:val="20"/>
                <w:szCs w:val="20"/>
              </w:rPr>
            </w:pPr>
            <w:r w:rsidRPr="00D174C4">
              <w:rPr>
                <w:rFonts w:ascii="Arial" w:hAnsi="Arial" w:cs="Arial"/>
                <w:b/>
                <w:sz w:val="20"/>
                <w:szCs w:val="20"/>
              </w:rPr>
              <w:t>Opis</w:t>
            </w:r>
          </w:p>
        </w:tc>
      </w:tr>
      <w:tr w:rsidR="007A0A3D" w:rsidRPr="00D174C4" w14:paraId="0CFEB7DF" w14:textId="77777777" w:rsidTr="003466C9">
        <w:tc>
          <w:tcPr>
            <w:tcW w:w="451" w:type="dxa"/>
          </w:tcPr>
          <w:p w14:paraId="5B48FAE1" w14:textId="77777777" w:rsidR="007A0A3D" w:rsidRPr="00D174C4" w:rsidRDefault="007A0A3D" w:rsidP="007A0A3D">
            <w:pPr>
              <w:pStyle w:val="Akapitzlist"/>
              <w:numPr>
                <w:ilvl w:val="0"/>
                <w:numId w:val="1"/>
              </w:numPr>
              <w:spacing w:after="160" w:line="259" w:lineRule="auto"/>
              <w:rPr>
                <w:rFonts w:ascii="Arial" w:hAnsi="Arial" w:cs="Arial"/>
                <w:sz w:val="20"/>
                <w:szCs w:val="20"/>
              </w:rPr>
            </w:pPr>
          </w:p>
        </w:tc>
        <w:tc>
          <w:tcPr>
            <w:tcW w:w="1784" w:type="dxa"/>
          </w:tcPr>
          <w:p w14:paraId="19CD76E9" w14:textId="77777777" w:rsidR="007A0A3D" w:rsidRPr="00D174C4" w:rsidRDefault="007A0A3D">
            <w:pPr>
              <w:spacing w:after="160" w:line="259" w:lineRule="auto"/>
              <w:rPr>
                <w:rFonts w:ascii="Arial" w:hAnsi="Arial" w:cs="Arial"/>
                <w:sz w:val="20"/>
                <w:szCs w:val="20"/>
              </w:rPr>
            </w:pPr>
            <w:r w:rsidRPr="00D174C4">
              <w:rPr>
                <w:rFonts w:ascii="Arial" w:hAnsi="Arial" w:cs="Arial"/>
                <w:sz w:val="20"/>
                <w:szCs w:val="20"/>
              </w:rPr>
              <w:t>Tytuł projektu</w:t>
            </w:r>
          </w:p>
        </w:tc>
        <w:tc>
          <w:tcPr>
            <w:tcW w:w="11985" w:type="dxa"/>
          </w:tcPr>
          <w:p w14:paraId="7A579511" w14:textId="77777777" w:rsidR="007A0A3D" w:rsidRPr="00D174C4" w:rsidRDefault="002D7F7E" w:rsidP="0092099A">
            <w:pPr>
              <w:spacing w:after="160" w:line="259" w:lineRule="auto"/>
              <w:jc w:val="both"/>
              <w:rPr>
                <w:rFonts w:ascii="Arial" w:hAnsi="Arial" w:cs="Arial"/>
                <w:b/>
                <w:i/>
                <w:sz w:val="20"/>
                <w:szCs w:val="20"/>
              </w:rPr>
            </w:pPr>
            <w:r w:rsidRPr="00D174C4">
              <w:rPr>
                <w:rFonts w:ascii="Arial" w:hAnsi="Arial" w:cs="Arial"/>
                <w:b/>
                <w:i/>
                <w:sz w:val="20"/>
                <w:szCs w:val="20"/>
              </w:rPr>
              <w:t>Rozwój Pojedynczego Punktu Kontaktowego trzeciej generacji</w:t>
            </w:r>
          </w:p>
        </w:tc>
      </w:tr>
      <w:tr w:rsidR="007A0A3D" w:rsidRPr="00D174C4" w14:paraId="4BE3F9C0" w14:textId="77777777" w:rsidTr="003466C9">
        <w:trPr>
          <w:trHeight w:val="265"/>
        </w:trPr>
        <w:tc>
          <w:tcPr>
            <w:tcW w:w="451" w:type="dxa"/>
          </w:tcPr>
          <w:p w14:paraId="22E0A1E2" w14:textId="77777777" w:rsidR="007A0A3D" w:rsidRPr="00D174C4" w:rsidRDefault="007A0A3D" w:rsidP="007A0A3D">
            <w:pPr>
              <w:pStyle w:val="Akapitzlist"/>
              <w:numPr>
                <w:ilvl w:val="0"/>
                <w:numId w:val="1"/>
              </w:numPr>
              <w:spacing w:after="160" w:line="259" w:lineRule="auto"/>
              <w:rPr>
                <w:rFonts w:ascii="Arial" w:hAnsi="Arial" w:cs="Arial"/>
                <w:sz w:val="20"/>
                <w:szCs w:val="20"/>
              </w:rPr>
            </w:pPr>
          </w:p>
        </w:tc>
        <w:tc>
          <w:tcPr>
            <w:tcW w:w="1784" w:type="dxa"/>
          </w:tcPr>
          <w:p w14:paraId="1EAF139A" w14:textId="77777777" w:rsidR="007A0A3D" w:rsidRPr="00D174C4" w:rsidRDefault="007A0A3D" w:rsidP="00A1534B">
            <w:pPr>
              <w:spacing w:after="160" w:line="259" w:lineRule="auto"/>
              <w:rPr>
                <w:rFonts w:ascii="Arial" w:hAnsi="Arial" w:cs="Arial"/>
                <w:sz w:val="20"/>
                <w:szCs w:val="20"/>
              </w:rPr>
            </w:pPr>
            <w:r w:rsidRPr="00D174C4">
              <w:rPr>
                <w:rFonts w:ascii="Arial" w:hAnsi="Arial" w:cs="Arial"/>
                <w:sz w:val="20"/>
                <w:szCs w:val="20"/>
              </w:rPr>
              <w:t xml:space="preserve">Beneficjent projektu </w:t>
            </w:r>
          </w:p>
        </w:tc>
        <w:tc>
          <w:tcPr>
            <w:tcW w:w="11985" w:type="dxa"/>
          </w:tcPr>
          <w:p w14:paraId="3D8FACC6" w14:textId="7FD5106B" w:rsidR="001C611C" w:rsidRPr="00D174C4" w:rsidRDefault="002D7F7E" w:rsidP="00BE21D5">
            <w:pPr>
              <w:spacing w:after="160" w:line="259" w:lineRule="auto"/>
              <w:jc w:val="both"/>
              <w:rPr>
                <w:rFonts w:ascii="Arial" w:hAnsi="Arial" w:cs="Arial"/>
                <w:i/>
                <w:sz w:val="20"/>
                <w:szCs w:val="20"/>
              </w:rPr>
            </w:pPr>
            <w:r w:rsidRPr="00D174C4">
              <w:rPr>
                <w:rFonts w:ascii="Arial" w:hAnsi="Arial" w:cs="Arial"/>
                <w:i/>
                <w:sz w:val="20"/>
                <w:szCs w:val="20"/>
              </w:rPr>
              <w:t xml:space="preserve">MINISTERSTWO </w:t>
            </w:r>
            <w:r w:rsidR="00BE21D5" w:rsidRPr="00D174C4">
              <w:rPr>
                <w:rFonts w:ascii="Arial" w:hAnsi="Arial" w:cs="Arial"/>
                <w:i/>
                <w:sz w:val="20"/>
                <w:szCs w:val="20"/>
              </w:rPr>
              <w:t>ROZWOJU</w:t>
            </w:r>
          </w:p>
        </w:tc>
      </w:tr>
      <w:tr w:rsidR="007A0A3D" w:rsidRPr="00D174C4" w14:paraId="06E64D66" w14:textId="77777777" w:rsidTr="003466C9">
        <w:tc>
          <w:tcPr>
            <w:tcW w:w="451" w:type="dxa"/>
          </w:tcPr>
          <w:p w14:paraId="03F12215" w14:textId="77777777" w:rsidR="007A0A3D" w:rsidRPr="00D174C4" w:rsidRDefault="007A0A3D" w:rsidP="007A0A3D">
            <w:pPr>
              <w:pStyle w:val="Akapitzlist"/>
              <w:numPr>
                <w:ilvl w:val="0"/>
                <w:numId w:val="1"/>
              </w:numPr>
              <w:spacing w:after="160" w:line="259" w:lineRule="auto"/>
              <w:rPr>
                <w:rFonts w:ascii="Arial" w:hAnsi="Arial" w:cs="Arial"/>
                <w:sz w:val="20"/>
                <w:szCs w:val="20"/>
              </w:rPr>
            </w:pPr>
          </w:p>
        </w:tc>
        <w:tc>
          <w:tcPr>
            <w:tcW w:w="1784" w:type="dxa"/>
          </w:tcPr>
          <w:p w14:paraId="54B51F3F" w14:textId="77777777" w:rsidR="007A0A3D" w:rsidRPr="00D174C4" w:rsidRDefault="007A0A3D" w:rsidP="007A0A3D">
            <w:pPr>
              <w:spacing w:after="160" w:line="259" w:lineRule="auto"/>
              <w:rPr>
                <w:rFonts w:ascii="Arial" w:hAnsi="Arial" w:cs="Arial"/>
                <w:sz w:val="20"/>
                <w:szCs w:val="20"/>
              </w:rPr>
            </w:pPr>
            <w:r w:rsidRPr="00D174C4">
              <w:rPr>
                <w:rFonts w:ascii="Arial" w:hAnsi="Arial" w:cs="Arial"/>
                <w:sz w:val="20"/>
                <w:szCs w:val="20"/>
              </w:rPr>
              <w:t xml:space="preserve">Partnerzy </w:t>
            </w:r>
          </w:p>
        </w:tc>
        <w:tc>
          <w:tcPr>
            <w:tcW w:w="11985" w:type="dxa"/>
          </w:tcPr>
          <w:p w14:paraId="437CA6C0" w14:textId="1BEDD8E8" w:rsidR="007A0A3D" w:rsidRPr="00D174C4" w:rsidRDefault="002D7F7E" w:rsidP="00FD074F">
            <w:pPr>
              <w:spacing w:after="160" w:line="259" w:lineRule="auto"/>
              <w:jc w:val="both"/>
              <w:rPr>
                <w:rFonts w:ascii="Arial" w:hAnsi="Arial" w:cs="Arial"/>
                <w:i/>
                <w:sz w:val="20"/>
                <w:szCs w:val="20"/>
              </w:rPr>
            </w:pPr>
            <w:r w:rsidRPr="00D174C4">
              <w:rPr>
                <w:rFonts w:ascii="Arial" w:hAnsi="Arial" w:cs="Arial"/>
                <w:i/>
                <w:sz w:val="20"/>
                <w:szCs w:val="20"/>
              </w:rPr>
              <w:t>KRAJOWA IZBA GOSPODARCZA</w:t>
            </w:r>
            <w:r w:rsidR="00D174C4">
              <w:rPr>
                <w:rFonts w:ascii="Arial" w:hAnsi="Arial" w:cs="Arial"/>
                <w:i/>
                <w:sz w:val="20"/>
                <w:szCs w:val="20"/>
              </w:rPr>
              <w:t xml:space="preserve"> (KIG)</w:t>
            </w:r>
          </w:p>
          <w:p w14:paraId="2015FF0D" w14:textId="36F22402" w:rsidR="002D7F7E" w:rsidRPr="00D174C4" w:rsidRDefault="002D7F7E" w:rsidP="00FD074F">
            <w:pPr>
              <w:spacing w:after="160" w:line="259" w:lineRule="auto"/>
              <w:jc w:val="both"/>
              <w:rPr>
                <w:rFonts w:ascii="Arial" w:hAnsi="Arial" w:cs="Arial"/>
                <w:i/>
                <w:sz w:val="20"/>
                <w:szCs w:val="20"/>
              </w:rPr>
            </w:pPr>
            <w:r w:rsidRPr="00D174C4">
              <w:rPr>
                <w:rFonts w:ascii="Arial" w:hAnsi="Arial" w:cs="Arial"/>
                <w:i/>
                <w:sz w:val="20"/>
                <w:szCs w:val="20"/>
              </w:rPr>
              <w:t>INSTYTUT LOGISTYKI I MAGAZYNOWANIA</w:t>
            </w:r>
            <w:r w:rsidR="00D174C4">
              <w:rPr>
                <w:rFonts w:ascii="Arial" w:hAnsi="Arial" w:cs="Arial"/>
                <w:i/>
                <w:sz w:val="20"/>
                <w:szCs w:val="20"/>
              </w:rPr>
              <w:t xml:space="preserve"> (ILIM)</w:t>
            </w:r>
          </w:p>
        </w:tc>
      </w:tr>
      <w:tr w:rsidR="003B107D" w:rsidRPr="00D174C4" w14:paraId="0922A7F7" w14:textId="77777777" w:rsidTr="003466C9">
        <w:tc>
          <w:tcPr>
            <w:tcW w:w="451" w:type="dxa"/>
          </w:tcPr>
          <w:p w14:paraId="4C33F3F5" w14:textId="77777777" w:rsidR="003B107D" w:rsidRPr="00D174C4" w:rsidRDefault="003B107D" w:rsidP="007A0A3D">
            <w:pPr>
              <w:pStyle w:val="Akapitzlist"/>
              <w:numPr>
                <w:ilvl w:val="0"/>
                <w:numId w:val="1"/>
              </w:numPr>
              <w:spacing w:after="160" w:line="259" w:lineRule="auto"/>
              <w:rPr>
                <w:rFonts w:ascii="Arial" w:hAnsi="Arial" w:cs="Arial"/>
                <w:sz w:val="20"/>
                <w:szCs w:val="20"/>
              </w:rPr>
            </w:pPr>
          </w:p>
        </w:tc>
        <w:tc>
          <w:tcPr>
            <w:tcW w:w="1784" w:type="dxa"/>
          </w:tcPr>
          <w:p w14:paraId="0022D6CC" w14:textId="77777777" w:rsidR="003B107D" w:rsidRPr="00D174C4" w:rsidRDefault="005A4344" w:rsidP="0092099A">
            <w:pPr>
              <w:spacing w:after="160" w:line="259" w:lineRule="auto"/>
              <w:jc w:val="both"/>
              <w:rPr>
                <w:rFonts w:ascii="Arial" w:hAnsi="Arial" w:cs="Arial"/>
                <w:sz w:val="20"/>
                <w:szCs w:val="20"/>
              </w:rPr>
            </w:pPr>
            <w:r w:rsidRPr="00D174C4">
              <w:rPr>
                <w:rFonts w:ascii="Arial" w:hAnsi="Arial" w:cs="Arial"/>
                <w:sz w:val="20"/>
                <w:szCs w:val="20"/>
              </w:rPr>
              <w:t>Postęp finansowy</w:t>
            </w:r>
          </w:p>
        </w:tc>
        <w:tc>
          <w:tcPr>
            <w:tcW w:w="11985" w:type="dxa"/>
          </w:tcPr>
          <w:p w14:paraId="53970CF3" w14:textId="77777777" w:rsidR="002D7F7E" w:rsidRPr="00D174C4" w:rsidRDefault="002D7F7E" w:rsidP="002D7F7E">
            <w:pPr>
              <w:autoSpaceDE w:val="0"/>
              <w:autoSpaceDN w:val="0"/>
              <w:adjustRightInd w:val="0"/>
              <w:spacing w:after="160" w:line="259" w:lineRule="auto"/>
              <w:rPr>
                <w:rFonts w:ascii="Arial" w:hAnsi="Arial" w:cs="Arial"/>
                <w:sz w:val="20"/>
                <w:szCs w:val="20"/>
              </w:rPr>
            </w:pPr>
            <w:r w:rsidRPr="00D174C4">
              <w:rPr>
                <w:rFonts w:ascii="Arial" w:hAnsi="Arial" w:cs="Arial"/>
                <w:sz w:val="20"/>
                <w:szCs w:val="20"/>
              </w:rPr>
              <w:t>Budżet Państwa</w:t>
            </w:r>
          </w:p>
          <w:p w14:paraId="64D8B2FF" w14:textId="3D99CC02" w:rsidR="002D7F7E" w:rsidRPr="00D174C4" w:rsidRDefault="002D7F7E" w:rsidP="002D7F7E">
            <w:pPr>
              <w:autoSpaceDE w:val="0"/>
              <w:autoSpaceDN w:val="0"/>
              <w:adjustRightInd w:val="0"/>
              <w:spacing w:after="160" w:line="259" w:lineRule="auto"/>
              <w:rPr>
                <w:rFonts w:ascii="Arial" w:hAnsi="Arial" w:cs="Arial"/>
                <w:sz w:val="20"/>
                <w:szCs w:val="20"/>
              </w:rPr>
            </w:pPr>
            <w:r w:rsidRPr="00D174C4">
              <w:rPr>
                <w:rFonts w:ascii="Arial" w:hAnsi="Arial" w:cs="Arial"/>
                <w:sz w:val="20"/>
                <w:szCs w:val="20"/>
              </w:rPr>
              <w:t xml:space="preserve">część 20 Ministerstwo </w:t>
            </w:r>
            <w:r w:rsidR="00BE21D5" w:rsidRPr="00D174C4">
              <w:rPr>
                <w:rFonts w:ascii="Arial" w:hAnsi="Arial" w:cs="Arial"/>
                <w:sz w:val="20"/>
                <w:szCs w:val="20"/>
              </w:rPr>
              <w:t>Rozwoju -</w:t>
            </w:r>
            <w:r w:rsidRPr="00D174C4">
              <w:rPr>
                <w:rFonts w:ascii="Arial" w:hAnsi="Arial" w:cs="Arial"/>
                <w:sz w:val="20"/>
                <w:szCs w:val="20"/>
              </w:rPr>
              <w:t xml:space="preserve"> Fundusze UE:</w:t>
            </w:r>
          </w:p>
          <w:p w14:paraId="6857DE5D" w14:textId="77777777" w:rsidR="002D7F7E" w:rsidRPr="00D174C4" w:rsidRDefault="002D7F7E" w:rsidP="002D7F7E">
            <w:pPr>
              <w:pStyle w:val="Akapitzlist"/>
              <w:numPr>
                <w:ilvl w:val="0"/>
                <w:numId w:val="7"/>
              </w:numPr>
              <w:autoSpaceDE w:val="0"/>
              <w:autoSpaceDN w:val="0"/>
              <w:adjustRightInd w:val="0"/>
              <w:spacing w:after="160" w:line="259" w:lineRule="auto"/>
              <w:rPr>
                <w:rFonts w:ascii="Arial" w:hAnsi="Arial" w:cs="Arial"/>
                <w:sz w:val="20"/>
                <w:szCs w:val="20"/>
              </w:rPr>
            </w:pPr>
            <w:r w:rsidRPr="00D174C4">
              <w:rPr>
                <w:rFonts w:ascii="Arial" w:hAnsi="Arial" w:cs="Arial"/>
                <w:sz w:val="20"/>
                <w:szCs w:val="20"/>
              </w:rPr>
              <w:t>Program Operacyjny Polska Cyfrowa</w:t>
            </w:r>
          </w:p>
          <w:p w14:paraId="0DFA8E0C" w14:textId="77777777" w:rsidR="002D7F7E" w:rsidRPr="00D174C4" w:rsidRDefault="002D7F7E" w:rsidP="002D7F7E">
            <w:pPr>
              <w:pStyle w:val="Akapitzlist"/>
              <w:numPr>
                <w:ilvl w:val="0"/>
                <w:numId w:val="7"/>
              </w:numPr>
              <w:autoSpaceDE w:val="0"/>
              <w:autoSpaceDN w:val="0"/>
              <w:adjustRightInd w:val="0"/>
              <w:spacing w:after="160" w:line="259" w:lineRule="auto"/>
              <w:rPr>
                <w:rFonts w:ascii="Arial" w:hAnsi="Arial" w:cs="Arial"/>
                <w:sz w:val="20"/>
                <w:szCs w:val="20"/>
              </w:rPr>
            </w:pPr>
            <w:r w:rsidRPr="00D174C4">
              <w:rPr>
                <w:rFonts w:ascii="Arial" w:hAnsi="Arial" w:cs="Arial"/>
                <w:sz w:val="20"/>
                <w:szCs w:val="20"/>
              </w:rPr>
              <w:t>Oś priorytetowa nr II „E-administracja i otwarty rząd”</w:t>
            </w:r>
          </w:p>
          <w:p w14:paraId="60282A4A" w14:textId="77777777" w:rsidR="002D7F7E" w:rsidRPr="00D174C4" w:rsidRDefault="002D7F7E" w:rsidP="002D7F7E">
            <w:pPr>
              <w:pStyle w:val="Akapitzlist"/>
              <w:numPr>
                <w:ilvl w:val="0"/>
                <w:numId w:val="7"/>
              </w:numPr>
              <w:autoSpaceDE w:val="0"/>
              <w:autoSpaceDN w:val="0"/>
              <w:adjustRightInd w:val="0"/>
              <w:spacing w:after="160" w:line="259" w:lineRule="auto"/>
              <w:rPr>
                <w:rFonts w:ascii="Arial" w:hAnsi="Arial" w:cs="Arial"/>
                <w:sz w:val="20"/>
                <w:szCs w:val="20"/>
              </w:rPr>
            </w:pPr>
            <w:r w:rsidRPr="00D174C4">
              <w:rPr>
                <w:rFonts w:ascii="Arial" w:hAnsi="Arial" w:cs="Arial"/>
                <w:sz w:val="20"/>
                <w:szCs w:val="20"/>
              </w:rPr>
              <w:t>Działanie nr 2.1 „Wysoka dostępność i jakość e-usług publicznych”</w:t>
            </w:r>
          </w:p>
          <w:p w14:paraId="7FEB411B" w14:textId="784B0759" w:rsidR="002D7F7E" w:rsidRPr="00D174C4" w:rsidRDefault="002D7F7E" w:rsidP="002D7F7E">
            <w:pPr>
              <w:autoSpaceDE w:val="0"/>
              <w:autoSpaceDN w:val="0"/>
              <w:adjustRightInd w:val="0"/>
              <w:spacing w:after="160" w:line="259" w:lineRule="auto"/>
              <w:rPr>
                <w:rFonts w:ascii="Arial" w:hAnsi="Arial" w:cs="Arial"/>
                <w:sz w:val="20"/>
                <w:szCs w:val="20"/>
              </w:rPr>
            </w:pPr>
            <w:r w:rsidRPr="00D174C4">
              <w:rPr>
                <w:rFonts w:ascii="Arial" w:hAnsi="Arial" w:cs="Arial"/>
                <w:sz w:val="20"/>
                <w:szCs w:val="20"/>
              </w:rPr>
              <w:t>Całkowity koszt projektu</w:t>
            </w:r>
            <w:r w:rsidR="00344A08" w:rsidRPr="00D174C4">
              <w:rPr>
                <w:rFonts w:ascii="Arial" w:hAnsi="Arial" w:cs="Arial"/>
                <w:sz w:val="20"/>
                <w:szCs w:val="20"/>
              </w:rPr>
              <w:t>:</w:t>
            </w:r>
            <w:r w:rsidRPr="00D174C4">
              <w:rPr>
                <w:rFonts w:ascii="Arial" w:hAnsi="Arial" w:cs="Arial"/>
                <w:sz w:val="20"/>
                <w:szCs w:val="20"/>
              </w:rPr>
              <w:t xml:space="preserve"> </w:t>
            </w:r>
            <w:r w:rsidR="00517467" w:rsidRPr="00D174C4">
              <w:rPr>
                <w:rFonts w:ascii="Arial" w:hAnsi="Arial" w:cs="Arial"/>
                <w:sz w:val="20"/>
                <w:szCs w:val="20"/>
              </w:rPr>
              <w:t>61 327</w:t>
            </w:r>
            <w:r w:rsidR="009D7E33" w:rsidRPr="00D174C4">
              <w:rPr>
                <w:rFonts w:ascii="Arial" w:hAnsi="Arial" w:cs="Arial"/>
                <w:sz w:val="20"/>
                <w:szCs w:val="20"/>
              </w:rPr>
              <w:t> </w:t>
            </w:r>
            <w:r w:rsidR="00517467" w:rsidRPr="00D174C4">
              <w:rPr>
                <w:rFonts w:ascii="Arial" w:hAnsi="Arial" w:cs="Arial"/>
                <w:sz w:val="20"/>
                <w:szCs w:val="20"/>
              </w:rPr>
              <w:t>317</w:t>
            </w:r>
            <w:r w:rsidR="009D7E33" w:rsidRPr="00D174C4">
              <w:rPr>
                <w:rFonts w:ascii="Arial" w:hAnsi="Arial" w:cs="Arial"/>
                <w:sz w:val="20"/>
                <w:szCs w:val="20"/>
              </w:rPr>
              <w:t>,00</w:t>
            </w:r>
            <w:r w:rsidR="00517467" w:rsidRPr="00D174C4">
              <w:rPr>
                <w:rFonts w:ascii="Arial" w:hAnsi="Arial" w:cs="Arial"/>
                <w:sz w:val="20"/>
                <w:szCs w:val="20"/>
              </w:rPr>
              <w:t xml:space="preserve"> zł </w:t>
            </w:r>
            <w:r w:rsidR="00344A08" w:rsidRPr="00D174C4">
              <w:rPr>
                <w:rFonts w:ascii="Arial" w:hAnsi="Arial" w:cs="Arial"/>
                <w:sz w:val="20"/>
                <w:szCs w:val="20"/>
              </w:rPr>
              <w:t>(wg Porozumienia)</w:t>
            </w:r>
          </w:p>
          <w:p w14:paraId="75CE5B12" w14:textId="30684C66" w:rsidR="0005180B" w:rsidRPr="00D174C4" w:rsidRDefault="0005180B" w:rsidP="002D7F7E">
            <w:pPr>
              <w:autoSpaceDE w:val="0"/>
              <w:autoSpaceDN w:val="0"/>
              <w:adjustRightInd w:val="0"/>
              <w:spacing w:after="160" w:line="259" w:lineRule="auto"/>
              <w:rPr>
                <w:rFonts w:ascii="Arial" w:hAnsi="Arial" w:cs="Arial"/>
                <w:sz w:val="20"/>
                <w:szCs w:val="20"/>
              </w:rPr>
            </w:pPr>
            <w:r w:rsidRPr="00D174C4">
              <w:rPr>
                <w:rFonts w:ascii="Arial" w:hAnsi="Arial" w:cs="Arial"/>
                <w:sz w:val="20"/>
                <w:szCs w:val="20"/>
              </w:rPr>
              <w:t>Koszt kwalifikowalny projekcie</w:t>
            </w:r>
            <w:r w:rsidR="00344A08" w:rsidRPr="00D174C4">
              <w:rPr>
                <w:rFonts w:ascii="Arial" w:hAnsi="Arial" w:cs="Arial"/>
                <w:sz w:val="20"/>
                <w:szCs w:val="20"/>
              </w:rPr>
              <w:t>:</w:t>
            </w:r>
            <w:r w:rsidRPr="00D174C4">
              <w:rPr>
                <w:rFonts w:ascii="Arial" w:hAnsi="Arial" w:cs="Arial"/>
                <w:sz w:val="20"/>
                <w:szCs w:val="20"/>
              </w:rPr>
              <w:t xml:space="preserve"> </w:t>
            </w:r>
            <w:r w:rsidR="002E3FF2" w:rsidRPr="00D174C4">
              <w:rPr>
                <w:rFonts w:ascii="Arial" w:hAnsi="Arial" w:cs="Arial"/>
                <w:sz w:val="20"/>
                <w:szCs w:val="20"/>
              </w:rPr>
              <w:t>60 456 117,00</w:t>
            </w:r>
            <w:r w:rsidR="009D7E33" w:rsidRPr="00D174C4">
              <w:rPr>
                <w:rFonts w:ascii="Arial" w:hAnsi="Arial" w:cs="Arial"/>
                <w:sz w:val="20"/>
                <w:szCs w:val="20"/>
              </w:rPr>
              <w:t xml:space="preserve"> zł</w:t>
            </w:r>
            <w:r w:rsidR="00344A08" w:rsidRPr="00D174C4">
              <w:rPr>
                <w:rFonts w:ascii="Arial" w:hAnsi="Arial" w:cs="Arial"/>
                <w:sz w:val="20"/>
                <w:szCs w:val="20"/>
              </w:rPr>
              <w:t xml:space="preserve"> (wg Porozumienia)</w:t>
            </w:r>
          </w:p>
          <w:p w14:paraId="164B6A9A" w14:textId="1F4313CD" w:rsidR="0005180B" w:rsidRPr="00D174C4" w:rsidRDefault="0005180B" w:rsidP="002D7F7E">
            <w:pPr>
              <w:autoSpaceDE w:val="0"/>
              <w:autoSpaceDN w:val="0"/>
              <w:adjustRightInd w:val="0"/>
              <w:spacing w:after="160" w:line="259" w:lineRule="auto"/>
              <w:rPr>
                <w:rFonts w:ascii="Arial" w:hAnsi="Arial" w:cs="Arial"/>
                <w:sz w:val="20"/>
                <w:szCs w:val="20"/>
              </w:rPr>
            </w:pPr>
            <w:r w:rsidRPr="00D174C4">
              <w:rPr>
                <w:rFonts w:ascii="Arial" w:hAnsi="Arial" w:cs="Arial"/>
                <w:sz w:val="20"/>
                <w:szCs w:val="20"/>
              </w:rPr>
              <w:t>Całkowity koszt projektu</w:t>
            </w:r>
            <w:r w:rsidR="00344A08" w:rsidRPr="00D174C4">
              <w:rPr>
                <w:rFonts w:ascii="Arial" w:hAnsi="Arial" w:cs="Arial"/>
                <w:sz w:val="20"/>
                <w:szCs w:val="20"/>
              </w:rPr>
              <w:t>:</w:t>
            </w:r>
            <w:r w:rsidRPr="00D174C4">
              <w:rPr>
                <w:rFonts w:ascii="Arial" w:hAnsi="Arial" w:cs="Arial"/>
                <w:sz w:val="20"/>
                <w:szCs w:val="20"/>
              </w:rPr>
              <w:t xml:space="preserve"> </w:t>
            </w:r>
            <w:r w:rsidR="002E3FF2" w:rsidRPr="00D174C4">
              <w:rPr>
                <w:rFonts w:ascii="Arial" w:hAnsi="Arial" w:cs="Arial"/>
                <w:sz w:val="20"/>
                <w:szCs w:val="20"/>
              </w:rPr>
              <w:t>49 663 086,68</w:t>
            </w:r>
            <w:r w:rsidR="009D7E33" w:rsidRPr="00D174C4">
              <w:rPr>
                <w:rFonts w:ascii="Arial" w:hAnsi="Arial" w:cs="Arial"/>
                <w:sz w:val="20"/>
                <w:szCs w:val="20"/>
              </w:rPr>
              <w:t xml:space="preserve"> zł</w:t>
            </w:r>
            <w:r w:rsidR="00344A08" w:rsidRPr="00D174C4">
              <w:rPr>
                <w:rFonts w:ascii="Arial" w:hAnsi="Arial" w:cs="Arial"/>
                <w:sz w:val="20"/>
                <w:szCs w:val="20"/>
              </w:rPr>
              <w:t xml:space="preserve"> (na podstawie wniosków o płatność)</w:t>
            </w:r>
          </w:p>
          <w:p w14:paraId="13B8CF3C" w14:textId="77777777" w:rsidR="00344A08" w:rsidRPr="00D174C4" w:rsidRDefault="0005180B" w:rsidP="00344A08">
            <w:pPr>
              <w:autoSpaceDE w:val="0"/>
              <w:autoSpaceDN w:val="0"/>
              <w:adjustRightInd w:val="0"/>
              <w:spacing w:after="160" w:line="259" w:lineRule="auto"/>
              <w:rPr>
                <w:rFonts w:ascii="Arial" w:hAnsi="Arial" w:cs="Arial"/>
                <w:sz w:val="20"/>
                <w:szCs w:val="20"/>
              </w:rPr>
            </w:pPr>
            <w:r w:rsidRPr="00D174C4">
              <w:rPr>
                <w:rFonts w:ascii="Arial" w:hAnsi="Arial" w:cs="Arial"/>
                <w:sz w:val="20"/>
                <w:szCs w:val="20"/>
              </w:rPr>
              <w:t>Koszt kwalifikowalny w projekcie</w:t>
            </w:r>
            <w:r w:rsidR="00344A08" w:rsidRPr="00D174C4">
              <w:rPr>
                <w:rFonts w:ascii="Arial" w:hAnsi="Arial" w:cs="Arial"/>
                <w:sz w:val="20"/>
                <w:szCs w:val="20"/>
              </w:rPr>
              <w:t>:</w:t>
            </w:r>
            <w:r w:rsidRPr="00D174C4">
              <w:rPr>
                <w:rFonts w:ascii="Arial" w:hAnsi="Arial" w:cs="Arial"/>
                <w:sz w:val="20"/>
                <w:szCs w:val="20"/>
              </w:rPr>
              <w:t xml:space="preserve"> </w:t>
            </w:r>
            <w:r w:rsidR="009D7E33" w:rsidRPr="00D174C4">
              <w:rPr>
                <w:rFonts w:ascii="Arial" w:hAnsi="Arial" w:cs="Arial"/>
                <w:sz w:val="20"/>
                <w:szCs w:val="20"/>
              </w:rPr>
              <w:t>49 244 584,75 zł</w:t>
            </w:r>
            <w:r w:rsidR="00344A08" w:rsidRPr="00D174C4">
              <w:rPr>
                <w:rFonts w:ascii="Arial" w:hAnsi="Arial" w:cs="Arial"/>
                <w:sz w:val="20"/>
                <w:szCs w:val="20"/>
              </w:rPr>
              <w:t xml:space="preserve"> (na podstawie wniosków o płatność)</w:t>
            </w:r>
          </w:p>
          <w:p w14:paraId="5D715CF9" w14:textId="585D33A1" w:rsidR="009D7E33" w:rsidRPr="00D174C4" w:rsidRDefault="009D7E33" w:rsidP="002D7F7E">
            <w:pPr>
              <w:autoSpaceDE w:val="0"/>
              <w:autoSpaceDN w:val="0"/>
              <w:adjustRightInd w:val="0"/>
              <w:spacing w:after="160" w:line="259" w:lineRule="auto"/>
              <w:rPr>
                <w:rFonts w:ascii="Arial" w:hAnsi="Arial" w:cs="Arial"/>
                <w:sz w:val="20"/>
                <w:szCs w:val="20"/>
              </w:rPr>
            </w:pPr>
            <w:r w:rsidRPr="00D174C4">
              <w:rPr>
                <w:rFonts w:ascii="Arial" w:hAnsi="Arial" w:cs="Arial"/>
                <w:sz w:val="20"/>
                <w:szCs w:val="20"/>
              </w:rPr>
              <w:t xml:space="preserve">Różnica w kwocie pomiędzy wartościami założonymi a docelowymi wynika z wygenerowanych oszczędności w projekcie. </w:t>
            </w:r>
          </w:p>
          <w:p w14:paraId="33688FA6" w14:textId="3E73C5E3" w:rsidR="00344A08" w:rsidRPr="00D174C4" w:rsidRDefault="00344A08" w:rsidP="002D7F7E">
            <w:pPr>
              <w:autoSpaceDE w:val="0"/>
              <w:autoSpaceDN w:val="0"/>
              <w:adjustRightInd w:val="0"/>
              <w:spacing w:after="160" w:line="259" w:lineRule="auto"/>
              <w:rPr>
                <w:rFonts w:ascii="Arial" w:hAnsi="Arial" w:cs="Arial"/>
                <w:sz w:val="20"/>
                <w:szCs w:val="20"/>
              </w:rPr>
            </w:pPr>
            <w:r w:rsidRPr="00D174C4">
              <w:rPr>
                <w:rFonts w:ascii="Arial" w:hAnsi="Arial" w:cs="Arial"/>
                <w:sz w:val="20"/>
                <w:szCs w:val="20"/>
              </w:rPr>
              <w:t xml:space="preserve">Różnica </w:t>
            </w:r>
            <w:r w:rsidR="00C007A1" w:rsidRPr="00D174C4">
              <w:rPr>
                <w:rFonts w:ascii="Arial" w:hAnsi="Arial" w:cs="Arial"/>
                <w:sz w:val="20"/>
                <w:szCs w:val="20"/>
              </w:rPr>
              <w:t xml:space="preserve">w łącznej wysokości 418 501,93 zł </w:t>
            </w:r>
            <w:r w:rsidRPr="00D174C4">
              <w:rPr>
                <w:rFonts w:ascii="Arial" w:hAnsi="Arial" w:cs="Arial"/>
                <w:sz w:val="20"/>
                <w:szCs w:val="20"/>
              </w:rPr>
              <w:t>pomiędzy całkowitą a kwalifikowalną kwotą w projekcie jest wynikiem:</w:t>
            </w:r>
          </w:p>
          <w:p w14:paraId="3865FB7A" w14:textId="7CE7BEB2" w:rsidR="00344A08" w:rsidRPr="00D174C4" w:rsidRDefault="00344A08" w:rsidP="00344A08">
            <w:pPr>
              <w:pStyle w:val="Akapitzlist"/>
              <w:numPr>
                <w:ilvl w:val="0"/>
                <w:numId w:val="23"/>
              </w:numPr>
              <w:autoSpaceDE w:val="0"/>
              <w:autoSpaceDN w:val="0"/>
              <w:adjustRightInd w:val="0"/>
              <w:rPr>
                <w:rFonts w:ascii="Arial" w:hAnsi="Arial" w:cs="Arial"/>
                <w:sz w:val="20"/>
                <w:szCs w:val="20"/>
              </w:rPr>
            </w:pPr>
            <w:r w:rsidRPr="00D174C4">
              <w:rPr>
                <w:rFonts w:ascii="Arial" w:hAnsi="Arial" w:cs="Arial"/>
                <w:sz w:val="20"/>
                <w:szCs w:val="20"/>
              </w:rPr>
              <w:t>stwierdzenia wydatków niekwalifikowalnych w łącznej wysokości 326 942,48 zł</w:t>
            </w:r>
            <w:r w:rsidR="00357C43" w:rsidRPr="00D174C4">
              <w:rPr>
                <w:rFonts w:ascii="Arial" w:hAnsi="Arial" w:cs="Arial"/>
                <w:sz w:val="20"/>
                <w:szCs w:val="20"/>
              </w:rPr>
              <w:t xml:space="preserve"> w wyniku kontroli ex-post wydatków</w:t>
            </w:r>
            <w:r w:rsidR="008133A4" w:rsidRPr="00D174C4">
              <w:rPr>
                <w:rFonts w:ascii="Arial" w:hAnsi="Arial" w:cs="Arial"/>
                <w:sz w:val="20"/>
                <w:szCs w:val="20"/>
              </w:rPr>
              <w:t>, w tym:</w:t>
            </w:r>
          </w:p>
          <w:p w14:paraId="6D4A7AFA" w14:textId="6296CB91" w:rsidR="008133A4" w:rsidRPr="00D174C4" w:rsidRDefault="008133A4" w:rsidP="00BE21D5">
            <w:pPr>
              <w:pStyle w:val="Akapitzlist"/>
              <w:numPr>
                <w:ilvl w:val="0"/>
                <w:numId w:val="24"/>
              </w:numPr>
              <w:autoSpaceDE w:val="0"/>
              <w:autoSpaceDN w:val="0"/>
              <w:adjustRightInd w:val="0"/>
              <w:rPr>
                <w:rFonts w:ascii="Arial" w:hAnsi="Arial" w:cs="Arial"/>
                <w:sz w:val="20"/>
                <w:szCs w:val="20"/>
              </w:rPr>
            </w:pPr>
            <w:r w:rsidRPr="00D174C4">
              <w:rPr>
                <w:rFonts w:ascii="Arial" w:hAnsi="Arial" w:cs="Arial"/>
                <w:sz w:val="20"/>
                <w:szCs w:val="20"/>
              </w:rPr>
              <w:t xml:space="preserve">187 000,00 kwota niekwalifikowalna MPIT w ramach umowy nr DGE/BDG-VIII-POPC-4/16 z 25.07.2016 r. </w:t>
            </w:r>
          </w:p>
          <w:p w14:paraId="2595EC70" w14:textId="4E0C7335" w:rsidR="008133A4" w:rsidRPr="00D174C4" w:rsidRDefault="00BE21D5" w:rsidP="00BE21D5">
            <w:pPr>
              <w:pStyle w:val="Akapitzlist"/>
              <w:numPr>
                <w:ilvl w:val="0"/>
                <w:numId w:val="24"/>
              </w:numPr>
              <w:autoSpaceDE w:val="0"/>
              <w:autoSpaceDN w:val="0"/>
              <w:adjustRightInd w:val="0"/>
              <w:rPr>
                <w:rFonts w:ascii="Arial" w:hAnsi="Arial" w:cs="Arial"/>
                <w:sz w:val="20"/>
                <w:szCs w:val="20"/>
              </w:rPr>
            </w:pPr>
            <w:r w:rsidRPr="00D174C4">
              <w:rPr>
                <w:rFonts w:ascii="Arial" w:hAnsi="Arial" w:cs="Arial"/>
                <w:sz w:val="20"/>
                <w:szCs w:val="20"/>
              </w:rPr>
              <w:t xml:space="preserve">  78 308,20 kwota niekwalifikowalna MPIT w ramach umowy nr DGE/BDG-VIII-POPC-6/17 z 30.08.2017 r.</w:t>
            </w:r>
          </w:p>
          <w:p w14:paraId="4D3DD8A1" w14:textId="4EACA9EB" w:rsidR="00BE21D5" w:rsidRPr="00D174C4" w:rsidRDefault="00BE21D5" w:rsidP="00BE21D5">
            <w:pPr>
              <w:pStyle w:val="Akapitzlist"/>
              <w:numPr>
                <w:ilvl w:val="0"/>
                <w:numId w:val="24"/>
              </w:numPr>
              <w:autoSpaceDE w:val="0"/>
              <w:autoSpaceDN w:val="0"/>
              <w:adjustRightInd w:val="0"/>
              <w:rPr>
                <w:rFonts w:ascii="Arial" w:hAnsi="Arial" w:cs="Arial"/>
                <w:sz w:val="20"/>
                <w:szCs w:val="20"/>
              </w:rPr>
            </w:pPr>
            <w:r w:rsidRPr="00D174C4">
              <w:rPr>
                <w:rFonts w:ascii="Arial" w:hAnsi="Arial" w:cs="Arial"/>
                <w:sz w:val="20"/>
                <w:szCs w:val="20"/>
              </w:rPr>
              <w:t xml:space="preserve">  50 542,55 kwota niekwalifikowalna KIG w ramach umowy nr FS/62/2017 z 10.07.2017 r.</w:t>
            </w:r>
          </w:p>
          <w:p w14:paraId="51FF2D8B" w14:textId="19C53B81" w:rsidR="008133A4" w:rsidRPr="00D174C4" w:rsidRDefault="00BE21D5" w:rsidP="00BE21D5">
            <w:pPr>
              <w:pStyle w:val="Akapitzlist"/>
              <w:numPr>
                <w:ilvl w:val="0"/>
                <w:numId w:val="24"/>
              </w:numPr>
              <w:autoSpaceDE w:val="0"/>
              <w:autoSpaceDN w:val="0"/>
              <w:adjustRightInd w:val="0"/>
              <w:rPr>
                <w:rFonts w:ascii="Arial" w:hAnsi="Arial" w:cs="Arial"/>
                <w:sz w:val="20"/>
                <w:szCs w:val="20"/>
              </w:rPr>
            </w:pPr>
            <w:r w:rsidRPr="00D174C4">
              <w:rPr>
                <w:rFonts w:ascii="Arial" w:hAnsi="Arial" w:cs="Arial"/>
                <w:sz w:val="20"/>
                <w:szCs w:val="20"/>
              </w:rPr>
              <w:t xml:space="preserve">  10 243,18 kwota niekwalifikowalna ILIM w ramach wydatków na  zakup kompute</w:t>
            </w:r>
            <w:r w:rsidR="007C49F4">
              <w:rPr>
                <w:rFonts w:ascii="Arial" w:hAnsi="Arial" w:cs="Arial"/>
                <w:sz w:val="20"/>
                <w:szCs w:val="20"/>
              </w:rPr>
              <w:t>rów, licencji i oprogramowania z</w:t>
            </w:r>
            <w:r w:rsidRPr="00D174C4">
              <w:rPr>
                <w:rFonts w:ascii="Arial" w:hAnsi="Arial" w:cs="Arial"/>
                <w:sz w:val="20"/>
                <w:szCs w:val="20"/>
              </w:rPr>
              <w:t xml:space="preserve">  październik 2017 r.</w:t>
            </w:r>
          </w:p>
          <w:p w14:paraId="5442768C" w14:textId="446CA487" w:rsidR="00BE21D5" w:rsidRPr="00D174C4" w:rsidRDefault="00BE21D5" w:rsidP="00BE21D5">
            <w:pPr>
              <w:pStyle w:val="Akapitzlist"/>
              <w:numPr>
                <w:ilvl w:val="0"/>
                <w:numId w:val="24"/>
              </w:numPr>
              <w:autoSpaceDE w:val="0"/>
              <w:autoSpaceDN w:val="0"/>
              <w:adjustRightInd w:val="0"/>
              <w:rPr>
                <w:rFonts w:ascii="Arial" w:hAnsi="Arial" w:cs="Arial"/>
                <w:sz w:val="20"/>
                <w:szCs w:val="20"/>
              </w:rPr>
            </w:pPr>
            <w:r w:rsidRPr="00D174C4">
              <w:rPr>
                <w:rFonts w:ascii="Arial" w:hAnsi="Arial" w:cs="Arial"/>
                <w:sz w:val="20"/>
                <w:szCs w:val="20"/>
              </w:rPr>
              <w:t xml:space="preserve">       848,55 kwota niekwalifikowalna ILIM w ramach wydatków na wynagrodzenia pracowników z grudzień 2017 r.</w:t>
            </w:r>
          </w:p>
          <w:p w14:paraId="3B2A7147" w14:textId="77777777" w:rsidR="008133A4" w:rsidRPr="00D174C4" w:rsidRDefault="008133A4" w:rsidP="00BE21D5">
            <w:pPr>
              <w:pStyle w:val="Akapitzlist"/>
              <w:autoSpaceDE w:val="0"/>
              <w:autoSpaceDN w:val="0"/>
              <w:adjustRightInd w:val="0"/>
              <w:ind w:left="770"/>
              <w:rPr>
                <w:rFonts w:ascii="Arial" w:hAnsi="Arial" w:cs="Arial"/>
                <w:sz w:val="20"/>
                <w:szCs w:val="20"/>
              </w:rPr>
            </w:pPr>
          </w:p>
          <w:p w14:paraId="2F0C7881" w14:textId="59E18CF1" w:rsidR="004A2ABB" w:rsidRPr="00D174C4" w:rsidRDefault="00344A08" w:rsidP="002009A9">
            <w:pPr>
              <w:pStyle w:val="Akapitzlist"/>
              <w:numPr>
                <w:ilvl w:val="0"/>
                <w:numId w:val="23"/>
              </w:numPr>
              <w:autoSpaceDE w:val="0"/>
              <w:autoSpaceDN w:val="0"/>
              <w:adjustRightInd w:val="0"/>
              <w:rPr>
                <w:rFonts w:ascii="Arial" w:hAnsi="Arial" w:cs="Arial"/>
                <w:sz w:val="20"/>
                <w:szCs w:val="20"/>
              </w:rPr>
            </w:pPr>
            <w:r w:rsidRPr="00D174C4">
              <w:rPr>
                <w:rFonts w:ascii="Arial" w:hAnsi="Arial" w:cs="Arial"/>
                <w:sz w:val="20"/>
                <w:szCs w:val="20"/>
              </w:rPr>
              <w:t xml:space="preserve">poniesienia przez Partnerów  nierefundowanych kosztów w projekcie w łącznej kwocie </w:t>
            </w:r>
            <w:r w:rsidR="00357C43" w:rsidRPr="00D174C4">
              <w:rPr>
                <w:rFonts w:ascii="Arial" w:hAnsi="Arial" w:cs="Arial"/>
                <w:sz w:val="20"/>
                <w:szCs w:val="20"/>
              </w:rPr>
              <w:t>91 559,45 zł</w:t>
            </w:r>
            <w:r w:rsidR="00D174C4" w:rsidRPr="00D174C4">
              <w:rPr>
                <w:rFonts w:ascii="Arial" w:hAnsi="Arial" w:cs="Arial"/>
                <w:sz w:val="20"/>
                <w:szCs w:val="20"/>
              </w:rPr>
              <w:t>.</w:t>
            </w:r>
          </w:p>
          <w:p w14:paraId="7A7B6B08" w14:textId="77777777" w:rsidR="00344A08" w:rsidRDefault="00344A08" w:rsidP="00344A08">
            <w:pPr>
              <w:pStyle w:val="Akapitzlist"/>
              <w:autoSpaceDE w:val="0"/>
              <w:autoSpaceDN w:val="0"/>
              <w:adjustRightInd w:val="0"/>
              <w:ind w:left="770"/>
              <w:rPr>
                <w:rFonts w:ascii="Arial" w:hAnsi="Arial" w:cs="Arial"/>
                <w:sz w:val="20"/>
                <w:szCs w:val="20"/>
              </w:rPr>
            </w:pPr>
          </w:p>
          <w:p w14:paraId="7D348C8A" w14:textId="77777777" w:rsidR="00D434FA" w:rsidRDefault="005258D2" w:rsidP="005258D2">
            <w:pPr>
              <w:pStyle w:val="Akapitzlist"/>
              <w:autoSpaceDE w:val="0"/>
              <w:autoSpaceDN w:val="0"/>
              <w:adjustRightInd w:val="0"/>
              <w:ind w:left="0"/>
              <w:rPr>
                <w:ins w:id="0" w:author="Marta Macnar" w:date="2020-01-13T09:43:00Z"/>
              </w:rPr>
            </w:pPr>
            <w:r w:rsidRPr="00255A2E">
              <w:t>Końcowy wniosek o płatność jest w trakcie oceny, w związku tym brakuje danych do podania poziomu certyfikacji w odniesieniu do zakontraktowanej wartości dofinansowania.</w:t>
            </w:r>
            <w:ins w:id="1" w:author="Marta Macnar" w:date="2020-01-13T09:39:00Z">
              <w:r w:rsidR="00D434FA">
                <w:t xml:space="preserve"> </w:t>
              </w:r>
            </w:ins>
          </w:p>
          <w:p w14:paraId="0F55FE95" w14:textId="64009160" w:rsidR="005258D2" w:rsidRDefault="00D434FA" w:rsidP="005258D2">
            <w:pPr>
              <w:pStyle w:val="Akapitzlist"/>
              <w:autoSpaceDE w:val="0"/>
              <w:autoSpaceDN w:val="0"/>
              <w:adjustRightInd w:val="0"/>
              <w:ind w:left="0"/>
            </w:pPr>
            <w:r>
              <w:t>W związku z niezakończonym procesem certyfikacji realizacja finansowa projektu przedstawia się następująco:</w:t>
            </w:r>
          </w:p>
          <w:p w14:paraId="35170C48" w14:textId="77777777" w:rsidR="00D434FA" w:rsidRDefault="00D434FA" w:rsidP="005258D2">
            <w:pPr>
              <w:pStyle w:val="Akapitzlist"/>
              <w:autoSpaceDE w:val="0"/>
              <w:autoSpaceDN w:val="0"/>
              <w:adjustRightInd w:val="0"/>
              <w:ind w:left="0"/>
            </w:pPr>
          </w:p>
          <w:p w14:paraId="3C558E62" w14:textId="77777777" w:rsidR="00D434FA" w:rsidRDefault="00D434FA" w:rsidP="00F24F50">
            <w:pPr>
              <w:pStyle w:val="Akapitzlist"/>
              <w:numPr>
                <w:ilvl w:val="0"/>
                <w:numId w:val="23"/>
              </w:numPr>
              <w:autoSpaceDE w:val="0"/>
              <w:autoSpaceDN w:val="0"/>
              <w:adjustRightInd w:val="0"/>
              <w:rPr>
                <w:rFonts w:ascii="Arial" w:hAnsi="Arial" w:cs="Arial"/>
                <w:sz w:val="20"/>
                <w:szCs w:val="20"/>
              </w:rPr>
            </w:pPr>
            <w:r>
              <w:rPr>
                <w:rFonts w:ascii="Arial" w:hAnsi="Arial" w:cs="Arial"/>
                <w:sz w:val="20"/>
                <w:szCs w:val="20"/>
              </w:rPr>
              <w:t>złożono 20 wniosków o płatność, z czego wnioski nr 1 do 19 zostały zatwierdzone,</w:t>
            </w:r>
          </w:p>
          <w:p w14:paraId="6770FC3A" w14:textId="0B2EB8C8" w:rsidR="00D434FA" w:rsidRDefault="00D434FA" w:rsidP="00F24F50">
            <w:pPr>
              <w:pStyle w:val="Akapitzlist"/>
              <w:numPr>
                <w:ilvl w:val="0"/>
                <w:numId w:val="23"/>
              </w:numPr>
              <w:autoSpaceDE w:val="0"/>
              <w:autoSpaceDN w:val="0"/>
              <w:adjustRightInd w:val="0"/>
              <w:rPr>
                <w:rFonts w:ascii="Arial" w:hAnsi="Arial" w:cs="Arial"/>
                <w:sz w:val="20"/>
                <w:szCs w:val="20"/>
              </w:rPr>
            </w:pPr>
            <w:r>
              <w:rPr>
                <w:rFonts w:ascii="Arial" w:hAnsi="Arial" w:cs="Arial"/>
                <w:sz w:val="20"/>
                <w:szCs w:val="20"/>
              </w:rPr>
              <w:t>wartość ogółem zatwierdzonych wniosków o płatność (wnioski 1-19) wynosi: 43 622 993,31 zł</w:t>
            </w:r>
          </w:p>
          <w:p w14:paraId="34852F42" w14:textId="4BCBC783" w:rsidR="00D434FA" w:rsidRDefault="00D434FA" w:rsidP="00F24F50">
            <w:pPr>
              <w:pStyle w:val="Akapitzlist"/>
              <w:numPr>
                <w:ilvl w:val="0"/>
                <w:numId w:val="23"/>
              </w:numPr>
              <w:autoSpaceDE w:val="0"/>
              <w:autoSpaceDN w:val="0"/>
              <w:adjustRightInd w:val="0"/>
              <w:rPr>
                <w:rFonts w:ascii="Arial" w:hAnsi="Arial" w:cs="Arial"/>
                <w:sz w:val="20"/>
                <w:szCs w:val="20"/>
              </w:rPr>
            </w:pPr>
            <w:r>
              <w:rPr>
                <w:rFonts w:ascii="Arial" w:hAnsi="Arial" w:cs="Arial"/>
                <w:sz w:val="20"/>
                <w:szCs w:val="20"/>
              </w:rPr>
              <w:t xml:space="preserve">wartość kwalifikowalna zatwierdzonych wniosków o płatność (wnioski 1-19) wynosi: </w:t>
            </w:r>
            <w:r w:rsidR="00D24C8B">
              <w:rPr>
                <w:rFonts w:ascii="Arial" w:hAnsi="Arial" w:cs="Arial"/>
                <w:sz w:val="20"/>
                <w:szCs w:val="20"/>
              </w:rPr>
              <w:t>43 207 742,26 zł</w:t>
            </w:r>
          </w:p>
          <w:p w14:paraId="71F48B54" w14:textId="4CF0693B" w:rsidR="00D434FA" w:rsidRDefault="00D434FA" w:rsidP="00F24F50">
            <w:pPr>
              <w:pStyle w:val="Akapitzlist"/>
              <w:numPr>
                <w:ilvl w:val="0"/>
                <w:numId w:val="23"/>
              </w:numPr>
              <w:autoSpaceDE w:val="0"/>
              <w:autoSpaceDN w:val="0"/>
              <w:adjustRightInd w:val="0"/>
              <w:rPr>
                <w:rFonts w:ascii="Arial" w:hAnsi="Arial" w:cs="Arial"/>
                <w:sz w:val="20"/>
                <w:szCs w:val="20"/>
              </w:rPr>
            </w:pPr>
            <w:r>
              <w:rPr>
                <w:rFonts w:ascii="Arial" w:hAnsi="Arial" w:cs="Arial"/>
                <w:sz w:val="20"/>
                <w:szCs w:val="20"/>
              </w:rPr>
              <w:t>wartość ogółem</w:t>
            </w:r>
            <w:r w:rsidR="00D24C8B">
              <w:rPr>
                <w:rFonts w:ascii="Arial" w:hAnsi="Arial" w:cs="Arial"/>
                <w:sz w:val="20"/>
                <w:szCs w:val="20"/>
              </w:rPr>
              <w:t xml:space="preserve"> </w:t>
            </w:r>
            <w:r>
              <w:rPr>
                <w:rFonts w:ascii="Arial" w:hAnsi="Arial" w:cs="Arial"/>
                <w:sz w:val="20"/>
                <w:szCs w:val="20"/>
              </w:rPr>
              <w:t>końcowego wniosku o płatność (jeszcze niezatwierdzonego)  wynosi:</w:t>
            </w:r>
            <w:r w:rsidR="00D24C8B">
              <w:rPr>
                <w:rFonts w:ascii="Arial" w:hAnsi="Arial" w:cs="Arial"/>
                <w:sz w:val="20"/>
                <w:szCs w:val="20"/>
              </w:rPr>
              <w:t xml:space="preserve"> 6 040 093,37 zł</w:t>
            </w:r>
          </w:p>
          <w:p w14:paraId="13C8604A" w14:textId="0901A373" w:rsidR="00D434FA" w:rsidRPr="00D174C4" w:rsidRDefault="00D434FA" w:rsidP="00F24F50">
            <w:pPr>
              <w:pStyle w:val="Akapitzlist"/>
              <w:numPr>
                <w:ilvl w:val="0"/>
                <w:numId w:val="23"/>
              </w:numPr>
              <w:autoSpaceDE w:val="0"/>
              <w:autoSpaceDN w:val="0"/>
              <w:adjustRightInd w:val="0"/>
              <w:rPr>
                <w:rFonts w:ascii="Arial" w:hAnsi="Arial" w:cs="Arial"/>
                <w:sz w:val="20"/>
                <w:szCs w:val="20"/>
              </w:rPr>
            </w:pPr>
            <w:r>
              <w:rPr>
                <w:rFonts w:ascii="Arial" w:hAnsi="Arial" w:cs="Arial"/>
                <w:sz w:val="20"/>
                <w:szCs w:val="20"/>
              </w:rPr>
              <w:t>wartość kwalifikowalna końcowego wniosku o płatność (jeszcze niezatwierdzonego)  wynosi:</w:t>
            </w:r>
            <w:r w:rsidR="00D24C8B">
              <w:rPr>
                <w:rFonts w:ascii="Arial" w:hAnsi="Arial" w:cs="Arial"/>
                <w:sz w:val="20"/>
                <w:szCs w:val="20"/>
              </w:rPr>
              <w:t xml:space="preserve"> 6 036 842,49 zł</w:t>
            </w:r>
          </w:p>
        </w:tc>
      </w:tr>
      <w:tr w:rsidR="007A0A3D" w:rsidRPr="00D174C4" w14:paraId="1DB250EB" w14:textId="77777777" w:rsidTr="003466C9">
        <w:tc>
          <w:tcPr>
            <w:tcW w:w="451" w:type="dxa"/>
          </w:tcPr>
          <w:p w14:paraId="1192613C" w14:textId="4D9219D7" w:rsidR="007A0A3D" w:rsidRPr="00D174C4" w:rsidRDefault="007A0A3D" w:rsidP="007A0A3D">
            <w:pPr>
              <w:pStyle w:val="Akapitzlist"/>
              <w:numPr>
                <w:ilvl w:val="0"/>
                <w:numId w:val="1"/>
              </w:numPr>
              <w:spacing w:after="160" w:line="259" w:lineRule="auto"/>
              <w:rPr>
                <w:rFonts w:ascii="Arial" w:hAnsi="Arial" w:cs="Arial"/>
                <w:sz w:val="20"/>
                <w:szCs w:val="20"/>
              </w:rPr>
            </w:pPr>
          </w:p>
        </w:tc>
        <w:tc>
          <w:tcPr>
            <w:tcW w:w="1784" w:type="dxa"/>
          </w:tcPr>
          <w:p w14:paraId="37A8FE9C" w14:textId="77777777" w:rsidR="007A0A3D" w:rsidRPr="00D174C4" w:rsidRDefault="005A4344">
            <w:pPr>
              <w:spacing w:after="160" w:line="259" w:lineRule="auto"/>
              <w:rPr>
                <w:rFonts w:ascii="Arial" w:hAnsi="Arial" w:cs="Arial"/>
                <w:sz w:val="20"/>
                <w:szCs w:val="20"/>
              </w:rPr>
            </w:pPr>
            <w:r w:rsidRPr="00D174C4">
              <w:rPr>
                <w:rFonts w:ascii="Arial" w:hAnsi="Arial" w:cs="Arial"/>
                <w:sz w:val="20"/>
                <w:szCs w:val="20"/>
              </w:rPr>
              <w:t>Postęp rzeczowy</w:t>
            </w:r>
          </w:p>
        </w:tc>
        <w:tc>
          <w:tcPr>
            <w:tcW w:w="11985" w:type="dxa"/>
          </w:tcPr>
          <w:p w14:paraId="693C68E8" w14:textId="77777777" w:rsidR="00D92813" w:rsidRPr="00D174C4" w:rsidRDefault="001169DF" w:rsidP="00D92813">
            <w:pPr>
              <w:autoSpaceDE w:val="0"/>
              <w:autoSpaceDN w:val="0"/>
              <w:adjustRightInd w:val="0"/>
              <w:spacing w:after="160" w:line="259" w:lineRule="auto"/>
              <w:rPr>
                <w:rFonts w:ascii="Arial" w:hAnsi="Arial" w:cs="Arial"/>
                <w:sz w:val="20"/>
                <w:szCs w:val="20"/>
              </w:rPr>
            </w:pPr>
            <w:r w:rsidRPr="00D174C4">
              <w:rPr>
                <w:rFonts w:ascii="Arial" w:hAnsi="Arial" w:cs="Arial"/>
                <w:sz w:val="20"/>
                <w:szCs w:val="20"/>
              </w:rPr>
              <w:t>Osiągnięto wszystkie</w:t>
            </w:r>
            <w:r w:rsidR="003979DE" w:rsidRPr="00D174C4">
              <w:rPr>
                <w:rFonts w:ascii="Arial" w:hAnsi="Arial" w:cs="Arial"/>
                <w:sz w:val="20"/>
                <w:szCs w:val="20"/>
              </w:rPr>
              <w:t xml:space="preserve"> 19 Kamieni Milowych:</w:t>
            </w:r>
          </w:p>
          <w:p w14:paraId="4D917C00" w14:textId="77777777" w:rsidR="00D92813" w:rsidRPr="00D174C4" w:rsidRDefault="003979DE" w:rsidP="003979DE">
            <w:pPr>
              <w:pStyle w:val="Akapitzlist"/>
              <w:numPr>
                <w:ilvl w:val="0"/>
                <w:numId w:val="9"/>
              </w:numPr>
              <w:spacing w:after="160" w:line="259" w:lineRule="auto"/>
              <w:jc w:val="both"/>
              <w:rPr>
                <w:rFonts w:ascii="Arial" w:hAnsi="Arial" w:cs="Arial"/>
                <w:sz w:val="20"/>
                <w:szCs w:val="20"/>
              </w:rPr>
            </w:pPr>
            <w:r w:rsidRPr="00D174C4">
              <w:rPr>
                <w:rFonts w:ascii="Arial" w:hAnsi="Arial" w:cs="Arial"/>
                <w:sz w:val="20"/>
                <w:szCs w:val="20"/>
              </w:rPr>
              <w:t>Rozwój i wdrożenie systemu EPK. Zadanie związane jest z rozbudową systemu EPK w celu udostępnienia modernizowanych w ramach w ramach projektu e-usług A2A. Zadanie to jest prowadzone w kilku obszarach zadaniowych związanych z modułami funkcjonalnymi.</w:t>
            </w:r>
          </w:p>
          <w:p w14:paraId="614EDF2B" w14:textId="77777777" w:rsidR="003979DE" w:rsidRPr="00D174C4" w:rsidRDefault="003979DE" w:rsidP="003979DE">
            <w:pPr>
              <w:pStyle w:val="Akapitzlist"/>
              <w:numPr>
                <w:ilvl w:val="0"/>
                <w:numId w:val="9"/>
              </w:numPr>
              <w:spacing w:after="160" w:line="259" w:lineRule="auto"/>
              <w:jc w:val="both"/>
              <w:rPr>
                <w:rFonts w:ascii="Arial" w:hAnsi="Arial" w:cs="Arial"/>
                <w:sz w:val="20"/>
                <w:szCs w:val="20"/>
              </w:rPr>
            </w:pPr>
            <w:r w:rsidRPr="00D174C4">
              <w:rPr>
                <w:rFonts w:ascii="Arial" w:hAnsi="Arial" w:cs="Arial"/>
                <w:sz w:val="20"/>
                <w:szCs w:val="20"/>
              </w:rPr>
              <w:t>Rozpoczęto postępowanie na infrastrukturę informatyczną</w:t>
            </w:r>
          </w:p>
          <w:p w14:paraId="29D4664A" w14:textId="77777777" w:rsidR="003979DE" w:rsidRPr="00D174C4" w:rsidRDefault="003979DE" w:rsidP="003979DE">
            <w:pPr>
              <w:pStyle w:val="Akapitzlist"/>
              <w:numPr>
                <w:ilvl w:val="0"/>
                <w:numId w:val="9"/>
              </w:numPr>
              <w:spacing w:after="160" w:line="259" w:lineRule="auto"/>
              <w:jc w:val="both"/>
              <w:rPr>
                <w:rFonts w:ascii="Arial" w:hAnsi="Arial" w:cs="Arial"/>
                <w:sz w:val="20"/>
                <w:szCs w:val="20"/>
              </w:rPr>
            </w:pPr>
            <w:r w:rsidRPr="00D174C4">
              <w:rPr>
                <w:rFonts w:ascii="Arial" w:hAnsi="Arial" w:cs="Arial"/>
                <w:sz w:val="20"/>
                <w:szCs w:val="20"/>
              </w:rPr>
              <w:t>Podpisano umowę z dostawcą infrastruktury</w:t>
            </w:r>
          </w:p>
          <w:p w14:paraId="5464ED6A" w14:textId="77777777" w:rsidR="003979DE" w:rsidRPr="00D174C4" w:rsidRDefault="003979DE" w:rsidP="003979DE">
            <w:pPr>
              <w:pStyle w:val="Akapitzlist"/>
              <w:numPr>
                <w:ilvl w:val="0"/>
                <w:numId w:val="9"/>
              </w:numPr>
              <w:spacing w:after="160" w:line="259" w:lineRule="auto"/>
              <w:jc w:val="both"/>
              <w:rPr>
                <w:rFonts w:ascii="Arial" w:hAnsi="Arial" w:cs="Arial"/>
                <w:sz w:val="20"/>
                <w:szCs w:val="20"/>
              </w:rPr>
            </w:pPr>
            <w:r w:rsidRPr="00D174C4">
              <w:rPr>
                <w:rFonts w:ascii="Arial" w:hAnsi="Arial" w:cs="Arial"/>
                <w:sz w:val="20"/>
                <w:szCs w:val="20"/>
              </w:rPr>
              <w:t>Przetestowano infrastrukturę informatyczną i zweryfikowano jej dokumentację techniczną infrastruktury</w:t>
            </w:r>
          </w:p>
          <w:p w14:paraId="3EF4CEC1" w14:textId="77777777" w:rsidR="003979DE" w:rsidRPr="00D174C4" w:rsidRDefault="003979DE" w:rsidP="003979DE">
            <w:pPr>
              <w:pStyle w:val="Akapitzlist"/>
              <w:numPr>
                <w:ilvl w:val="0"/>
                <w:numId w:val="9"/>
              </w:numPr>
              <w:spacing w:after="160" w:line="259" w:lineRule="auto"/>
              <w:jc w:val="both"/>
              <w:rPr>
                <w:rFonts w:ascii="Arial" w:hAnsi="Arial" w:cs="Arial"/>
                <w:sz w:val="20"/>
                <w:szCs w:val="20"/>
              </w:rPr>
            </w:pPr>
            <w:r w:rsidRPr="00D174C4">
              <w:rPr>
                <w:rFonts w:ascii="Arial" w:hAnsi="Arial" w:cs="Arial"/>
                <w:sz w:val="20"/>
                <w:szCs w:val="20"/>
              </w:rPr>
              <w:t>Uruchomiono rozbudowane środowisko produkcyjne</w:t>
            </w:r>
          </w:p>
          <w:p w14:paraId="50AC9462" w14:textId="77777777" w:rsidR="003979DE" w:rsidRPr="00D174C4" w:rsidRDefault="003979DE" w:rsidP="003979DE">
            <w:pPr>
              <w:pStyle w:val="Akapitzlist"/>
              <w:numPr>
                <w:ilvl w:val="0"/>
                <w:numId w:val="9"/>
              </w:numPr>
              <w:spacing w:after="160" w:line="259" w:lineRule="auto"/>
              <w:jc w:val="both"/>
              <w:rPr>
                <w:rFonts w:ascii="Arial" w:hAnsi="Arial" w:cs="Arial"/>
                <w:sz w:val="20"/>
                <w:szCs w:val="20"/>
              </w:rPr>
            </w:pPr>
            <w:r w:rsidRPr="00D174C4">
              <w:rPr>
                <w:rFonts w:ascii="Arial" w:hAnsi="Arial" w:cs="Arial"/>
                <w:sz w:val="20"/>
                <w:szCs w:val="20"/>
              </w:rPr>
              <w:t>Zweryfikowano dokumentację techniczną środowisk informatycznych</w:t>
            </w:r>
          </w:p>
          <w:p w14:paraId="07C55E61" w14:textId="77777777" w:rsidR="003979DE" w:rsidRPr="00D174C4" w:rsidRDefault="003979DE" w:rsidP="003979DE">
            <w:pPr>
              <w:pStyle w:val="Akapitzlist"/>
              <w:numPr>
                <w:ilvl w:val="0"/>
                <w:numId w:val="9"/>
              </w:numPr>
              <w:spacing w:after="160" w:line="259" w:lineRule="auto"/>
              <w:jc w:val="both"/>
              <w:rPr>
                <w:rFonts w:ascii="Arial" w:hAnsi="Arial" w:cs="Arial"/>
                <w:sz w:val="20"/>
                <w:szCs w:val="20"/>
              </w:rPr>
            </w:pPr>
            <w:r w:rsidRPr="00D174C4">
              <w:rPr>
                <w:rFonts w:ascii="Arial" w:hAnsi="Arial" w:cs="Arial"/>
                <w:sz w:val="20"/>
                <w:szCs w:val="20"/>
              </w:rPr>
              <w:t xml:space="preserve">Uruchomiono produkcyjne platformę </w:t>
            </w:r>
            <w:proofErr w:type="spellStart"/>
            <w:r w:rsidRPr="00D174C4">
              <w:rPr>
                <w:rFonts w:ascii="Arial" w:hAnsi="Arial" w:cs="Arial"/>
                <w:sz w:val="20"/>
                <w:szCs w:val="20"/>
              </w:rPr>
              <w:t>eWniosków</w:t>
            </w:r>
            <w:proofErr w:type="spellEnd"/>
            <w:r w:rsidRPr="00D174C4">
              <w:rPr>
                <w:rFonts w:ascii="Arial" w:hAnsi="Arial" w:cs="Arial"/>
                <w:sz w:val="20"/>
                <w:szCs w:val="20"/>
              </w:rPr>
              <w:t xml:space="preserve"> - wersja podstawowa</w:t>
            </w:r>
          </w:p>
          <w:p w14:paraId="39C25C7F" w14:textId="77777777" w:rsidR="003979DE" w:rsidRPr="00D174C4" w:rsidRDefault="003979DE" w:rsidP="003979DE">
            <w:pPr>
              <w:pStyle w:val="Akapitzlist"/>
              <w:numPr>
                <w:ilvl w:val="0"/>
                <w:numId w:val="9"/>
              </w:numPr>
              <w:spacing w:after="160" w:line="259" w:lineRule="auto"/>
              <w:jc w:val="both"/>
              <w:rPr>
                <w:rFonts w:ascii="Arial" w:hAnsi="Arial" w:cs="Arial"/>
                <w:sz w:val="20"/>
                <w:szCs w:val="20"/>
              </w:rPr>
            </w:pPr>
            <w:r w:rsidRPr="00D174C4">
              <w:rPr>
                <w:rFonts w:ascii="Arial" w:hAnsi="Arial" w:cs="Arial"/>
                <w:sz w:val="20"/>
                <w:szCs w:val="20"/>
              </w:rPr>
              <w:t xml:space="preserve">Istniejące e-procedury uruchomione na nowym module </w:t>
            </w:r>
            <w:proofErr w:type="spellStart"/>
            <w:r w:rsidRPr="00D174C4">
              <w:rPr>
                <w:rFonts w:ascii="Arial" w:hAnsi="Arial" w:cs="Arial"/>
                <w:sz w:val="20"/>
                <w:szCs w:val="20"/>
              </w:rPr>
              <w:t>eWnioski</w:t>
            </w:r>
            <w:proofErr w:type="spellEnd"/>
          </w:p>
          <w:p w14:paraId="706342E2" w14:textId="77777777" w:rsidR="003979DE" w:rsidRPr="00D174C4" w:rsidRDefault="003979DE" w:rsidP="003979DE">
            <w:pPr>
              <w:pStyle w:val="Akapitzlist"/>
              <w:numPr>
                <w:ilvl w:val="0"/>
                <w:numId w:val="9"/>
              </w:numPr>
              <w:spacing w:after="160" w:line="259" w:lineRule="auto"/>
              <w:jc w:val="both"/>
              <w:rPr>
                <w:rFonts w:ascii="Arial" w:hAnsi="Arial" w:cs="Arial"/>
                <w:sz w:val="20"/>
                <w:szCs w:val="20"/>
              </w:rPr>
            </w:pPr>
            <w:r w:rsidRPr="00D174C4">
              <w:rPr>
                <w:rFonts w:ascii="Arial" w:hAnsi="Arial" w:cs="Arial"/>
                <w:sz w:val="20"/>
                <w:szCs w:val="20"/>
              </w:rPr>
              <w:t>Odebrano Zaplecze EPK – wersja podstawowa</w:t>
            </w:r>
          </w:p>
          <w:p w14:paraId="2B09D4A2" w14:textId="77777777" w:rsidR="003979DE" w:rsidRPr="00D174C4" w:rsidRDefault="003979DE" w:rsidP="003979DE">
            <w:pPr>
              <w:pStyle w:val="Akapitzlist"/>
              <w:numPr>
                <w:ilvl w:val="0"/>
                <w:numId w:val="9"/>
              </w:numPr>
              <w:spacing w:after="160" w:line="259" w:lineRule="auto"/>
              <w:jc w:val="both"/>
              <w:rPr>
                <w:rFonts w:ascii="Arial" w:hAnsi="Arial" w:cs="Arial"/>
                <w:sz w:val="20"/>
                <w:szCs w:val="20"/>
              </w:rPr>
            </w:pPr>
            <w:r w:rsidRPr="00D174C4">
              <w:rPr>
                <w:rFonts w:ascii="Arial" w:hAnsi="Arial" w:cs="Arial"/>
                <w:sz w:val="20"/>
                <w:szCs w:val="20"/>
              </w:rPr>
              <w:t>Udostępniono produkcyjnie portal – wersja podstawowa</w:t>
            </w:r>
          </w:p>
          <w:p w14:paraId="332F207F" w14:textId="77777777" w:rsidR="003979DE" w:rsidRPr="00D174C4" w:rsidRDefault="003979DE" w:rsidP="003979DE">
            <w:pPr>
              <w:pStyle w:val="Akapitzlist"/>
              <w:numPr>
                <w:ilvl w:val="0"/>
                <w:numId w:val="9"/>
              </w:numPr>
              <w:spacing w:after="160" w:line="259" w:lineRule="auto"/>
              <w:jc w:val="both"/>
              <w:rPr>
                <w:rFonts w:ascii="Arial" w:hAnsi="Arial" w:cs="Arial"/>
                <w:sz w:val="20"/>
                <w:szCs w:val="20"/>
              </w:rPr>
            </w:pPr>
            <w:r w:rsidRPr="00D174C4">
              <w:rPr>
                <w:rFonts w:ascii="Arial" w:hAnsi="Arial" w:cs="Arial"/>
                <w:sz w:val="20"/>
                <w:szCs w:val="20"/>
              </w:rPr>
              <w:t>Zweryfikowano dokumentację techniczną systemu EPK</w:t>
            </w:r>
          </w:p>
          <w:p w14:paraId="31FE7337" w14:textId="77777777" w:rsidR="003979DE" w:rsidRPr="00D174C4" w:rsidRDefault="003979DE" w:rsidP="003979DE">
            <w:pPr>
              <w:pStyle w:val="Akapitzlist"/>
              <w:numPr>
                <w:ilvl w:val="0"/>
                <w:numId w:val="9"/>
              </w:numPr>
              <w:spacing w:after="160" w:line="259" w:lineRule="auto"/>
              <w:jc w:val="both"/>
              <w:rPr>
                <w:rFonts w:ascii="Arial" w:hAnsi="Arial" w:cs="Arial"/>
                <w:sz w:val="20"/>
                <w:szCs w:val="20"/>
              </w:rPr>
            </w:pPr>
            <w:r w:rsidRPr="00D174C4">
              <w:rPr>
                <w:rFonts w:ascii="Arial" w:hAnsi="Arial" w:cs="Arial"/>
                <w:sz w:val="20"/>
                <w:szCs w:val="20"/>
              </w:rPr>
              <w:t>Przeprowadzenie i udostępnienie szkoleń</w:t>
            </w:r>
          </w:p>
          <w:p w14:paraId="0996DEF9" w14:textId="77777777" w:rsidR="003979DE" w:rsidRPr="00D174C4" w:rsidRDefault="003979DE" w:rsidP="003979DE">
            <w:pPr>
              <w:pStyle w:val="Akapitzlist"/>
              <w:numPr>
                <w:ilvl w:val="0"/>
                <w:numId w:val="9"/>
              </w:numPr>
              <w:spacing w:after="160" w:line="259" w:lineRule="auto"/>
              <w:jc w:val="both"/>
              <w:rPr>
                <w:rFonts w:ascii="Arial" w:hAnsi="Arial" w:cs="Arial"/>
                <w:sz w:val="20"/>
                <w:szCs w:val="20"/>
              </w:rPr>
            </w:pPr>
            <w:r w:rsidRPr="00D174C4">
              <w:rPr>
                <w:rFonts w:ascii="Arial" w:hAnsi="Arial" w:cs="Arial"/>
                <w:sz w:val="20"/>
                <w:szCs w:val="20"/>
              </w:rPr>
              <w:t>Udostępnienie nowych funkcjonalności platformy e-learning - wersja postawa</w:t>
            </w:r>
          </w:p>
          <w:p w14:paraId="7BF4AFB3" w14:textId="77777777" w:rsidR="003979DE" w:rsidRPr="00D174C4" w:rsidRDefault="003979DE" w:rsidP="003979DE">
            <w:pPr>
              <w:pStyle w:val="Akapitzlist"/>
              <w:numPr>
                <w:ilvl w:val="0"/>
                <w:numId w:val="9"/>
              </w:numPr>
              <w:spacing w:after="160" w:line="259" w:lineRule="auto"/>
              <w:jc w:val="both"/>
              <w:rPr>
                <w:rFonts w:ascii="Arial" w:hAnsi="Arial" w:cs="Arial"/>
                <w:sz w:val="20"/>
                <w:szCs w:val="20"/>
              </w:rPr>
            </w:pPr>
            <w:r w:rsidRPr="00D174C4">
              <w:rPr>
                <w:rFonts w:ascii="Arial" w:hAnsi="Arial" w:cs="Arial"/>
                <w:sz w:val="20"/>
                <w:szCs w:val="20"/>
              </w:rPr>
              <w:t>Odebrano platformę e-</w:t>
            </w:r>
            <w:proofErr w:type="spellStart"/>
            <w:r w:rsidRPr="00D174C4">
              <w:rPr>
                <w:rFonts w:ascii="Arial" w:hAnsi="Arial" w:cs="Arial"/>
                <w:sz w:val="20"/>
                <w:szCs w:val="20"/>
              </w:rPr>
              <w:t>learningową</w:t>
            </w:r>
            <w:proofErr w:type="spellEnd"/>
            <w:r w:rsidRPr="00D174C4">
              <w:rPr>
                <w:rFonts w:ascii="Arial" w:hAnsi="Arial" w:cs="Arial"/>
                <w:sz w:val="20"/>
                <w:szCs w:val="20"/>
              </w:rPr>
              <w:t xml:space="preserve"> Akademia </w:t>
            </w:r>
            <w:proofErr w:type="spellStart"/>
            <w:r w:rsidRPr="00D174C4">
              <w:rPr>
                <w:rFonts w:ascii="Arial" w:hAnsi="Arial" w:cs="Arial"/>
                <w:sz w:val="20"/>
                <w:szCs w:val="20"/>
              </w:rPr>
              <w:t>ePK</w:t>
            </w:r>
            <w:proofErr w:type="spellEnd"/>
          </w:p>
          <w:p w14:paraId="75055D89" w14:textId="77777777" w:rsidR="003979DE" w:rsidRPr="00D174C4" w:rsidRDefault="003979DE" w:rsidP="003979DE">
            <w:pPr>
              <w:pStyle w:val="Akapitzlist"/>
              <w:numPr>
                <w:ilvl w:val="0"/>
                <w:numId w:val="9"/>
              </w:numPr>
              <w:spacing w:after="160" w:line="259" w:lineRule="auto"/>
              <w:jc w:val="both"/>
              <w:rPr>
                <w:rFonts w:ascii="Arial" w:hAnsi="Arial" w:cs="Arial"/>
                <w:sz w:val="20"/>
                <w:szCs w:val="20"/>
              </w:rPr>
            </w:pPr>
            <w:r w:rsidRPr="00D174C4">
              <w:rPr>
                <w:rFonts w:ascii="Arial" w:hAnsi="Arial" w:cs="Arial"/>
                <w:sz w:val="20"/>
                <w:szCs w:val="20"/>
              </w:rPr>
              <w:t xml:space="preserve">Zweryfikowano dokumentację techniczną Akademii </w:t>
            </w:r>
            <w:proofErr w:type="spellStart"/>
            <w:r w:rsidRPr="00D174C4">
              <w:rPr>
                <w:rFonts w:ascii="Arial" w:hAnsi="Arial" w:cs="Arial"/>
                <w:sz w:val="20"/>
                <w:szCs w:val="20"/>
              </w:rPr>
              <w:t>ePK</w:t>
            </w:r>
            <w:proofErr w:type="spellEnd"/>
          </w:p>
          <w:p w14:paraId="69E2462E" w14:textId="77777777" w:rsidR="003979DE" w:rsidRPr="00D174C4" w:rsidRDefault="003979DE" w:rsidP="003979DE">
            <w:pPr>
              <w:pStyle w:val="Akapitzlist"/>
              <w:numPr>
                <w:ilvl w:val="0"/>
                <w:numId w:val="9"/>
              </w:numPr>
              <w:spacing w:after="160" w:line="259" w:lineRule="auto"/>
              <w:jc w:val="both"/>
              <w:rPr>
                <w:rFonts w:ascii="Arial" w:hAnsi="Arial" w:cs="Arial"/>
                <w:sz w:val="20"/>
                <w:szCs w:val="20"/>
              </w:rPr>
            </w:pPr>
            <w:r w:rsidRPr="00D174C4">
              <w:rPr>
                <w:rFonts w:ascii="Arial" w:hAnsi="Arial" w:cs="Arial"/>
                <w:sz w:val="20"/>
                <w:szCs w:val="20"/>
              </w:rPr>
              <w:t>Uruchomienie i prowadzenie Centrum Przedsiębiorcy Punktu Kontaktowego (CPPK)</w:t>
            </w:r>
          </w:p>
          <w:p w14:paraId="28AB44D4" w14:textId="77777777" w:rsidR="003979DE" w:rsidRPr="00D174C4" w:rsidRDefault="003979DE" w:rsidP="003979DE">
            <w:pPr>
              <w:pStyle w:val="Akapitzlist"/>
              <w:numPr>
                <w:ilvl w:val="0"/>
                <w:numId w:val="9"/>
              </w:numPr>
              <w:spacing w:after="160" w:line="259" w:lineRule="auto"/>
              <w:jc w:val="both"/>
              <w:rPr>
                <w:rFonts w:ascii="Arial" w:hAnsi="Arial" w:cs="Arial"/>
                <w:sz w:val="20"/>
                <w:szCs w:val="20"/>
              </w:rPr>
            </w:pPr>
            <w:r w:rsidRPr="00D174C4">
              <w:rPr>
                <w:rFonts w:ascii="Arial" w:hAnsi="Arial" w:cs="Arial"/>
                <w:sz w:val="20"/>
                <w:szCs w:val="20"/>
              </w:rPr>
              <w:t>Udostępnienie placówki CPPK do korzystania</w:t>
            </w:r>
          </w:p>
          <w:p w14:paraId="4D7C44FE" w14:textId="77777777" w:rsidR="003979DE" w:rsidRPr="00D174C4" w:rsidRDefault="003979DE" w:rsidP="003979DE">
            <w:pPr>
              <w:pStyle w:val="Akapitzlist"/>
              <w:numPr>
                <w:ilvl w:val="0"/>
                <w:numId w:val="9"/>
              </w:numPr>
              <w:spacing w:after="160" w:line="259" w:lineRule="auto"/>
              <w:jc w:val="both"/>
              <w:rPr>
                <w:rFonts w:ascii="Arial" w:hAnsi="Arial" w:cs="Arial"/>
                <w:sz w:val="20"/>
                <w:szCs w:val="20"/>
              </w:rPr>
            </w:pPr>
            <w:r w:rsidRPr="00D174C4">
              <w:rPr>
                <w:rFonts w:ascii="Arial" w:hAnsi="Arial" w:cs="Arial"/>
                <w:sz w:val="20"/>
                <w:szCs w:val="20"/>
              </w:rPr>
              <w:t>Rozwój Centrum Pomocy PPK</w:t>
            </w:r>
          </w:p>
          <w:p w14:paraId="336FA528" w14:textId="77777777" w:rsidR="003979DE" w:rsidRPr="00D174C4" w:rsidRDefault="003979DE" w:rsidP="003979DE">
            <w:pPr>
              <w:pStyle w:val="Akapitzlist"/>
              <w:numPr>
                <w:ilvl w:val="0"/>
                <w:numId w:val="9"/>
              </w:numPr>
              <w:spacing w:after="160" w:line="259" w:lineRule="auto"/>
              <w:jc w:val="both"/>
              <w:rPr>
                <w:rFonts w:ascii="Arial" w:hAnsi="Arial" w:cs="Arial"/>
                <w:sz w:val="20"/>
                <w:szCs w:val="20"/>
              </w:rPr>
            </w:pPr>
            <w:r w:rsidRPr="00D174C4">
              <w:rPr>
                <w:rFonts w:ascii="Arial" w:hAnsi="Arial" w:cs="Arial"/>
                <w:sz w:val="20"/>
                <w:szCs w:val="20"/>
              </w:rPr>
              <w:t xml:space="preserve">Udostępniono platformę </w:t>
            </w:r>
            <w:proofErr w:type="spellStart"/>
            <w:r w:rsidRPr="00D174C4">
              <w:rPr>
                <w:rFonts w:ascii="Arial" w:hAnsi="Arial" w:cs="Arial"/>
                <w:sz w:val="20"/>
                <w:szCs w:val="20"/>
              </w:rPr>
              <w:t>HelpDesk</w:t>
            </w:r>
            <w:proofErr w:type="spellEnd"/>
            <w:r w:rsidRPr="00D174C4">
              <w:rPr>
                <w:rFonts w:ascii="Arial" w:hAnsi="Arial" w:cs="Arial"/>
                <w:sz w:val="20"/>
                <w:szCs w:val="20"/>
              </w:rPr>
              <w:t xml:space="preserve"> - wersja podstawowa</w:t>
            </w:r>
          </w:p>
          <w:tbl>
            <w:tblPr>
              <w:tblStyle w:val="Tabela-Siatka"/>
              <w:tblW w:w="9639" w:type="dxa"/>
              <w:tblLayout w:type="fixed"/>
              <w:tblLook w:val="04A0" w:firstRow="1" w:lastRow="0" w:firstColumn="1" w:lastColumn="0" w:noHBand="0" w:noVBand="1"/>
              <w:tblCaption w:val="Kamienie milowe."/>
            </w:tblPr>
            <w:tblGrid>
              <w:gridCol w:w="2125"/>
              <w:gridCol w:w="2099"/>
              <w:gridCol w:w="1276"/>
              <w:gridCol w:w="1347"/>
              <w:gridCol w:w="2792"/>
            </w:tblGrid>
            <w:tr w:rsidR="006F174E" w:rsidRPr="00D174C4" w14:paraId="54E37778" w14:textId="77777777" w:rsidTr="003466C9">
              <w:trPr>
                <w:tblHeader/>
              </w:trPr>
              <w:tc>
                <w:tcPr>
                  <w:tcW w:w="2125" w:type="dxa"/>
                  <w:shd w:val="clear" w:color="auto" w:fill="D0CECE" w:themeFill="background2" w:themeFillShade="E6"/>
                </w:tcPr>
                <w:p w14:paraId="5D1FC40D" w14:textId="77777777" w:rsidR="003B2B7A" w:rsidRPr="00D174C4" w:rsidRDefault="003B2B7A" w:rsidP="001169DF">
                  <w:pPr>
                    <w:spacing w:after="160" w:line="259" w:lineRule="auto"/>
                    <w:rPr>
                      <w:rFonts w:ascii="Arial" w:hAnsi="Arial" w:cs="Arial"/>
                      <w:b/>
                      <w:sz w:val="20"/>
                      <w:szCs w:val="20"/>
                    </w:rPr>
                  </w:pPr>
                  <w:r w:rsidRPr="00D174C4">
                    <w:rPr>
                      <w:rFonts w:ascii="Arial" w:hAnsi="Arial" w:cs="Arial"/>
                      <w:b/>
                      <w:sz w:val="20"/>
                      <w:szCs w:val="20"/>
                    </w:rPr>
                    <w:lastRenderedPageBreak/>
                    <w:t>Nazwa</w:t>
                  </w:r>
                </w:p>
              </w:tc>
              <w:tc>
                <w:tcPr>
                  <w:tcW w:w="2099"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6B0FC5E" w14:textId="77777777" w:rsidR="003B2B7A" w:rsidRPr="00D174C4" w:rsidRDefault="003B2B7A" w:rsidP="001169DF">
                  <w:pPr>
                    <w:spacing w:after="160" w:line="259" w:lineRule="auto"/>
                    <w:rPr>
                      <w:rFonts w:ascii="Arial" w:hAnsi="Arial" w:cs="Arial"/>
                      <w:b/>
                      <w:sz w:val="20"/>
                      <w:szCs w:val="20"/>
                    </w:rPr>
                  </w:pPr>
                  <w:r w:rsidRPr="00D174C4">
                    <w:rPr>
                      <w:rFonts w:ascii="Arial" w:hAnsi="Arial" w:cs="Arial"/>
                      <w:b/>
                      <w:sz w:val="20"/>
                      <w:szCs w:val="20"/>
                    </w:rPr>
                    <w:t xml:space="preserve">Powiązane wskaźniki projektu </w:t>
                  </w:r>
                  <w:r w:rsidRPr="00D174C4">
                    <w:rPr>
                      <w:rStyle w:val="Odwoanieprzypisudolnego"/>
                      <w:rFonts w:ascii="Arial" w:hAnsi="Arial" w:cs="Arial"/>
                      <w:b/>
                      <w:sz w:val="20"/>
                      <w:szCs w:val="20"/>
                    </w:rPr>
                    <w:footnoteReference w:id="1"/>
                  </w:r>
                </w:p>
              </w:tc>
              <w:tc>
                <w:tcPr>
                  <w:tcW w:w="1276" w:type="dxa"/>
                  <w:shd w:val="clear" w:color="auto" w:fill="D0CECE" w:themeFill="background2" w:themeFillShade="E6"/>
                </w:tcPr>
                <w:p w14:paraId="6ECE6D39" w14:textId="77777777" w:rsidR="003B2B7A" w:rsidRPr="00D174C4" w:rsidRDefault="003B2B7A" w:rsidP="001169DF">
                  <w:pPr>
                    <w:spacing w:after="160" w:line="259" w:lineRule="auto"/>
                    <w:rPr>
                      <w:rFonts w:ascii="Arial" w:hAnsi="Arial" w:cs="Arial"/>
                      <w:b/>
                      <w:sz w:val="20"/>
                      <w:szCs w:val="20"/>
                    </w:rPr>
                  </w:pPr>
                  <w:r w:rsidRPr="00D174C4">
                    <w:rPr>
                      <w:rFonts w:ascii="Arial" w:hAnsi="Arial" w:cs="Arial"/>
                      <w:b/>
                      <w:sz w:val="20"/>
                      <w:szCs w:val="20"/>
                    </w:rPr>
                    <w:t>Planowany termin osiągnięcia</w:t>
                  </w:r>
                </w:p>
              </w:tc>
              <w:tc>
                <w:tcPr>
                  <w:tcW w:w="1347" w:type="dxa"/>
                  <w:shd w:val="clear" w:color="auto" w:fill="D0CECE" w:themeFill="background2" w:themeFillShade="E6"/>
                </w:tcPr>
                <w:p w14:paraId="00412410" w14:textId="77777777" w:rsidR="003B2B7A" w:rsidRPr="00D174C4" w:rsidRDefault="003B2B7A" w:rsidP="001169DF">
                  <w:pPr>
                    <w:spacing w:after="160" w:line="259" w:lineRule="auto"/>
                    <w:rPr>
                      <w:rFonts w:ascii="Arial" w:hAnsi="Arial" w:cs="Arial"/>
                      <w:b/>
                      <w:sz w:val="20"/>
                      <w:szCs w:val="20"/>
                    </w:rPr>
                  </w:pPr>
                  <w:r w:rsidRPr="00D174C4">
                    <w:rPr>
                      <w:rFonts w:ascii="Arial" w:hAnsi="Arial" w:cs="Arial"/>
                      <w:b/>
                      <w:sz w:val="20"/>
                      <w:szCs w:val="20"/>
                    </w:rPr>
                    <w:t>Rzeczywisty termin osiągnięcia</w:t>
                  </w:r>
                </w:p>
              </w:tc>
              <w:tc>
                <w:tcPr>
                  <w:tcW w:w="2792" w:type="dxa"/>
                  <w:shd w:val="clear" w:color="auto" w:fill="D0CECE" w:themeFill="background2" w:themeFillShade="E6"/>
                </w:tcPr>
                <w:p w14:paraId="5E113322" w14:textId="77777777" w:rsidR="003B2B7A" w:rsidRPr="00D174C4" w:rsidRDefault="003B2B7A" w:rsidP="001169DF">
                  <w:pPr>
                    <w:spacing w:after="160" w:line="259" w:lineRule="auto"/>
                    <w:rPr>
                      <w:rFonts w:ascii="Arial" w:hAnsi="Arial" w:cs="Arial"/>
                      <w:b/>
                      <w:sz w:val="20"/>
                      <w:szCs w:val="20"/>
                    </w:rPr>
                  </w:pPr>
                  <w:r w:rsidRPr="00D174C4">
                    <w:rPr>
                      <w:rFonts w:ascii="Arial" w:hAnsi="Arial" w:cs="Arial"/>
                      <w:b/>
                      <w:sz w:val="20"/>
                      <w:szCs w:val="20"/>
                    </w:rPr>
                    <w:t>Status realizacji kamienia milowego</w:t>
                  </w:r>
                </w:p>
              </w:tc>
            </w:tr>
            <w:tr w:rsidR="006F174E" w:rsidRPr="00D174C4" w14:paraId="1833F94C" w14:textId="77777777" w:rsidTr="003466C9">
              <w:trPr>
                <w:trHeight w:val="1473"/>
              </w:trPr>
              <w:tc>
                <w:tcPr>
                  <w:tcW w:w="2125" w:type="dxa"/>
                </w:tcPr>
                <w:p w14:paraId="356B0FD6"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Rozwój i wdrożenie systemu EPK. Zadanie związane jest z rozbudową systemu EPK w celu udostępnienia modernizowanych w ramach w ramach projektu e-usług A2A. Zadanie to jest prowadzone w kilku obszarach zadaniowych związanych z modułami funkcjonalnymi.</w:t>
                  </w:r>
                </w:p>
                <w:p w14:paraId="674B4507" w14:textId="77777777" w:rsidR="003B2B7A" w:rsidRPr="00D174C4" w:rsidRDefault="003B2B7A" w:rsidP="001169DF">
                  <w:pPr>
                    <w:spacing w:after="160" w:line="259" w:lineRule="auto"/>
                    <w:rPr>
                      <w:rFonts w:ascii="Arial" w:hAnsi="Arial" w:cs="Arial"/>
                      <w:color w:val="0070C0"/>
                      <w:sz w:val="20"/>
                      <w:szCs w:val="20"/>
                    </w:rPr>
                  </w:pPr>
                </w:p>
              </w:tc>
              <w:tc>
                <w:tcPr>
                  <w:tcW w:w="2099" w:type="dxa"/>
                  <w:vMerge w:val="restart"/>
                  <w:tcBorders>
                    <w:top w:val="single" w:sz="4" w:space="0" w:color="auto"/>
                    <w:left w:val="single" w:sz="4" w:space="0" w:color="auto"/>
                    <w:right w:val="single" w:sz="4" w:space="0" w:color="auto"/>
                  </w:tcBorders>
                  <w:shd w:val="clear" w:color="auto" w:fill="auto"/>
                </w:tcPr>
                <w:p w14:paraId="4DA417E6" w14:textId="77777777" w:rsidR="003B2B7A" w:rsidRPr="00D174C4" w:rsidRDefault="003B2B7A" w:rsidP="003B2B7A">
                  <w:pPr>
                    <w:pStyle w:val="Akapitzlist"/>
                    <w:numPr>
                      <w:ilvl w:val="0"/>
                      <w:numId w:val="12"/>
                    </w:numPr>
                    <w:tabs>
                      <w:tab w:val="left" w:pos="290"/>
                    </w:tabs>
                    <w:spacing w:after="160" w:line="259" w:lineRule="auto"/>
                    <w:ind w:left="0" w:firstLine="7"/>
                    <w:jc w:val="both"/>
                    <w:rPr>
                      <w:rFonts w:ascii="Arial" w:hAnsi="Arial" w:cs="Arial"/>
                      <w:i/>
                      <w:sz w:val="20"/>
                      <w:szCs w:val="20"/>
                    </w:rPr>
                  </w:pPr>
                  <w:r w:rsidRPr="00D174C4">
                    <w:rPr>
                      <w:rFonts w:ascii="Arial" w:hAnsi="Arial" w:cs="Arial"/>
                      <w:i/>
                      <w:sz w:val="20"/>
                      <w:szCs w:val="20"/>
                    </w:rPr>
                    <w:t xml:space="preserve">  Moc obliczeniowa serwerowni [</w:t>
                  </w:r>
                  <w:proofErr w:type="spellStart"/>
                  <w:r w:rsidRPr="00D174C4">
                    <w:rPr>
                      <w:rFonts w:ascii="Arial" w:hAnsi="Arial" w:cs="Arial"/>
                      <w:i/>
                      <w:sz w:val="20"/>
                      <w:szCs w:val="20"/>
                    </w:rPr>
                    <w:t>teraflopsy</w:t>
                  </w:r>
                  <w:proofErr w:type="spellEnd"/>
                  <w:r w:rsidRPr="00D174C4">
                    <w:rPr>
                      <w:rFonts w:ascii="Arial" w:hAnsi="Arial" w:cs="Arial"/>
                      <w:i/>
                      <w:sz w:val="20"/>
                      <w:szCs w:val="20"/>
                    </w:rPr>
                    <w:t>]– 6,72/6,72</w:t>
                  </w:r>
                </w:p>
                <w:p w14:paraId="2B35C426" w14:textId="77777777" w:rsidR="003B2B7A" w:rsidRPr="00D174C4" w:rsidRDefault="003B2B7A" w:rsidP="003B2B7A">
                  <w:pPr>
                    <w:pStyle w:val="Akapitzlist"/>
                    <w:numPr>
                      <w:ilvl w:val="0"/>
                      <w:numId w:val="12"/>
                    </w:numPr>
                    <w:tabs>
                      <w:tab w:val="left" w:pos="290"/>
                    </w:tabs>
                    <w:spacing w:after="160" w:line="259" w:lineRule="auto"/>
                    <w:ind w:left="0" w:firstLine="7"/>
                    <w:jc w:val="both"/>
                    <w:rPr>
                      <w:rFonts w:ascii="Arial" w:hAnsi="Arial" w:cs="Arial"/>
                      <w:i/>
                      <w:sz w:val="20"/>
                      <w:szCs w:val="20"/>
                    </w:rPr>
                  </w:pPr>
                  <w:r w:rsidRPr="00D174C4">
                    <w:rPr>
                      <w:rFonts w:ascii="Arial" w:hAnsi="Arial" w:cs="Arial"/>
                      <w:i/>
                      <w:sz w:val="20"/>
                      <w:szCs w:val="20"/>
                    </w:rPr>
                    <w:t xml:space="preserve"> Przestrzeń dyskowa serwerowni [TB] – 14,40/14,40 (terabajty)</w:t>
                  </w:r>
                </w:p>
                <w:p w14:paraId="48B2A75E" w14:textId="77777777" w:rsidR="003B2B7A" w:rsidRPr="00D174C4" w:rsidRDefault="003B2B7A" w:rsidP="003B2B7A">
                  <w:pPr>
                    <w:pStyle w:val="Akapitzlist"/>
                    <w:numPr>
                      <w:ilvl w:val="0"/>
                      <w:numId w:val="12"/>
                    </w:numPr>
                    <w:tabs>
                      <w:tab w:val="left" w:pos="290"/>
                    </w:tabs>
                    <w:spacing w:after="160" w:line="259" w:lineRule="auto"/>
                    <w:ind w:left="0" w:firstLine="7"/>
                    <w:jc w:val="both"/>
                    <w:rPr>
                      <w:rFonts w:ascii="Arial" w:hAnsi="Arial" w:cs="Arial"/>
                      <w:i/>
                      <w:sz w:val="20"/>
                      <w:szCs w:val="20"/>
                    </w:rPr>
                  </w:pPr>
                  <w:r w:rsidRPr="00D174C4">
                    <w:rPr>
                      <w:rFonts w:ascii="Arial" w:hAnsi="Arial" w:cs="Arial"/>
                      <w:i/>
                      <w:sz w:val="20"/>
                      <w:szCs w:val="20"/>
                    </w:rPr>
                    <w:t>Liczba udostępnionych usług wewnątrzadministracyjnych (A2A) (szt. 4) – osiągniecie wskaźnika zostało rozpoczęte,</w:t>
                  </w:r>
                </w:p>
                <w:p w14:paraId="08CB9885" w14:textId="77777777" w:rsidR="003B2B7A" w:rsidRPr="00D174C4" w:rsidRDefault="003B2B7A" w:rsidP="003B2B7A">
                  <w:pPr>
                    <w:pStyle w:val="Akapitzlist"/>
                    <w:numPr>
                      <w:ilvl w:val="0"/>
                      <w:numId w:val="12"/>
                    </w:numPr>
                    <w:tabs>
                      <w:tab w:val="left" w:pos="290"/>
                    </w:tabs>
                    <w:spacing w:after="160" w:line="259" w:lineRule="auto"/>
                    <w:ind w:left="0" w:firstLine="7"/>
                    <w:jc w:val="both"/>
                    <w:rPr>
                      <w:rFonts w:ascii="Arial" w:hAnsi="Arial" w:cs="Arial"/>
                      <w:i/>
                      <w:sz w:val="20"/>
                      <w:szCs w:val="20"/>
                    </w:rPr>
                  </w:pPr>
                  <w:r w:rsidRPr="00D174C4">
                    <w:rPr>
                      <w:rFonts w:ascii="Arial" w:hAnsi="Arial" w:cs="Arial"/>
                      <w:i/>
                      <w:sz w:val="20"/>
                      <w:szCs w:val="20"/>
                    </w:rPr>
                    <w:t xml:space="preserve">Liczba udostępnionych przez system EPK e-procedur  dla przedsiębiorców  (szt.100) – osiągnięcie wskaźnika na koniec 12.2018  wynosi: 86 e-usług (28 e-usługi zatwierdzone w sprawozdawanym </w:t>
                  </w:r>
                  <w:r w:rsidRPr="00D174C4">
                    <w:rPr>
                      <w:rFonts w:ascii="Arial" w:hAnsi="Arial" w:cs="Arial"/>
                      <w:i/>
                      <w:sz w:val="20"/>
                      <w:szCs w:val="20"/>
                    </w:rPr>
                    <w:lastRenderedPageBreak/>
                    <w:t>okresie),</w:t>
                  </w:r>
                </w:p>
                <w:p w14:paraId="05A6D1DB" w14:textId="77777777" w:rsidR="003B2B7A" w:rsidRPr="00D174C4" w:rsidRDefault="003B2B7A" w:rsidP="003B2B7A">
                  <w:pPr>
                    <w:pStyle w:val="Akapitzlist"/>
                    <w:numPr>
                      <w:ilvl w:val="0"/>
                      <w:numId w:val="12"/>
                    </w:numPr>
                    <w:tabs>
                      <w:tab w:val="left" w:pos="177"/>
                    </w:tabs>
                    <w:spacing w:after="160" w:line="259" w:lineRule="auto"/>
                    <w:ind w:left="35" w:hanging="35"/>
                    <w:jc w:val="both"/>
                    <w:rPr>
                      <w:rFonts w:ascii="Arial" w:hAnsi="Arial" w:cs="Arial"/>
                      <w:i/>
                      <w:sz w:val="20"/>
                      <w:szCs w:val="20"/>
                    </w:rPr>
                  </w:pPr>
                  <w:r w:rsidRPr="00D174C4">
                    <w:rPr>
                      <w:rFonts w:ascii="Arial" w:hAnsi="Arial" w:cs="Arial"/>
                      <w:i/>
                      <w:sz w:val="20"/>
                      <w:szCs w:val="20"/>
                    </w:rPr>
                    <w:t>Liczba opisów procedur i poradników dla przedsiębiorców udostępniona przez system EPK (230 opisów usług, 70 poradników) – osiągnięcie wskaźnika na koniec 12.2018 wynosi: 214 opisów usług oraz 67 poradniki (11 opisów usług oraz 3 poradniki zatwierdzone w sprawozdawanym  okresie).</w:t>
                  </w:r>
                </w:p>
                <w:p w14:paraId="6BCD6020" w14:textId="77777777" w:rsidR="003B2B7A" w:rsidRPr="00D174C4" w:rsidRDefault="003B2B7A" w:rsidP="003B2B7A">
                  <w:pPr>
                    <w:pStyle w:val="Akapitzlist"/>
                    <w:numPr>
                      <w:ilvl w:val="0"/>
                      <w:numId w:val="12"/>
                    </w:numPr>
                    <w:tabs>
                      <w:tab w:val="left" w:pos="290"/>
                    </w:tabs>
                    <w:spacing w:after="160" w:line="259" w:lineRule="auto"/>
                    <w:ind w:left="0" w:firstLine="7"/>
                    <w:jc w:val="both"/>
                    <w:rPr>
                      <w:rFonts w:ascii="Arial" w:hAnsi="Arial" w:cs="Arial"/>
                      <w:i/>
                      <w:sz w:val="20"/>
                      <w:szCs w:val="20"/>
                    </w:rPr>
                  </w:pPr>
                  <w:r w:rsidRPr="00D174C4">
                    <w:rPr>
                      <w:rFonts w:ascii="Arial" w:hAnsi="Arial" w:cs="Arial"/>
                      <w:i/>
                      <w:sz w:val="20"/>
                      <w:szCs w:val="20"/>
                    </w:rPr>
                    <w:t xml:space="preserve"> Liczba przedsiębiorców jaka skorzystała z systemu EPK</w:t>
                  </w:r>
                </w:p>
              </w:tc>
              <w:tc>
                <w:tcPr>
                  <w:tcW w:w="1276" w:type="dxa"/>
                </w:tcPr>
                <w:p w14:paraId="40ED93DA"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lastRenderedPageBreak/>
                    <w:t>2019-01-25</w:t>
                  </w:r>
                </w:p>
                <w:p w14:paraId="754DDF25" w14:textId="77777777" w:rsidR="003B2B7A" w:rsidRPr="00D174C4" w:rsidRDefault="003B2B7A" w:rsidP="001169DF">
                  <w:pPr>
                    <w:spacing w:after="160" w:line="259" w:lineRule="auto"/>
                    <w:rPr>
                      <w:rFonts w:ascii="Arial" w:hAnsi="Arial" w:cs="Arial"/>
                      <w:color w:val="0070C0"/>
                      <w:sz w:val="20"/>
                      <w:szCs w:val="20"/>
                    </w:rPr>
                  </w:pPr>
                </w:p>
              </w:tc>
              <w:tc>
                <w:tcPr>
                  <w:tcW w:w="1347" w:type="dxa"/>
                </w:tcPr>
                <w:p w14:paraId="47767D2F" w14:textId="77777777" w:rsidR="003B2B7A" w:rsidRPr="00D174C4" w:rsidRDefault="003B2B7A" w:rsidP="001169DF">
                  <w:pPr>
                    <w:pStyle w:val="Akapitzlist"/>
                    <w:spacing w:after="160" w:line="259" w:lineRule="auto"/>
                    <w:ind w:left="7"/>
                    <w:jc w:val="center"/>
                    <w:rPr>
                      <w:rFonts w:ascii="Arial" w:hAnsi="Arial" w:cs="Arial"/>
                      <w:color w:val="0070C0"/>
                      <w:sz w:val="20"/>
                      <w:szCs w:val="20"/>
                    </w:rPr>
                  </w:pPr>
                  <w:r w:rsidRPr="00D174C4">
                    <w:rPr>
                      <w:rFonts w:ascii="Arial" w:hAnsi="Arial" w:cs="Arial"/>
                      <w:color w:val="000000"/>
                      <w:sz w:val="20"/>
                      <w:szCs w:val="20"/>
                    </w:rPr>
                    <w:t>2019-02-12</w:t>
                  </w:r>
                </w:p>
              </w:tc>
              <w:tc>
                <w:tcPr>
                  <w:tcW w:w="2792" w:type="dxa"/>
                </w:tcPr>
                <w:p w14:paraId="27AD5FE6" w14:textId="77777777" w:rsidR="003B2B7A" w:rsidRPr="00D174C4" w:rsidRDefault="003B2B7A" w:rsidP="001169DF">
                  <w:pPr>
                    <w:spacing w:after="160" w:line="259" w:lineRule="auto"/>
                    <w:rPr>
                      <w:rFonts w:ascii="Arial" w:hAnsi="Arial" w:cs="Arial"/>
                      <w:b/>
                      <w:color w:val="000000"/>
                      <w:sz w:val="20"/>
                      <w:szCs w:val="20"/>
                    </w:rPr>
                  </w:pPr>
                  <w:r w:rsidRPr="00D174C4">
                    <w:rPr>
                      <w:rFonts w:ascii="Arial" w:hAnsi="Arial" w:cs="Arial"/>
                      <w:b/>
                      <w:color w:val="000000"/>
                      <w:sz w:val="20"/>
                      <w:szCs w:val="20"/>
                    </w:rPr>
                    <w:t>Osiągnięty</w:t>
                  </w:r>
                </w:p>
                <w:p w14:paraId="4144BCA4"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 xml:space="preserve">Przyczyna nieosiągnięcia KM w terminie: Kamień milowy został osiągnięty w późniejszej dacie niż planowana z uwagi na powiązany z nim kamień milowy </w:t>
                  </w:r>
                  <w:r w:rsidRPr="00D174C4">
                    <w:rPr>
                      <w:rFonts w:ascii="Arial" w:hAnsi="Arial" w:cs="Arial"/>
                      <w:b/>
                      <w:color w:val="000000"/>
                      <w:sz w:val="20"/>
                      <w:szCs w:val="20"/>
                    </w:rPr>
                    <w:t>”</w:t>
                  </w:r>
                  <w:r w:rsidRPr="00D174C4">
                    <w:rPr>
                      <w:rFonts w:ascii="Arial" w:hAnsi="Arial" w:cs="Arial"/>
                      <w:color w:val="000000"/>
                      <w:sz w:val="20"/>
                      <w:szCs w:val="20"/>
                    </w:rPr>
                    <w:t>Zweryfikowano dokumentację techniczną systemu EPK”, który został osiągnięty w dniu 2019-02-12.</w:t>
                  </w:r>
                </w:p>
                <w:p w14:paraId="0505C15D" w14:textId="77777777" w:rsidR="003B2B7A" w:rsidRPr="00D174C4" w:rsidRDefault="003B2B7A" w:rsidP="001169DF">
                  <w:pPr>
                    <w:spacing w:after="160" w:line="259" w:lineRule="auto"/>
                    <w:rPr>
                      <w:rFonts w:ascii="Arial" w:hAnsi="Arial" w:cs="Arial"/>
                      <w:b/>
                      <w:color w:val="000000"/>
                      <w:sz w:val="20"/>
                      <w:szCs w:val="20"/>
                    </w:rPr>
                  </w:pPr>
                </w:p>
                <w:p w14:paraId="48D7C1D6" w14:textId="77777777" w:rsidR="003B2B7A" w:rsidRPr="00D174C4" w:rsidRDefault="003B2B7A" w:rsidP="001169DF">
                  <w:pPr>
                    <w:spacing w:after="160" w:line="259" w:lineRule="auto"/>
                    <w:rPr>
                      <w:rFonts w:ascii="Arial" w:hAnsi="Arial" w:cs="Arial"/>
                      <w:color w:val="0070C0"/>
                      <w:sz w:val="20"/>
                      <w:szCs w:val="20"/>
                    </w:rPr>
                  </w:pPr>
                </w:p>
              </w:tc>
            </w:tr>
            <w:tr w:rsidR="006F174E" w:rsidRPr="00D174C4" w14:paraId="3AE85635" w14:textId="77777777" w:rsidTr="003466C9">
              <w:tc>
                <w:tcPr>
                  <w:tcW w:w="2125" w:type="dxa"/>
                </w:tcPr>
                <w:p w14:paraId="1CEFA830"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Rozpoczęto postępowanie na infrastrukturę informatyczną</w:t>
                  </w:r>
                </w:p>
                <w:p w14:paraId="3113E92B" w14:textId="77777777" w:rsidR="003B2B7A" w:rsidRPr="00D174C4" w:rsidRDefault="003B2B7A" w:rsidP="001169DF">
                  <w:pPr>
                    <w:spacing w:after="160" w:line="259" w:lineRule="auto"/>
                    <w:rPr>
                      <w:rFonts w:ascii="Arial" w:hAnsi="Arial" w:cs="Arial"/>
                      <w:color w:val="000000"/>
                      <w:sz w:val="20"/>
                      <w:szCs w:val="20"/>
                    </w:rPr>
                  </w:pPr>
                </w:p>
              </w:tc>
              <w:tc>
                <w:tcPr>
                  <w:tcW w:w="2099" w:type="dxa"/>
                  <w:vMerge/>
                  <w:tcBorders>
                    <w:left w:val="single" w:sz="4" w:space="0" w:color="auto"/>
                    <w:right w:val="single" w:sz="4" w:space="0" w:color="auto"/>
                  </w:tcBorders>
                  <w:shd w:val="clear" w:color="auto" w:fill="auto"/>
                </w:tcPr>
                <w:p w14:paraId="63E4E525" w14:textId="77777777" w:rsidR="003B2B7A" w:rsidRPr="00D174C4" w:rsidRDefault="003B2B7A" w:rsidP="001169DF">
                  <w:pPr>
                    <w:spacing w:after="160" w:line="259" w:lineRule="auto"/>
                    <w:rPr>
                      <w:rFonts w:ascii="Arial" w:hAnsi="Arial" w:cs="Arial"/>
                      <w:color w:val="0070C0"/>
                      <w:sz w:val="20"/>
                      <w:szCs w:val="20"/>
                    </w:rPr>
                  </w:pPr>
                </w:p>
              </w:tc>
              <w:tc>
                <w:tcPr>
                  <w:tcW w:w="1276" w:type="dxa"/>
                </w:tcPr>
                <w:p w14:paraId="5F37A411"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2016-07-01</w:t>
                  </w:r>
                </w:p>
                <w:p w14:paraId="749E0207" w14:textId="77777777" w:rsidR="003B2B7A" w:rsidRPr="00D174C4" w:rsidRDefault="003B2B7A" w:rsidP="001169DF">
                  <w:pPr>
                    <w:spacing w:after="160" w:line="259" w:lineRule="auto"/>
                    <w:rPr>
                      <w:rFonts w:ascii="Arial" w:hAnsi="Arial" w:cs="Arial"/>
                      <w:color w:val="000000"/>
                      <w:sz w:val="20"/>
                      <w:szCs w:val="20"/>
                    </w:rPr>
                  </w:pPr>
                </w:p>
              </w:tc>
              <w:tc>
                <w:tcPr>
                  <w:tcW w:w="1347" w:type="dxa"/>
                </w:tcPr>
                <w:p w14:paraId="6CC0CF49" w14:textId="77777777" w:rsidR="003B2B7A" w:rsidRPr="00D174C4" w:rsidRDefault="003B2B7A" w:rsidP="001169DF">
                  <w:pPr>
                    <w:spacing w:after="160" w:line="259" w:lineRule="auto"/>
                    <w:jc w:val="center"/>
                    <w:rPr>
                      <w:rFonts w:ascii="Arial" w:hAnsi="Arial" w:cs="Arial"/>
                      <w:color w:val="000000"/>
                      <w:sz w:val="20"/>
                      <w:szCs w:val="20"/>
                    </w:rPr>
                  </w:pPr>
                  <w:r w:rsidRPr="00D174C4">
                    <w:rPr>
                      <w:rFonts w:ascii="Arial" w:hAnsi="Arial" w:cs="Arial"/>
                      <w:color w:val="000000"/>
                      <w:sz w:val="20"/>
                      <w:szCs w:val="20"/>
                    </w:rPr>
                    <w:t>2017-07-20</w:t>
                  </w:r>
                </w:p>
              </w:tc>
              <w:tc>
                <w:tcPr>
                  <w:tcW w:w="2792" w:type="dxa"/>
                </w:tcPr>
                <w:p w14:paraId="3BDD1064" w14:textId="77777777" w:rsidR="003B2B7A" w:rsidRPr="00D174C4" w:rsidRDefault="003B2B7A" w:rsidP="001169DF">
                  <w:pPr>
                    <w:spacing w:after="160" w:line="259" w:lineRule="auto"/>
                    <w:rPr>
                      <w:rFonts w:ascii="Arial" w:hAnsi="Arial" w:cs="Arial"/>
                      <w:b/>
                      <w:color w:val="000000"/>
                      <w:sz w:val="20"/>
                      <w:szCs w:val="20"/>
                    </w:rPr>
                  </w:pPr>
                  <w:r w:rsidRPr="00D174C4">
                    <w:rPr>
                      <w:rFonts w:ascii="Arial" w:hAnsi="Arial" w:cs="Arial"/>
                      <w:b/>
                      <w:color w:val="000000"/>
                      <w:sz w:val="20"/>
                      <w:szCs w:val="20"/>
                    </w:rPr>
                    <w:t>Osiągnięty</w:t>
                  </w:r>
                </w:p>
                <w:p w14:paraId="2ACAA352" w14:textId="77777777" w:rsidR="003B2B7A" w:rsidRPr="00D174C4" w:rsidRDefault="003B2B7A" w:rsidP="001169DF">
                  <w:pPr>
                    <w:spacing w:after="160" w:line="259" w:lineRule="auto"/>
                    <w:rPr>
                      <w:rFonts w:ascii="Arial" w:hAnsi="Arial" w:cs="Arial"/>
                      <w:color w:val="0070C0"/>
                      <w:sz w:val="20"/>
                      <w:szCs w:val="20"/>
                    </w:rPr>
                  </w:pPr>
                  <w:r w:rsidRPr="00D174C4">
                    <w:rPr>
                      <w:rFonts w:ascii="Arial" w:hAnsi="Arial" w:cs="Arial"/>
                      <w:color w:val="000000"/>
                      <w:sz w:val="20"/>
                      <w:szCs w:val="20"/>
                    </w:rPr>
                    <w:t>Przyczyna nieosiągnięcia KM w terminie: przedłużająca się procedura przetargowa</w:t>
                  </w:r>
                </w:p>
              </w:tc>
            </w:tr>
            <w:tr w:rsidR="006F174E" w:rsidRPr="00D174C4" w14:paraId="04ED52FF" w14:textId="77777777" w:rsidTr="003466C9">
              <w:tc>
                <w:tcPr>
                  <w:tcW w:w="2125" w:type="dxa"/>
                </w:tcPr>
                <w:p w14:paraId="7E400BC9"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Podpisano umowę z dostawcą infrastruktury</w:t>
                  </w:r>
                </w:p>
                <w:p w14:paraId="7A112ABB" w14:textId="77777777" w:rsidR="003B2B7A" w:rsidRPr="00D174C4" w:rsidRDefault="003B2B7A" w:rsidP="001169DF">
                  <w:pPr>
                    <w:spacing w:after="160" w:line="259" w:lineRule="auto"/>
                    <w:rPr>
                      <w:rFonts w:ascii="Arial" w:hAnsi="Arial" w:cs="Arial"/>
                      <w:color w:val="000000"/>
                      <w:sz w:val="20"/>
                      <w:szCs w:val="20"/>
                    </w:rPr>
                  </w:pPr>
                </w:p>
              </w:tc>
              <w:tc>
                <w:tcPr>
                  <w:tcW w:w="2099" w:type="dxa"/>
                  <w:vMerge/>
                  <w:tcBorders>
                    <w:left w:val="single" w:sz="4" w:space="0" w:color="auto"/>
                    <w:right w:val="single" w:sz="4" w:space="0" w:color="auto"/>
                  </w:tcBorders>
                  <w:shd w:val="clear" w:color="auto" w:fill="auto"/>
                </w:tcPr>
                <w:p w14:paraId="7FA14CEE" w14:textId="77777777" w:rsidR="003B2B7A" w:rsidRPr="00D174C4" w:rsidRDefault="003B2B7A" w:rsidP="001169DF">
                  <w:pPr>
                    <w:spacing w:after="160" w:line="259" w:lineRule="auto"/>
                    <w:rPr>
                      <w:rFonts w:ascii="Arial" w:hAnsi="Arial" w:cs="Arial"/>
                      <w:color w:val="0070C0"/>
                      <w:sz w:val="20"/>
                      <w:szCs w:val="20"/>
                    </w:rPr>
                  </w:pPr>
                </w:p>
              </w:tc>
              <w:tc>
                <w:tcPr>
                  <w:tcW w:w="1276" w:type="dxa"/>
                </w:tcPr>
                <w:p w14:paraId="6A11302F"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2016-10-07</w:t>
                  </w:r>
                </w:p>
              </w:tc>
              <w:tc>
                <w:tcPr>
                  <w:tcW w:w="1347" w:type="dxa"/>
                </w:tcPr>
                <w:p w14:paraId="3072604E" w14:textId="77777777" w:rsidR="003B2B7A" w:rsidRPr="00D174C4" w:rsidRDefault="003B2B7A" w:rsidP="001169DF">
                  <w:pPr>
                    <w:spacing w:after="160" w:line="259" w:lineRule="auto"/>
                    <w:jc w:val="center"/>
                    <w:rPr>
                      <w:rFonts w:ascii="Arial" w:hAnsi="Arial" w:cs="Arial"/>
                      <w:color w:val="000000"/>
                      <w:sz w:val="20"/>
                      <w:szCs w:val="20"/>
                    </w:rPr>
                  </w:pPr>
                  <w:r w:rsidRPr="00D174C4">
                    <w:rPr>
                      <w:rFonts w:ascii="Arial" w:hAnsi="Arial" w:cs="Arial"/>
                      <w:color w:val="000000"/>
                      <w:sz w:val="20"/>
                      <w:szCs w:val="20"/>
                    </w:rPr>
                    <w:t>2017-08-30</w:t>
                  </w:r>
                </w:p>
              </w:tc>
              <w:tc>
                <w:tcPr>
                  <w:tcW w:w="2792" w:type="dxa"/>
                </w:tcPr>
                <w:p w14:paraId="2EE55306" w14:textId="77777777" w:rsidR="003B2B7A" w:rsidRPr="00D174C4" w:rsidRDefault="003B2B7A" w:rsidP="001169DF">
                  <w:pPr>
                    <w:spacing w:after="160" w:line="259" w:lineRule="auto"/>
                    <w:rPr>
                      <w:rFonts w:ascii="Arial" w:hAnsi="Arial" w:cs="Arial"/>
                      <w:b/>
                      <w:color w:val="000000"/>
                      <w:sz w:val="20"/>
                      <w:szCs w:val="20"/>
                    </w:rPr>
                  </w:pPr>
                  <w:r w:rsidRPr="00D174C4">
                    <w:rPr>
                      <w:rFonts w:ascii="Arial" w:hAnsi="Arial" w:cs="Arial"/>
                      <w:b/>
                      <w:color w:val="000000"/>
                      <w:sz w:val="20"/>
                      <w:szCs w:val="20"/>
                    </w:rPr>
                    <w:t>Osiągnięty</w:t>
                  </w:r>
                </w:p>
                <w:p w14:paraId="2EAED9FC" w14:textId="77777777" w:rsidR="003B2B7A" w:rsidRPr="00D174C4" w:rsidRDefault="003B2B7A" w:rsidP="001169DF">
                  <w:pPr>
                    <w:spacing w:after="160" w:line="259" w:lineRule="auto"/>
                    <w:rPr>
                      <w:rFonts w:ascii="Arial" w:hAnsi="Arial" w:cs="Arial"/>
                      <w:color w:val="0070C0"/>
                      <w:sz w:val="20"/>
                      <w:szCs w:val="20"/>
                    </w:rPr>
                  </w:pPr>
                  <w:r w:rsidRPr="00D174C4">
                    <w:rPr>
                      <w:rFonts w:ascii="Arial" w:hAnsi="Arial" w:cs="Arial"/>
                      <w:color w:val="000000"/>
                      <w:sz w:val="20"/>
                      <w:szCs w:val="20"/>
                    </w:rPr>
                    <w:t xml:space="preserve">Przyczyna nieosiągnięcia KM w terminie: przedłużająca się procedura </w:t>
                  </w:r>
                  <w:r w:rsidRPr="00D174C4">
                    <w:rPr>
                      <w:rFonts w:ascii="Arial" w:hAnsi="Arial" w:cs="Arial"/>
                      <w:color w:val="000000"/>
                      <w:sz w:val="20"/>
                      <w:szCs w:val="20"/>
                    </w:rPr>
                    <w:lastRenderedPageBreak/>
                    <w:t>przetargowa</w:t>
                  </w:r>
                </w:p>
              </w:tc>
            </w:tr>
            <w:tr w:rsidR="006F174E" w:rsidRPr="00D174C4" w14:paraId="41421F79" w14:textId="77777777" w:rsidTr="003466C9">
              <w:tc>
                <w:tcPr>
                  <w:tcW w:w="2125" w:type="dxa"/>
                </w:tcPr>
                <w:p w14:paraId="1F95A7D4"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lastRenderedPageBreak/>
                    <w:t>Uruchomiono infrastrukturę informatyczną i rozpoczęto jej testy</w:t>
                  </w:r>
                </w:p>
                <w:p w14:paraId="4B54236B" w14:textId="77777777" w:rsidR="003B2B7A" w:rsidRPr="00D174C4" w:rsidRDefault="003B2B7A" w:rsidP="001169DF">
                  <w:pPr>
                    <w:spacing w:after="160" w:line="259" w:lineRule="auto"/>
                    <w:rPr>
                      <w:rFonts w:ascii="Arial" w:hAnsi="Arial" w:cs="Arial"/>
                      <w:color w:val="000000"/>
                      <w:sz w:val="20"/>
                      <w:szCs w:val="20"/>
                    </w:rPr>
                  </w:pPr>
                </w:p>
              </w:tc>
              <w:tc>
                <w:tcPr>
                  <w:tcW w:w="2099" w:type="dxa"/>
                  <w:vMerge/>
                  <w:tcBorders>
                    <w:left w:val="single" w:sz="4" w:space="0" w:color="auto"/>
                    <w:right w:val="single" w:sz="4" w:space="0" w:color="auto"/>
                  </w:tcBorders>
                  <w:shd w:val="clear" w:color="auto" w:fill="auto"/>
                </w:tcPr>
                <w:p w14:paraId="75DF8A92" w14:textId="77777777" w:rsidR="003B2B7A" w:rsidRPr="00D174C4" w:rsidRDefault="003B2B7A" w:rsidP="001169DF">
                  <w:pPr>
                    <w:spacing w:after="160" w:line="259" w:lineRule="auto"/>
                    <w:rPr>
                      <w:rFonts w:ascii="Arial" w:hAnsi="Arial" w:cs="Arial"/>
                      <w:color w:val="0070C0"/>
                      <w:sz w:val="20"/>
                      <w:szCs w:val="20"/>
                    </w:rPr>
                  </w:pPr>
                </w:p>
              </w:tc>
              <w:tc>
                <w:tcPr>
                  <w:tcW w:w="1276" w:type="dxa"/>
                </w:tcPr>
                <w:p w14:paraId="1BD406EA"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2016-12-30</w:t>
                  </w:r>
                </w:p>
              </w:tc>
              <w:tc>
                <w:tcPr>
                  <w:tcW w:w="1347" w:type="dxa"/>
                </w:tcPr>
                <w:p w14:paraId="301A0CDC" w14:textId="77777777" w:rsidR="003B2B7A" w:rsidRPr="00D174C4" w:rsidRDefault="003B2B7A" w:rsidP="001169DF">
                  <w:pPr>
                    <w:spacing w:after="160" w:line="259" w:lineRule="auto"/>
                    <w:jc w:val="center"/>
                    <w:rPr>
                      <w:rFonts w:ascii="Arial" w:hAnsi="Arial" w:cs="Arial"/>
                      <w:color w:val="000000"/>
                      <w:sz w:val="20"/>
                      <w:szCs w:val="20"/>
                    </w:rPr>
                  </w:pPr>
                  <w:r w:rsidRPr="00D174C4">
                    <w:rPr>
                      <w:rFonts w:ascii="Arial" w:hAnsi="Arial" w:cs="Arial"/>
                      <w:color w:val="000000"/>
                      <w:sz w:val="20"/>
                      <w:szCs w:val="20"/>
                    </w:rPr>
                    <w:t>2017-12-20</w:t>
                  </w:r>
                </w:p>
              </w:tc>
              <w:tc>
                <w:tcPr>
                  <w:tcW w:w="2792" w:type="dxa"/>
                </w:tcPr>
                <w:p w14:paraId="726C2331" w14:textId="77777777" w:rsidR="003B2B7A" w:rsidRPr="00D174C4" w:rsidRDefault="003B2B7A" w:rsidP="001169DF">
                  <w:pPr>
                    <w:spacing w:after="160" w:line="259" w:lineRule="auto"/>
                    <w:rPr>
                      <w:rFonts w:ascii="Arial" w:hAnsi="Arial" w:cs="Arial"/>
                      <w:b/>
                      <w:color w:val="000000"/>
                      <w:sz w:val="20"/>
                      <w:szCs w:val="20"/>
                    </w:rPr>
                  </w:pPr>
                  <w:r w:rsidRPr="00D174C4">
                    <w:rPr>
                      <w:rFonts w:ascii="Arial" w:hAnsi="Arial" w:cs="Arial"/>
                      <w:b/>
                      <w:color w:val="000000"/>
                      <w:sz w:val="20"/>
                      <w:szCs w:val="20"/>
                    </w:rPr>
                    <w:t xml:space="preserve">Osiągnięty </w:t>
                  </w:r>
                </w:p>
                <w:p w14:paraId="398F15BF"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Przyczyna nieosiągnięcia KM w terminie: przedłużająca się procedura przetargowa</w:t>
                  </w:r>
                </w:p>
              </w:tc>
            </w:tr>
            <w:tr w:rsidR="006F174E" w:rsidRPr="00D174C4" w14:paraId="0F9B58F4" w14:textId="77777777" w:rsidTr="003466C9">
              <w:tc>
                <w:tcPr>
                  <w:tcW w:w="2125" w:type="dxa"/>
                </w:tcPr>
                <w:p w14:paraId="20BE2BB1"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Przetestowano infrastrukturę informatyczną i zweryfikowano jej dokumentację techniczną infrastruktury</w:t>
                  </w:r>
                </w:p>
                <w:p w14:paraId="3A9EEAC3" w14:textId="77777777" w:rsidR="003B2B7A" w:rsidRPr="00D174C4" w:rsidRDefault="003B2B7A" w:rsidP="001169DF">
                  <w:pPr>
                    <w:spacing w:after="160" w:line="259" w:lineRule="auto"/>
                    <w:rPr>
                      <w:rFonts w:ascii="Arial" w:hAnsi="Arial" w:cs="Arial"/>
                      <w:color w:val="000000"/>
                      <w:sz w:val="20"/>
                      <w:szCs w:val="20"/>
                    </w:rPr>
                  </w:pPr>
                </w:p>
              </w:tc>
              <w:tc>
                <w:tcPr>
                  <w:tcW w:w="2099" w:type="dxa"/>
                  <w:vMerge/>
                  <w:tcBorders>
                    <w:left w:val="single" w:sz="4" w:space="0" w:color="auto"/>
                    <w:right w:val="single" w:sz="4" w:space="0" w:color="auto"/>
                  </w:tcBorders>
                  <w:shd w:val="clear" w:color="auto" w:fill="auto"/>
                </w:tcPr>
                <w:p w14:paraId="7DA0FCEC" w14:textId="77777777" w:rsidR="003B2B7A" w:rsidRPr="00D174C4" w:rsidRDefault="003B2B7A" w:rsidP="001169DF">
                  <w:pPr>
                    <w:spacing w:after="160" w:line="259" w:lineRule="auto"/>
                    <w:rPr>
                      <w:rFonts w:ascii="Arial" w:hAnsi="Arial" w:cs="Arial"/>
                      <w:color w:val="0070C0"/>
                      <w:sz w:val="20"/>
                      <w:szCs w:val="20"/>
                    </w:rPr>
                  </w:pPr>
                </w:p>
              </w:tc>
              <w:tc>
                <w:tcPr>
                  <w:tcW w:w="1276" w:type="dxa"/>
                </w:tcPr>
                <w:p w14:paraId="2413F1E2"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2017-01-27</w:t>
                  </w:r>
                </w:p>
              </w:tc>
              <w:tc>
                <w:tcPr>
                  <w:tcW w:w="1347" w:type="dxa"/>
                </w:tcPr>
                <w:p w14:paraId="2C33203A" w14:textId="77777777" w:rsidR="003B2B7A" w:rsidRPr="00D174C4" w:rsidRDefault="003B2B7A" w:rsidP="001169DF">
                  <w:pPr>
                    <w:spacing w:after="160" w:line="259" w:lineRule="auto"/>
                    <w:jc w:val="center"/>
                    <w:rPr>
                      <w:rFonts w:ascii="Arial" w:hAnsi="Arial" w:cs="Arial"/>
                      <w:color w:val="000000"/>
                      <w:sz w:val="20"/>
                      <w:szCs w:val="20"/>
                    </w:rPr>
                  </w:pPr>
                  <w:r w:rsidRPr="00D174C4">
                    <w:rPr>
                      <w:rFonts w:ascii="Arial" w:hAnsi="Arial" w:cs="Arial"/>
                      <w:color w:val="000000"/>
                      <w:sz w:val="20"/>
                      <w:szCs w:val="20"/>
                    </w:rPr>
                    <w:t>2018-02-28</w:t>
                  </w:r>
                </w:p>
              </w:tc>
              <w:tc>
                <w:tcPr>
                  <w:tcW w:w="2792" w:type="dxa"/>
                </w:tcPr>
                <w:p w14:paraId="40682298" w14:textId="77777777" w:rsidR="003B2B7A" w:rsidRPr="00D174C4" w:rsidRDefault="003B2B7A" w:rsidP="001169DF">
                  <w:pPr>
                    <w:spacing w:after="160" w:line="259" w:lineRule="auto"/>
                    <w:rPr>
                      <w:rFonts w:ascii="Arial" w:hAnsi="Arial" w:cs="Arial"/>
                      <w:b/>
                      <w:color w:val="000000"/>
                      <w:sz w:val="20"/>
                      <w:szCs w:val="20"/>
                    </w:rPr>
                  </w:pPr>
                  <w:r w:rsidRPr="00D174C4">
                    <w:rPr>
                      <w:rFonts w:ascii="Arial" w:hAnsi="Arial" w:cs="Arial"/>
                      <w:b/>
                      <w:color w:val="000000"/>
                      <w:sz w:val="20"/>
                      <w:szCs w:val="20"/>
                    </w:rPr>
                    <w:t>Osiągnięty</w:t>
                  </w:r>
                </w:p>
                <w:p w14:paraId="7603ECAB"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Przyczyna nieosiągnięcia KM w terminie: przedłużająca się procedura przetargowa</w:t>
                  </w:r>
                </w:p>
              </w:tc>
            </w:tr>
            <w:tr w:rsidR="006F174E" w:rsidRPr="00D174C4" w14:paraId="484BD1A4" w14:textId="77777777" w:rsidTr="003466C9">
              <w:tc>
                <w:tcPr>
                  <w:tcW w:w="2125" w:type="dxa"/>
                </w:tcPr>
                <w:p w14:paraId="55B053CB"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Uruchomiono rozbudowane środowisko produkcyjne</w:t>
                  </w:r>
                </w:p>
                <w:p w14:paraId="688B73B3" w14:textId="77777777" w:rsidR="003B2B7A" w:rsidRPr="00D174C4" w:rsidRDefault="003B2B7A" w:rsidP="001169DF">
                  <w:pPr>
                    <w:spacing w:after="160" w:line="259" w:lineRule="auto"/>
                    <w:rPr>
                      <w:rFonts w:ascii="Arial" w:hAnsi="Arial" w:cs="Arial"/>
                      <w:color w:val="000000"/>
                      <w:sz w:val="20"/>
                      <w:szCs w:val="20"/>
                    </w:rPr>
                  </w:pPr>
                </w:p>
              </w:tc>
              <w:tc>
                <w:tcPr>
                  <w:tcW w:w="2099" w:type="dxa"/>
                  <w:vMerge/>
                  <w:tcBorders>
                    <w:left w:val="single" w:sz="4" w:space="0" w:color="auto"/>
                    <w:right w:val="single" w:sz="4" w:space="0" w:color="auto"/>
                  </w:tcBorders>
                  <w:shd w:val="clear" w:color="auto" w:fill="auto"/>
                </w:tcPr>
                <w:p w14:paraId="48E29BE1" w14:textId="77777777" w:rsidR="003B2B7A" w:rsidRPr="00D174C4" w:rsidRDefault="003B2B7A" w:rsidP="001169DF">
                  <w:pPr>
                    <w:spacing w:after="160" w:line="259" w:lineRule="auto"/>
                    <w:rPr>
                      <w:rFonts w:ascii="Arial" w:hAnsi="Arial" w:cs="Arial"/>
                      <w:color w:val="0070C0"/>
                      <w:sz w:val="20"/>
                      <w:szCs w:val="20"/>
                    </w:rPr>
                  </w:pPr>
                </w:p>
              </w:tc>
              <w:tc>
                <w:tcPr>
                  <w:tcW w:w="1276" w:type="dxa"/>
                </w:tcPr>
                <w:p w14:paraId="3882D843"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2017-03-24</w:t>
                  </w:r>
                </w:p>
              </w:tc>
              <w:tc>
                <w:tcPr>
                  <w:tcW w:w="1347" w:type="dxa"/>
                </w:tcPr>
                <w:p w14:paraId="0EAF4DCC" w14:textId="77777777" w:rsidR="003B2B7A" w:rsidRPr="00D174C4" w:rsidRDefault="003B2B7A" w:rsidP="001169DF">
                  <w:pPr>
                    <w:spacing w:after="160" w:line="259" w:lineRule="auto"/>
                    <w:jc w:val="center"/>
                    <w:rPr>
                      <w:rFonts w:ascii="Arial" w:hAnsi="Arial" w:cs="Arial"/>
                      <w:color w:val="000000"/>
                      <w:sz w:val="20"/>
                      <w:szCs w:val="20"/>
                    </w:rPr>
                  </w:pPr>
                  <w:r w:rsidRPr="00D174C4">
                    <w:rPr>
                      <w:rFonts w:ascii="Arial" w:hAnsi="Arial" w:cs="Arial"/>
                      <w:color w:val="000000"/>
                      <w:sz w:val="20"/>
                      <w:szCs w:val="20"/>
                    </w:rPr>
                    <w:t>2018-02-28</w:t>
                  </w:r>
                </w:p>
              </w:tc>
              <w:tc>
                <w:tcPr>
                  <w:tcW w:w="2792" w:type="dxa"/>
                </w:tcPr>
                <w:p w14:paraId="76483B36" w14:textId="77777777" w:rsidR="003B2B7A" w:rsidRPr="00D174C4" w:rsidRDefault="003B2B7A" w:rsidP="001169DF">
                  <w:pPr>
                    <w:spacing w:after="160" w:line="259" w:lineRule="auto"/>
                    <w:rPr>
                      <w:rFonts w:ascii="Arial" w:hAnsi="Arial" w:cs="Arial"/>
                      <w:b/>
                      <w:color w:val="000000"/>
                      <w:sz w:val="20"/>
                      <w:szCs w:val="20"/>
                    </w:rPr>
                  </w:pPr>
                  <w:r w:rsidRPr="00D174C4">
                    <w:rPr>
                      <w:rFonts w:ascii="Arial" w:hAnsi="Arial" w:cs="Arial"/>
                      <w:b/>
                      <w:color w:val="000000"/>
                      <w:sz w:val="20"/>
                      <w:szCs w:val="20"/>
                    </w:rPr>
                    <w:t>Osiągnięty</w:t>
                  </w:r>
                </w:p>
                <w:p w14:paraId="4C1477FC"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Przyczyna nieosiągnięcia KM w terminie: przedłużająca się procedura przetargowa</w:t>
                  </w:r>
                </w:p>
              </w:tc>
            </w:tr>
            <w:tr w:rsidR="006F174E" w:rsidRPr="00D174C4" w14:paraId="0B1398E3" w14:textId="77777777" w:rsidTr="003466C9">
              <w:tc>
                <w:tcPr>
                  <w:tcW w:w="2125" w:type="dxa"/>
                </w:tcPr>
                <w:p w14:paraId="1FB66B47"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Zweryfikowano dokumentację techniczną środowisk informatycznych</w:t>
                  </w:r>
                </w:p>
                <w:p w14:paraId="343E4F72" w14:textId="77777777" w:rsidR="003B2B7A" w:rsidRPr="00D174C4" w:rsidRDefault="003B2B7A" w:rsidP="001169DF">
                  <w:pPr>
                    <w:spacing w:after="160" w:line="259" w:lineRule="auto"/>
                    <w:rPr>
                      <w:rFonts w:ascii="Arial" w:hAnsi="Arial" w:cs="Arial"/>
                      <w:color w:val="000000"/>
                      <w:sz w:val="20"/>
                      <w:szCs w:val="20"/>
                    </w:rPr>
                  </w:pPr>
                </w:p>
              </w:tc>
              <w:tc>
                <w:tcPr>
                  <w:tcW w:w="2099" w:type="dxa"/>
                  <w:vMerge/>
                  <w:tcBorders>
                    <w:left w:val="single" w:sz="4" w:space="0" w:color="auto"/>
                    <w:right w:val="single" w:sz="4" w:space="0" w:color="auto"/>
                  </w:tcBorders>
                  <w:shd w:val="clear" w:color="auto" w:fill="auto"/>
                </w:tcPr>
                <w:p w14:paraId="557A9B49" w14:textId="77777777" w:rsidR="003B2B7A" w:rsidRPr="00D174C4" w:rsidRDefault="003B2B7A" w:rsidP="001169DF">
                  <w:pPr>
                    <w:spacing w:after="160" w:line="259" w:lineRule="auto"/>
                    <w:jc w:val="center"/>
                    <w:rPr>
                      <w:rFonts w:ascii="Arial" w:hAnsi="Arial" w:cs="Arial"/>
                      <w:color w:val="0070C0"/>
                      <w:sz w:val="20"/>
                      <w:szCs w:val="20"/>
                    </w:rPr>
                  </w:pPr>
                </w:p>
              </w:tc>
              <w:tc>
                <w:tcPr>
                  <w:tcW w:w="1276" w:type="dxa"/>
                </w:tcPr>
                <w:p w14:paraId="5BA41550" w14:textId="77777777" w:rsidR="003B2B7A" w:rsidRPr="00D174C4" w:rsidRDefault="003B2B7A" w:rsidP="001169DF">
                  <w:pPr>
                    <w:spacing w:after="160" w:line="259" w:lineRule="auto"/>
                    <w:jc w:val="center"/>
                    <w:rPr>
                      <w:rFonts w:ascii="Arial" w:hAnsi="Arial" w:cs="Arial"/>
                      <w:color w:val="000000"/>
                      <w:sz w:val="20"/>
                      <w:szCs w:val="20"/>
                    </w:rPr>
                  </w:pPr>
                  <w:r w:rsidRPr="00D174C4">
                    <w:rPr>
                      <w:rFonts w:ascii="Arial" w:hAnsi="Arial" w:cs="Arial"/>
                      <w:color w:val="000000"/>
                      <w:sz w:val="20"/>
                      <w:szCs w:val="20"/>
                    </w:rPr>
                    <w:t>2017-04-21</w:t>
                  </w:r>
                </w:p>
              </w:tc>
              <w:tc>
                <w:tcPr>
                  <w:tcW w:w="1347" w:type="dxa"/>
                </w:tcPr>
                <w:p w14:paraId="40D27714" w14:textId="77777777" w:rsidR="003B2B7A" w:rsidRPr="00D174C4" w:rsidRDefault="003B2B7A" w:rsidP="001169DF">
                  <w:pPr>
                    <w:pStyle w:val="Akapitzlist"/>
                    <w:spacing w:after="160" w:line="259" w:lineRule="auto"/>
                    <w:ind w:left="7"/>
                    <w:jc w:val="center"/>
                    <w:rPr>
                      <w:rFonts w:ascii="Arial" w:hAnsi="Arial" w:cs="Arial"/>
                      <w:color w:val="000000"/>
                      <w:sz w:val="20"/>
                      <w:szCs w:val="20"/>
                    </w:rPr>
                  </w:pPr>
                  <w:r w:rsidRPr="00D174C4">
                    <w:rPr>
                      <w:rFonts w:ascii="Arial" w:hAnsi="Arial" w:cs="Arial"/>
                      <w:color w:val="000000"/>
                      <w:sz w:val="20"/>
                      <w:szCs w:val="20"/>
                    </w:rPr>
                    <w:t>2018-02-28</w:t>
                  </w:r>
                </w:p>
              </w:tc>
              <w:tc>
                <w:tcPr>
                  <w:tcW w:w="2792" w:type="dxa"/>
                </w:tcPr>
                <w:p w14:paraId="652F0C03" w14:textId="77777777" w:rsidR="003B2B7A" w:rsidRPr="00D174C4" w:rsidRDefault="003B2B7A" w:rsidP="001169DF">
                  <w:pPr>
                    <w:spacing w:after="160" w:line="259" w:lineRule="auto"/>
                    <w:rPr>
                      <w:rFonts w:ascii="Arial" w:hAnsi="Arial" w:cs="Arial"/>
                      <w:b/>
                      <w:color w:val="000000"/>
                      <w:sz w:val="20"/>
                      <w:szCs w:val="20"/>
                    </w:rPr>
                  </w:pPr>
                  <w:r w:rsidRPr="00D174C4">
                    <w:rPr>
                      <w:rFonts w:ascii="Arial" w:hAnsi="Arial" w:cs="Arial"/>
                      <w:b/>
                      <w:color w:val="000000"/>
                      <w:sz w:val="20"/>
                      <w:szCs w:val="20"/>
                    </w:rPr>
                    <w:t>Osiągnięty</w:t>
                  </w:r>
                </w:p>
                <w:p w14:paraId="58ECAF72"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Przyczyna nieosiągnięcia KM w terminie: przedłużająca się procedura przetargowa</w:t>
                  </w:r>
                </w:p>
              </w:tc>
            </w:tr>
            <w:tr w:rsidR="006F174E" w:rsidRPr="00D174C4" w14:paraId="4C9E43CD" w14:textId="77777777" w:rsidTr="003466C9">
              <w:tc>
                <w:tcPr>
                  <w:tcW w:w="2125" w:type="dxa"/>
                </w:tcPr>
                <w:p w14:paraId="09DCE23B"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 xml:space="preserve">Uruchomiono produkcyjne platformę </w:t>
                  </w:r>
                  <w:proofErr w:type="spellStart"/>
                  <w:r w:rsidRPr="00D174C4">
                    <w:rPr>
                      <w:rFonts w:ascii="Arial" w:hAnsi="Arial" w:cs="Arial"/>
                      <w:color w:val="000000"/>
                      <w:sz w:val="20"/>
                      <w:szCs w:val="20"/>
                    </w:rPr>
                    <w:t>eWniosków</w:t>
                  </w:r>
                  <w:proofErr w:type="spellEnd"/>
                  <w:r w:rsidRPr="00D174C4">
                    <w:rPr>
                      <w:rFonts w:ascii="Arial" w:hAnsi="Arial" w:cs="Arial"/>
                      <w:color w:val="000000"/>
                      <w:sz w:val="20"/>
                      <w:szCs w:val="20"/>
                    </w:rPr>
                    <w:t xml:space="preserve"> - wersja podstawowa</w:t>
                  </w:r>
                </w:p>
                <w:p w14:paraId="79DFB9E3" w14:textId="77777777" w:rsidR="003B2B7A" w:rsidRPr="00D174C4" w:rsidRDefault="003B2B7A" w:rsidP="001169DF">
                  <w:pPr>
                    <w:spacing w:after="160" w:line="259" w:lineRule="auto"/>
                    <w:rPr>
                      <w:rFonts w:ascii="Arial" w:hAnsi="Arial" w:cs="Arial"/>
                      <w:color w:val="000000"/>
                      <w:sz w:val="20"/>
                      <w:szCs w:val="20"/>
                    </w:rPr>
                  </w:pPr>
                </w:p>
              </w:tc>
              <w:tc>
                <w:tcPr>
                  <w:tcW w:w="2099" w:type="dxa"/>
                  <w:vMerge/>
                  <w:tcBorders>
                    <w:left w:val="single" w:sz="4" w:space="0" w:color="auto"/>
                    <w:right w:val="single" w:sz="4" w:space="0" w:color="auto"/>
                  </w:tcBorders>
                  <w:shd w:val="clear" w:color="auto" w:fill="auto"/>
                </w:tcPr>
                <w:p w14:paraId="16EB2C1C" w14:textId="77777777" w:rsidR="003B2B7A" w:rsidRPr="00D174C4" w:rsidRDefault="003B2B7A" w:rsidP="001169DF">
                  <w:pPr>
                    <w:spacing w:after="160" w:line="259" w:lineRule="auto"/>
                    <w:rPr>
                      <w:rFonts w:ascii="Arial" w:hAnsi="Arial" w:cs="Arial"/>
                      <w:color w:val="0070C0"/>
                      <w:sz w:val="20"/>
                      <w:szCs w:val="20"/>
                    </w:rPr>
                  </w:pPr>
                </w:p>
              </w:tc>
              <w:tc>
                <w:tcPr>
                  <w:tcW w:w="1276" w:type="dxa"/>
                </w:tcPr>
                <w:p w14:paraId="5707DE5A"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2018-01-26</w:t>
                  </w:r>
                </w:p>
              </w:tc>
              <w:tc>
                <w:tcPr>
                  <w:tcW w:w="1347" w:type="dxa"/>
                </w:tcPr>
                <w:p w14:paraId="63E9F4AA" w14:textId="77777777" w:rsidR="003B2B7A" w:rsidRPr="00D174C4" w:rsidRDefault="003B2B7A" w:rsidP="001169DF">
                  <w:pPr>
                    <w:pStyle w:val="Akapitzlist"/>
                    <w:spacing w:after="160" w:line="259" w:lineRule="auto"/>
                    <w:ind w:left="7"/>
                    <w:rPr>
                      <w:rFonts w:ascii="Arial" w:hAnsi="Arial" w:cs="Arial"/>
                      <w:color w:val="000000"/>
                      <w:sz w:val="20"/>
                      <w:szCs w:val="20"/>
                    </w:rPr>
                  </w:pPr>
                  <w:r w:rsidRPr="00D174C4">
                    <w:rPr>
                      <w:rFonts w:ascii="Arial" w:hAnsi="Arial" w:cs="Arial"/>
                      <w:color w:val="000000"/>
                      <w:sz w:val="20"/>
                      <w:szCs w:val="20"/>
                    </w:rPr>
                    <w:t xml:space="preserve"> 2018-08-22</w:t>
                  </w:r>
                </w:p>
                <w:p w14:paraId="215C1306" w14:textId="77777777" w:rsidR="003B2B7A" w:rsidRPr="00D174C4" w:rsidRDefault="003B2B7A" w:rsidP="001169DF">
                  <w:pPr>
                    <w:pStyle w:val="Akapitzlist"/>
                    <w:spacing w:after="160" w:line="259" w:lineRule="auto"/>
                    <w:ind w:left="7"/>
                    <w:jc w:val="center"/>
                    <w:rPr>
                      <w:rFonts w:ascii="Arial" w:hAnsi="Arial" w:cs="Arial"/>
                      <w:color w:val="000000"/>
                      <w:sz w:val="20"/>
                      <w:szCs w:val="20"/>
                    </w:rPr>
                  </w:pPr>
                </w:p>
              </w:tc>
              <w:tc>
                <w:tcPr>
                  <w:tcW w:w="2792" w:type="dxa"/>
                </w:tcPr>
                <w:p w14:paraId="64528AEB" w14:textId="77777777" w:rsidR="003B2B7A" w:rsidRPr="00D174C4" w:rsidRDefault="003B2B7A" w:rsidP="001169DF">
                  <w:pPr>
                    <w:spacing w:after="160" w:line="259" w:lineRule="auto"/>
                    <w:rPr>
                      <w:rFonts w:ascii="Arial" w:hAnsi="Arial" w:cs="Arial"/>
                      <w:b/>
                      <w:color w:val="000000"/>
                      <w:sz w:val="20"/>
                      <w:szCs w:val="20"/>
                    </w:rPr>
                  </w:pPr>
                  <w:r w:rsidRPr="00D174C4">
                    <w:rPr>
                      <w:rFonts w:ascii="Arial" w:hAnsi="Arial" w:cs="Arial"/>
                      <w:b/>
                      <w:color w:val="000000"/>
                      <w:sz w:val="20"/>
                      <w:szCs w:val="20"/>
                    </w:rPr>
                    <w:t>Osiągnięty</w:t>
                  </w:r>
                </w:p>
                <w:p w14:paraId="4DA84CFC"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sz w:val="20"/>
                      <w:szCs w:val="20"/>
                    </w:rPr>
                    <w:t xml:space="preserve">Termin realizacji późniejszy od zakładanego z uwagi na konieczność dostosowania layoutu nowej wersji </w:t>
                  </w:r>
                  <w:r w:rsidRPr="00D174C4">
                    <w:rPr>
                      <w:rFonts w:ascii="Arial" w:hAnsi="Arial" w:cs="Arial"/>
                      <w:sz w:val="20"/>
                      <w:szCs w:val="20"/>
                    </w:rPr>
                    <w:lastRenderedPageBreak/>
                    <w:t xml:space="preserve">platformy e-Wniosków do </w:t>
                  </w:r>
                  <w:r w:rsidR="006F174E" w:rsidRPr="00D174C4">
                    <w:rPr>
                      <w:rFonts w:ascii="Arial" w:hAnsi="Arial" w:cs="Arial"/>
                      <w:sz w:val="20"/>
                      <w:szCs w:val="20"/>
                    </w:rPr>
                    <w:t xml:space="preserve">nowej wersji </w:t>
                  </w:r>
                  <w:proofErr w:type="spellStart"/>
                  <w:r w:rsidR="006F174E" w:rsidRPr="00D174C4">
                    <w:rPr>
                      <w:rFonts w:ascii="Arial" w:hAnsi="Arial" w:cs="Arial"/>
                      <w:sz w:val="20"/>
                      <w:szCs w:val="20"/>
                    </w:rPr>
                    <w:t>styleguide</w:t>
                  </w:r>
                  <w:proofErr w:type="spellEnd"/>
                  <w:r w:rsidR="006F174E" w:rsidRPr="00D174C4">
                    <w:rPr>
                      <w:rFonts w:ascii="Arial" w:hAnsi="Arial" w:cs="Arial"/>
                      <w:sz w:val="20"/>
                      <w:szCs w:val="20"/>
                    </w:rPr>
                    <w:t xml:space="preserve"> </w:t>
                  </w:r>
                  <w:r w:rsidRPr="00D174C4">
                    <w:rPr>
                      <w:rFonts w:ascii="Arial" w:hAnsi="Arial" w:cs="Arial"/>
                      <w:sz w:val="20"/>
                      <w:szCs w:val="20"/>
                    </w:rPr>
                    <w:t xml:space="preserve"> portalu GOV. </w:t>
                  </w:r>
                </w:p>
              </w:tc>
            </w:tr>
            <w:tr w:rsidR="006F174E" w:rsidRPr="00D174C4" w14:paraId="44F8D4E5" w14:textId="77777777" w:rsidTr="003466C9">
              <w:tc>
                <w:tcPr>
                  <w:tcW w:w="2125" w:type="dxa"/>
                </w:tcPr>
                <w:p w14:paraId="6E9BEAA8"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lastRenderedPageBreak/>
                    <w:t xml:space="preserve">Istniejące e-procedury uruchomione na nowym module </w:t>
                  </w:r>
                  <w:proofErr w:type="spellStart"/>
                  <w:r w:rsidRPr="00D174C4">
                    <w:rPr>
                      <w:rFonts w:ascii="Arial" w:hAnsi="Arial" w:cs="Arial"/>
                      <w:color w:val="000000"/>
                      <w:sz w:val="20"/>
                      <w:szCs w:val="20"/>
                    </w:rPr>
                    <w:t>eWnioski</w:t>
                  </w:r>
                  <w:proofErr w:type="spellEnd"/>
                  <w:r w:rsidRPr="00D174C4">
                    <w:rPr>
                      <w:rFonts w:ascii="Arial" w:hAnsi="Arial" w:cs="Arial"/>
                      <w:color w:val="000000"/>
                      <w:sz w:val="20"/>
                      <w:szCs w:val="20"/>
                    </w:rPr>
                    <w:t xml:space="preserve"> </w:t>
                  </w:r>
                </w:p>
                <w:p w14:paraId="6E863167" w14:textId="77777777" w:rsidR="003B2B7A" w:rsidRPr="00D174C4" w:rsidRDefault="003B2B7A" w:rsidP="001169DF">
                  <w:pPr>
                    <w:spacing w:after="160" w:line="259" w:lineRule="auto"/>
                    <w:rPr>
                      <w:rFonts w:ascii="Arial" w:hAnsi="Arial" w:cs="Arial"/>
                      <w:color w:val="000000"/>
                      <w:sz w:val="20"/>
                      <w:szCs w:val="20"/>
                    </w:rPr>
                  </w:pPr>
                </w:p>
              </w:tc>
              <w:tc>
                <w:tcPr>
                  <w:tcW w:w="2099" w:type="dxa"/>
                  <w:vMerge/>
                  <w:tcBorders>
                    <w:left w:val="single" w:sz="4" w:space="0" w:color="auto"/>
                    <w:right w:val="single" w:sz="4" w:space="0" w:color="auto"/>
                  </w:tcBorders>
                  <w:shd w:val="clear" w:color="auto" w:fill="auto"/>
                </w:tcPr>
                <w:p w14:paraId="2D223EB8" w14:textId="77777777" w:rsidR="003B2B7A" w:rsidRPr="00D174C4" w:rsidRDefault="003B2B7A" w:rsidP="001169DF">
                  <w:pPr>
                    <w:spacing w:after="160" w:line="259" w:lineRule="auto"/>
                    <w:rPr>
                      <w:rFonts w:ascii="Arial" w:hAnsi="Arial" w:cs="Arial"/>
                      <w:color w:val="0070C0"/>
                      <w:sz w:val="20"/>
                      <w:szCs w:val="20"/>
                    </w:rPr>
                  </w:pPr>
                </w:p>
              </w:tc>
              <w:tc>
                <w:tcPr>
                  <w:tcW w:w="1276" w:type="dxa"/>
                </w:tcPr>
                <w:p w14:paraId="15CCEDE4"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2018-01-26</w:t>
                  </w:r>
                </w:p>
              </w:tc>
              <w:tc>
                <w:tcPr>
                  <w:tcW w:w="1347" w:type="dxa"/>
                </w:tcPr>
                <w:p w14:paraId="71CEFD85" w14:textId="77777777" w:rsidR="003B2B7A" w:rsidRPr="00D174C4" w:rsidRDefault="003B2B7A" w:rsidP="001169DF">
                  <w:pPr>
                    <w:pStyle w:val="Akapitzlist"/>
                    <w:spacing w:after="160" w:line="259" w:lineRule="auto"/>
                    <w:ind w:left="7"/>
                    <w:jc w:val="center"/>
                    <w:rPr>
                      <w:rFonts w:ascii="Arial" w:hAnsi="Arial" w:cs="Arial"/>
                      <w:color w:val="000000"/>
                      <w:sz w:val="20"/>
                      <w:szCs w:val="20"/>
                    </w:rPr>
                  </w:pPr>
                  <w:r w:rsidRPr="00D174C4">
                    <w:rPr>
                      <w:rFonts w:ascii="Arial" w:hAnsi="Arial" w:cs="Arial"/>
                      <w:color w:val="000000"/>
                      <w:sz w:val="20"/>
                      <w:szCs w:val="20"/>
                    </w:rPr>
                    <w:t>2018-08-13</w:t>
                  </w:r>
                </w:p>
                <w:p w14:paraId="2CE0D246" w14:textId="77777777" w:rsidR="003B2B7A" w:rsidRPr="00D174C4" w:rsidRDefault="003B2B7A" w:rsidP="001169DF">
                  <w:pPr>
                    <w:pStyle w:val="Akapitzlist"/>
                    <w:spacing w:after="160" w:line="259" w:lineRule="auto"/>
                    <w:ind w:left="7"/>
                    <w:rPr>
                      <w:rFonts w:ascii="Arial" w:hAnsi="Arial" w:cs="Arial"/>
                      <w:color w:val="000000"/>
                      <w:sz w:val="20"/>
                      <w:szCs w:val="20"/>
                    </w:rPr>
                  </w:pPr>
                </w:p>
              </w:tc>
              <w:tc>
                <w:tcPr>
                  <w:tcW w:w="2792" w:type="dxa"/>
                </w:tcPr>
                <w:p w14:paraId="47EFA41E" w14:textId="77777777" w:rsidR="003B2B7A" w:rsidRPr="00D174C4" w:rsidRDefault="003B2B7A" w:rsidP="001169DF">
                  <w:pPr>
                    <w:spacing w:after="160" w:line="259" w:lineRule="auto"/>
                    <w:rPr>
                      <w:rFonts w:ascii="Arial" w:hAnsi="Arial" w:cs="Arial"/>
                      <w:b/>
                      <w:color w:val="000000"/>
                      <w:sz w:val="20"/>
                      <w:szCs w:val="20"/>
                    </w:rPr>
                  </w:pPr>
                  <w:r w:rsidRPr="00D174C4">
                    <w:rPr>
                      <w:rFonts w:ascii="Arial" w:hAnsi="Arial" w:cs="Arial"/>
                      <w:b/>
                      <w:color w:val="000000"/>
                      <w:sz w:val="20"/>
                      <w:szCs w:val="20"/>
                    </w:rPr>
                    <w:t>Osiągnięty</w:t>
                  </w:r>
                </w:p>
                <w:p w14:paraId="4F77E0D3" w14:textId="77777777" w:rsidR="003B2B7A" w:rsidRPr="00D174C4" w:rsidRDefault="003B2B7A" w:rsidP="006F174E">
                  <w:pPr>
                    <w:spacing w:after="160" w:line="259" w:lineRule="auto"/>
                    <w:rPr>
                      <w:rFonts w:ascii="Arial" w:hAnsi="Arial" w:cs="Arial"/>
                      <w:color w:val="000000"/>
                      <w:sz w:val="20"/>
                      <w:szCs w:val="20"/>
                    </w:rPr>
                  </w:pPr>
                  <w:r w:rsidRPr="00D174C4">
                    <w:rPr>
                      <w:rFonts w:ascii="Arial" w:hAnsi="Arial" w:cs="Arial"/>
                      <w:sz w:val="20"/>
                      <w:szCs w:val="20"/>
                    </w:rPr>
                    <w:t xml:space="preserve">Termin realizacji późniejszy od zakładanego z uwagi na konieczność dostosowania layoutu nowej wersji platformy e-Wniosków do </w:t>
                  </w:r>
                  <w:r w:rsidR="006F174E" w:rsidRPr="00D174C4">
                    <w:rPr>
                      <w:rFonts w:ascii="Arial" w:hAnsi="Arial" w:cs="Arial"/>
                      <w:sz w:val="20"/>
                      <w:szCs w:val="20"/>
                    </w:rPr>
                    <w:t xml:space="preserve">nowej wersji </w:t>
                  </w:r>
                  <w:proofErr w:type="spellStart"/>
                  <w:r w:rsidR="006F174E" w:rsidRPr="00D174C4">
                    <w:rPr>
                      <w:rFonts w:ascii="Arial" w:hAnsi="Arial" w:cs="Arial"/>
                      <w:sz w:val="20"/>
                      <w:szCs w:val="20"/>
                    </w:rPr>
                    <w:t>styleguide</w:t>
                  </w:r>
                  <w:proofErr w:type="spellEnd"/>
                  <w:r w:rsidRPr="00D174C4">
                    <w:rPr>
                      <w:rFonts w:ascii="Arial" w:hAnsi="Arial" w:cs="Arial"/>
                      <w:sz w:val="20"/>
                      <w:szCs w:val="20"/>
                    </w:rPr>
                    <w:t xml:space="preserve">  GOV. </w:t>
                  </w:r>
                </w:p>
              </w:tc>
            </w:tr>
            <w:tr w:rsidR="006F174E" w:rsidRPr="00D174C4" w14:paraId="1624F928" w14:textId="77777777" w:rsidTr="003466C9">
              <w:trPr>
                <w:trHeight w:val="987"/>
              </w:trPr>
              <w:tc>
                <w:tcPr>
                  <w:tcW w:w="2125" w:type="dxa"/>
                </w:tcPr>
                <w:p w14:paraId="190C31A8"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Odebrano Zaplecze EPK – wersja podstawowa</w:t>
                  </w:r>
                </w:p>
                <w:p w14:paraId="03D9B30E" w14:textId="77777777" w:rsidR="003B2B7A" w:rsidRPr="00D174C4" w:rsidRDefault="003B2B7A" w:rsidP="001169DF">
                  <w:pPr>
                    <w:spacing w:after="160" w:line="259" w:lineRule="auto"/>
                    <w:rPr>
                      <w:rFonts w:ascii="Arial" w:hAnsi="Arial" w:cs="Arial"/>
                      <w:color w:val="000000"/>
                      <w:sz w:val="20"/>
                      <w:szCs w:val="20"/>
                    </w:rPr>
                  </w:pPr>
                </w:p>
              </w:tc>
              <w:tc>
                <w:tcPr>
                  <w:tcW w:w="2099" w:type="dxa"/>
                  <w:vMerge/>
                  <w:tcBorders>
                    <w:left w:val="single" w:sz="4" w:space="0" w:color="auto"/>
                    <w:right w:val="single" w:sz="4" w:space="0" w:color="auto"/>
                  </w:tcBorders>
                  <w:shd w:val="clear" w:color="auto" w:fill="auto"/>
                </w:tcPr>
                <w:p w14:paraId="51B6DC54" w14:textId="77777777" w:rsidR="003B2B7A" w:rsidRPr="00D174C4" w:rsidRDefault="003B2B7A" w:rsidP="001169DF">
                  <w:pPr>
                    <w:spacing w:after="160" w:line="259" w:lineRule="auto"/>
                    <w:rPr>
                      <w:rFonts w:ascii="Arial" w:hAnsi="Arial" w:cs="Arial"/>
                      <w:color w:val="0070C0"/>
                      <w:sz w:val="20"/>
                      <w:szCs w:val="20"/>
                    </w:rPr>
                  </w:pPr>
                </w:p>
              </w:tc>
              <w:tc>
                <w:tcPr>
                  <w:tcW w:w="1276" w:type="dxa"/>
                </w:tcPr>
                <w:p w14:paraId="6F2F5DDA" w14:textId="77777777" w:rsidR="003B2B7A" w:rsidRPr="00D174C4" w:rsidRDefault="003B2B7A" w:rsidP="001169DF">
                  <w:pPr>
                    <w:spacing w:after="160" w:line="259" w:lineRule="auto"/>
                    <w:jc w:val="center"/>
                    <w:rPr>
                      <w:rFonts w:ascii="Arial" w:hAnsi="Arial" w:cs="Arial"/>
                      <w:color w:val="000000"/>
                      <w:sz w:val="20"/>
                      <w:szCs w:val="20"/>
                    </w:rPr>
                  </w:pPr>
                  <w:r w:rsidRPr="00D174C4">
                    <w:rPr>
                      <w:rFonts w:ascii="Arial" w:hAnsi="Arial" w:cs="Arial"/>
                      <w:color w:val="000000"/>
                      <w:sz w:val="20"/>
                      <w:szCs w:val="20"/>
                    </w:rPr>
                    <w:t>2017-08-02</w:t>
                  </w:r>
                </w:p>
              </w:tc>
              <w:tc>
                <w:tcPr>
                  <w:tcW w:w="1347" w:type="dxa"/>
                </w:tcPr>
                <w:p w14:paraId="07305E26" w14:textId="77777777" w:rsidR="003B2B7A" w:rsidRPr="00D174C4" w:rsidRDefault="003B2B7A" w:rsidP="001169DF">
                  <w:pPr>
                    <w:spacing w:after="160" w:line="259" w:lineRule="auto"/>
                    <w:jc w:val="center"/>
                    <w:rPr>
                      <w:rFonts w:ascii="Arial" w:hAnsi="Arial" w:cs="Arial"/>
                      <w:color w:val="000000"/>
                      <w:sz w:val="20"/>
                      <w:szCs w:val="20"/>
                    </w:rPr>
                  </w:pPr>
                  <w:r w:rsidRPr="00D174C4">
                    <w:rPr>
                      <w:rFonts w:ascii="Arial" w:hAnsi="Arial" w:cs="Arial"/>
                      <w:color w:val="000000"/>
                      <w:sz w:val="20"/>
                      <w:szCs w:val="20"/>
                    </w:rPr>
                    <w:t>2017-07-28</w:t>
                  </w:r>
                </w:p>
                <w:p w14:paraId="65988549" w14:textId="77777777" w:rsidR="003B2B7A" w:rsidRPr="00D174C4" w:rsidRDefault="003B2B7A" w:rsidP="001169DF">
                  <w:pPr>
                    <w:pStyle w:val="Akapitzlist"/>
                    <w:spacing w:after="160" w:line="259" w:lineRule="auto"/>
                    <w:ind w:left="7"/>
                    <w:jc w:val="center"/>
                    <w:rPr>
                      <w:rFonts w:ascii="Arial" w:hAnsi="Arial" w:cs="Arial"/>
                      <w:color w:val="000000"/>
                      <w:sz w:val="20"/>
                      <w:szCs w:val="20"/>
                    </w:rPr>
                  </w:pPr>
                </w:p>
              </w:tc>
              <w:tc>
                <w:tcPr>
                  <w:tcW w:w="2792" w:type="dxa"/>
                </w:tcPr>
                <w:p w14:paraId="273E252D" w14:textId="77777777" w:rsidR="003B2B7A" w:rsidRPr="00D174C4" w:rsidRDefault="003B2B7A" w:rsidP="001169DF">
                  <w:pPr>
                    <w:spacing w:after="160" w:line="259" w:lineRule="auto"/>
                    <w:rPr>
                      <w:rFonts w:ascii="Arial" w:hAnsi="Arial" w:cs="Arial"/>
                      <w:b/>
                      <w:color w:val="000000"/>
                      <w:sz w:val="20"/>
                      <w:szCs w:val="20"/>
                    </w:rPr>
                  </w:pPr>
                  <w:r w:rsidRPr="00D174C4">
                    <w:rPr>
                      <w:rFonts w:ascii="Arial" w:hAnsi="Arial" w:cs="Arial"/>
                      <w:b/>
                      <w:color w:val="000000"/>
                      <w:sz w:val="20"/>
                      <w:szCs w:val="20"/>
                    </w:rPr>
                    <w:t>Osiągnięty</w:t>
                  </w:r>
                </w:p>
              </w:tc>
            </w:tr>
            <w:tr w:rsidR="006F174E" w:rsidRPr="00D174C4" w14:paraId="21B530E0" w14:textId="77777777" w:rsidTr="003466C9">
              <w:tc>
                <w:tcPr>
                  <w:tcW w:w="2125" w:type="dxa"/>
                </w:tcPr>
                <w:p w14:paraId="237723CA"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Udostępniono produkcyjnie portal – wersja podstawowa</w:t>
                  </w:r>
                </w:p>
                <w:p w14:paraId="2CA4AEF6" w14:textId="77777777" w:rsidR="003B2B7A" w:rsidRPr="00D174C4" w:rsidRDefault="003B2B7A" w:rsidP="001169DF">
                  <w:pPr>
                    <w:spacing w:after="160" w:line="259" w:lineRule="auto"/>
                    <w:rPr>
                      <w:rFonts w:ascii="Arial" w:hAnsi="Arial" w:cs="Arial"/>
                      <w:color w:val="000000"/>
                      <w:sz w:val="20"/>
                      <w:szCs w:val="20"/>
                    </w:rPr>
                  </w:pPr>
                </w:p>
              </w:tc>
              <w:tc>
                <w:tcPr>
                  <w:tcW w:w="2099" w:type="dxa"/>
                  <w:vMerge/>
                  <w:tcBorders>
                    <w:left w:val="single" w:sz="4" w:space="0" w:color="auto"/>
                    <w:right w:val="single" w:sz="4" w:space="0" w:color="auto"/>
                  </w:tcBorders>
                  <w:shd w:val="clear" w:color="auto" w:fill="auto"/>
                </w:tcPr>
                <w:p w14:paraId="44D8DE25" w14:textId="77777777" w:rsidR="003B2B7A" w:rsidRPr="00D174C4" w:rsidRDefault="003B2B7A" w:rsidP="001169DF">
                  <w:pPr>
                    <w:spacing w:after="160" w:line="259" w:lineRule="auto"/>
                    <w:rPr>
                      <w:rFonts w:ascii="Arial" w:hAnsi="Arial" w:cs="Arial"/>
                      <w:color w:val="0070C0"/>
                      <w:sz w:val="20"/>
                      <w:szCs w:val="20"/>
                    </w:rPr>
                  </w:pPr>
                </w:p>
              </w:tc>
              <w:tc>
                <w:tcPr>
                  <w:tcW w:w="1276" w:type="dxa"/>
                </w:tcPr>
                <w:p w14:paraId="4ECF15EB" w14:textId="77777777" w:rsidR="003B2B7A" w:rsidRPr="00D174C4" w:rsidRDefault="003B2B7A" w:rsidP="001169DF">
                  <w:pPr>
                    <w:spacing w:after="160" w:line="259" w:lineRule="auto"/>
                    <w:jc w:val="center"/>
                    <w:rPr>
                      <w:rFonts w:ascii="Arial" w:hAnsi="Arial" w:cs="Arial"/>
                      <w:color w:val="000000"/>
                      <w:sz w:val="20"/>
                      <w:szCs w:val="20"/>
                    </w:rPr>
                  </w:pPr>
                  <w:r w:rsidRPr="00D174C4">
                    <w:rPr>
                      <w:rFonts w:ascii="Arial" w:hAnsi="Arial" w:cs="Arial"/>
                      <w:color w:val="000000"/>
                      <w:sz w:val="20"/>
                      <w:szCs w:val="20"/>
                    </w:rPr>
                    <w:t>2017-08-11</w:t>
                  </w:r>
                </w:p>
              </w:tc>
              <w:tc>
                <w:tcPr>
                  <w:tcW w:w="1347" w:type="dxa"/>
                </w:tcPr>
                <w:p w14:paraId="7988C876" w14:textId="77777777" w:rsidR="003B2B7A" w:rsidRPr="00D174C4" w:rsidRDefault="003B2B7A" w:rsidP="001169DF">
                  <w:pPr>
                    <w:pStyle w:val="Akapitzlist"/>
                    <w:spacing w:after="160" w:line="259" w:lineRule="auto"/>
                    <w:ind w:left="7"/>
                    <w:jc w:val="center"/>
                    <w:rPr>
                      <w:rFonts w:ascii="Arial" w:hAnsi="Arial" w:cs="Arial"/>
                      <w:color w:val="000000"/>
                      <w:sz w:val="20"/>
                      <w:szCs w:val="20"/>
                    </w:rPr>
                  </w:pPr>
                  <w:r w:rsidRPr="00D174C4">
                    <w:rPr>
                      <w:rFonts w:ascii="Arial" w:hAnsi="Arial" w:cs="Arial"/>
                      <w:color w:val="000000"/>
                      <w:sz w:val="20"/>
                      <w:szCs w:val="20"/>
                    </w:rPr>
                    <w:t>2017-08-11</w:t>
                  </w:r>
                </w:p>
              </w:tc>
              <w:tc>
                <w:tcPr>
                  <w:tcW w:w="2792" w:type="dxa"/>
                </w:tcPr>
                <w:p w14:paraId="0F7F4CE2" w14:textId="77777777" w:rsidR="003B2B7A" w:rsidRPr="00D174C4" w:rsidRDefault="003B2B7A" w:rsidP="001169DF">
                  <w:pPr>
                    <w:spacing w:after="160" w:line="259" w:lineRule="auto"/>
                    <w:rPr>
                      <w:rFonts w:ascii="Arial" w:hAnsi="Arial" w:cs="Arial"/>
                      <w:b/>
                      <w:color w:val="000000"/>
                      <w:sz w:val="20"/>
                      <w:szCs w:val="20"/>
                    </w:rPr>
                  </w:pPr>
                  <w:r w:rsidRPr="00D174C4">
                    <w:rPr>
                      <w:rFonts w:ascii="Arial" w:hAnsi="Arial" w:cs="Arial"/>
                      <w:b/>
                      <w:color w:val="000000"/>
                      <w:sz w:val="20"/>
                      <w:szCs w:val="20"/>
                    </w:rPr>
                    <w:t>Osiągnięty</w:t>
                  </w:r>
                </w:p>
              </w:tc>
            </w:tr>
            <w:tr w:rsidR="006F174E" w:rsidRPr="00D174C4" w14:paraId="78C89AEE" w14:textId="77777777" w:rsidTr="003466C9">
              <w:tc>
                <w:tcPr>
                  <w:tcW w:w="2125" w:type="dxa"/>
                </w:tcPr>
                <w:p w14:paraId="3F20D2BF"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Zweryfikowano dokumentację techniczną systemu EPK</w:t>
                  </w:r>
                </w:p>
                <w:p w14:paraId="6941CD44" w14:textId="77777777" w:rsidR="003B2B7A" w:rsidRPr="00D174C4" w:rsidRDefault="003B2B7A" w:rsidP="001169DF">
                  <w:pPr>
                    <w:spacing w:after="160" w:line="259" w:lineRule="auto"/>
                    <w:rPr>
                      <w:rFonts w:ascii="Arial" w:hAnsi="Arial" w:cs="Arial"/>
                      <w:color w:val="000000"/>
                      <w:sz w:val="20"/>
                      <w:szCs w:val="20"/>
                    </w:rPr>
                  </w:pPr>
                </w:p>
              </w:tc>
              <w:tc>
                <w:tcPr>
                  <w:tcW w:w="2099" w:type="dxa"/>
                  <w:vMerge/>
                  <w:tcBorders>
                    <w:left w:val="single" w:sz="4" w:space="0" w:color="auto"/>
                    <w:right w:val="single" w:sz="4" w:space="0" w:color="auto"/>
                  </w:tcBorders>
                  <w:shd w:val="clear" w:color="auto" w:fill="auto"/>
                </w:tcPr>
                <w:p w14:paraId="1C6C886A" w14:textId="77777777" w:rsidR="003B2B7A" w:rsidRPr="00D174C4" w:rsidRDefault="003B2B7A" w:rsidP="001169DF">
                  <w:pPr>
                    <w:spacing w:after="160" w:line="259" w:lineRule="auto"/>
                    <w:rPr>
                      <w:rFonts w:ascii="Arial" w:hAnsi="Arial" w:cs="Arial"/>
                      <w:color w:val="0070C0"/>
                      <w:sz w:val="20"/>
                      <w:szCs w:val="20"/>
                    </w:rPr>
                  </w:pPr>
                </w:p>
              </w:tc>
              <w:tc>
                <w:tcPr>
                  <w:tcW w:w="1276" w:type="dxa"/>
                </w:tcPr>
                <w:p w14:paraId="0ABA14C4" w14:textId="77777777" w:rsidR="003B2B7A" w:rsidRPr="00D174C4" w:rsidRDefault="003B2B7A" w:rsidP="001169DF">
                  <w:pPr>
                    <w:spacing w:after="160" w:line="259" w:lineRule="auto"/>
                    <w:jc w:val="center"/>
                    <w:rPr>
                      <w:rFonts w:ascii="Arial" w:hAnsi="Arial" w:cs="Arial"/>
                      <w:color w:val="000000"/>
                      <w:sz w:val="20"/>
                      <w:szCs w:val="20"/>
                    </w:rPr>
                  </w:pPr>
                  <w:r w:rsidRPr="00D174C4">
                    <w:rPr>
                      <w:rFonts w:ascii="Arial" w:hAnsi="Arial" w:cs="Arial"/>
                      <w:color w:val="000000"/>
                      <w:sz w:val="20"/>
                      <w:szCs w:val="20"/>
                    </w:rPr>
                    <w:t>2019-01-25</w:t>
                  </w:r>
                </w:p>
                <w:p w14:paraId="1FBB56E8" w14:textId="77777777" w:rsidR="003B2B7A" w:rsidRPr="00D174C4" w:rsidRDefault="003B2B7A" w:rsidP="001169DF">
                  <w:pPr>
                    <w:spacing w:after="160" w:line="259" w:lineRule="auto"/>
                    <w:jc w:val="center"/>
                    <w:rPr>
                      <w:rFonts w:ascii="Arial" w:hAnsi="Arial" w:cs="Arial"/>
                      <w:color w:val="000000"/>
                      <w:sz w:val="20"/>
                      <w:szCs w:val="20"/>
                    </w:rPr>
                  </w:pPr>
                </w:p>
              </w:tc>
              <w:tc>
                <w:tcPr>
                  <w:tcW w:w="1347" w:type="dxa"/>
                </w:tcPr>
                <w:p w14:paraId="7101C27E" w14:textId="77777777" w:rsidR="003B2B7A" w:rsidRPr="00D174C4" w:rsidRDefault="003B2B7A" w:rsidP="001169DF">
                  <w:pPr>
                    <w:pStyle w:val="Akapitzlist"/>
                    <w:spacing w:after="160" w:line="259" w:lineRule="auto"/>
                    <w:ind w:left="7"/>
                    <w:jc w:val="center"/>
                    <w:rPr>
                      <w:rFonts w:ascii="Arial" w:hAnsi="Arial" w:cs="Arial"/>
                      <w:color w:val="000000"/>
                      <w:sz w:val="20"/>
                      <w:szCs w:val="20"/>
                    </w:rPr>
                  </w:pPr>
                  <w:r w:rsidRPr="00D174C4">
                    <w:rPr>
                      <w:rFonts w:ascii="Arial" w:hAnsi="Arial" w:cs="Arial"/>
                      <w:color w:val="000000"/>
                      <w:sz w:val="20"/>
                      <w:szCs w:val="20"/>
                    </w:rPr>
                    <w:t>2019-02-12</w:t>
                  </w:r>
                </w:p>
              </w:tc>
              <w:tc>
                <w:tcPr>
                  <w:tcW w:w="2792" w:type="dxa"/>
                </w:tcPr>
                <w:p w14:paraId="6B8F4F29" w14:textId="77777777" w:rsidR="003B2B7A" w:rsidRPr="00D174C4" w:rsidRDefault="003B2B7A" w:rsidP="001169DF">
                  <w:pPr>
                    <w:spacing w:after="160" w:line="259" w:lineRule="auto"/>
                    <w:rPr>
                      <w:rFonts w:ascii="Arial" w:hAnsi="Arial" w:cs="Arial"/>
                      <w:b/>
                      <w:color w:val="000000"/>
                      <w:sz w:val="20"/>
                      <w:szCs w:val="20"/>
                    </w:rPr>
                  </w:pPr>
                  <w:r w:rsidRPr="00D174C4">
                    <w:rPr>
                      <w:rFonts w:ascii="Arial" w:hAnsi="Arial" w:cs="Arial"/>
                      <w:b/>
                      <w:color w:val="000000"/>
                      <w:sz w:val="20"/>
                      <w:szCs w:val="20"/>
                    </w:rPr>
                    <w:t xml:space="preserve">Osiągnięty. </w:t>
                  </w:r>
                  <w:r w:rsidRPr="00D174C4">
                    <w:rPr>
                      <w:rFonts w:ascii="Arial" w:hAnsi="Arial" w:cs="Arial"/>
                      <w:color w:val="000000"/>
                      <w:sz w:val="20"/>
                      <w:szCs w:val="20"/>
                    </w:rPr>
                    <w:t>Przyczyna nieosiągnięcia KM w terminie: do przekazanej przez Partnerów projektu dokumentacji technicznej zgłaszane były uwagi w związku z czym ostateczna weryfikacja i zatwierdzenie KM nastąpiło w dniu 12.02.2019 r.</w:t>
                  </w:r>
                </w:p>
                <w:p w14:paraId="73DCCD9B" w14:textId="77777777" w:rsidR="003B2B7A" w:rsidRPr="00D174C4" w:rsidRDefault="003B2B7A" w:rsidP="001169DF">
                  <w:pPr>
                    <w:spacing w:after="160" w:line="259" w:lineRule="auto"/>
                    <w:rPr>
                      <w:rFonts w:ascii="Arial" w:hAnsi="Arial" w:cs="Arial"/>
                      <w:color w:val="000000"/>
                      <w:sz w:val="20"/>
                      <w:szCs w:val="20"/>
                    </w:rPr>
                  </w:pPr>
                </w:p>
              </w:tc>
            </w:tr>
            <w:tr w:rsidR="006F174E" w:rsidRPr="00D174C4" w14:paraId="05B1C870" w14:textId="77777777" w:rsidTr="003466C9">
              <w:tc>
                <w:tcPr>
                  <w:tcW w:w="2125" w:type="dxa"/>
                </w:tcPr>
                <w:p w14:paraId="42ECA4C1"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lastRenderedPageBreak/>
                    <w:t>Udostępnienie nowych funkcjonalności platformy e-learning - wersja postawa</w:t>
                  </w:r>
                </w:p>
                <w:p w14:paraId="0B79698A" w14:textId="77777777" w:rsidR="003B2B7A" w:rsidRPr="00D174C4" w:rsidRDefault="003B2B7A" w:rsidP="001169DF">
                  <w:pPr>
                    <w:spacing w:after="160" w:line="259" w:lineRule="auto"/>
                    <w:rPr>
                      <w:rFonts w:ascii="Arial" w:hAnsi="Arial" w:cs="Arial"/>
                      <w:color w:val="000000"/>
                      <w:sz w:val="20"/>
                      <w:szCs w:val="20"/>
                    </w:rPr>
                  </w:pPr>
                </w:p>
              </w:tc>
              <w:tc>
                <w:tcPr>
                  <w:tcW w:w="2099" w:type="dxa"/>
                  <w:vMerge/>
                  <w:tcBorders>
                    <w:left w:val="single" w:sz="4" w:space="0" w:color="auto"/>
                    <w:right w:val="single" w:sz="4" w:space="0" w:color="auto"/>
                  </w:tcBorders>
                  <w:shd w:val="clear" w:color="auto" w:fill="auto"/>
                </w:tcPr>
                <w:p w14:paraId="4BD29C6A" w14:textId="77777777" w:rsidR="003B2B7A" w:rsidRPr="00D174C4" w:rsidRDefault="003B2B7A" w:rsidP="001169DF">
                  <w:pPr>
                    <w:spacing w:after="160" w:line="259" w:lineRule="auto"/>
                    <w:rPr>
                      <w:rFonts w:ascii="Arial" w:hAnsi="Arial" w:cs="Arial"/>
                      <w:color w:val="0070C0"/>
                      <w:sz w:val="20"/>
                      <w:szCs w:val="20"/>
                    </w:rPr>
                  </w:pPr>
                </w:p>
              </w:tc>
              <w:tc>
                <w:tcPr>
                  <w:tcW w:w="1276" w:type="dxa"/>
                </w:tcPr>
                <w:p w14:paraId="69C75AB5" w14:textId="77777777" w:rsidR="003B2B7A" w:rsidRPr="00D174C4" w:rsidRDefault="003B2B7A" w:rsidP="001169DF">
                  <w:pPr>
                    <w:spacing w:after="160" w:line="259" w:lineRule="auto"/>
                    <w:jc w:val="center"/>
                    <w:rPr>
                      <w:rFonts w:ascii="Arial" w:hAnsi="Arial" w:cs="Arial"/>
                      <w:color w:val="000000"/>
                      <w:sz w:val="20"/>
                      <w:szCs w:val="20"/>
                    </w:rPr>
                  </w:pPr>
                  <w:r w:rsidRPr="00D174C4">
                    <w:rPr>
                      <w:rFonts w:ascii="Arial" w:hAnsi="Arial" w:cs="Arial"/>
                      <w:color w:val="000000"/>
                      <w:sz w:val="20"/>
                      <w:szCs w:val="20"/>
                    </w:rPr>
                    <w:t>2017-03-23</w:t>
                  </w:r>
                </w:p>
              </w:tc>
              <w:tc>
                <w:tcPr>
                  <w:tcW w:w="1347" w:type="dxa"/>
                </w:tcPr>
                <w:p w14:paraId="1FEFC78B" w14:textId="77777777" w:rsidR="003B2B7A" w:rsidRPr="00D174C4" w:rsidRDefault="003B2B7A" w:rsidP="001169DF">
                  <w:pPr>
                    <w:pStyle w:val="Akapitzlist"/>
                    <w:spacing w:after="160" w:line="259" w:lineRule="auto"/>
                    <w:ind w:left="7"/>
                    <w:jc w:val="center"/>
                    <w:rPr>
                      <w:rFonts w:ascii="Arial" w:hAnsi="Arial" w:cs="Arial"/>
                      <w:color w:val="000000"/>
                      <w:sz w:val="20"/>
                      <w:szCs w:val="20"/>
                    </w:rPr>
                  </w:pPr>
                  <w:r w:rsidRPr="00D174C4">
                    <w:rPr>
                      <w:rFonts w:ascii="Arial" w:hAnsi="Arial" w:cs="Arial"/>
                      <w:color w:val="000000"/>
                      <w:sz w:val="20"/>
                      <w:szCs w:val="20"/>
                    </w:rPr>
                    <w:t>2017-03-23</w:t>
                  </w:r>
                </w:p>
              </w:tc>
              <w:tc>
                <w:tcPr>
                  <w:tcW w:w="2792" w:type="dxa"/>
                </w:tcPr>
                <w:p w14:paraId="4CC6E7A7" w14:textId="77777777" w:rsidR="003B2B7A" w:rsidRPr="00D174C4" w:rsidRDefault="003B2B7A" w:rsidP="001169DF">
                  <w:pPr>
                    <w:spacing w:after="160" w:line="259" w:lineRule="auto"/>
                    <w:rPr>
                      <w:rFonts w:ascii="Arial" w:hAnsi="Arial" w:cs="Arial"/>
                      <w:b/>
                      <w:color w:val="000000"/>
                      <w:sz w:val="20"/>
                      <w:szCs w:val="20"/>
                    </w:rPr>
                  </w:pPr>
                  <w:r w:rsidRPr="00D174C4">
                    <w:rPr>
                      <w:rFonts w:ascii="Arial" w:hAnsi="Arial" w:cs="Arial"/>
                      <w:b/>
                      <w:color w:val="000000"/>
                      <w:sz w:val="20"/>
                      <w:szCs w:val="20"/>
                    </w:rPr>
                    <w:t>Osiągnięty</w:t>
                  </w:r>
                </w:p>
              </w:tc>
            </w:tr>
            <w:tr w:rsidR="006F174E" w:rsidRPr="00D174C4" w14:paraId="1AA623AA" w14:textId="77777777" w:rsidTr="003466C9">
              <w:tc>
                <w:tcPr>
                  <w:tcW w:w="2125" w:type="dxa"/>
                </w:tcPr>
                <w:p w14:paraId="10633134"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Odebrano platformę e-</w:t>
                  </w:r>
                  <w:proofErr w:type="spellStart"/>
                  <w:r w:rsidRPr="00D174C4">
                    <w:rPr>
                      <w:rFonts w:ascii="Arial" w:hAnsi="Arial" w:cs="Arial"/>
                      <w:color w:val="000000"/>
                      <w:sz w:val="20"/>
                      <w:szCs w:val="20"/>
                    </w:rPr>
                    <w:t>learningową</w:t>
                  </w:r>
                  <w:proofErr w:type="spellEnd"/>
                  <w:r w:rsidRPr="00D174C4">
                    <w:rPr>
                      <w:rFonts w:ascii="Arial" w:hAnsi="Arial" w:cs="Arial"/>
                      <w:color w:val="000000"/>
                      <w:sz w:val="20"/>
                      <w:szCs w:val="20"/>
                    </w:rPr>
                    <w:t xml:space="preserve"> Akademia </w:t>
                  </w:r>
                  <w:proofErr w:type="spellStart"/>
                  <w:r w:rsidRPr="00D174C4">
                    <w:rPr>
                      <w:rFonts w:ascii="Arial" w:hAnsi="Arial" w:cs="Arial"/>
                      <w:color w:val="000000"/>
                      <w:sz w:val="20"/>
                      <w:szCs w:val="20"/>
                    </w:rPr>
                    <w:t>ePK</w:t>
                  </w:r>
                  <w:proofErr w:type="spellEnd"/>
                </w:p>
                <w:p w14:paraId="48635A6D" w14:textId="77777777" w:rsidR="003B2B7A" w:rsidRPr="00D174C4" w:rsidRDefault="003B2B7A" w:rsidP="001169DF">
                  <w:pPr>
                    <w:spacing w:after="160" w:line="259" w:lineRule="auto"/>
                    <w:rPr>
                      <w:rFonts w:ascii="Arial" w:hAnsi="Arial" w:cs="Arial"/>
                      <w:color w:val="000000"/>
                      <w:sz w:val="20"/>
                      <w:szCs w:val="20"/>
                    </w:rPr>
                  </w:pPr>
                </w:p>
              </w:tc>
              <w:tc>
                <w:tcPr>
                  <w:tcW w:w="2099" w:type="dxa"/>
                  <w:vMerge/>
                  <w:tcBorders>
                    <w:left w:val="single" w:sz="4" w:space="0" w:color="auto"/>
                    <w:right w:val="single" w:sz="4" w:space="0" w:color="auto"/>
                  </w:tcBorders>
                  <w:shd w:val="clear" w:color="auto" w:fill="auto"/>
                </w:tcPr>
                <w:p w14:paraId="2690ECD4" w14:textId="77777777" w:rsidR="003B2B7A" w:rsidRPr="00D174C4" w:rsidRDefault="003B2B7A" w:rsidP="001169DF">
                  <w:pPr>
                    <w:spacing w:after="160" w:line="259" w:lineRule="auto"/>
                    <w:rPr>
                      <w:rFonts w:ascii="Arial" w:hAnsi="Arial" w:cs="Arial"/>
                      <w:color w:val="0070C0"/>
                      <w:sz w:val="20"/>
                      <w:szCs w:val="20"/>
                    </w:rPr>
                  </w:pPr>
                </w:p>
              </w:tc>
              <w:tc>
                <w:tcPr>
                  <w:tcW w:w="1276" w:type="dxa"/>
                </w:tcPr>
                <w:p w14:paraId="20DA43B4" w14:textId="77777777" w:rsidR="003B2B7A" w:rsidRPr="00D174C4" w:rsidRDefault="003B2B7A" w:rsidP="001169DF">
                  <w:pPr>
                    <w:spacing w:after="160" w:line="259" w:lineRule="auto"/>
                    <w:jc w:val="center"/>
                    <w:rPr>
                      <w:rFonts w:ascii="Arial" w:hAnsi="Arial" w:cs="Arial"/>
                      <w:color w:val="000000"/>
                      <w:sz w:val="20"/>
                      <w:szCs w:val="20"/>
                    </w:rPr>
                  </w:pPr>
                  <w:r w:rsidRPr="00D174C4">
                    <w:rPr>
                      <w:rFonts w:ascii="Arial" w:hAnsi="Arial" w:cs="Arial"/>
                      <w:color w:val="000000"/>
                      <w:sz w:val="20"/>
                      <w:szCs w:val="20"/>
                    </w:rPr>
                    <w:t>2018-12-13</w:t>
                  </w:r>
                </w:p>
                <w:p w14:paraId="70641D31" w14:textId="77777777" w:rsidR="003B2B7A" w:rsidRPr="00D174C4" w:rsidRDefault="003B2B7A" w:rsidP="001169DF">
                  <w:pPr>
                    <w:spacing w:after="160" w:line="259" w:lineRule="auto"/>
                    <w:jc w:val="center"/>
                    <w:rPr>
                      <w:rFonts w:ascii="Arial" w:hAnsi="Arial" w:cs="Arial"/>
                      <w:color w:val="000000"/>
                      <w:sz w:val="20"/>
                      <w:szCs w:val="20"/>
                    </w:rPr>
                  </w:pPr>
                </w:p>
              </w:tc>
              <w:tc>
                <w:tcPr>
                  <w:tcW w:w="1347" w:type="dxa"/>
                </w:tcPr>
                <w:p w14:paraId="4BC0C19C" w14:textId="77777777" w:rsidR="003B2B7A" w:rsidRPr="00D174C4" w:rsidRDefault="003B2B7A" w:rsidP="001169DF">
                  <w:pPr>
                    <w:spacing w:after="160" w:line="259" w:lineRule="auto"/>
                    <w:jc w:val="center"/>
                    <w:rPr>
                      <w:rFonts w:ascii="Arial" w:hAnsi="Arial" w:cs="Arial"/>
                      <w:color w:val="000000"/>
                      <w:sz w:val="20"/>
                      <w:szCs w:val="20"/>
                    </w:rPr>
                  </w:pPr>
                  <w:r w:rsidRPr="00D174C4">
                    <w:rPr>
                      <w:rFonts w:ascii="Arial" w:hAnsi="Arial" w:cs="Arial"/>
                      <w:color w:val="000000"/>
                      <w:sz w:val="20"/>
                      <w:szCs w:val="20"/>
                    </w:rPr>
                    <w:t>2018-12-13</w:t>
                  </w:r>
                </w:p>
                <w:p w14:paraId="3CD04B39" w14:textId="77777777" w:rsidR="003B2B7A" w:rsidRPr="00D174C4" w:rsidRDefault="003B2B7A" w:rsidP="001169DF">
                  <w:pPr>
                    <w:pStyle w:val="Akapitzlist"/>
                    <w:spacing w:after="160" w:line="259" w:lineRule="auto"/>
                    <w:ind w:left="7"/>
                    <w:jc w:val="center"/>
                    <w:rPr>
                      <w:rFonts w:ascii="Arial" w:hAnsi="Arial" w:cs="Arial"/>
                      <w:color w:val="000000"/>
                      <w:sz w:val="20"/>
                      <w:szCs w:val="20"/>
                    </w:rPr>
                  </w:pPr>
                </w:p>
              </w:tc>
              <w:tc>
                <w:tcPr>
                  <w:tcW w:w="2792" w:type="dxa"/>
                </w:tcPr>
                <w:p w14:paraId="1DE2A379"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b/>
                      <w:color w:val="000000"/>
                      <w:sz w:val="20"/>
                      <w:szCs w:val="20"/>
                    </w:rPr>
                    <w:t>Osiągnięty</w:t>
                  </w:r>
                </w:p>
              </w:tc>
            </w:tr>
            <w:tr w:rsidR="006F174E" w:rsidRPr="00D174C4" w14:paraId="42D7AA68" w14:textId="77777777" w:rsidTr="003466C9">
              <w:tc>
                <w:tcPr>
                  <w:tcW w:w="2125" w:type="dxa"/>
                </w:tcPr>
                <w:p w14:paraId="72B2E7E7"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 xml:space="preserve">Zweryfikowano dokumentację techniczną Akademii </w:t>
                  </w:r>
                  <w:proofErr w:type="spellStart"/>
                  <w:r w:rsidRPr="00D174C4">
                    <w:rPr>
                      <w:rFonts w:ascii="Arial" w:hAnsi="Arial" w:cs="Arial"/>
                      <w:color w:val="000000"/>
                      <w:sz w:val="20"/>
                      <w:szCs w:val="20"/>
                    </w:rPr>
                    <w:t>ePK</w:t>
                  </w:r>
                  <w:proofErr w:type="spellEnd"/>
                </w:p>
                <w:p w14:paraId="54777D21" w14:textId="77777777" w:rsidR="003B2B7A" w:rsidRPr="00D174C4" w:rsidRDefault="003B2B7A" w:rsidP="001169DF">
                  <w:pPr>
                    <w:spacing w:after="160" w:line="259" w:lineRule="auto"/>
                    <w:rPr>
                      <w:rFonts w:ascii="Arial" w:hAnsi="Arial" w:cs="Arial"/>
                      <w:color w:val="000000"/>
                      <w:sz w:val="20"/>
                      <w:szCs w:val="20"/>
                    </w:rPr>
                  </w:pPr>
                </w:p>
              </w:tc>
              <w:tc>
                <w:tcPr>
                  <w:tcW w:w="2099" w:type="dxa"/>
                  <w:vMerge/>
                  <w:tcBorders>
                    <w:left w:val="single" w:sz="4" w:space="0" w:color="auto"/>
                    <w:right w:val="single" w:sz="4" w:space="0" w:color="auto"/>
                  </w:tcBorders>
                  <w:shd w:val="clear" w:color="auto" w:fill="auto"/>
                </w:tcPr>
                <w:p w14:paraId="070850B4" w14:textId="77777777" w:rsidR="003B2B7A" w:rsidRPr="00D174C4" w:rsidRDefault="003B2B7A" w:rsidP="001169DF">
                  <w:pPr>
                    <w:spacing w:after="160" w:line="259" w:lineRule="auto"/>
                    <w:rPr>
                      <w:rFonts w:ascii="Arial" w:hAnsi="Arial" w:cs="Arial"/>
                      <w:color w:val="0070C0"/>
                      <w:sz w:val="20"/>
                      <w:szCs w:val="20"/>
                    </w:rPr>
                  </w:pPr>
                </w:p>
              </w:tc>
              <w:tc>
                <w:tcPr>
                  <w:tcW w:w="1276" w:type="dxa"/>
                </w:tcPr>
                <w:p w14:paraId="650CCA94" w14:textId="77777777" w:rsidR="003B2B7A" w:rsidRPr="00D174C4" w:rsidRDefault="003B2B7A" w:rsidP="001169DF">
                  <w:pPr>
                    <w:spacing w:after="160" w:line="259" w:lineRule="auto"/>
                    <w:jc w:val="center"/>
                    <w:rPr>
                      <w:rFonts w:ascii="Arial" w:hAnsi="Arial" w:cs="Arial"/>
                      <w:color w:val="000000"/>
                      <w:sz w:val="20"/>
                      <w:szCs w:val="20"/>
                    </w:rPr>
                  </w:pPr>
                  <w:r w:rsidRPr="00D174C4">
                    <w:rPr>
                      <w:rFonts w:ascii="Arial" w:hAnsi="Arial" w:cs="Arial"/>
                      <w:color w:val="000000"/>
                      <w:sz w:val="20"/>
                      <w:szCs w:val="20"/>
                    </w:rPr>
                    <w:t>2019-01-10</w:t>
                  </w:r>
                </w:p>
                <w:p w14:paraId="36C46AA8" w14:textId="77777777" w:rsidR="003B2B7A" w:rsidRPr="00D174C4" w:rsidRDefault="003B2B7A" w:rsidP="001169DF">
                  <w:pPr>
                    <w:spacing w:after="160" w:line="259" w:lineRule="auto"/>
                    <w:jc w:val="center"/>
                    <w:rPr>
                      <w:rFonts w:ascii="Arial" w:hAnsi="Arial" w:cs="Arial"/>
                      <w:color w:val="000000"/>
                      <w:sz w:val="20"/>
                      <w:szCs w:val="20"/>
                    </w:rPr>
                  </w:pPr>
                </w:p>
              </w:tc>
              <w:tc>
                <w:tcPr>
                  <w:tcW w:w="1347" w:type="dxa"/>
                </w:tcPr>
                <w:p w14:paraId="283C6F2C" w14:textId="77777777" w:rsidR="003B2B7A" w:rsidRPr="00D174C4" w:rsidRDefault="003B2B7A" w:rsidP="001169DF">
                  <w:pPr>
                    <w:pStyle w:val="Akapitzlist"/>
                    <w:spacing w:after="160" w:line="259" w:lineRule="auto"/>
                    <w:ind w:left="7"/>
                    <w:jc w:val="center"/>
                    <w:rPr>
                      <w:rFonts w:ascii="Arial" w:hAnsi="Arial" w:cs="Arial"/>
                      <w:color w:val="000000"/>
                      <w:sz w:val="20"/>
                      <w:szCs w:val="20"/>
                    </w:rPr>
                  </w:pPr>
                  <w:r w:rsidRPr="00D174C4">
                    <w:rPr>
                      <w:rFonts w:ascii="Arial" w:hAnsi="Arial" w:cs="Arial"/>
                      <w:color w:val="000000"/>
                      <w:sz w:val="20"/>
                      <w:szCs w:val="20"/>
                    </w:rPr>
                    <w:t>2019-01-10</w:t>
                  </w:r>
                </w:p>
              </w:tc>
              <w:tc>
                <w:tcPr>
                  <w:tcW w:w="2792" w:type="dxa"/>
                </w:tcPr>
                <w:p w14:paraId="3181B10B" w14:textId="77777777" w:rsidR="003B2B7A" w:rsidRPr="00D174C4" w:rsidRDefault="003B2B7A" w:rsidP="001169DF">
                  <w:pPr>
                    <w:spacing w:after="160" w:line="259" w:lineRule="auto"/>
                    <w:rPr>
                      <w:rFonts w:ascii="Arial" w:hAnsi="Arial" w:cs="Arial"/>
                      <w:b/>
                      <w:color w:val="000000"/>
                      <w:sz w:val="20"/>
                      <w:szCs w:val="20"/>
                    </w:rPr>
                  </w:pPr>
                  <w:r w:rsidRPr="00D174C4">
                    <w:rPr>
                      <w:rFonts w:ascii="Arial" w:hAnsi="Arial" w:cs="Arial"/>
                      <w:b/>
                      <w:color w:val="000000"/>
                      <w:sz w:val="20"/>
                      <w:szCs w:val="20"/>
                    </w:rPr>
                    <w:t>Osiągnięty</w:t>
                  </w:r>
                </w:p>
                <w:p w14:paraId="5771C677" w14:textId="77777777" w:rsidR="003B2B7A" w:rsidRPr="00D174C4" w:rsidRDefault="003B2B7A" w:rsidP="001169DF">
                  <w:pPr>
                    <w:spacing w:after="160" w:line="259" w:lineRule="auto"/>
                    <w:rPr>
                      <w:rFonts w:ascii="Arial" w:hAnsi="Arial" w:cs="Arial"/>
                      <w:color w:val="000000"/>
                      <w:sz w:val="20"/>
                      <w:szCs w:val="20"/>
                    </w:rPr>
                  </w:pPr>
                </w:p>
              </w:tc>
            </w:tr>
            <w:tr w:rsidR="006F174E" w:rsidRPr="00D174C4" w14:paraId="5391902F" w14:textId="77777777" w:rsidTr="003466C9">
              <w:tc>
                <w:tcPr>
                  <w:tcW w:w="2125" w:type="dxa"/>
                </w:tcPr>
                <w:p w14:paraId="66B13630"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Uruchomienie i prowadzenie Centrum Przedsiębiorcy Punktu Kontaktowego (CPPK)</w:t>
                  </w:r>
                </w:p>
                <w:p w14:paraId="3778CA8C" w14:textId="77777777" w:rsidR="003B2B7A" w:rsidRPr="00D174C4" w:rsidRDefault="003B2B7A" w:rsidP="001169DF">
                  <w:pPr>
                    <w:spacing w:after="160" w:line="259" w:lineRule="auto"/>
                    <w:rPr>
                      <w:rFonts w:ascii="Arial" w:hAnsi="Arial" w:cs="Arial"/>
                      <w:color w:val="000000"/>
                      <w:sz w:val="20"/>
                      <w:szCs w:val="20"/>
                    </w:rPr>
                  </w:pPr>
                </w:p>
              </w:tc>
              <w:tc>
                <w:tcPr>
                  <w:tcW w:w="2099" w:type="dxa"/>
                  <w:vMerge/>
                  <w:tcBorders>
                    <w:left w:val="single" w:sz="4" w:space="0" w:color="auto"/>
                    <w:right w:val="single" w:sz="4" w:space="0" w:color="auto"/>
                  </w:tcBorders>
                  <w:shd w:val="clear" w:color="auto" w:fill="auto"/>
                </w:tcPr>
                <w:p w14:paraId="2FFF210C" w14:textId="77777777" w:rsidR="003B2B7A" w:rsidRPr="00D174C4" w:rsidRDefault="003B2B7A" w:rsidP="001169DF">
                  <w:pPr>
                    <w:spacing w:after="160" w:line="259" w:lineRule="auto"/>
                    <w:rPr>
                      <w:rFonts w:ascii="Arial" w:hAnsi="Arial" w:cs="Arial"/>
                      <w:color w:val="0070C0"/>
                      <w:sz w:val="20"/>
                      <w:szCs w:val="20"/>
                    </w:rPr>
                  </w:pPr>
                </w:p>
              </w:tc>
              <w:tc>
                <w:tcPr>
                  <w:tcW w:w="1276" w:type="dxa"/>
                </w:tcPr>
                <w:p w14:paraId="69A38812"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2017-08-04</w:t>
                  </w:r>
                </w:p>
                <w:p w14:paraId="41A81C04" w14:textId="77777777" w:rsidR="003B2B7A" w:rsidRPr="00D174C4" w:rsidRDefault="003B2B7A" w:rsidP="001169DF">
                  <w:pPr>
                    <w:spacing w:after="160" w:line="259" w:lineRule="auto"/>
                    <w:rPr>
                      <w:rFonts w:ascii="Arial" w:hAnsi="Arial" w:cs="Arial"/>
                      <w:color w:val="000000"/>
                      <w:sz w:val="20"/>
                      <w:szCs w:val="20"/>
                    </w:rPr>
                  </w:pPr>
                </w:p>
              </w:tc>
              <w:tc>
                <w:tcPr>
                  <w:tcW w:w="1347" w:type="dxa"/>
                </w:tcPr>
                <w:p w14:paraId="69479A7F" w14:textId="77777777" w:rsidR="003B2B7A" w:rsidRPr="00D174C4" w:rsidRDefault="003B2B7A" w:rsidP="001169DF">
                  <w:pPr>
                    <w:pStyle w:val="Akapitzlist"/>
                    <w:spacing w:after="160" w:line="259" w:lineRule="auto"/>
                    <w:ind w:left="7"/>
                    <w:jc w:val="center"/>
                    <w:rPr>
                      <w:rFonts w:ascii="Arial" w:hAnsi="Arial" w:cs="Arial"/>
                      <w:color w:val="000000"/>
                      <w:sz w:val="20"/>
                      <w:szCs w:val="20"/>
                    </w:rPr>
                  </w:pPr>
                  <w:r w:rsidRPr="00D174C4">
                    <w:rPr>
                      <w:rFonts w:ascii="Arial" w:hAnsi="Arial" w:cs="Arial"/>
                      <w:color w:val="000000"/>
                      <w:sz w:val="20"/>
                      <w:szCs w:val="20"/>
                    </w:rPr>
                    <w:t>2019-02-12</w:t>
                  </w:r>
                </w:p>
              </w:tc>
              <w:tc>
                <w:tcPr>
                  <w:tcW w:w="2792" w:type="dxa"/>
                </w:tcPr>
                <w:p w14:paraId="7AFEDA31" w14:textId="77777777" w:rsidR="003B2B7A" w:rsidRPr="00D174C4" w:rsidRDefault="003B2B7A" w:rsidP="001169DF">
                  <w:pPr>
                    <w:spacing w:after="160" w:line="259" w:lineRule="auto"/>
                    <w:rPr>
                      <w:rFonts w:ascii="Arial" w:hAnsi="Arial" w:cs="Arial"/>
                      <w:b/>
                      <w:color w:val="000000"/>
                      <w:sz w:val="20"/>
                      <w:szCs w:val="20"/>
                    </w:rPr>
                  </w:pPr>
                  <w:r w:rsidRPr="00D174C4">
                    <w:rPr>
                      <w:rFonts w:ascii="Arial" w:hAnsi="Arial" w:cs="Arial"/>
                      <w:b/>
                      <w:color w:val="000000"/>
                      <w:sz w:val="20"/>
                      <w:szCs w:val="20"/>
                    </w:rPr>
                    <w:t>Osiągnięty</w:t>
                  </w:r>
                </w:p>
                <w:p w14:paraId="1E0584C3" w14:textId="77777777" w:rsidR="003B2B7A" w:rsidRPr="00D174C4" w:rsidRDefault="003B2B7A" w:rsidP="001169DF">
                  <w:pPr>
                    <w:spacing w:after="160" w:line="259" w:lineRule="auto"/>
                    <w:rPr>
                      <w:rFonts w:ascii="Arial" w:hAnsi="Arial" w:cs="Arial"/>
                      <w:color w:val="000000"/>
                      <w:sz w:val="20"/>
                      <w:szCs w:val="20"/>
                    </w:rPr>
                  </w:pPr>
                </w:p>
                <w:p w14:paraId="54C2E329" w14:textId="77777777" w:rsidR="003B2B7A" w:rsidRPr="00D174C4" w:rsidRDefault="003B2B7A" w:rsidP="006F174E">
                  <w:pPr>
                    <w:spacing w:after="160" w:line="259" w:lineRule="auto"/>
                    <w:rPr>
                      <w:rFonts w:ascii="Arial" w:hAnsi="Arial" w:cs="Arial"/>
                      <w:color w:val="000000"/>
                      <w:sz w:val="20"/>
                      <w:szCs w:val="20"/>
                    </w:rPr>
                  </w:pPr>
                  <w:r w:rsidRPr="00D174C4">
                    <w:rPr>
                      <w:rFonts w:ascii="Arial" w:hAnsi="Arial" w:cs="Arial"/>
                      <w:color w:val="000000"/>
                      <w:sz w:val="20"/>
                      <w:szCs w:val="20"/>
                    </w:rPr>
                    <w:t xml:space="preserve">Przyczyna nieosiągnięcia KM w terminie: </w:t>
                  </w:r>
                  <w:r w:rsidRPr="00D174C4">
                    <w:rPr>
                      <w:rFonts w:ascii="Arial" w:hAnsi="Arial" w:cs="Arial"/>
                      <w:i/>
                      <w:color w:val="000000"/>
                      <w:sz w:val="20"/>
                      <w:szCs w:val="20"/>
                    </w:rPr>
                    <w:t xml:space="preserve">Osiągnięcie kamienia milowego przewidywane </w:t>
                  </w:r>
                  <w:r w:rsidR="006F174E" w:rsidRPr="00D174C4">
                    <w:rPr>
                      <w:rFonts w:ascii="Arial" w:hAnsi="Arial" w:cs="Arial"/>
                      <w:i/>
                      <w:color w:val="000000"/>
                      <w:sz w:val="20"/>
                      <w:szCs w:val="20"/>
                    </w:rPr>
                    <w:t>było</w:t>
                  </w:r>
                  <w:r w:rsidRPr="00D174C4">
                    <w:rPr>
                      <w:rFonts w:ascii="Arial" w:hAnsi="Arial" w:cs="Arial"/>
                      <w:i/>
                      <w:color w:val="000000"/>
                      <w:sz w:val="20"/>
                      <w:szCs w:val="20"/>
                    </w:rPr>
                    <w:t xml:space="preserve"> na 12.02.2019 r.</w:t>
                  </w:r>
                  <w:r w:rsidRPr="00D174C4">
                    <w:rPr>
                      <w:rFonts w:ascii="Arial" w:hAnsi="Arial" w:cs="Arial"/>
                      <w:color w:val="000000"/>
                      <w:sz w:val="20"/>
                      <w:szCs w:val="20"/>
                    </w:rPr>
                    <w:t xml:space="preserve"> Opóźnienie wynika</w:t>
                  </w:r>
                  <w:r w:rsidR="006F174E" w:rsidRPr="00D174C4">
                    <w:rPr>
                      <w:rFonts w:ascii="Arial" w:hAnsi="Arial" w:cs="Arial"/>
                      <w:color w:val="000000"/>
                      <w:sz w:val="20"/>
                      <w:szCs w:val="20"/>
                    </w:rPr>
                    <w:t>ło</w:t>
                  </w:r>
                  <w:r w:rsidRPr="00D174C4">
                    <w:rPr>
                      <w:rFonts w:ascii="Arial" w:hAnsi="Arial" w:cs="Arial"/>
                      <w:color w:val="000000"/>
                      <w:sz w:val="20"/>
                      <w:szCs w:val="20"/>
                    </w:rPr>
                    <w:t xml:space="preserve"> z konieczności ponownego wyboru Wykonawcy prac remontowo-budowlanych powierzchni przewidzianej na CPPK. Pierwsza oferta złożona w postępowaniu  w dużym stopniu przekraczała środki zaplanowane na ten </w:t>
                  </w:r>
                  <w:r w:rsidRPr="00D174C4">
                    <w:rPr>
                      <w:rFonts w:ascii="Arial" w:hAnsi="Arial" w:cs="Arial"/>
                      <w:color w:val="000000"/>
                      <w:sz w:val="20"/>
                      <w:szCs w:val="20"/>
                    </w:rPr>
                    <w:lastRenderedPageBreak/>
                    <w:t xml:space="preserve">cel. Z uwagi na to podjęta została również decyzja o modyfikacji zakresu prac remontowych przy zachowaniu realizacji założeń opisanych w studium wykonalności projektu. </w:t>
                  </w:r>
                  <w:r w:rsidR="006F174E" w:rsidRPr="00D174C4">
                    <w:rPr>
                      <w:rFonts w:ascii="Arial" w:hAnsi="Arial" w:cs="Arial"/>
                      <w:color w:val="000000"/>
                      <w:sz w:val="20"/>
                      <w:szCs w:val="20"/>
                    </w:rPr>
                    <w:t>Placówka została udostępniona 12.02.2019 r.</w:t>
                  </w:r>
                </w:p>
              </w:tc>
            </w:tr>
            <w:tr w:rsidR="006F174E" w:rsidRPr="00D174C4" w14:paraId="78B9938A" w14:textId="77777777" w:rsidTr="003466C9">
              <w:tc>
                <w:tcPr>
                  <w:tcW w:w="2125" w:type="dxa"/>
                </w:tcPr>
                <w:p w14:paraId="12553152"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lastRenderedPageBreak/>
                    <w:t>Udostępnienie placówki CPPK do korzystania</w:t>
                  </w:r>
                </w:p>
                <w:p w14:paraId="6951CCE3" w14:textId="77777777" w:rsidR="003B2B7A" w:rsidRPr="00D174C4" w:rsidRDefault="003B2B7A" w:rsidP="001169DF">
                  <w:pPr>
                    <w:spacing w:after="160" w:line="259" w:lineRule="auto"/>
                    <w:rPr>
                      <w:rFonts w:ascii="Arial" w:hAnsi="Arial" w:cs="Arial"/>
                      <w:color w:val="000000"/>
                      <w:sz w:val="20"/>
                      <w:szCs w:val="20"/>
                    </w:rPr>
                  </w:pPr>
                </w:p>
              </w:tc>
              <w:tc>
                <w:tcPr>
                  <w:tcW w:w="2099" w:type="dxa"/>
                  <w:vMerge/>
                  <w:tcBorders>
                    <w:left w:val="single" w:sz="4" w:space="0" w:color="auto"/>
                    <w:right w:val="single" w:sz="4" w:space="0" w:color="auto"/>
                  </w:tcBorders>
                  <w:shd w:val="clear" w:color="auto" w:fill="auto"/>
                </w:tcPr>
                <w:p w14:paraId="022DFFDA" w14:textId="77777777" w:rsidR="003B2B7A" w:rsidRPr="00D174C4" w:rsidRDefault="003B2B7A" w:rsidP="001169DF">
                  <w:pPr>
                    <w:spacing w:after="160" w:line="259" w:lineRule="auto"/>
                    <w:rPr>
                      <w:rFonts w:ascii="Arial" w:hAnsi="Arial" w:cs="Arial"/>
                      <w:color w:val="0070C0"/>
                      <w:sz w:val="20"/>
                      <w:szCs w:val="20"/>
                    </w:rPr>
                  </w:pPr>
                </w:p>
              </w:tc>
              <w:tc>
                <w:tcPr>
                  <w:tcW w:w="1276" w:type="dxa"/>
                </w:tcPr>
                <w:p w14:paraId="39BD0A70"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2017-08-04</w:t>
                  </w:r>
                </w:p>
                <w:p w14:paraId="24464608" w14:textId="77777777" w:rsidR="003B2B7A" w:rsidRPr="00D174C4" w:rsidRDefault="003B2B7A" w:rsidP="001169DF">
                  <w:pPr>
                    <w:spacing w:after="160" w:line="259" w:lineRule="auto"/>
                    <w:jc w:val="center"/>
                    <w:rPr>
                      <w:rFonts w:ascii="Arial" w:hAnsi="Arial" w:cs="Arial"/>
                      <w:color w:val="000000"/>
                      <w:sz w:val="20"/>
                      <w:szCs w:val="20"/>
                    </w:rPr>
                  </w:pPr>
                </w:p>
              </w:tc>
              <w:tc>
                <w:tcPr>
                  <w:tcW w:w="1347" w:type="dxa"/>
                </w:tcPr>
                <w:p w14:paraId="36F95522" w14:textId="77777777" w:rsidR="003B2B7A" w:rsidRPr="00D174C4" w:rsidRDefault="003B2B7A" w:rsidP="001169DF">
                  <w:pPr>
                    <w:pStyle w:val="Akapitzlist"/>
                    <w:spacing w:after="160" w:line="259" w:lineRule="auto"/>
                    <w:ind w:left="7"/>
                    <w:jc w:val="center"/>
                    <w:rPr>
                      <w:rFonts w:ascii="Arial" w:hAnsi="Arial" w:cs="Arial"/>
                      <w:color w:val="000000"/>
                      <w:sz w:val="20"/>
                      <w:szCs w:val="20"/>
                    </w:rPr>
                  </w:pPr>
                  <w:r w:rsidRPr="00D174C4">
                    <w:rPr>
                      <w:rFonts w:ascii="Arial" w:hAnsi="Arial" w:cs="Arial"/>
                      <w:color w:val="000000"/>
                      <w:sz w:val="20"/>
                      <w:szCs w:val="20"/>
                    </w:rPr>
                    <w:t>2019-02-12</w:t>
                  </w:r>
                </w:p>
              </w:tc>
              <w:tc>
                <w:tcPr>
                  <w:tcW w:w="2792" w:type="dxa"/>
                </w:tcPr>
                <w:p w14:paraId="1643C3FC" w14:textId="77777777" w:rsidR="003B2B7A" w:rsidRPr="00D174C4" w:rsidRDefault="003B2B7A" w:rsidP="001169DF">
                  <w:pPr>
                    <w:spacing w:after="160" w:line="259" w:lineRule="auto"/>
                    <w:rPr>
                      <w:rFonts w:ascii="Arial" w:hAnsi="Arial" w:cs="Arial"/>
                      <w:b/>
                      <w:color w:val="000000"/>
                      <w:sz w:val="20"/>
                      <w:szCs w:val="20"/>
                    </w:rPr>
                  </w:pPr>
                  <w:r w:rsidRPr="00D174C4">
                    <w:rPr>
                      <w:rFonts w:ascii="Arial" w:hAnsi="Arial" w:cs="Arial"/>
                      <w:b/>
                      <w:color w:val="000000"/>
                      <w:sz w:val="20"/>
                      <w:szCs w:val="20"/>
                    </w:rPr>
                    <w:t>Osiągnięty.</w:t>
                  </w:r>
                </w:p>
                <w:p w14:paraId="40C24ABA"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 xml:space="preserve">Przyczyna nieosiągnięcia KM w terminie: Osiągnięcie kamienia milowego przewidywane </w:t>
                  </w:r>
                  <w:r w:rsidR="006F174E" w:rsidRPr="00D174C4">
                    <w:rPr>
                      <w:rFonts w:ascii="Arial" w:hAnsi="Arial" w:cs="Arial"/>
                      <w:color w:val="000000"/>
                      <w:sz w:val="20"/>
                      <w:szCs w:val="20"/>
                    </w:rPr>
                    <w:t>było</w:t>
                  </w:r>
                  <w:r w:rsidRPr="00D174C4">
                    <w:rPr>
                      <w:rFonts w:ascii="Arial" w:hAnsi="Arial" w:cs="Arial"/>
                      <w:color w:val="000000"/>
                      <w:sz w:val="20"/>
                      <w:szCs w:val="20"/>
                    </w:rPr>
                    <w:t xml:space="preserve"> na 12.02.2019 r. Opóźnienie wynika z konieczności ponownego wyboru Wykonawcy prac remontowo-budowlanych powierzchni przewidzianej na CPPK. Pierwsza oferta złożona w postępowaniu  w dużym stopniu przekraczała środki zaplanowane na ten cel, Z uwagi na to podjęta została również decyzja o modyfikacji zakresu prac remontowych przy zachowaniu realizacji założeń opisanych w studium wykonalności projektu. </w:t>
                  </w:r>
                  <w:r w:rsidR="006F174E" w:rsidRPr="00D174C4">
                    <w:rPr>
                      <w:rFonts w:ascii="Arial" w:hAnsi="Arial" w:cs="Arial"/>
                      <w:color w:val="000000"/>
                      <w:sz w:val="20"/>
                      <w:szCs w:val="20"/>
                    </w:rPr>
                    <w:t>Placówka została udostępniona 12.02.2019 r.</w:t>
                  </w:r>
                </w:p>
              </w:tc>
            </w:tr>
            <w:tr w:rsidR="006F174E" w:rsidRPr="00D174C4" w14:paraId="04682875" w14:textId="77777777" w:rsidTr="003466C9">
              <w:tc>
                <w:tcPr>
                  <w:tcW w:w="2125" w:type="dxa"/>
                  <w:tcBorders>
                    <w:bottom w:val="single" w:sz="4" w:space="0" w:color="auto"/>
                  </w:tcBorders>
                </w:tcPr>
                <w:p w14:paraId="025E0A66"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lastRenderedPageBreak/>
                    <w:t>Rozwój Centrum Pomocy PPK</w:t>
                  </w:r>
                </w:p>
              </w:tc>
              <w:tc>
                <w:tcPr>
                  <w:tcW w:w="2099" w:type="dxa"/>
                  <w:vMerge/>
                  <w:tcBorders>
                    <w:left w:val="single" w:sz="4" w:space="0" w:color="auto"/>
                    <w:bottom w:val="single" w:sz="4" w:space="0" w:color="auto"/>
                    <w:right w:val="single" w:sz="4" w:space="0" w:color="auto"/>
                  </w:tcBorders>
                  <w:shd w:val="clear" w:color="auto" w:fill="auto"/>
                </w:tcPr>
                <w:p w14:paraId="6CC1A8DE" w14:textId="77777777" w:rsidR="003B2B7A" w:rsidRPr="00D174C4" w:rsidRDefault="003B2B7A" w:rsidP="001169DF">
                  <w:pPr>
                    <w:spacing w:after="160" w:line="259" w:lineRule="auto"/>
                    <w:rPr>
                      <w:rFonts w:ascii="Arial" w:hAnsi="Arial" w:cs="Arial"/>
                      <w:color w:val="0070C0"/>
                      <w:sz w:val="20"/>
                      <w:szCs w:val="20"/>
                    </w:rPr>
                  </w:pPr>
                </w:p>
              </w:tc>
              <w:tc>
                <w:tcPr>
                  <w:tcW w:w="1276" w:type="dxa"/>
                  <w:tcBorders>
                    <w:bottom w:val="single" w:sz="4" w:space="0" w:color="auto"/>
                  </w:tcBorders>
                </w:tcPr>
                <w:p w14:paraId="5C78473B"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2019-01-11</w:t>
                  </w:r>
                </w:p>
                <w:p w14:paraId="0D5199A6" w14:textId="77777777" w:rsidR="003B2B7A" w:rsidRPr="00D174C4" w:rsidRDefault="003B2B7A" w:rsidP="001169DF">
                  <w:pPr>
                    <w:spacing w:after="160" w:line="259" w:lineRule="auto"/>
                    <w:rPr>
                      <w:rFonts w:ascii="Arial" w:hAnsi="Arial" w:cs="Arial"/>
                      <w:color w:val="000000"/>
                      <w:sz w:val="20"/>
                      <w:szCs w:val="20"/>
                    </w:rPr>
                  </w:pPr>
                </w:p>
              </w:tc>
              <w:tc>
                <w:tcPr>
                  <w:tcW w:w="1347" w:type="dxa"/>
                  <w:tcBorders>
                    <w:bottom w:val="single" w:sz="4" w:space="0" w:color="auto"/>
                  </w:tcBorders>
                </w:tcPr>
                <w:p w14:paraId="0E802869" w14:textId="77777777" w:rsidR="003B2B7A" w:rsidRPr="00D174C4" w:rsidRDefault="003B2B7A" w:rsidP="001169DF">
                  <w:pPr>
                    <w:pStyle w:val="Akapitzlist"/>
                    <w:spacing w:after="160" w:line="259" w:lineRule="auto"/>
                    <w:ind w:left="7"/>
                    <w:rPr>
                      <w:rFonts w:ascii="Arial" w:hAnsi="Arial" w:cs="Arial"/>
                      <w:color w:val="000000"/>
                      <w:sz w:val="20"/>
                      <w:szCs w:val="20"/>
                    </w:rPr>
                  </w:pPr>
                  <w:r w:rsidRPr="00D174C4">
                    <w:rPr>
                      <w:rFonts w:ascii="Arial" w:hAnsi="Arial" w:cs="Arial"/>
                      <w:color w:val="000000"/>
                      <w:sz w:val="20"/>
                      <w:szCs w:val="20"/>
                    </w:rPr>
                    <w:t>2019-01-11</w:t>
                  </w:r>
                </w:p>
              </w:tc>
              <w:tc>
                <w:tcPr>
                  <w:tcW w:w="2792" w:type="dxa"/>
                  <w:tcBorders>
                    <w:bottom w:val="single" w:sz="4" w:space="0" w:color="auto"/>
                  </w:tcBorders>
                </w:tcPr>
                <w:p w14:paraId="659AF2F9"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b/>
                      <w:color w:val="000000"/>
                      <w:sz w:val="20"/>
                      <w:szCs w:val="20"/>
                    </w:rPr>
                    <w:t>Osiągnięty</w:t>
                  </w:r>
                  <w:r w:rsidRPr="00D174C4">
                    <w:rPr>
                      <w:rFonts w:ascii="Arial" w:hAnsi="Arial" w:cs="Arial"/>
                      <w:color w:val="000000"/>
                      <w:sz w:val="20"/>
                      <w:szCs w:val="20"/>
                    </w:rPr>
                    <w:t>. Osiągnięcie kamienia milowego w planowanej dacie osiągnięcia</w:t>
                  </w:r>
                </w:p>
              </w:tc>
            </w:tr>
            <w:tr w:rsidR="006F174E" w:rsidRPr="00D174C4" w14:paraId="60A91FD6" w14:textId="77777777" w:rsidTr="003466C9">
              <w:tc>
                <w:tcPr>
                  <w:tcW w:w="2125" w:type="dxa"/>
                  <w:tcBorders>
                    <w:bottom w:val="nil"/>
                  </w:tcBorders>
                </w:tcPr>
                <w:p w14:paraId="2AE4B67F"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 xml:space="preserve">Udostępniono platformę </w:t>
                  </w:r>
                  <w:proofErr w:type="spellStart"/>
                  <w:r w:rsidRPr="00D174C4">
                    <w:rPr>
                      <w:rFonts w:ascii="Arial" w:hAnsi="Arial" w:cs="Arial"/>
                      <w:color w:val="000000"/>
                      <w:sz w:val="20"/>
                      <w:szCs w:val="20"/>
                    </w:rPr>
                    <w:t>HelpDesk</w:t>
                  </w:r>
                  <w:proofErr w:type="spellEnd"/>
                  <w:r w:rsidRPr="00D174C4">
                    <w:rPr>
                      <w:rFonts w:ascii="Arial" w:hAnsi="Arial" w:cs="Arial"/>
                      <w:color w:val="000000"/>
                      <w:sz w:val="20"/>
                      <w:szCs w:val="20"/>
                    </w:rPr>
                    <w:t xml:space="preserve"> - wersja podstawowa</w:t>
                  </w:r>
                </w:p>
              </w:tc>
              <w:tc>
                <w:tcPr>
                  <w:tcW w:w="2099" w:type="dxa"/>
                  <w:vMerge/>
                  <w:tcBorders>
                    <w:left w:val="single" w:sz="4" w:space="0" w:color="auto"/>
                    <w:bottom w:val="nil"/>
                    <w:right w:val="single" w:sz="4" w:space="0" w:color="auto"/>
                  </w:tcBorders>
                  <w:shd w:val="clear" w:color="auto" w:fill="auto"/>
                </w:tcPr>
                <w:p w14:paraId="2339DD23" w14:textId="77777777" w:rsidR="003B2B7A" w:rsidRPr="00D174C4" w:rsidRDefault="003B2B7A" w:rsidP="001169DF">
                  <w:pPr>
                    <w:spacing w:after="160" w:line="259" w:lineRule="auto"/>
                    <w:rPr>
                      <w:rFonts w:ascii="Arial" w:hAnsi="Arial" w:cs="Arial"/>
                      <w:color w:val="0070C0"/>
                      <w:sz w:val="20"/>
                      <w:szCs w:val="20"/>
                    </w:rPr>
                  </w:pPr>
                </w:p>
              </w:tc>
              <w:tc>
                <w:tcPr>
                  <w:tcW w:w="1276" w:type="dxa"/>
                  <w:tcBorders>
                    <w:bottom w:val="nil"/>
                  </w:tcBorders>
                </w:tcPr>
                <w:p w14:paraId="7DE547A0"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2019-01-12</w:t>
                  </w:r>
                </w:p>
                <w:p w14:paraId="5FF9C301" w14:textId="77777777" w:rsidR="003B2B7A" w:rsidRPr="00D174C4" w:rsidRDefault="003B2B7A" w:rsidP="001169DF">
                  <w:pPr>
                    <w:spacing w:after="160" w:line="259" w:lineRule="auto"/>
                    <w:rPr>
                      <w:rFonts w:ascii="Arial" w:hAnsi="Arial" w:cs="Arial"/>
                      <w:color w:val="000000"/>
                      <w:sz w:val="20"/>
                      <w:szCs w:val="20"/>
                    </w:rPr>
                  </w:pPr>
                </w:p>
              </w:tc>
              <w:tc>
                <w:tcPr>
                  <w:tcW w:w="1347" w:type="dxa"/>
                  <w:tcBorders>
                    <w:bottom w:val="nil"/>
                  </w:tcBorders>
                </w:tcPr>
                <w:p w14:paraId="0BBADD33" w14:textId="77777777" w:rsidR="003B2B7A" w:rsidRPr="00D174C4" w:rsidRDefault="003B2B7A" w:rsidP="001169DF">
                  <w:pPr>
                    <w:pStyle w:val="Akapitzlist"/>
                    <w:spacing w:after="160" w:line="259" w:lineRule="auto"/>
                    <w:ind w:left="7"/>
                    <w:rPr>
                      <w:rFonts w:ascii="Arial" w:hAnsi="Arial" w:cs="Arial"/>
                      <w:color w:val="000000"/>
                      <w:sz w:val="20"/>
                      <w:szCs w:val="20"/>
                    </w:rPr>
                  </w:pPr>
                  <w:r w:rsidRPr="00D174C4">
                    <w:rPr>
                      <w:rFonts w:ascii="Arial" w:hAnsi="Arial" w:cs="Arial"/>
                      <w:color w:val="000000"/>
                      <w:sz w:val="20"/>
                      <w:szCs w:val="20"/>
                    </w:rPr>
                    <w:t>2019-01-11</w:t>
                  </w:r>
                </w:p>
              </w:tc>
              <w:tc>
                <w:tcPr>
                  <w:tcW w:w="2792" w:type="dxa"/>
                  <w:tcBorders>
                    <w:bottom w:val="nil"/>
                  </w:tcBorders>
                </w:tcPr>
                <w:p w14:paraId="1AC4AD38" w14:textId="77777777" w:rsidR="003B2B7A" w:rsidRPr="00D174C4" w:rsidRDefault="003B2B7A" w:rsidP="001169DF">
                  <w:pPr>
                    <w:spacing w:after="160" w:line="259" w:lineRule="auto"/>
                    <w:rPr>
                      <w:rFonts w:ascii="Arial" w:hAnsi="Arial" w:cs="Arial"/>
                      <w:b/>
                      <w:color w:val="000000"/>
                      <w:sz w:val="20"/>
                      <w:szCs w:val="20"/>
                    </w:rPr>
                  </w:pPr>
                  <w:r w:rsidRPr="00D174C4">
                    <w:rPr>
                      <w:rFonts w:ascii="Arial" w:hAnsi="Arial" w:cs="Arial"/>
                      <w:b/>
                      <w:color w:val="000000"/>
                      <w:sz w:val="20"/>
                      <w:szCs w:val="20"/>
                    </w:rPr>
                    <w:t>Osiągnięty.</w:t>
                  </w:r>
                </w:p>
                <w:p w14:paraId="0635FFF5" w14:textId="77777777" w:rsidR="003B2B7A" w:rsidRPr="00D174C4" w:rsidRDefault="003B2B7A" w:rsidP="001169DF">
                  <w:pPr>
                    <w:spacing w:after="160" w:line="259" w:lineRule="auto"/>
                    <w:rPr>
                      <w:rFonts w:ascii="Arial" w:hAnsi="Arial" w:cs="Arial"/>
                      <w:color w:val="000000"/>
                      <w:sz w:val="20"/>
                      <w:szCs w:val="20"/>
                    </w:rPr>
                  </w:pPr>
                  <w:r w:rsidRPr="00D174C4">
                    <w:rPr>
                      <w:rFonts w:ascii="Arial" w:hAnsi="Arial" w:cs="Arial"/>
                      <w:color w:val="000000"/>
                      <w:sz w:val="20"/>
                      <w:szCs w:val="20"/>
                    </w:rPr>
                    <w:t>Osiągnięcie kamienia milowego w planowanej dacie osiągnięcia</w:t>
                  </w:r>
                </w:p>
              </w:tc>
            </w:tr>
            <w:tr w:rsidR="003548C6" w:rsidRPr="00D174C4" w14:paraId="6BF1C1CA" w14:textId="77777777" w:rsidTr="003466C9">
              <w:tc>
                <w:tcPr>
                  <w:tcW w:w="2125" w:type="dxa"/>
                  <w:tcBorders>
                    <w:top w:val="nil"/>
                    <w:left w:val="nil"/>
                    <w:bottom w:val="nil"/>
                    <w:right w:val="nil"/>
                  </w:tcBorders>
                </w:tcPr>
                <w:p w14:paraId="533739AB" w14:textId="77777777" w:rsidR="003548C6" w:rsidRPr="00D174C4" w:rsidRDefault="003548C6" w:rsidP="001169DF">
                  <w:pPr>
                    <w:rPr>
                      <w:rFonts w:ascii="Arial" w:hAnsi="Arial" w:cs="Arial"/>
                      <w:color w:val="000000"/>
                      <w:sz w:val="20"/>
                      <w:szCs w:val="20"/>
                    </w:rPr>
                  </w:pPr>
                </w:p>
                <w:p w14:paraId="08AC48AA" w14:textId="77777777" w:rsidR="003548C6" w:rsidRPr="00D174C4" w:rsidRDefault="003548C6" w:rsidP="001169DF">
                  <w:pPr>
                    <w:rPr>
                      <w:rFonts w:ascii="Arial" w:hAnsi="Arial" w:cs="Arial"/>
                      <w:color w:val="000000"/>
                      <w:sz w:val="20"/>
                      <w:szCs w:val="20"/>
                    </w:rPr>
                  </w:pPr>
                </w:p>
                <w:p w14:paraId="546C58AE" w14:textId="77777777" w:rsidR="003548C6" w:rsidRPr="00D174C4" w:rsidRDefault="003548C6" w:rsidP="001169DF">
                  <w:pPr>
                    <w:rPr>
                      <w:rFonts w:ascii="Arial" w:hAnsi="Arial" w:cs="Arial"/>
                      <w:color w:val="000000"/>
                      <w:sz w:val="20"/>
                      <w:szCs w:val="20"/>
                    </w:rPr>
                  </w:pPr>
                </w:p>
                <w:p w14:paraId="5B92EA85" w14:textId="77777777" w:rsidR="003548C6" w:rsidRPr="00D174C4" w:rsidRDefault="003548C6" w:rsidP="001169DF">
                  <w:pPr>
                    <w:spacing w:after="160" w:line="259" w:lineRule="auto"/>
                    <w:rPr>
                      <w:rFonts w:ascii="Arial" w:hAnsi="Arial" w:cs="Arial"/>
                      <w:color w:val="000000"/>
                      <w:sz w:val="20"/>
                      <w:szCs w:val="20"/>
                    </w:rPr>
                  </w:pPr>
                </w:p>
              </w:tc>
              <w:tc>
                <w:tcPr>
                  <w:tcW w:w="2099" w:type="dxa"/>
                  <w:tcBorders>
                    <w:top w:val="nil"/>
                    <w:left w:val="nil"/>
                    <w:bottom w:val="nil"/>
                    <w:right w:val="nil"/>
                  </w:tcBorders>
                  <w:shd w:val="clear" w:color="auto" w:fill="auto"/>
                </w:tcPr>
                <w:p w14:paraId="2E3BCBF5" w14:textId="77777777" w:rsidR="003548C6" w:rsidRPr="00D174C4" w:rsidRDefault="003548C6" w:rsidP="001169DF">
                  <w:pPr>
                    <w:spacing w:after="160" w:line="259" w:lineRule="auto"/>
                    <w:rPr>
                      <w:rFonts w:ascii="Arial" w:hAnsi="Arial" w:cs="Arial"/>
                      <w:color w:val="0070C0"/>
                      <w:sz w:val="20"/>
                      <w:szCs w:val="20"/>
                    </w:rPr>
                  </w:pPr>
                </w:p>
              </w:tc>
              <w:tc>
                <w:tcPr>
                  <w:tcW w:w="1276" w:type="dxa"/>
                  <w:tcBorders>
                    <w:top w:val="nil"/>
                    <w:left w:val="nil"/>
                    <w:bottom w:val="nil"/>
                    <w:right w:val="nil"/>
                  </w:tcBorders>
                </w:tcPr>
                <w:p w14:paraId="470C2F19" w14:textId="77777777" w:rsidR="003548C6" w:rsidRPr="00D174C4" w:rsidRDefault="003548C6" w:rsidP="001169DF">
                  <w:pPr>
                    <w:rPr>
                      <w:rFonts w:ascii="Arial" w:hAnsi="Arial" w:cs="Arial"/>
                      <w:color w:val="000000"/>
                      <w:sz w:val="20"/>
                      <w:szCs w:val="20"/>
                    </w:rPr>
                  </w:pPr>
                </w:p>
                <w:p w14:paraId="3977BBA8" w14:textId="77777777" w:rsidR="003548C6" w:rsidRPr="00D174C4" w:rsidRDefault="003548C6" w:rsidP="001169DF">
                  <w:pPr>
                    <w:spacing w:after="160" w:line="259" w:lineRule="auto"/>
                    <w:rPr>
                      <w:rFonts w:ascii="Arial" w:hAnsi="Arial" w:cs="Arial"/>
                      <w:color w:val="000000"/>
                      <w:sz w:val="20"/>
                      <w:szCs w:val="20"/>
                    </w:rPr>
                  </w:pPr>
                </w:p>
              </w:tc>
              <w:tc>
                <w:tcPr>
                  <w:tcW w:w="1347" w:type="dxa"/>
                  <w:tcBorders>
                    <w:top w:val="nil"/>
                    <w:left w:val="nil"/>
                    <w:bottom w:val="nil"/>
                    <w:right w:val="nil"/>
                  </w:tcBorders>
                </w:tcPr>
                <w:p w14:paraId="4166F33F" w14:textId="77777777" w:rsidR="003548C6" w:rsidRPr="00D174C4" w:rsidRDefault="003548C6" w:rsidP="001169DF">
                  <w:pPr>
                    <w:pStyle w:val="Akapitzlist"/>
                    <w:spacing w:after="160" w:line="259" w:lineRule="auto"/>
                    <w:ind w:left="7"/>
                    <w:rPr>
                      <w:rFonts w:ascii="Arial" w:hAnsi="Arial" w:cs="Arial"/>
                      <w:color w:val="000000"/>
                      <w:sz w:val="20"/>
                      <w:szCs w:val="20"/>
                    </w:rPr>
                  </w:pPr>
                </w:p>
              </w:tc>
              <w:tc>
                <w:tcPr>
                  <w:tcW w:w="2792" w:type="dxa"/>
                  <w:tcBorders>
                    <w:top w:val="nil"/>
                    <w:left w:val="nil"/>
                    <w:bottom w:val="nil"/>
                    <w:right w:val="nil"/>
                  </w:tcBorders>
                </w:tcPr>
                <w:p w14:paraId="258EA236" w14:textId="77777777" w:rsidR="003548C6" w:rsidRPr="00D174C4" w:rsidRDefault="003548C6" w:rsidP="001169DF">
                  <w:pPr>
                    <w:spacing w:after="160" w:line="259" w:lineRule="auto"/>
                    <w:rPr>
                      <w:rFonts w:ascii="Arial" w:hAnsi="Arial" w:cs="Arial"/>
                      <w:b/>
                      <w:color w:val="000000"/>
                      <w:sz w:val="20"/>
                      <w:szCs w:val="20"/>
                    </w:rPr>
                  </w:pPr>
                </w:p>
              </w:tc>
            </w:tr>
          </w:tbl>
          <w:p w14:paraId="34A449DC" w14:textId="77777777" w:rsidR="002450C4" w:rsidRPr="00D174C4" w:rsidRDefault="002450C4" w:rsidP="009D3D41">
            <w:pPr>
              <w:spacing w:after="160" w:line="259" w:lineRule="auto"/>
              <w:jc w:val="both"/>
              <w:rPr>
                <w:rFonts w:ascii="Arial" w:hAnsi="Arial" w:cs="Arial"/>
                <w:i/>
                <w:sz w:val="20"/>
                <w:szCs w:val="20"/>
              </w:rPr>
            </w:pPr>
          </w:p>
        </w:tc>
      </w:tr>
      <w:tr w:rsidR="004D135D" w:rsidRPr="00D174C4" w14:paraId="50AC63F1" w14:textId="77777777" w:rsidTr="003466C9">
        <w:tc>
          <w:tcPr>
            <w:tcW w:w="451" w:type="dxa"/>
          </w:tcPr>
          <w:p w14:paraId="5CD71299" w14:textId="77777777" w:rsidR="004D135D" w:rsidRPr="00D174C4" w:rsidRDefault="004D135D" w:rsidP="006B0E72">
            <w:pPr>
              <w:pStyle w:val="Akapitzlist"/>
              <w:numPr>
                <w:ilvl w:val="0"/>
                <w:numId w:val="11"/>
              </w:numPr>
              <w:spacing w:after="160" w:line="259" w:lineRule="auto"/>
              <w:rPr>
                <w:rFonts w:ascii="Arial" w:hAnsi="Arial" w:cs="Arial"/>
                <w:sz w:val="20"/>
                <w:szCs w:val="20"/>
              </w:rPr>
            </w:pPr>
          </w:p>
        </w:tc>
        <w:tc>
          <w:tcPr>
            <w:tcW w:w="1784" w:type="dxa"/>
          </w:tcPr>
          <w:p w14:paraId="41F15F82" w14:textId="77777777" w:rsidR="004D135D" w:rsidRPr="00D174C4" w:rsidRDefault="004D135D">
            <w:pPr>
              <w:spacing w:after="160" w:line="259" w:lineRule="auto"/>
              <w:rPr>
                <w:rFonts w:ascii="Arial" w:hAnsi="Arial" w:cs="Arial"/>
                <w:sz w:val="20"/>
                <w:szCs w:val="20"/>
              </w:rPr>
            </w:pPr>
            <w:r w:rsidRPr="00D174C4">
              <w:rPr>
                <w:rFonts w:ascii="Arial" w:hAnsi="Arial" w:cs="Arial"/>
                <w:sz w:val="20"/>
                <w:szCs w:val="20"/>
              </w:rPr>
              <w:t>E-usługi dla obywateli i przedsiębiorców</w:t>
            </w:r>
          </w:p>
          <w:p w14:paraId="63E9D597" w14:textId="77777777" w:rsidR="003B2B7A" w:rsidRPr="00D174C4" w:rsidRDefault="003B2B7A">
            <w:pPr>
              <w:spacing w:after="160" w:line="259" w:lineRule="auto"/>
              <w:rPr>
                <w:rFonts w:ascii="Arial" w:hAnsi="Arial" w:cs="Arial"/>
                <w:sz w:val="20"/>
                <w:szCs w:val="20"/>
              </w:rPr>
            </w:pPr>
          </w:p>
          <w:p w14:paraId="1CB3FA1E" w14:textId="77777777" w:rsidR="003B2B7A" w:rsidRPr="00D174C4" w:rsidRDefault="003B2B7A">
            <w:pPr>
              <w:spacing w:after="160" w:line="259" w:lineRule="auto"/>
              <w:rPr>
                <w:rFonts w:ascii="Arial" w:hAnsi="Arial" w:cs="Arial"/>
                <w:sz w:val="20"/>
                <w:szCs w:val="20"/>
              </w:rPr>
            </w:pPr>
          </w:p>
          <w:p w14:paraId="3F8F18D4" w14:textId="77777777" w:rsidR="003B2B7A" w:rsidRPr="00D174C4" w:rsidRDefault="003B2B7A">
            <w:pPr>
              <w:spacing w:after="160" w:line="259" w:lineRule="auto"/>
              <w:rPr>
                <w:rFonts w:ascii="Arial" w:hAnsi="Arial" w:cs="Arial"/>
                <w:sz w:val="20"/>
                <w:szCs w:val="20"/>
              </w:rPr>
            </w:pPr>
          </w:p>
        </w:tc>
        <w:tc>
          <w:tcPr>
            <w:tcW w:w="11985" w:type="dxa"/>
          </w:tcPr>
          <w:tbl>
            <w:tblPr>
              <w:tblStyle w:val="Tabela-Siatka"/>
              <w:tblW w:w="11891" w:type="dxa"/>
              <w:tblLayout w:type="fixed"/>
              <w:tblLook w:val="04A0" w:firstRow="1" w:lastRow="0" w:firstColumn="1" w:lastColumn="0" w:noHBand="0" w:noVBand="1"/>
              <w:tblCaption w:val="E-usługi A2A, A2B, A2C "/>
            </w:tblPr>
            <w:tblGrid>
              <w:gridCol w:w="2296"/>
              <w:gridCol w:w="1219"/>
              <w:gridCol w:w="1333"/>
              <w:gridCol w:w="4678"/>
              <w:gridCol w:w="2365"/>
            </w:tblGrid>
            <w:tr w:rsidR="0025186B" w:rsidRPr="00D174C4" w14:paraId="26D3AF45" w14:textId="661CEFC9" w:rsidTr="0025186B">
              <w:trPr>
                <w:trHeight w:val="958"/>
                <w:tblHeader/>
              </w:trPr>
              <w:tc>
                <w:tcPr>
                  <w:tcW w:w="2296" w:type="dxa"/>
                  <w:shd w:val="clear" w:color="auto" w:fill="D0CECE" w:themeFill="background2" w:themeFillShade="E6"/>
                  <w:vAlign w:val="center"/>
                </w:tcPr>
                <w:p w14:paraId="6FB8653D" w14:textId="77777777" w:rsidR="0025186B" w:rsidRPr="00D174C4" w:rsidRDefault="0025186B" w:rsidP="001169DF">
                  <w:pPr>
                    <w:spacing w:after="160" w:line="259" w:lineRule="auto"/>
                    <w:rPr>
                      <w:rFonts w:ascii="Arial" w:hAnsi="Arial" w:cs="Arial"/>
                      <w:b/>
                      <w:sz w:val="20"/>
                      <w:szCs w:val="20"/>
                    </w:rPr>
                  </w:pPr>
                  <w:r w:rsidRPr="00D174C4">
                    <w:rPr>
                      <w:rFonts w:ascii="Arial" w:hAnsi="Arial" w:cs="Arial"/>
                      <w:b/>
                      <w:sz w:val="20"/>
                      <w:szCs w:val="20"/>
                    </w:rPr>
                    <w:t>Nazwa</w:t>
                  </w:r>
                </w:p>
              </w:tc>
              <w:tc>
                <w:tcPr>
                  <w:tcW w:w="1219" w:type="dxa"/>
                  <w:shd w:val="clear" w:color="auto" w:fill="D0CECE" w:themeFill="background2" w:themeFillShade="E6"/>
                  <w:vAlign w:val="center"/>
                </w:tcPr>
                <w:p w14:paraId="1010C867" w14:textId="77777777" w:rsidR="0025186B" w:rsidRPr="00D174C4" w:rsidRDefault="0025186B" w:rsidP="001169DF">
                  <w:pPr>
                    <w:spacing w:after="160" w:line="259" w:lineRule="auto"/>
                    <w:rPr>
                      <w:rFonts w:ascii="Arial" w:hAnsi="Arial" w:cs="Arial"/>
                      <w:b/>
                      <w:sz w:val="20"/>
                      <w:szCs w:val="20"/>
                    </w:rPr>
                  </w:pPr>
                  <w:r w:rsidRPr="00D174C4">
                    <w:rPr>
                      <w:rFonts w:ascii="Arial" w:hAnsi="Arial" w:cs="Arial"/>
                      <w:b/>
                      <w:sz w:val="20"/>
                      <w:szCs w:val="20"/>
                    </w:rPr>
                    <w:t>Planowana data wdrożenia</w:t>
                  </w:r>
                </w:p>
              </w:tc>
              <w:tc>
                <w:tcPr>
                  <w:tcW w:w="1333" w:type="dxa"/>
                  <w:shd w:val="clear" w:color="auto" w:fill="D0CECE" w:themeFill="background2" w:themeFillShade="E6"/>
                </w:tcPr>
                <w:p w14:paraId="6EE4D8FA" w14:textId="77777777" w:rsidR="0025186B" w:rsidRPr="00D174C4" w:rsidRDefault="0025186B" w:rsidP="001169DF">
                  <w:pPr>
                    <w:spacing w:after="160" w:line="259" w:lineRule="auto"/>
                    <w:rPr>
                      <w:rFonts w:ascii="Arial" w:hAnsi="Arial" w:cs="Arial"/>
                      <w:b/>
                      <w:sz w:val="20"/>
                      <w:szCs w:val="20"/>
                    </w:rPr>
                  </w:pPr>
                  <w:r w:rsidRPr="00D174C4">
                    <w:rPr>
                      <w:rFonts w:ascii="Arial" w:hAnsi="Arial" w:cs="Arial"/>
                      <w:b/>
                      <w:sz w:val="20"/>
                      <w:szCs w:val="20"/>
                    </w:rPr>
                    <w:t>Rzeczywista data wdrożenia</w:t>
                  </w:r>
                </w:p>
              </w:tc>
              <w:tc>
                <w:tcPr>
                  <w:tcW w:w="4678" w:type="dxa"/>
                  <w:shd w:val="clear" w:color="auto" w:fill="D0CECE" w:themeFill="background2" w:themeFillShade="E6"/>
                  <w:vAlign w:val="center"/>
                </w:tcPr>
                <w:p w14:paraId="5C64EC8C" w14:textId="77777777" w:rsidR="0025186B" w:rsidRPr="00D174C4" w:rsidRDefault="0025186B" w:rsidP="001169DF">
                  <w:pPr>
                    <w:spacing w:after="160" w:line="259" w:lineRule="auto"/>
                    <w:rPr>
                      <w:rFonts w:ascii="Arial" w:hAnsi="Arial" w:cs="Arial"/>
                      <w:b/>
                      <w:sz w:val="20"/>
                      <w:szCs w:val="20"/>
                    </w:rPr>
                  </w:pPr>
                  <w:r w:rsidRPr="00D174C4">
                    <w:rPr>
                      <w:rFonts w:ascii="Arial" w:hAnsi="Arial" w:cs="Arial"/>
                      <w:b/>
                      <w:sz w:val="20"/>
                      <w:szCs w:val="20"/>
                    </w:rPr>
                    <w:t>Opis zmian</w:t>
                  </w:r>
                </w:p>
              </w:tc>
              <w:tc>
                <w:tcPr>
                  <w:tcW w:w="2365" w:type="dxa"/>
                  <w:shd w:val="clear" w:color="auto" w:fill="D0CECE" w:themeFill="background2" w:themeFillShade="E6"/>
                </w:tcPr>
                <w:p w14:paraId="7F27D705" w14:textId="4072F51D" w:rsidR="0025186B" w:rsidRPr="00D174C4" w:rsidRDefault="0025186B" w:rsidP="001169DF">
                  <w:pPr>
                    <w:rPr>
                      <w:rFonts w:ascii="Arial" w:hAnsi="Arial" w:cs="Arial"/>
                      <w:b/>
                      <w:sz w:val="20"/>
                      <w:szCs w:val="20"/>
                    </w:rPr>
                  </w:pPr>
                  <w:r w:rsidRPr="00D174C4">
                    <w:rPr>
                      <w:rFonts w:ascii="Arial" w:hAnsi="Arial" w:cs="Arial"/>
                      <w:b/>
                      <w:sz w:val="20"/>
                      <w:szCs w:val="20"/>
                    </w:rPr>
                    <w:t xml:space="preserve">Stopień dojrzałości e-usługi  (zgodnie z </w:t>
                  </w:r>
                  <w:r w:rsidRPr="00D174C4">
                    <w:rPr>
                      <w:rFonts w:ascii="Arial" w:hAnsi="Arial" w:cs="Arial"/>
                      <w:b/>
                      <w:bCs/>
                      <w:sz w:val="20"/>
                      <w:szCs w:val="20"/>
                    </w:rPr>
                    <w:t>5-stopniową klasyfikacją stosowaną w projektach UE, opracowaną na zlecenie KE</w:t>
                  </w:r>
                  <w:r w:rsidRPr="00D174C4">
                    <w:rPr>
                      <w:rFonts w:ascii="Arial" w:hAnsi="Arial" w:cs="Arial"/>
                      <w:b/>
                      <w:sz w:val="20"/>
                      <w:szCs w:val="20"/>
                    </w:rPr>
                    <w:t>)</w:t>
                  </w:r>
                </w:p>
              </w:tc>
            </w:tr>
            <w:tr w:rsidR="0025186B" w:rsidRPr="00D174C4" w14:paraId="5D21008C" w14:textId="3670D553" w:rsidTr="0025186B">
              <w:trPr>
                <w:trHeight w:val="1753"/>
              </w:trPr>
              <w:tc>
                <w:tcPr>
                  <w:tcW w:w="2296" w:type="dxa"/>
                </w:tcPr>
                <w:p w14:paraId="21F7BFF0" w14:textId="77777777" w:rsidR="0025186B" w:rsidRPr="00D174C4" w:rsidRDefault="0025186B" w:rsidP="001169DF">
                  <w:pPr>
                    <w:spacing w:after="160" w:line="259" w:lineRule="auto"/>
                    <w:rPr>
                      <w:rFonts w:ascii="Arial" w:hAnsi="Arial" w:cs="Arial"/>
                      <w:color w:val="0070C0"/>
                      <w:sz w:val="20"/>
                      <w:szCs w:val="20"/>
                    </w:rPr>
                  </w:pPr>
                  <w:r w:rsidRPr="00D174C4">
                    <w:rPr>
                      <w:rFonts w:ascii="Arial" w:hAnsi="Arial" w:cs="Arial"/>
                      <w:sz w:val="20"/>
                      <w:szCs w:val="20"/>
                    </w:rPr>
                    <w:t>Usługa udostępniania e-procedur</w:t>
                  </w:r>
                </w:p>
              </w:tc>
              <w:tc>
                <w:tcPr>
                  <w:tcW w:w="1219" w:type="dxa"/>
                </w:tcPr>
                <w:p w14:paraId="388B13CF" w14:textId="77777777" w:rsidR="0025186B" w:rsidRPr="00D174C4" w:rsidRDefault="0025186B" w:rsidP="001169DF">
                  <w:pPr>
                    <w:spacing w:after="160" w:line="259" w:lineRule="auto"/>
                    <w:rPr>
                      <w:rFonts w:ascii="Arial" w:hAnsi="Arial" w:cs="Arial"/>
                      <w:sz w:val="20"/>
                      <w:szCs w:val="20"/>
                      <w:lang w:eastAsia="pl-PL"/>
                    </w:rPr>
                  </w:pPr>
                  <w:r w:rsidRPr="00D174C4">
                    <w:rPr>
                      <w:rFonts w:ascii="Arial" w:hAnsi="Arial" w:cs="Arial"/>
                      <w:sz w:val="20"/>
                      <w:szCs w:val="20"/>
                      <w:lang w:eastAsia="pl-PL"/>
                    </w:rPr>
                    <w:t>2018-01-26</w:t>
                  </w:r>
                </w:p>
              </w:tc>
              <w:tc>
                <w:tcPr>
                  <w:tcW w:w="1333" w:type="dxa"/>
                </w:tcPr>
                <w:p w14:paraId="4A83B9D3" w14:textId="77777777" w:rsidR="0025186B" w:rsidRPr="00D174C4" w:rsidRDefault="0025186B" w:rsidP="001169DF">
                  <w:pPr>
                    <w:spacing w:after="160" w:line="259" w:lineRule="auto"/>
                    <w:rPr>
                      <w:rFonts w:ascii="Arial" w:hAnsi="Arial" w:cs="Arial"/>
                      <w:sz w:val="20"/>
                      <w:szCs w:val="20"/>
                      <w:lang w:eastAsia="pl-PL"/>
                    </w:rPr>
                  </w:pPr>
                  <w:r w:rsidRPr="00D174C4">
                    <w:rPr>
                      <w:rFonts w:ascii="Arial" w:hAnsi="Arial" w:cs="Arial"/>
                      <w:sz w:val="20"/>
                      <w:szCs w:val="20"/>
                      <w:lang w:eastAsia="pl-PL"/>
                    </w:rPr>
                    <w:t>2018-09-14</w:t>
                  </w:r>
                </w:p>
              </w:tc>
              <w:tc>
                <w:tcPr>
                  <w:tcW w:w="4678" w:type="dxa"/>
                </w:tcPr>
                <w:p w14:paraId="3A7CB463" w14:textId="77777777" w:rsidR="0025186B" w:rsidRPr="00D174C4" w:rsidRDefault="0025186B" w:rsidP="001169DF">
                  <w:pPr>
                    <w:spacing w:after="160" w:line="259" w:lineRule="auto"/>
                    <w:rPr>
                      <w:rFonts w:ascii="Arial" w:eastAsia="Times New Roman" w:hAnsi="Arial" w:cs="Arial"/>
                      <w:color w:val="000000"/>
                      <w:sz w:val="20"/>
                      <w:szCs w:val="20"/>
                      <w:lang w:eastAsia="pl-PL"/>
                    </w:rPr>
                  </w:pPr>
                  <w:r w:rsidRPr="00D174C4">
                    <w:rPr>
                      <w:rFonts w:ascii="Arial" w:eastAsia="Times New Roman" w:hAnsi="Arial" w:cs="Arial"/>
                      <w:color w:val="000000"/>
                      <w:sz w:val="20"/>
                      <w:szCs w:val="20"/>
                      <w:lang w:eastAsia="pl-PL"/>
                    </w:rPr>
                    <w:t>Procedury dotychczasowe były udostępniane na starej platformie technologicznej, od sierpnia 2018 r. e-procedury  zostały udostępnione na nowym silniku. Opóźnienia w  udostępnianiu wyniknęły z przesunięcia realizacji platformy e-usług.</w:t>
                  </w:r>
                </w:p>
              </w:tc>
              <w:tc>
                <w:tcPr>
                  <w:tcW w:w="2365" w:type="dxa"/>
                </w:tcPr>
                <w:p w14:paraId="21B4AA65" w14:textId="4359AAFE" w:rsidR="0025186B" w:rsidRPr="00D174C4" w:rsidRDefault="0025186B" w:rsidP="001169DF">
                  <w:pPr>
                    <w:rPr>
                      <w:rFonts w:ascii="Arial" w:eastAsia="Times New Roman" w:hAnsi="Arial" w:cs="Arial"/>
                      <w:color w:val="000000"/>
                      <w:sz w:val="20"/>
                      <w:szCs w:val="20"/>
                      <w:lang w:eastAsia="pl-PL"/>
                    </w:rPr>
                  </w:pPr>
                  <w:r w:rsidRPr="00D174C4">
                    <w:rPr>
                      <w:rFonts w:ascii="Arial" w:hAnsi="Arial" w:cs="Arial"/>
                      <w:color w:val="000000"/>
                      <w:sz w:val="20"/>
                      <w:szCs w:val="20"/>
                    </w:rPr>
                    <w:t>5-Personalizacja</w:t>
                  </w:r>
                </w:p>
              </w:tc>
            </w:tr>
            <w:tr w:rsidR="0025186B" w:rsidRPr="00D174C4" w14:paraId="74E447A1" w14:textId="2AF9A4FB" w:rsidTr="0025186B">
              <w:trPr>
                <w:trHeight w:val="680"/>
              </w:trPr>
              <w:tc>
                <w:tcPr>
                  <w:tcW w:w="2296" w:type="dxa"/>
                </w:tcPr>
                <w:p w14:paraId="561ED8BE" w14:textId="77777777" w:rsidR="0025186B" w:rsidRPr="00D174C4" w:rsidRDefault="0025186B" w:rsidP="001169DF">
                  <w:pPr>
                    <w:spacing w:after="160" w:line="259" w:lineRule="auto"/>
                    <w:rPr>
                      <w:rFonts w:ascii="Arial" w:hAnsi="Arial" w:cs="Arial"/>
                      <w:color w:val="0070C0"/>
                      <w:sz w:val="20"/>
                      <w:szCs w:val="20"/>
                    </w:rPr>
                  </w:pPr>
                  <w:r w:rsidRPr="00D174C4">
                    <w:rPr>
                      <w:rFonts w:ascii="Arial" w:hAnsi="Arial" w:cs="Arial"/>
                      <w:sz w:val="20"/>
                      <w:szCs w:val="20"/>
                    </w:rPr>
                    <w:t>Usługa udostępniania treści z zakresu PPK</w:t>
                  </w:r>
                </w:p>
              </w:tc>
              <w:tc>
                <w:tcPr>
                  <w:tcW w:w="1219" w:type="dxa"/>
                </w:tcPr>
                <w:p w14:paraId="786DE1B6" w14:textId="77777777" w:rsidR="0025186B" w:rsidRPr="00D174C4" w:rsidRDefault="0025186B" w:rsidP="001169DF">
                  <w:pPr>
                    <w:spacing w:after="160" w:line="259" w:lineRule="auto"/>
                    <w:rPr>
                      <w:rFonts w:ascii="Arial" w:hAnsi="Arial" w:cs="Arial"/>
                      <w:sz w:val="20"/>
                      <w:szCs w:val="20"/>
                      <w:lang w:eastAsia="pl-PL"/>
                    </w:rPr>
                  </w:pPr>
                  <w:r w:rsidRPr="00D174C4">
                    <w:rPr>
                      <w:rFonts w:ascii="Arial" w:hAnsi="Arial" w:cs="Arial"/>
                      <w:sz w:val="20"/>
                      <w:szCs w:val="20"/>
                      <w:lang w:eastAsia="pl-PL"/>
                    </w:rPr>
                    <w:t>2017-08-11</w:t>
                  </w:r>
                </w:p>
              </w:tc>
              <w:tc>
                <w:tcPr>
                  <w:tcW w:w="1333" w:type="dxa"/>
                </w:tcPr>
                <w:p w14:paraId="2A790A84" w14:textId="77777777" w:rsidR="0025186B" w:rsidRPr="00D174C4" w:rsidRDefault="0025186B" w:rsidP="001169DF">
                  <w:pPr>
                    <w:spacing w:after="160" w:line="259" w:lineRule="auto"/>
                    <w:rPr>
                      <w:rFonts w:ascii="Arial" w:hAnsi="Arial" w:cs="Arial"/>
                      <w:sz w:val="20"/>
                      <w:szCs w:val="20"/>
                      <w:lang w:eastAsia="pl-PL"/>
                    </w:rPr>
                  </w:pPr>
                  <w:r w:rsidRPr="00D174C4">
                    <w:rPr>
                      <w:rFonts w:ascii="Arial" w:hAnsi="Arial" w:cs="Arial"/>
                      <w:sz w:val="20"/>
                      <w:szCs w:val="20"/>
                      <w:lang w:eastAsia="pl-PL"/>
                    </w:rPr>
                    <w:t>2017-07-28</w:t>
                  </w:r>
                </w:p>
              </w:tc>
              <w:tc>
                <w:tcPr>
                  <w:tcW w:w="4678" w:type="dxa"/>
                </w:tcPr>
                <w:p w14:paraId="00952620" w14:textId="77777777" w:rsidR="0025186B" w:rsidRPr="00D174C4" w:rsidRDefault="0025186B" w:rsidP="001169DF">
                  <w:pPr>
                    <w:spacing w:after="160" w:line="259" w:lineRule="auto"/>
                    <w:rPr>
                      <w:rFonts w:ascii="Arial" w:hAnsi="Arial" w:cs="Arial"/>
                      <w:color w:val="0070C0"/>
                      <w:sz w:val="20"/>
                      <w:szCs w:val="20"/>
                    </w:rPr>
                  </w:pPr>
                </w:p>
              </w:tc>
              <w:tc>
                <w:tcPr>
                  <w:tcW w:w="2365" w:type="dxa"/>
                </w:tcPr>
                <w:p w14:paraId="463B052E" w14:textId="7693566D" w:rsidR="0025186B" w:rsidRPr="00D174C4" w:rsidRDefault="0025186B" w:rsidP="001169DF">
                  <w:pPr>
                    <w:rPr>
                      <w:rFonts w:ascii="Arial" w:hAnsi="Arial" w:cs="Arial"/>
                      <w:color w:val="0070C0"/>
                      <w:sz w:val="20"/>
                      <w:szCs w:val="20"/>
                    </w:rPr>
                  </w:pPr>
                  <w:r w:rsidRPr="00D174C4">
                    <w:rPr>
                      <w:rFonts w:ascii="Arial" w:hAnsi="Arial" w:cs="Arial"/>
                      <w:color w:val="000000"/>
                      <w:sz w:val="20"/>
                      <w:szCs w:val="20"/>
                    </w:rPr>
                    <w:t>5-Personalizacja</w:t>
                  </w:r>
                </w:p>
              </w:tc>
            </w:tr>
            <w:tr w:rsidR="0025186B" w:rsidRPr="00D174C4" w14:paraId="0754533A" w14:textId="614280F0" w:rsidTr="0025186B">
              <w:trPr>
                <w:trHeight w:val="958"/>
              </w:trPr>
              <w:tc>
                <w:tcPr>
                  <w:tcW w:w="2296" w:type="dxa"/>
                </w:tcPr>
                <w:p w14:paraId="749CD98E" w14:textId="77777777" w:rsidR="0025186B" w:rsidRPr="00D174C4" w:rsidRDefault="0025186B" w:rsidP="001169DF">
                  <w:pPr>
                    <w:spacing w:after="160" w:line="259" w:lineRule="auto"/>
                    <w:rPr>
                      <w:rFonts w:ascii="Arial" w:hAnsi="Arial" w:cs="Arial"/>
                      <w:sz w:val="20"/>
                      <w:szCs w:val="20"/>
                    </w:rPr>
                  </w:pPr>
                  <w:r w:rsidRPr="00D174C4">
                    <w:rPr>
                      <w:rFonts w:ascii="Arial" w:hAnsi="Arial" w:cs="Arial"/>
                      <w:sz w:val="20"/>
                      <w:szCs w:val="20"/>
                    </w:rPr>
                    <w:t xml:space="preserve">Usługa udostępnienia Centrum Przedsiębiorcy Punktu </w:t>
                  </w:r>
                  <w:r w:rsidRPr="00D174C4">
                    <w:rPr>
                      <w:rFonts w:ascii="Arial" w:hAnsi="Arial" w:cs="Arial"/>
                      <w:sz w:val="20"/>
                      <w:szCs w:val="20"/>
                    </w:rPr>
                    <w:lastRenderedPageBreak/>
                    <w:t>Kontaktowego (CPPK)</w:t>
                  </w:r>
                </w:p>
              </w:tc>
              <w:tc>
                <w:tcPr>
                  <w:tcW w:w="1219" w:type="dxa"/>
                </w:tcPr>
                <w:p w14:paraId="405321E2" w14:textId="77777777" w:rsidR="0025186B" w:rsidRPr="00D174C4" w:rsidRDefault="0025186B" w:rsidP="001169DF">
                  <w:pPr>
                    <w:spacing w:after="160" w:line="259" w:lineRule="auto"/>
                    <w:rPr>
                      <w:rFonts w:ascii="Arial" w:hAnsi="Arial" w:cs="Arial"/>
                      <w:sz w:val="20"/>
                      <w:szCs w:val="20"/>
                      <w:lang w:eastAsia="pl-PL"/>
                    </w:rPr>
                  </w:pPr>
                  <w:r w:rsidRPr="00D174C4">
                    <w:rPr>
                      <w:rFonts w:ascii="Arial" w:hAnsi="Arial" w:cs="Arial"/>
                      <w:sz w:val="20"/>
                      <w:szCs w:val="20"/>
                      <w:lang w:eastAsia="pl-PL"/>
                    </w:rPr>
                    <w:lastRenderedPageBreak/>
                    <w:t>2019-01-11</w:t>
                  </w:r>
                </w:p>
              </w:tc>
              <w:tc>
                <w:tcPr>
                  <w:tcW w:w="1333" w:type="dxa"/>
                </w:tcPr>
                <w:p w14:paraId="5047BA56" w14:textId="77777777" w:rsidR="0025186B" w:rsidRPr="00D174C4" w:rsidRDefault="0025186B" w:rsidP="001169DF">
                  <w:pPr>
                    <w:spacing w:after="160" w:line="259" w:lineRule="auto"/>
                    <w:rPr>
                      <w:rFonts w:ascii="Arial" w:hAnsi="Arial" w:cs="Arial"/>
                      <w:sz w:val="20"/>
                      <w:szCs w:val="20"/>
                      <w:lang w:eastAsia="pl-PL"/>
                    </w:rPr>
                  </w:pPr>
                  <w:r w:rsidRPr="00D174C4">
                    <w:rPr>
                      <w:rFonts w:ascii="Arial" w:hAnsi="Arial" w:cs="Arial"/>
                      <w:sz w:val="20"/>
                      <w:szCs w:val="20"/>
                      <w:lang w:eastAsia="pl-PL"/>
                    </w:rPr>
                    <w:t>2019-02-12</w:t>
                  </w:r>
                </w:p>
              </w:tc>
              <w:tc>
                <w:tcPr>
                  <w:tcW w:w="4678" w:type="dxa"/>
                </w:tcPr>
                <w:p w14:paraId="6AC449E9" w14:textId="77777777" w:rsidR="0025186B" w:rsidRPr="00D174C4" w:rsidRDefault="0025186B" w:rsidP="001169DF">
                  <w:pPr>
                    <w:spacing w:after="160" w:line="259" w:lineRule="auto"/>
                    <w:rPr>
                      <w:rFonts w:ascii="Arial" w:hAnsi="Arial" w:cs="Arial"/>
                      <w:color w:val="0070C0"/>
                      <w:sz w:val="20"/>
                      <w:szCs w:val="20"/>
                    </w:rPr>
                  </w:pPr>
                </w:p>
              </w:tc>
              <w:tc>
                <w:tcPr>
                  <w:tcW w:w="2365" w:type="dxa"/>
                </w:tcPr>
                <w:p w14:paraId="4F595F1D" w14:textId="58F178FA" w:rsidR="0025186B" w:rsidRPr="00D174C4" w:rsidRDefault="0025186B" w:rsidP="001169DF">
                  <w:pPr>
                    <w:rPr>
                      <w:rFonts w:ascii="Arial" w:hAnsi="Arial" w:cs="Arial"/>
                      <w:color w:val="0070C0"/>
                      <w:sz w:val="20"/>
                      <w:szCs w:val="20"/>
                    </w:rPr>
                  </w:pPr>
                  <w:r w:rsidRPr="00D174C4">
                    <w:rPr>
                      <w:rFonts w:ascii="Arial" w:hAnsi="Arial" w:cs="Arial"/>
                      <w:color w:val="000000"/>
                      <w:sz w:val="20"/>
                      <w:szCs w:val="20"/>
                    </w:rPr>
                    <w:t>5-Personalizacja</w:t>
                  </w:r>
                </w:p>
              </w:tc>
            </w:tr>
            <w:tr w:rsidR="0025186B" w:rsidRPr="00D174C4" w14:paraId="4531DE02" w14:textId="32A2B2E7" w:rsidTr="0025186B">
              <w:trPr>
                <w:trHeight w:val="1235"/>
              </w:trPr>
              <w:tc>
                <w:tcPr>
                  <w:tcW w:w="2296" w:type="dxa"/>
                </w:tcPr>
                <w:p w14:paraId="49099AFB" w14:textId="77777777" w:rsidR="0025186B" w:rsidRPr="00D174C4" w:rsidRDefault="0025186B" w:rsidP="001169DF">
                  <w:pPr>
                    <w:pStyle w:val="Tekstkomentarza"/>
                    <w:spacing w:after="160"/>
                    <w:rPr>
                      <w:rFonts w:ascii="Arial" w:hAnsi="Arial" w:cs="Arial"/>
                    </w:rPr>
                  </w:pPr>
                  <w:r w:rsidRPr="00D174C4">
                    <w:rPr>
                      <w:rFonts w:ascii="Arial" w:hAnsi="Arial" w:cs="Arial"/>
                    </w:rPr>
                    <w:lastRenderedPageBreak/>
                    <w:t>Usługa udostępnienia Centrum Pomocy</w:t>
                  </w:r>
                </w:p>
              </w:tc>
              <w:tc>
                <w:tcPr>
                  <w:tcW w:w="1219" w:type="dxa"/>
                </w:tcPr>
                <w:p w14:paraId="108B70E5" w14:textId="77777777" w:rsidR="0025186B" w:rsidRPr="00D174C4" w:rsidRDefault="0025186B" w:rsidP="001169DF">
                  <w:pPr>
                    <w:spacing w:after="160" w:line="259" w:lineRule="auto"/>
                    <w:rPr>
                      <w:rFonts w:ascii="Arial" w:hAnsi="Arial" w:cs="Arial"/>
                      <w:sz w:val="20"/>
                      <w:szCs w:val="20"/>
                      <w:lang w:eastAsia="pl-PL"/>
                    </w:rPr>
                  </w:pPr>
                  <w:r w:rsidRPr="00D174C4">
                    <w:rPr>
                      <w:rFonts w:ascii="Arial" w:hAnsi="Arial" w:cs="Arial"/>
                      <w:sz w:val="20"/>
                      <w:szCs w:val="20"/>
                      <w:lang w:eastAsia="pl-PL"/>
                    </w:rPr>
                    <w:t>2019-01-12</w:t>
                  </w:r>
                </w:p>
              </w:tc>
              <w:tc>
                <w:tcPr>
                  <w:tcW w:w="1333" w:type="dxa"/>
                </w:tcPr>
                <w:p w14:paraId="5076AF46" w14:textId="77777777" w:rsidR="0025186B" w:rsidRPr="00D174C4" w:rsidRDefault="0025186B" w:rsidP="001169DF">
                  <w:pPr>
                    <w:spacing w:after="160" w:line="259" w:lineRule="auto"/>
                    <w:rPr>
                      <w:rFonts w:ascii="Arial" w:hAnsi="Arial" w:cs="Arial"/>
                      <w:sz w:val="20"/>
                      <w:szCs w:val="20"/>
                      <w:lang w:eastAsia="pl-PL"/>
                    </w:rPr>
                  </w:pPr>
                  <w:r w:rsidRPr="00D174C4">
                    <w:rPr>
                      <w:rFonts w:ascii="Arial" w:hAnsi="Arial" w:cs="Arial"/>
                      <w:sz w:val="20"/>
                      <w:szCs w:val="20"/>
                      <w:lang w:eastAsia="pl-PL"/>
                    </w:rPr>
                    <w:t>2019-01-11</w:t>
                  </w:r>
                </w:p>
              </w:tc>
              <w:tc>
                <w:tcPr>
                  <w:tcW w:w="4678" w:type="dxa"/>
                </w:tcPr>
                <w:p w14:paraId="742EDF1A" w14:textId="77777777" w:rsidR="0025186B" w:rsidRPr="00D174C4" w:rsidRDefault="0025186B" w:rsidP="001169DF">
                  <w:pPr>
                    <w:spacing w:after="160" w:line="259" w:lineRule="auto"/>
                    <w:rPr>
                      <w:rFonts w:ascii="Arial" w:hAnsi="Arial" w:cs="Arial"/>
                      <w:color w:val="0070C0"/>
                      <w:sz w:val="20"/>
                      <w:szCs w:val="20"/>
                    </w:rPr>
                  </w:pPr>
                  <w:r w:rsidRPr="00D174C4">
                    <w:rPr>
                      <w:rFonts w:ascii="Arial" w:hAnsi="Arial" w:cs="Arial"/>
                      <w:sz w:val="20"/>
                      <w:szCs w:val="20"/>
                    </w:rPr>
                    <w:t>Centrum Pomocy zostało udostępniona do korzystania przez użytkowników portalu. Trwają prace optymalizacyjne na bazie gromadzonych doświadczeń z użytkowania platformy.</w:t>
                  </w:r>
                </w:p>
              </w:tc>
              <w:tc>
                <w:tcPr>
                  <w:tcW w:w="2365" w:type="dxa"/>
                </w:tcPr>
                <w:p w14:paraId="26B619D1" w14:textId="1B05E455" w:rsidR="0025186B" w:rsidRPr="00D174C4" w:rsidRDefault="0025186B" w:rsidP="001169DF">
                  <w:pPr>
                    <w:rPr>
                      <w:rFonts w:ascii="Arial" w:hAnsi="Arial" w:cs="Arial"/>
                      <w:sz w:val="20"/>
                      <w:szCs w:val="20"/>
                    </w:rPr>
                  </w:pPr>
                  <w:r w:rsidRPr="00D174C4">
                    <w:rPr>
                      <w:rFonts w:ascii="Arial" w:hAnsi="Arial" w:cs="Arial"/>
                      <w:color w:val="000000"/>
                      <w:sz w:val="20"/>
                      <w:szCs w:val="20"/>
                    </w:rPr>
                    <w:t>5-Personalizacja</w:t>
                  </w:r>
                </w:p>
              </w:tc>
            </w:tr>
          </w:tbl>
          <w:p w14:paraId="251ECC6B" w14:textId="77777777" w:rsidR="006A34D2" w:rsidRPr="00D174C4" w:rsidRDefault="006A34D2" w:rsidP="006A34D2">
            <w:pPr>
              <w:spacing w:after="160" w:line="259" w:lineRule="auto"/>
              <w:rPr>
                <w:rFonts w:ascii="Arial" w:hAnsi="Arial" w:cs="Arial"/>
                <w:bCs/>
                <w:i/>
                <w:sz w:val="20"/>
                <w:szCs w:val="20"/>
              </w:rPr>
            </w:pPr>
          </w:p>
          <w:p w14:paraId="2994E89C" w14:textId="77777777" w:rsidR="004D135D" w:rsidRPr="00D174C4" w:rsidRDefault="004D135D" w:rsidP="00E30008">
            <w:pPr>
              <w:spacing w:after="160" w:line="259" w:lineRule="auto"/>
              <w:rPr>
                <w:rFonts w:ascii="Arial" w:hAnsi="Arial" w:cs="Arial"/>
                <w:bCs/>
                <w:i/>
                <w:sz w:val="20"/>
                <w:szCs w:val="20"/>
              </w:rPr>
            </w:pPr>
          </w:p>
        </w:tc>
      </w:tr>
      <w:tr w:rsidR="00920CE8" w:rsidRPr="00D174C4" w14:paraId="3BB44C14" w14:textId="77777777" w:rsidTr="003466C9">
        <w:tc>
          <w:tcPr>
            <w:tcW w:w="451" w:type="dxa"/>
          </w:tcPr>
          <w:p w14:paraId="0082E208" w14:textId="77777777" w:rsidR="00920CE8" w:rsidRPr="00D174C4" w:rsidRDefault="00920CE8" w:rsidP="006B0E72">
            <w:pPr>
              <w:pStyle w:val="Akapitzlist"/>
              <w:numPr>
                <w:ilvl w:val="0"/>
                <w:numId w:val="11"/>
              </w:numPr>
              <w:spacing w:after="160" w:line="259" w:lineRule="auto"/>
              <w:rPr>
                <w:rFonts w:ascii="Arial" w:hAnsi="Arial" w:cs="Arial"/>
                <w:sz w:val="20"/>
                <w:szCs w:val="20"/>
              </w:rPr>
            </w:pPr>
          </w:p>
        </w:tc>
        <w:tc>
          <w:tcPr>
            <w:tcW w:w="1784" w:type="dxa"/>
          </w:tcPr>
          <w:p w14:paraId="3825F957" w14:textId="77777777" w:rsidR="00920CE8" w:rsidRPr="00D174C4" w:rsidRDefault="00920CE8" w:rsidP="0092099A">
            <w:pPr>
              <w:spacing w:after="160" w:line="259" w:lineRule="auto"/>
              <w:rPr>
                <w:rFonts w:ascii="Arial" w:hAnsi="Arial" w:cs="Arial"/>
                <w:sz w:val="20"/>
                <w:szCs w:val="20"/>
              </w:rPr>
            </w:pPr>
            <w:r w:rsidRPr="00D174C4">
              <w:rPr>
                <w:rFonts w:ascii="Arial" w:hAnsi="Arial" w:cs="Arial"/>
                <w:sz w:val="20"/>
                <w:szCs w:val="20"/>
              </w:rPr>
              <w:t>Postęp w realizacji strategicznych celów Państwa</w:t>
            </w:r>
          </w:p>
        </w:tc>
        <w:tc>
          <w:tcPr>
            <w:tcW w:w="11985" w:type="dxa"/>
          </w:tcPr>
          <w:p w14:paraId="23DB4D6F" w14:textId="77777777" w:rsidR="00517467" w:rsidRPr="00D174C4" w:rsidRDefault="00844FB2" w:rsidP="00821E3E">
            <w:pPr>
              <w:spacing w:before="240" w:after="120" w:line="259" w:lineRule="auto"/>
              <w:rPr>
                <w:rFonts w:ascii="Arial" w:hAnsi="Arial" w:cs="Arial"/>
                <w:sz w:val="20"/>
                <w:szCs w:val="20"/>
              </w:rPr>
            </w:pPr>
            <w:r w:rsidRPr="00D174C4">
              <w:rPr>
                <w:rFonts w:ascii="Arial" w:hAnsi="Arial" w:cs="Arial"/>
                <w:sz w:val="20"/>
                <w:szCs w:val="20"/>
              </w:rPr>
              <w:t>Przyjęte w projekcie wskaźniki zostały opracowana na podstawie Szczegółowego opisu osi priorytetowych Programu Operacyjnego Polska Cyfrowa na lata 2014-2020.</w:t>
            </w:r>
          </w:p>
          <w:p w14:paraId="707E7D09" w14:textId="0BB41D4E" w:rsidR="00F24F50" w:rsidRPr="002F1C58" w:rsidRDefault="00844FB2" w:rsidP="002F1C58">
            <w:pPr>
              <w:pStyle w:val="Tekstkomentarza"/>
            </w:pPr>
            <w:r w:rsidRPr="00876266">
              <w:rPr>
                <w:rFonts w:ascii="Arial" w:hAnsi="Arial" w:cs="Arial"/>
              </w:rPr>
              <w:t>W</w:t>
            </w:r>
            <w:bookmarkStart w:id="2" w:name="_GoBack"/>
            <w:bookmarkEnd w:id="2"/>
            <w:r w:rsidRPr="00876266">
              <w:rPr>
                <w:rFonts w:ascii="Arial" w:hAnsi="Arial" w:cs="Arial"/>
              </w:rPr>
              <w:t xml:space="preserve"> wyniku realizacji projektu osiągnięto zakładane poziomy wskaźników, przy czym w większości przypadków przekroczono</w:t>
            </w:r>
            <w:r w:rsidR="003548C6" w:rsidRPr="00876266">
              <w:rPr>
                <w:rFonts w:ascii="Arial" w:hAnsi="Arial" w:cs="Arial"/>
              </w:rPr>
              <w:t xml:space="preserve"> </w:t>
            </w:r>
            <w:r w:rsidRPr="00876266">
              <w:rPr>
                <w:rFonts w:ascii="Arial" w:hAnsi="Arial" w:cs="Arial"/>
              </w:rPr>
              <w:t>wartość docelową</w:t>
            </w:r>
            <w:r w:rsidR="002009A9" w:rsidRPr="00876266">
              <w:rPr>
                <w:rFonts w:ascii="Arial" w:hAnsi="Arial" w:cs="Arial"/>
              </w:rPr>
              <w:t xml:space="preserve"> in plus</w:t>
            </w:r>
            <w:r w:rsidRPr="00876266">
              <w:rPr>
                <w:rFonts w:ascii="Arial" w:hAnsi="Arial" w:cs="Arial"/>
              </w:rPr>
              <w:t xml:space="preserve">. </w:t>
            </w:r>
            <w:r w:rsidR="00942C7E" w:rsidRPr="00876266">
              <w:rPr>
                <w:rFonts w:ascii="Arial" w:hAnsi="Arial" w:cs="Arial"/>
              </w:rPr>
              <w:t xml:space="preserve">W przypadku wskaźnika </w:t>
            </w:r>
            <w:r w:rsidR="00942C7E" w:rsidRPr="00876266">
              <w:rPr>
                <w:rFonts w:ascii="Arial" w:hAnsi="Arial" w:cs="Arial"/>
                <w:i/>
              </w:rPr>
              <w:t xml:space="preserve">Liczba przedsiębiorców jaka skorzystała z systemu EPK </w:t>
            </w:r>
            <w:r w:rsidR="00942C7E" w:rsidRPr="00876266">
              <w:rPr>
                <w:rFonts w:ascii="Arial" w:hAnsi="Arial" w:cs="Arial"/>
              </w:rPr>
              <w:t xml:space="preserve">przekroczono planowaną wartość o </w:t>
            </w:r>
            <w:r w:rsidR="00F24F50" w:rsidRPr="00876266">
              <w:rPr>
                <w:rFonts w:ascii="Arial" w:hAnsi="Arial" w:cs="Arial"/>
              </w:rPr>
              <w:t>2 374 557,00</w:t>
            </w:r>
            <w:r w:rsidR="00942C7E" w:rsidRPr="00876266">
              <w:rPr>
                <w:rFonts w:ascii="Arial" w:hAnsi="Arial" w:cs="Arial"/>
              </w:rPr>
              <w:t xml:space="preserve"> osoby</w:t>
            </w:r>
            <w:r w:rsidR="00F24F50" w:rsidRPr="00876266">
              <w:rPr>
                <w:rFonts w:ascii="Arial" w:hAnsi="Arial" w:cs="Arial"/>
              </w:rPr>
              <w:t xml:space="preserve">. Stało się tak dlatego, że na etapie opracowywania Studium Wykonalności nie spodziewano się, aż tak dużej liczby użytkowników korzystających z portalu, stąd zakładana wartość jest dużo niższa od wartości wskaźnika osiągniętej na koniec okresu kwalifikowalnego projektu. </w:t>
            </w:r>
            <w:r w:rsidR="002F1C58" w:rsidRPr="00876266">
              <w:rPr>
                <w:rFonts w:ascii="Arial" w:hAnsi="Arial" w:cs="Arial"/>
              </w:rPr>
              <w:t>O</w:t>
            </w:r>
            <w:r w:rsidR="00F24F50" w:rsidRPr="00876266">
              <w:rPr>
                <w:rFonts w:ascii="Arial" w:hAnsi="Arial" w:cs="Arial"/>
              </w:rPr>
              <w:t>kazało się</w:t>
            </w:r>
            <w:r w:rsidR="002F1C58" w:rsidRPr="00876266">
              <w:rPr>
                <w:rFonts w:ascii="Arial" w:hAnsi="Arial" w:cs="Arial"/>
              </w:rPr>
              <w:t xml:space="preserve"> bowiem</w:t>
            </w:r>
            <w:r w:rsidR="00F24F50" w:rsidRPr="00876266">
              <w:rPr>
                <w:rFonts w:ascii="Arial" w:hAnsi="Arial" w:cs="Arial"/>
              </w:rPr>
              <w:t xml:space="preserve">, że portal biznes.gov.pl stał się trzecim największym portalem rządowym w Polsce, </w:t>
            </w:r>
            <w:r w:rsidR="002F1C58" w:rsidRPr="00876266">
              <w:rPr>
                <w:rFonts w:ascii="Arial" w:hAnsi="Arial" w:cs="Arial"/>
              </w:rPr>
              <w:t>gdyż</w:t>
            </w:r>
            <w:r w:rsidR="00F24F50" w:rsidRPr="00876266">
              <w:rPr>
                <w:rFonts w:ascii="Arial" w:hAnsi="Arial" w:cs="Arial"/>
              </w:rPr>
              <w:t xml:space="preserve"> jest to realne i aktualne źródło wsparcia dla przedsiębiorców. Jednocześnie informujemy, że obserwujemy stały wzrost liczby użytkowników portalu.</w:t>
            </w:r>
          </w:p>
          <w:p w14:paraId="53B026AB" w14:textId="77777777" w:rsidR="006F174E" w:rsidRPr="00D174C4" w:rsidRDefault="006F174E" w:rsidP="006F174E">
            <w:pPr>
              <w:spacing w:after="160" w:line="259" w:lineRule="auto"/>
              <w:rPr>
                <w:rFonts w:ascii="Arial" w:hAnsi="Arial" w:cs="Arial"/>
                <w:sz w:val="20"/>
                <w:szCs w:val="20"/>
              </w:rPr>
            </w:pPr>
            <w:r w:rsidRPr="00D174C4">
              <w:rPr>
                <w:rFonts w:ascii="Arial" w:hAnsi="Arial" w:cs="Arial"/>
                <w:sz w:val="20"/>
                <w:szCs w:val="20"/>
              </w:rPr>
              <w:t>Celem głównym Projektu było umożliwienie dopełnienia procedur oraz formalności niezbędnych do podjęcia i prowadzenia działalności gospodarczej, a także uznawania kwalifikacji zawodowych w ramach zawodów i działalności regulowanych, w sposób łatwy i intuicyjny, drogą elektroniczną, za pośrednictwem Pojedynczego Punktu Kontaktowego. Cel ten wynika bezpośrednio z wymagań implementacji Dyrektywy 2006/123/WE zapisanych w art. 8 ust. 1: „Państwa członkowskie zapewniają, aby wszelkie procedury i formalności dotyczące podejmowania i prowadzenia działalności usługowej były łatwe do wypełnienia na odległość oraz drogą elektroniczną, poprzez odpowiedni pojedynczy punkt kontaktowy i w odpowiednich właściwych organach”, oraz Dyrektywy 2005/36/WE w sprawie uznawania kwalifikacji zawodowych (art. 57). W wymiarze społecznym, celem realizacji Projektu, jest poprawa warunków funkcjonowania przedsiębiorców i zapewnienie im podstawowych swobód zagwarantowanych w art. 43 i 49 Traktatu ustanawiającego Wspólnotę Europejską – swobody przedsiębiorczości oraz swobody świadczenia usług transgranicznych. Realizacja celu społecznego jest ściśle związana z dalszym wypełnieniem wymogów określonych w Dyrektywie Usługowej, która nakłada na państwa członkowskie szereg obowiązków związanych m.in. z powołaniem punktów kontaktowych, elektronizacją i uproszczeniem procedur administracyjnych, usunięciem barier dla działalności gospodarczej i zwiększeniem wzajemnego zaufania między państwami członkowskimi oraz między usługodawcami i konsumentami na rynku wewnętrznym.</w:t>
            </w:r>
          </w:p>
          <w:p w14:paraId="27C8414B" w14:textId="77777777" w:rsidR="00D622E4" w:rsidRPr="00D174C4" w:rsidRDefault="00D622E4" w:rsidP="00D622E4">
            <w:pPr>
              <w:spacing w:after="160" w:line="259" w:lineRule="auto"/>
              <w:rPr>
                <w:rFonts w:ascii="Arial" w:hAnsi="Arial" w:cs="Arial"/>
                <w:sz w:val="20"/>
                <w:szCs w:val="20"/>
              </w:rPr>
            </w:pPr>
            <w:r w:rsidRPr="00D174C4">
              <w:rPr>
                <w:rFonts w:ascii="Arial" w:hAnsi="Arial" w:cs="Arial"/>
                <w:sz w:val="20"/>
                <w:szCs w:val="20"/>
              </w:rPr>
              <w:lastRenderedPageBreak/>
              <w:t xml:space="preserve">Realizacja Projektu wpisywała się również w Program Zintegrowanej Informatyzacji Państwa opracowany przez Ministerstwo Administracji i Cyfryzacji w listopadzie 2013 r., który miał na celu dostarczenie usług elektronicznych społeczeństwu, w tym przedsiębiorcom, aby  ułatwić im funkcjonowanie we współczesnym świecie, zaoszczędzić ich czas i zapewnić komfort załatwiania spraw z dowolnego miejsca i w dowolnym czasie. Program zakładał systemowe zmiany w obowiązującym prawie, mające na celu stopniowe odchodzenie od dokumentacji papierowej na rzecz elektronicznej. </w:t>
            </w:r>
          </w:p>
          <w:p w14:paraId="487DA58D" w14:textId="77777777" w:rsidR="00D622E4" w:rsidRPr="00D174C4" w:rsidRDefault="00D622E4" w:rsidP="00D622E4">
            <w:pPr>
              <w:spacing w:after="160" w:line="259" w:lineRule="auto"/>
              <w:rPr>
                <w:rFonts w:ascii="Arial" w:hAnsi="Arial" w:cs="Arial"/>
                <w:sz w:val="20"/>
                <w:szCs w:val="20"/>
              </w:rPr>
            </w:pPr>
            <w:r w:rsidRPr="00D174C4">
              <w:rPr>
                <w:rFonts w:ascii="Arial" w:hAnsi="Arial" w:cs="Arial"/>
                <w:sz w:val="20"/>
                <w:szCs w:val="20"/>
              </w:rPr>
              <w:t xml:space="preserve">W Programie Zintegrowanej Informatyzacji Państwa, Projekt wymieniony był wśród projektów </w:t>
            </w:r>
            <w:proofErr w:type="spellStart"/>
            <w:r w:rsidRPr="00D174C4">
              <w:rPr>
                <w:rFonts w:ascii="Arial" w:hAnsi="Arial" w:cs="Arial"/>
                <w:sz w:val="20"/>
                <w:szCs w:val="20"/>
              </w:rPr>
              <w:t>ponadresortowych</w:t>
            </w:r>
            <w:proofErr w:type="spellEnd"/>
            <w:r w:rsidRPr="00D174C4">
              <w:rPr>
                <w:rFonts w:ascii="Arial" w:hAnsi="Arial" w:cs="Arial"/>
                <w:sz w:val="20"/>
                <w:szCs w:val="20"/>
              </w:rPr>
              <w:t xml:space="preserve"> wprost wskazanych do realizacji. W rozdziale 6.1.1</w:t>
            </w:r>
            <w:r w:rsidRPr="00D174C4">
              <w:rPr>
                <w:rFonts w:ascii="Arial" w:hAnsi="Arial" w:cs="Arial"/>
                <w:b/>
                <w:bCs/>
                <w:sz w:val="20"/>
                <w:szCs w:val="20"/>
              </w:rPr>
              <w:t xml:space="preserve"> </w:t>
            </w:r>
            <w:r w:rsidRPr="00D174C4">
              <w:rPr>
                <w:rFonts w:ascii="Arial" w:hAnsi="Arial" w:cs="Arial"/>
                <w:sz w:val="20"/>
                <w:szCs w:val="20"/>
              </w:rPr>
              <w:t xml:space="preserve">PZIP </w:t>
            </w:r>
            <w:r w:rsidRPr="00D174C4">
              <w:rPr>
                <w:rFonts w:ascii="Arial" w:hAnsi="Arial" w:cs="Arial"/>
                <w:i/>
                <w:iCs/>
                <w:sz w:val="20"/>
                <w:szCs w:val="20"/>
              </w:rPr>
              <w:t>Rekomendacje do katalogu podstawowych e-usług publicznych do wdrożenia na poziomie centralnym</w:t>
            </w:r>
            <w:r w:rsidRPr="00D174C4">
              <w:rPr>
                <w:rFonts w:ascii="Arial" w:hAnsi="Arial" w:cs="Arial"/>
                <w:b/>
                <w:bCs/>
                <w:sz w:val="20"/>
                <w:szCs w:val="20"/>
              </w:rPr>
              <w:t xml:space="preserve">, </w:t>
            </w:r>
            <w:r w:rsidRPr="00D174C4">
              <w:rPr>
                <w:rFonts w:ascii="Arial" w:hAnsi="Arial" w:cs="Arial"/>
                <w:sz w:val="20"/>
                <w:szCs w:val="20"/>
              </w:rPr>
              <w:t>w pkt. 6</w:t>
            </w:r>
            <w:r w:rsidRPr="00D174C4">
              <w:rPr>
                <w:rFonts w:ascii="Arial" w:hAnsi="Arial" w:cs="Arial"/>
                <w:b/>
                <w:bCs/>
                <w:sz w:val="20"/>
                <w:szCs w:val="20"/>
              </w:rPr>
              <w:t xml:space="preserve"> </w:t>
            </w:r>
            <w:r w:rsidRPr="00D174C4">
              <w:rPr>
                <w:rFonts w:ascii="Arial" w:hAnsi="Arial" w:cs="Arial"/>
                <w:i/>
                <w:iCs/>
                <w:sz w:val="20"/>
                <w:szCs w:val="20"/>
              </w:rPr>
              <w:t>Prowadzenie działalności gospodarczej, w tym zamówienia publiczne</w:t>
            </w:r>
            <w:r w:rsidRPr="00D174C4">
              <w:rPr>
                <w:rFonts w:ascii="Arial" w:hAnsi="Arial" w:cs="Arial"/>
                <w:b/>
                <w:bCs/>
                <w:sz w:val="20"/>
                <w:szCs w:val="20"/>
              </w:rPr>
              <w:t xml:space="preserve"> </w:t>
            </w:r>
            <w:r w:rsidRPr="00D174C4">
              <w:rPr>
                <w:rFonts w:ascii="Arial" w:hAnsi="Arial" w:cs="Arial"/>
                <w:sz w:val="20"/>
                <w:szCs w:val="20"/>
              </w:rPr>
              <w:t>PZIP, przewidywał</w:t>
            </w:r>
            <w:r w:rsidRPr="00D174C4">
              <w:rPr>
                <w:rFonts w:ascii="Arial" w:hAnsi="Arial" w:cs="Arial"/>
                <w:b/>
                <w:bCs/>
                <w:sz w:val="20"/>
                <w:szCs w:val="20"/>
              </w:rPr>
              <w:t>:</w:t>
            </w:r>
            <w:r w:rsidRPr="00D174C4">
              <w:rPr>
                <w:rFonts w:ascii="Arial" w:hAnsi="Arial" w:cs="Arial"/>
                <w:sz w:val="20"/>
                <w:szCs w:val="20"/>
              </w:rPr>
              <w:t xml:space="preserve"> </w:t>
            </w:r>
          </w:p>
          <w:p w14:paraId="1744DAC2" w14:textId="77777777" w:rsidR="00D622E4" w:rsidRPr="00D174C4" w:rsidRDefault="00D622E4" w:rsidP="003466C9">
            <w:pPr>
              <w:pStyle w:val="Akapitzlist"/>
              <w:numPr>
                <w:ilvl w:val="0"/>
                <w:numId w:val="16"/>
              </w:numPr>
              <w:spacing w:after="60"/>
              <w:ind w:left="714" w:hanging="357"/>
              <w:contextualSpacing w:val="0"/>
              <w:rPr>
                <w:rFonts w:ascii="Arial" w:hAnsi="Arial" w:cs="Arial"/>
                <w:sz w:val="20"/>
                <w:szCs w:val="20"/>
              </w:rPr>
            </w:pPr>
            <w:r w:rsidRPr="00D174C4">
              <w:rPr>
                <w:rFonts w:ascii="Arial" w:hAnsi="Arial" w:cs="Arial"/>
                <w:b/>
                <w:bCs/>
                <w:sz w:val="20"/>
                <w:szCs w:val="20"/>
              </w:rPr>
              <w:t xml:space="preserve">rozwój Pojedynczego Punktu Kontaktowego o nowe funkcjonalności </w:t>
            </w:r>
            <w:r w:rsidRPr="00D174C4">
              <w:rPr>
                <w:rFonts w:ascii="Arial" w:hAnsi="Arial" w:cs="Arial"/>
                <w:b/>
                <w:bCs/>
                <w:sz w:val="20"/>
                <w:szCs w:val="20"/>
              </w:rPr>
              <w:br/>
            </w:r>
            <w:r w:rsidRPr="00D174C4">
              <w:rPr>
                <w:rFonts w:ascii="Arial" w:hAnsi="Arial" w:cs="Arial"/>
                <w:sz w:val="20"/>
                <w:szCs w:val="20"/>
              </w:rPr>
              <w:t xml:space="preserve">(np. angielska wersja językowa, mechanizmy kreacji informacji zarządczej dotyczącej realizacji procedur administracyjnych, poszerzenie zakresu informacji dostępnych na portalu); </w:t>
            </w:r>
          </w:p>
          <w:p w14:paraId="4788F15C" w14:textId="77777777" w:rsidR="00D622E4" w:rsidRPr="00D174C4" w:rsidRDefault="00D622E4" w:rsidP="003466C9">
            <w:pPr>
              <w:pStyle w:val="Akapitzlist"/>
              <w:numPr>
                <w:ilvl w:val="0"/>
                <w:numId w:val="16"/>
              </w:numPr>
              <w:spacing w:after="60"/>
              <w:ind w:left="714" w:hanging="357"/>
              <w:contextualSpacing w:val="0"/>
              <w:rPr>
                <w:rFonts w:ascii="Arial" w:hAnsi="Arial" w:cs="Arial"/>
                <w:sz w:val="20"/>
                <w:szCs w:val="20"/>
              </w:rPr>
            </w:pPr>
            <w:r w:rsidRPr="00D174C4">
              <w:rPr>
                <w:rFonts w:ascii="Arial" w:hAnsi="Arial" w:cs="Arial"/>
                <w:b/>
                <w:bCs/>
                <w:sz w:val="20"/>
                <w:szCs w:val="20"/>
              </w:rPr>
              <w:t xml:space="preserve">udostępnianie informacji za pomocą punktu kontaktowego </w:t>
            </w:r>
            <w:r w:rsidRPr="00D174C4">
              <w:rPr>
                <w:rFonts w:ascii="Arial" w:hAnsi="Arial" w:cs="Arial"/>
                <w:sz w:val="20"/>
                <w:szCs w:val="20"/>
              </w:rPr>
              <w:t xml:space="preserve">w zakresie spraw pracowników i pracodawców, problematyki konsumenckiej oraz uznawania kwalifikacji zawodowych w odniesieniu do zawodów regulowanych; </w:t>
            </w:r>
          </w:p>
          <w:p w14:paraId="6BA028B1" w14:textId="77777777" w:rsidR="00D622E4" w:rsidRPr="00D174C4" w:rsidRDefault="00D622E4" w:rsidP="003466C9">
            <w:pPr>
              <w:pStyle w:val="Akapitzlist"/>
              <w:numPr>
                <w:ilvl w:val="0"/>
                <w:numId w:val="16"/>
              </w:numPr>
              <w:spacing w:after="60"/>
              <w:ind w:left="714" w:hanging="357"/>
              <w:contextualSpacing w:val="0"/>
              <w:rPr>
                <w:rFonts w:ascii="Arial" w:hAnsi="Arial" w:cs="Arial"/>
                <w:sz w:val="20"/>
                <w:szCs w:val="20"/>
              </w:rPr>
            </w:pPr>
            <w:r w:rsidRPr="00D174C4">
              <w:rPr>
                <w:rFonts w:ascii="Arial" w:hAnsi="Arial" w:cs="Arial"/>
                <w:b/>
                <w:bCs/>
                <w:sz w:val="20"/>
                <w:szCs w:val="20"/>
              </w:rPr>
              <w:t xml:space="preserve">pełną obsługę spraw związanych z działalnością gospodarczą </w:t>
            </w:r>
            <w:r w:rsidRPr="00D174C4">
              <w:rPr>
                <w:rFonts w:ascii="Arial" w:hAnsi="Arial" w:cs="Arial"/>
                <w:sz w:val="20"/>
                <w:szCs w:val="20"/>
              </w:rPr>
              <w:t>dla osób fizycznych i osób prawnych w modelu „jednego okienka/one stop shop” za pomocą punktu kontaktowego w zakresie dostępu i udzielania niezbędnych informacji, realizacji procedur administracyjnych/usług."</w:t>
            </w:r>
          </w:p>
          <w:p w14:paraId="7A45F912" w14:textId="77777777" w:rsidR="00D622E4" w:rsidRPr="00D174C4" w:rsidRDefault="00D622E4" w:rsidP="00D622E4">
            <w:pPr>
              <w:spacing w:after="160" w:line="259" w:lineRule="auto"/>
              <w:rPr>
                <w:rFonts w:ascii="Arial" w:hAnsi="Arial" w:cs="Arial"/>
                <w:sz w:val="20"/>
                <w:szCs w:val="20"/>
              </w:rPr>
            </w:pPr>
            <w:r w:rsidRPr="00D174C4">
              <w:rPr>
                <w:rFonts w:ascii="Arial" w:hAnsi="Arial" w:cs="Arial"/>
                <w:sz w:val="20"/>
                <w:szCs w:val="20"/>
              </w:rPr>
              <w:t>Dodatkowo kluczowymi dla realizacji projektu były następujące dokumenty UE:</w:t>
            </w:r>
          </w:p>
          <w:p w14:paraId="69712198" w14:textId="77777777" w:rsidR="00D622E4" w:rsidRPr="00D174C4" w:rsidRDefault="00D622E4" w:rsidP="00D622E4">
            <w:pPr>
              <w:numPr>
                <w:ilvl w:val="0"/>
                <w:numId w:val="17"/>
              </w:numPr>
              <w:spacing w:after="60" w:line="259" w:lineRule="auto"/>
              <w:jc w:val="both"/>
              <w:rPr>
                <w:rFonts w:ascii="Arial" w:hAnsi="Arial" w:cs="Arial"/>
                <w:sz w:val="20"/>
                <w:szCs w:val="20"/>
              </w:rPr>
            </w:pPr>
            <w:r w:rsidRPr="00D174C4">
              <w:rPr>
                <w:rFonts w:ascii="Arial" w:hAnsi="Arial" w:cs="Arial"/>
                <w:sz w:val="20"/>
                <w:szCs w:val="20"/>
              </w:rPr>
              <w:t>Zalecenia Rady w sprawie krajowego programu reform Polski z 2013 r. oraz zawierające opinię Rady na temat przedstawionego przez Polskę programu konwergencji na lata 2012–2016,</w:t>
            </w:r>
          </w:p>
          <w:p w14:paraId="3422C060" w14:textId="77777777" w:rsidR="00D622E4" w:rsidRPr="00D174C4" w:rsidRDefault="00D622E4" w:rsidP="00D622E4">
            <w:pPr>
              <w:numPr>
                <w:ilvl w:val="0"/>
                <w:numId w:val="17"/>
              </w:numPr>
              <w:spacing w:after="60" w:line="259" w:lineRule="auto"/>
              <w:jc w:val="both"/>
              <w:rPr>
                <w:rFonts w:ascii="Arial" w:hAnsi="Arial" w:cs="Arial"/>
                <w:sz w:val="20"/>
                <w:szCs w:val="20"/>
              </w:rPr>
            </w:pPr>
            <w:r w:rsidRPr="00D174C4">
              <w:rPr>
                <w:rFonts w:ascii="Arial" w:hAnsi="Arial" w:cs="Arial"/>
                <w:bCs/>
                <w:sz w:val="20"/>
                <w:szCs w:val="20"/>
              </w:rPr>
              <w:t>Europa 2020 Strategia na rzecz inteligentnego i zrównoważonego rozwoju sprzyjającego włączeniu społecznemu, COM (2010) 2020.</w:t>
            </w:r>
          </w:p>
          <w:p w14:paraId="343AFBE4" w14:textId="77777777" w:rsidR="00D622E4" w:rsidRPr="00D174C4" w:rsidRDefault="00D622E4" w:rsidP="00D622E4">
            <w:pPr>
              <w:numPr>
                <w:ilvl w:val="0"/>
                <w:numId w:val="17"/>
              </w:numPr>
              <w:spacing w:after="60" w:line="259" w:lineRule="auto"/>
              <w:jc w:val="both"/>
              <w:rPr>
                <w:rFonts w:ascii="Arial" w:hAnsi="Arial" w:cs="Arial"/>
                <w:sz w:val="20"/>
                <w:szCs w:val="20"/>
              </w:rPr>
            </w:pPr>
            <w:r w:rsidRPr="00D174C4">
              <w:rPr>
                <w:rFonts w:ascii="Arial" w:hAnsi="Arial" w:cs="Arial"/>
                <w:sz w:val="20"/>
                <w:szCs w:val="20"/>
              </w:rPr>
              <w:t>Europejska Agenda Cyfrowa.</w:t>
            </w:r>
          </w:p>
          <w:p w14:paraId="55DE2B93" w14:textId="77777777" w:rsidR="00D622E4" w:rsidRPr="00D174C4" w:rsidRDefault="00D622E4" w:rsidP="00D622E4">
            <w:pPr>
              <w:spacing w:after="160" w:line="259" w:lineRule="auto"/>
              <w:rPr>
                <w:rFonts w:ascii="Arial" w:hAnsi="Arial" w:cs="Arial"/>
                <w:sz w:val="20"/>
                <w:szCs w:val="20"/>
              </w:rPr>
            </w:pPr>
            <w:r w:rsidRPr="00D174C4">
              <w:rPr>
                <w:rFonts w:ascii="Arial" w:hAnsi="Arial" w:cs="Arial"/>
                <w:sz w:val="20"/>
                <w:szCs w:val="20"/>
              </w:rPr>
              <w:t>W „Zaleceniach” Rada stwierdzała, że „pomimo wysiłków podejmowanych w ostatnim czasie Polska wciąż pozostaje znacząco w tyle za innymi państwami członkowskimi w zakresie wykorzystania potencjału rozwoju TIK”. Rada wskazała m.in. na:</w:t>
            </w:r>
          </w:p>
          <w:p w14:paraId="473A86C3" w14:textId="77777777" w:rsidR="00D622E4" w:rsidRPr="00D174C4" w:rsidRDefault="00D622E4" w:rsidP="00D622E4">
            <w:pPr>
              <w:pStyle w:val="Akapitzlist"/>
              <w:numPr>
                <w:ilvl w:val="0"/>
                <w:numId w:val="18"/>
              </w:numPr>
              <w:spacing w:after="60" w:line="259" w:lineRule="auto"/>
              <w:contextualSpacing w:val="0"/>
              <w:jc w:val="both"/>
              <w:rPr>
                <w:rFonts w:ascii="Arial" w:hAnsi="Arial" w:cs="Arial"/>
                <w:sz w:val="20"/>
                <w:szCs w:val="20"/>
              </w:rPr>
            </w:pPr>
            <w:r w:rsidRPr="00D174C4">
              <w:rPr>
                <w:rFonts w:ascii="Arial" w:hAnsi="Arial" w:cs="Arial"/>
                <w:sz w:val="20"/>
                <w:szCs w:val="20"/>
              </w:rPr>
              <w:t>względnie niską sprawność administracji publicznej,</w:t>
            </w:r>
          </w:p>
          <w:p w14:paraId="2B50B0F2" w14:textId="77777777" w:rsidR="00D622E4" w:rsidRPr="00D174C4" w:rsidRDefault="00D622E4" w:rsidP="00D622E4">
            <w:pPr>
              <w:pStyle w:val="Akapitzlist"/>
              <w:numPr>
                <w:ilvl w:val="0"/>
                <w:numId w:val="18"/>
              </w:numPr>
              <w:spacing w:after="60" w:line="259" w:lineRule="auto"/>
              <w:contextualSpacing w:val="0"/>
              <w:jc w:val="both"/>
              <w:rPr>
                <w:rFonts w:ascii="Arial" w:hAnsi="Arial" w:cs="Arial"/>
                <w:sz w:val="20"/>
                <w:szCs w:val="20"/>
              </w:rPr>
            </w:pPr>
            <w:r w:rsidRPr="00D174C4">
              <w:rPr>
                <w:rFonts w:ascii="Arial" w:hAnsi="Arial" w:cs="Arial"/>
                <w:sz w:val="20"/>
                <w:szCs w:val="20"/>
              </w:rPr>
              <w:t>względnie niski poziom wykorzystania e-administracji,</w:t>
            </w:r>
          </w:p>
          <w:p w14:paraId="51A1000A" w14:textId="77777777" w:rsidR="00D622E4" w:rsidRPr="00D174C4" w:rsidRDefault="00D622E4" w:rsidP="00D622E4">
            <w:pPr>
              <w:spacing w:after="160" w:line="259" w:lineRule="auto"/>
              <w:rPr>
                <w:rFonts w:ascii="Arial" w:hAnsi="Arial" w:cs="Arial"/>
                <w:sz w:val="20"/>
                <w:szCs w:val="20"/>
              </w:rPr>
            </w:pPr>
            <w:r w:rsidRPr="00D174C4">
              <w:rPr>
                <w:rFonts w:ascii="Arial" w:hAnsi="Arial" w:cs="Arial"/>
                <w:sz w:val="20"/>
                <w:szCs w:val="20"/>
              </w:rPr>
              <w:t xml:space="preserve">Realizacja Projektu przyczynił się do poprawy sytuacji w ww. obszarach. </w:t>
            </w:r>
          </w:p>
          <w:p w14:paraId="288B6E74" w14:textId="77777777" w:rsidR="00D622E4" w:rsidRPr="00D174C4" w:rsidRDefault="00D622E4" w:rsidP="00D622E4">
            <w:pPr>
              <w:spacing w:after="160" w:line="259" w:lineRule="auto"/>
              <w:rPr>
                <w:rFonts w:ascii="Arial" w:hAnsi="Arial" w:cs="Arial"/>
                <w:sz w:val="20"/>
                <w:szCs w:val="20"/>
              </w:rPr>
            </w:pPr>
            <w:r w:rsidRPr="00D174C4">
              <w:rPr>
                <w:rFonts w:ascii="Arial" w:hAnsi="Arial" w:cs="Arial"/>
                <w:sz w:val="20"/>
                <w:szCs w:val="20"/>
              </w:rPr>
              <w:t>W obszarach strategicznych Europejskiej Agendy Cyfrowej wskazano korzyści z technologii teleinformatycznych dla obywateli UE, w tym administrację elektroniczną. Realizacja Projektu, poprzez działania mające na celu elektronizację procedur administracyjnych związanych z rozpoczynaniem i prowadzeniem działalności gospodarczej, wpisywała się w ten obszar.</w:t>
            </w:r>
          </w:p>
          <w:p w14:paraId="0819246C" w14:textId="77777777" w:rsidR="00D622E4" w:rsidRPr="00D174C4" w:rsidRDefault="00D622E4" w:rsidP="00D622E4">
            <w:pPr>
              <w:spacing w:after="160" w:line="259" w:lineRule="auto"/>
              <w:rPr>
                <w:rFonts w:ascii="Arial" w:hAnsi="Arial" w:cs="Arial"/>
                <w:sz w:val="20"/>
                <w:szCs w:val="20"/>
              </w:rPr>
            </w:pPr>
            <w:r w:rsidRPr="00D174C4">
              <w:rPr>
                <w:rFonts w:ascii="Arial" w:hAnsi="Arial" w:cs="Arial"/>
                <w:sz w:val="20"/>
                <w:szCs w:val="20"/>
              </w:rPr>
              <w:lastRenderedPageBreak/>
              <w:t>Ponadto działania zaplanowane w Projekcie wpisywały się również w realizację celu 5 Strategii Sprawne Państwo, który zakładał efektywne świadczenie usług publicznych, w tym standaryzację i zarządzanie usługami publicznymi, ze szczególnym uwzględnieniem technologii cyfrowych (kierunek interwencji celu 5.5).</w:t>
            </w:r>
          </w:p>
          <w:p w14:paraId="4796F343" w14:textId="77777777" w:rsidR="00821E3E" w:rsidRPr="00D174C4" w:rsidRDefault="00821E3E" w:rsidP="00821E3E">
            <w:pPr>
              <w:spacing w:before="240" w:after="120" w:line="259" w:lineRule="auto"/>
              <w:rPr>
                <w:rFonts w:ascii="Arial" w:hAnsi="Arial" w:cs="Arial"/>
                <w:b/>
                <w:sz w:val="20"/>
                <w:szCs w:val="20"/>
              </w:rPr>
            </w:pPr>
            <w:r w:rsidRPr="00D174C4">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821E3E" w:rsidRPr="00D174C4" w14:paraId="41E9EBC3" w14:textId="77777777" w:rsidTr="003466C9">
              <w:trPr>
                <w:tblHeader/>
              </w:trPr>
              <w:tc>
                <w:tcPr>
                  <w:tcW w:w="2545" w:type="dxa"/>
                  <w:shd w:val="clear" w:color="auto" w:fill="D0CECE" w:themeFill="background2" w:themeFillShade="E6"/>
                  <w:vAlign w:val="center"/>
                </w:tcPr>
                <w:p w14:paraId="04FF3BBE" w14:textId="77777777" w:rsidR="00821E3E" w:rsidRPr="00D174C4" w:rsidRDefault="00821E3E" w:rsidP="001169DF">
                  <w:pPr>
                    <w:spacing w:after="160" w:line="259" w:lineRule="auto"/>
                    <w:rPr>
                      <w:rFonts w:ascii="Arial" w:hAnsi="Arial" w:cs="Arial"/>
                      <w:b/>
                      <w:sz w:val="20"/>
                      <w:szCs w:val="20"/>
                    </w:rPr>
                  </w:pPr>
                  <w:r w:rsidRPr="00D174C4">
                    <w:rPr>
                      <w:rFonts w:ascii="Arial" w:hAnsi="Arial" w:cs="Arial"/>
                      <w:b/>
                      <w:sz w:val="20"/>
                      <w:szCs w:val="20"/>
                    </w:rPr>
                    <w:t>Nazwa</w:t>
                  </w:r>
                </w:p>
              </w:tc>
              <w:tc>
                <w:tcPr>
                  <w:tcW w:w="1278" w:type="dxa"/>
                  <w:shd w:val="clear" w:color="auto" w:fill="D0CECE" w:themeFill="background2" w:themeFillShade="E6"/>
                  <w:vAlign w:val="center"/>
                </w:tcPr>
                <w:p w14:paraId="4EA398CD" w14:textId="77777777" w:rsidR="00821E3E" w:rsidRPr="00D174C4" w:rsidRDefault="00821E3E" w:rsidP="001169DF">
                  <w:pPr>
                    <w:spacing w:after="160" w:line="259" w:lineRule="auto"/>
                    <w:rPr>
                      <w:rFonts w:ascii="Arial" w:hAnsi="Arial" w:cs="Arial"/>
                      <w:b/>
                      <w:sz w:val="20"/>
                      <w:szCs w:val="20"/>
                    </w:rPr>
                  </w:pPr>
                  <w:r w:rsidRPr="00D174C4">
                    <w:rPr>
                      <w:rFonts w:ascii="Arial" w:hAnsi="Arial" w:cs="Arial"/>
                      <w:b/>
                      <w:sz w:val="20"/>
                      <w:szCs w:val="20"/>
                    </w:rPr>
                    <w:t>Jedn. miary</w:t>
                  </w:r>
                </w:p>
              </w:tc>
              <w:tc>
                <w:tcPr>
                  <w:tcW w:w="1842" w:type="dxa"/>
                  <w:shd w:val="clear" w:color="auto" w:fill="D0CECE" w:themeFill="background2" w:themeFillShade="E6"/>
                  <w:vAlign w:val="center"/>
                </w:tcPr>
                <w:p w14:paraId="7529D3D3" w14:textId="77777777" w:rsidR="00821E3E" w:rsidRPr="00D174C4" w:rsidRDefault="00821E3E" w:rsidP="001169DF">
                  <w:pPr>
                    <w:spacing w:after="160" w:line="259" w:lineRule="auto"/>
                    <w:rPr>
                      <w:rFonts w:ascii="Arial" w:hAnsi="Arial" w:cs="Arial"/>
                      <w:b/>
                      <w:sz w:val="20"/>
                      <w:szCs w:val="20"/>
                    </w:rPr>
                  </w:pPr>
                  <w:r w:rsidRPr="00D174C4">
                    <w:rPr>
                      <w:rFonts w:ascii="Arial" w:hAnsi="Arial" w:cs="Arial"/>
                      <w:b/>
                      <w:sz w:val="20"/>
                      <w:szCs w:val="20"/>
                    </w:rPr>
                    <w:t xml:space="preserve">Wartość </w:t>
                  </w:r>
                </w:p>
                <w:p w14:paraId="60B0404F" w14:textId="77777777" w:rsidR="00821E3E" w:rsidRPr="00D174C4" w:rsidRDefault="00821E3E" w:rsidP="001169DF">
                  <w:pPr>
                    <w:spacing w:after="160" w:line="259" w:lineRule="auto"/>
                    <w:rPr>
                      <w:rFonts w:ascii="Arial" w:hAnsi="Arial" w:cs="Arial"/>
                      <w:b/>
                      <w:sz w:val="20"/>
                      <w:szCs w:val="20"/>
                    </w:rPr>
                  </w:pPr>
                  <w:r w:rsidRPr="00D174C4">
                    <w:rPr>
                      <w:rFonts w:ascii="Arial" w:hAnsi="Arial" w:cs="Arial"/>
                      <w:b/>
                      <w:sz w:val="20"/>
                      <w:szCs w:val="20"/>
                    </w:rPr>
                    <w:t>docelowa</w:t>
                  </w:r>
                </w:p>
              </w:tc>
              <w:tc>
                <w:tcPr>
                  <w:tcW w:w="1701" w:type="dxa"/>
                  <w:shd w:val="clear" w:color="auto" w:fill="D0CECE" w:themeFill="background2" w:themeFillShade="E6"/>
                  <w:vAlign w:val="center"/>
                </w:tcPr>
                <w:p w14:paraId="649FFDE0" w14:textId="77777777" w:rsidR="00821E3E" w:rsidRPr="00D174C4" w:rsidRDefault="00821E3E" w:rsidP="001169DF">
                  <w:pPr>
                    <w:spacing w:after="160" w:line="259" w:lineRule="auto"/>
                    <w:rPr>
                      <w:rFonts w:ascii="Arial" w:hAnsi="Arial" w:cs="Arial"/>
                      <w:b/>
                      <w:sz w:val="20"/>
                      <w:szCs w:val="20"/>
                    </w:rPr>
                  </w:pPr>
                  <w:r w:rsidRPr="00D174C4">
                    <w:rPr>
                      <w:rFonts w:ascii="Arial" w:hAnsi="Arial" w:cs="Arial"/>
                      <w:b/>
                      <w:sz w:val="20"/>
                      <w:szCs w:val="20"/>
                    </w:rPr>
                    <w:t>Planowany termin osiągnięcia</w:t>
                  </w:r>
                </w:p>
              </w:tc>
              <w:tc>
                <w:tcPr>
                  <w:tcW w:w="2268" w:type="dxa"/>
                  <w:shd w:val="clear" w:color="auto" w:fill="D0CECE" w:themeFill="background2" w:themeFillShade="E6"/>
                  <w:vAlign w:val="center"/>
                </w:tcPr>
                <w:p w14:paraId="68DB58C8" w14:textId="77777777" w:rsidR="00821E3E" w:rsidRPr="00D174C4" w:rsidRDefault="00821E3E" w:rsidP="001169DF">
                  <w:pPr>
                    <w:spacing w:after="160" w:line="259" w:lineRule="auto"/>
                    <w:rPr>
                      <w:rFonts w:ascii="Arial" w:hAnsi="Arial" w:cs="Arial"/>
                      <w:b/>
                      <w:sz w:val="20"/>
                      <w:szCs w:val="20"/>
                    </w:rPr>
                  </w:pPr>
                  <w:r w:rsidRPr="00D174C4">
                    <w:rPr>
                      <w:rFonts w:ascii="Arial" w:hAnsi="Arial" w:cs="Arial"/>
                      <w:b/>
                      <w:sz w:val="20"/>
                      <w:szCs w:val="20"/>
                    </w:rPr>
                    <w:t>Wartość osiągnięta od początku realizacji projektu (narastająco)</w:t>
                  </w:r>
                </w:p>
              </w:tc>
            </w:tr>
            <w:tr w:rsidR="00821E3E" w:rsidRPr="00D174C4" w14:paraId="7399BB99" w14:textId="77777777" w:rsidTr="003466C9">
              <w:tc>
                <w:tcPr>
                  <w:tcW w:w="2545" w:type="dxa"/>
                </w:tcPr>
                <w:p w14:paraId="46068263" w14:textId="77777777" w:rsidR="00821E3E" w:rsidRPr="00D174C4" w:rsidRDefault="00821E3E" w:rsidP="001169DF">
                  <w:pPr>
                    <w:spacing w:after="160" w:line="259" w:lineRule="auto"/>
                    <w:jc w:val="both"/>
                    <w:rPr>
                      <w:rFonts w:ascii="Arial" w:hAnsi="Arial" w:cs="Arial"/>
                      <w:color w:val="0070C0"/>
                      <w:sz w:val="20"/>
                      <w:szCs w:val="20"/>
                      <w:lang w:eastAsia="pl-PL"/>
                    </w:rPr>
                  </w:pPr>
                  <w:r w:rsidRPr="00D174C4">
                    <w:rPr>
                      <w:rFonts w:ascii="Arial" w:hAnsi="Arial" w:cs="Arial"/>
                      <w:i/>
                      <w:sz w:val="20"/>
                      <w:szCs w:val="20"/>
                    </w:rPr>
                    <w:t>Liczba pracowników podmiotów wykonujących zadania publiczne nie będących pracownikami IT, objętych wsparciem szkoleniowym (kobiety)</w:t>
                  </w:r>
                </w:p>
              </w:tc>
              <w:tc>
                <w:tcPr>
                  <w:tcW w:w="1278" w:type="dxa"/>
                </w:tcPr>
                <w:p w14:paraId="02C4F50C" w14:textId="77777777" w:rsidR="00821E3E" w:rsidRPr="00D174C4" w:rsidRDefault="00821E3E" w:rsidP="001169DF">
                  <w:pPr>
                    <w:spacing w:after="160" w:line="259" w:lineRule="auto"/>
                    <w:jc w:val="center"/>
                    <w:rPr>
                      <w:rFonts w:ascii="Arial" w:hAnsi="Arial" w:cs="Arial"/>
                      <w:color w:val="0070C0"/>
                      <w:sz w:val="20"/>
                      <w:szCs w:val="20"/>
                    </w:rPr>
                  </w:pPr>
                  <w:r w:rsidRPr="00D174C4">
                    <w:rPr>
                      <w:rFonts w:ascii="Arial" w:hAnsi="Arial" w:cs="Arial"/>
                      <w:sz w:val="20"/>
                      <w:szCs w:val="20"/>
                    </w:rPr>
                    <w:t>osoby</w:t>
                  </w:r>
                </w:p>
              </w:tc>
              <w:tc>
                <w:tcPr>
                  <w:tcW w:w="1842" w:type="dxa"/>
                </w:tcPr>
                <w:p w14:paraId="58F9821C" w14:textId="77777777" w:rsidR="00821E3E" w:rsidRPr="00D174C4" w:rsidRDefault="00821E3E" w:rsidP="001169DF">
                  <w:pPr>
                    <w:spacing w:after="160" w:line="259" w:lineRule="auto"/>
                    <w:jc w:val="center"/>
                    <w:rPr>
                      <w:rFonts w:ascii="Arial" w:hAnsi="Arial" w:cs="Arial"/>
                      <w:color w:val="0070C0"/>
                      <w:sz w:val="20"/>
                      <w:szCs w:val="20"/>
                    </w:rPr>
                  </w:pPr>
                  <w:r w:rsidRPr="00D174C4">
                    <w:rPr>
                      <w:rFonts w:ascii="Arial" w:hAnsi="Arial" w:cs="Arial"/>
                      <w:sz w:val="20"/>
                      <w:szCs w:val="20"/>
                    </w:rPr>
                    <w:t>50</w:t>
                  </w:r>
                </w:p>
              </w:tc>
              <w:tc>
                <w:tcPr>
                  <w:tcW w:w="1701" w:type="dxa"/>
                </w:tcPr>
                <w:p w14:paraId="77014137" w14:textId="77777777" w:rsidR="00821E3E" w:rsidRPr="00D174C4" w:rsidRDefault="00821E3E" w:rsidP="001169DF">
                  <w:pPr>
                    <w:spacing w:after="160" w:line="259" w:lineRule="auto"/>
                    <w:jc w:val="center"/>
                    <w:rPr>
                      <w:rFonts w:ascii="Arial" w:hAnsi="Arial" w:cs="Arial"/>
                      <w:sz w:val="20"/>
                      <w:szCs w:val="20"/>
                      <w:lang w:eastAsia="pl-PL"/>
                    </w:rPr>
                  </w:pPr>
                  <w:r w:rsidRPr="00D174C4">
                    <w:rPr>
                      <w:rFonts w:ascii="Arial" w:hAnsi="Arial" w:cs="Arial"/>
                      <w:sz w:val="20"/>
                      <w:szCs w:val="20"/>
                      <w:lang w:eastAsia="pl-PL"/>
                    </w:rPr>
                    <w:t>11-2017</w:t>
                  </w:r>
                </w:p>
              </w:tc>
              <w:tc>
                <w:tcPr>
                  <w:tcW w:w="2268" w:type="dxa"/>
                </w:tcPr>
                <w:p w14:paraId="062FD20C" w14:textId="77777777" w:rsidR="00821E3E" w:rsidRPr="00D174C4" w:rsidRDefault="00821E3E" w:rsidP="001169DF">
                  <w:pPr>
                    <w:spacing w:after="160" w:line="259" w:lineRule="auto"/>
                    <w:jc w:val="center"/>
                    <w:rPr>
                      <w:rFonts w:ascii="Arial" w:hAnsi="Arial" w:cs="Arial"/>
                      <w:b/>
                      <w:color w:val="0070C0"/>
                      <w:sz w:val="20"/>
                      <w:szCs w:val="20"/>
                    </w:rPr>
                  </w:pPr>
                  <w:r w:rsidRPr="00D174C4">
                    <w:rPr>
                      <w:rFonts w:ascii="Arial" w:hAnsi="Arial" w:cs="Arial"/>
                      <w:sz w:val="20"/>
                      <w:szCs w:val="20"/>
                    </w:rPr>
                    <w:t>56</w:t>
                  </w:r>
                </w:p>
              </w:tc>
            </w:tr>
            <w:tr w:rsidR="00821E3E" w:rsidRPr="00D174C4" w14:paraId="77E950FF" w14:textId="77777777" w:rsidTr="003466C9">
              <w:tc>
                <w:tcPr>
                  <w:tcW w:w="2545" w:type="dxa"/>
                </w:tcPr>
                <w:p w14:paraId="6BBEC0FC" w14:textId="77777777" w:rsidR="00821E3E" w:rsidRPr="00D174C4" w:rsidRDefault="00821E3E" w:rsidP="001169DF">
                  <w:pPr>
                    <w:spacing w:after="160" w:line="259" w:lineRule="auto"/>
                    <w:jc w:val="both"/>
                    <w:rPr>
                      <w:rFonts w:ascii="Arial" w:hAnsi="Arial" w:cs="Arial"/>
                      <w:color w:val="0070C0"/>
                      <w:sz w:val="20"/>
                      <w:szCs w:val="20"/>
                      <w:lang w:eastAsia="pl-PL"/>
                    </w:rPr>
                  </w:pPr>
                  <w:r w:rsidRPr="00D174C4">
                    <w:rPr>
                      <w:rFonts w:ascii="Arial" w:hAnsi="Arial" w:cs="Arial"/>
                      <w:i/>
                      <w:sz w:val="20"/>
                      <w:szCs w:val="20"/>
                    </w:rPr>
                    <w:t>Liczba pracowników podmiotów wykonujących zadania publiczne nie będących pracownikami IT, objętych wsparciem szkoleniowym (mężczyźni)</w:t>
                  </w:r>
                </w:p>
              </w:tc>
              <w:tc>
                <w:tcPr>
                  <w:tcW w:w="1278" w:type="dxa"/>
                </w:tcPr>
                <w:p w14:paraId="0FFE6CAD" w14:textId="77777777" w:rsidR="00821E3E" w:rsidRPr="00D174C4" w:rsidRDefault="00821E3E" w:rsidP="001169DF">
                  <w:pPr>
                    <w:spacing w:after="160" w:line="259" w:lineRule="auto"/>
                    <w:jc w:val="center"/>
                    <w:rPr>
                      <w:rFonts w:ascii="Arial" w:hAnsi="Arial" w:cs="Arial"/>
                      <w:color w:val="0070C0"/>
                      <w:sz w:val="20"/>
                      <w:szCs w:val="20"/>
                    </w:rPr>
                  </w:pPr>
                  <w:r w:rsidRPr="00D174C4">
                    <w:rPr>
                      <w:rFonts w:ascii="Arial" w:hAnsi="Arial" w:cs="Arial"/>
                      <w:sz w:val="20"/>
                      <w:szCs w:val="20"/>
                    </w:rPr>
                    <w:t>osoby</w:t>
                  </w:r>
                </w:p>
              </w:tc>
              <w:tc>
                <w:tcPr>
                  <w:tcW w:w="1842" w:type="dxa"/>
                </w:tcPr>
                <w:p w14:paraId="2E9BD655" w14:textId="77777777" w:rsidR="00821E3E" w:rsidRPr="00D174C4" w:rsidRDefault="00821E3E" w:rsidP="001169DF">
                  <w:pPr>
                    <w:spacing w:after="160" w:line="259" w:lineRule="auto"/>
                    <w:jc w:val="center"/>
                    <w:rPr>
                      <w:rFonts w:ascii="Arial" w:hAnsi="Arial" w:cs="Arial"/>
                      <w:color w:val="0070C0"/>
                      <w:sz w:val="20"/>
                      <w:szCs w:val="20"/>
                    </w:rPr>
                  </w:pPr>
                  <w:r w:rsidRPr="00D174C4">
                    <w:rPr>
                      <w:rFonts w:ascii="Arial" w:hAnsi="Arial" w:cs="Arial"/>
                      <w:sz w:val="20"/>
                      <w:szCs w:val="20"/>
                    </w:rPr>
                    <w:t>50</w:t>
                  </w:r>
                </w:p>
              </w:tc>
              <w:tc>
                <w:tcPr>
                  <w:tcW w:w="1701" w:type="dxa"/>
                </w:tcPr>
                <w:p w14:paraId="2B7A382C" w14:textId="77777777" w:rsidR="00821E3E" w:rsidRPr="00D174C4" w:rsidRDefault="00821E3E" w:rsidP="001169DF">
                  <w:pPr>
                    <w:spacing w:after="160" w:line="259" w:lineRule="auto"/>
                    <w:jc w:val="center"/>
                    <w:rPr>
                      <w:rFonts w:ascii="Arial" w:hAnsi="Arial" w:cs="Arial"/>
                      <w:sz w:val="20"/>
                      <w:szCs w:val="20"/>
                      <w:lang w:eastAsia="pl-PL"/>
                    </w:rPr>
                  </w:pPr>
                  <w:r w:rsidRPr="00D174C4">
                    <w:rPr>
                      <w:rFonts w:ascii="Arial" w:hAnsi="Arial" w:cs="Arial"/>
                      <w:sz w:val="20"/>
                      <w:szCs w:val="20"/>
                      <w:lang w:eastAsia="pl-PL"/>
                    </w:rPr>
                    <w:t>11-2017</w:t>
                  </w:r>
                </w:p>
              </w:tc>
              <w:tc>
                <w:tcPr>
                  <w:tcW w:w="2268" w:type="dxa"/>
                </w:tcPr>
                <w:p w14:paraId="0AC9B9CB" w14:textId="77777777" w:rsidR="00821E3E" w:rsidRPr="00D174C4" w:rsidRDefault="00821E3E" w:rsidP="001169DF">
                  <w:pPr>
                    <w:spacing w:after="160" w:line="259" w:lineRule="auto"/>
                    <w:jc w:val="center"/>
                    <w:rPr>
                      <w:rFonts w:ascii="Arial" w:hAnsi="Arial" w:cs="Arial"/>
                      <w:color w:val="0070C0"/>
                      <w:sz w:val="20"/>
                      <w:szCs w:val="20"/>
                    </w:rPr>
                  </w:pPr>
                  <w:r w:rsidRPr="00D174C4">
                    <w:rPr>
                      <w:rFonts w:ascii="Arial" w:hAnsi="Arial" w:cs="Arial"/>
                      <w:sz w:val="20"/>
                      <w:szCs w:val="20"/>
                    </w:rPr>
                    <w:t>50</w:t>
                  </w:r>
                </w:p>
              </w:tc>
            </w:tr>
            <w:tr w:rsidR="00821E3E" w:rsidRPr="00D174C4" w14:paraId="7DCC2E0A" w14:textId="77777777" w:rsidTr="003466C9">
              <w:tc>
                <w:tcPr>
                  <w:tcW w:w="2545" w:type="dxa"/>
                </w:tcPr>
                <w:p w14:paraId="4CD545F0" w14:textId="77777777" w:rsidR="00821E3E" w:rsidRPr="00D174C4" w:rsidRDefault="00821E3E" w:rsidP="001169DF">
                  <w:pPr>
                    <w:spacing w:after="160" w:line="259" w:lineRule="auto"/>
                    <w:jc w:val="both"/>
                    <w:rPr>
                      <w:rFonts w:ascii="Arial" w:hAnsi="Arial" w:cs="Arial"/>
                      <w:color w:val="0070C0"/>
                      <w:sz w:val="20"/>
                      <w:szCs w:val="20"/>
                      <w:lang w:eastAsia="pl-PL"/>
                    </w:rPr>
                  </w:pPr>
                  <w:r w:rsidRPr="00D174C4">
                    <w:rPr>
                      <w:rFonts w:ascii="Arial" w:hAnsi="Arial" w:cs="Arial"/>
                      <w:i/>
                      <w:sz w:val="20"/>
                      <w:szCs w:val="20"/>
                    </w:rPr>
                    <w:t>Liczba pracowników podmiotów wykonujących zadania publiczne nie będących pracownikami IT, objętych wsparciem szkoleniowym</w:t>
                  </w:r>
                </w:p>
              </w:tc>
              <w:tc>
                <w:tcPr>
                  <w:tcW w:w="1278" w:type="dxa"/>
                </w:tcPr>
                <w:p w14:paraId="2CE8F968" w14:textId="77777777" w:rsidR="00821E3E" w:rsidRPr="00D174C4" w:rsidRDefault="00821E3E" w:rsidP="001169DF">
                  <w:pPr>
                    <w:spacing w:after="160" w:line="259" w:lineRule="auto"/>
                    <w:jc w:val="center"/>
                    <w:rPr>
                      <w:rFonts w:ascii="Arial" w:hAnsi="Arial" w:cs="Arial"/>
                      <w:color w:val="0070C0"/>
                      <w:sz w:val="20"/>
                      <w:szCs w:val="20"/>
                    </w:rPr>
                  </w:pPr>
                  <w:r w:rsidRPr="00D174C4">
                    <w:rPr>
                      <w:rFonts w:ascii="Arial" w:hAnsi="Arial" w:cs="Arial"/>
                      <w:sz w:val="20"/>
                      <w:szCs w:val="20"/>
                    </w:rPr>
                    <w:t>osoby</w:t>
                  </w:r>
                </w:p>
              </w:tc>
              <w:tc>
                <w:tcPr>
                  <w:tcW w:w="1842" w:type="dxa"/>
                </w:tcPr>
                <w:p w14:paraId="00B4CFDF" w14:textId="77777777" w:rsidR="00821E3E" w:rsidRPr="00D174C4" w:rsidRDefault="00821E3E" w:rsidP="001169DF">
                  <w:pPr>
                    <w:spacing w:after="160" w:line="259" w:lineRule="auto"/>
                    <w:jc w:val="center"/>
                    <w:rPr>
                      <w:rFonts w:ascii="Arial" w:hAnsi="Arial" w:cs="Arial"/>
                      <w:color w:val="0070C0"/>
                      <w:sz w:val="20"/>
                      <w:szCs w:val="20"/>
                    </w:rPr>
                  </w:pPr>
                  <w:r w:rsidRPr="00D174C4">
                    <w:rPr>
                      <w:rFonts w:ascii="Arial" w:hAnsi="Arial" w:cs="Arial"/>
                      <w:sz w:val="20"/>
                      <w:szCs w:val="20"/>
                    </w:rPr>
                    <w:t>100</w:t>
                  </w:r>
                </w:p>
              </w:tc>
              <w:tc>
                <w:tcPr>
                  <w:tcW w:w="1701" w:type="dxa"/>
                </w:tcPr>
                <w:p w14:paraId="33973D42" w14:textId="77777777" w:rsidR="00821E3E" w:rsidRPr="00D174C4" w:rsidRDefault="00821E3E" w:rsidP="001169DF">
                  <w:pPr>
                    <w:spacing w:after="160" w:line="259" w:lineRule="auto"/>
                    <w:jc w:val="center"/>
                    <w:rPr>
                      <w:rFonts w:ascii="Arial" w:hAnsi="Arial" w:cs="Arial"/>
                      <w:sz w:val="20"/>
                      <w:szCs w:val="20"/>
                      <w:lang w:eastAsia="pl-PL"/>
                    </w:rPr>
                  </w:pPr>
                  <w:r w:rsidRPr="00D174C4">
                    <w:rPr>
                      <w:rFonts w:ascii="Arial" w:hAnsi="Arial" w:cs="Arial"/>
                      <w:sz w:val="20"/>
                      <w:szCs w:val="20"/>
                      <w:lang w:eastAsia="pl-PL"/>
                    </w:rPr>
                    <w:t>11-2017</w:t>
                  </w:r>
                </w:p>
              </w:tc>
              <w:tc>
                <w:tcPr>
                  <w:tcW w:w="2268" w:type="dxa"/>
                </w:tcPr>
                <w:p w14:paraId="4C15DD00" w14:textId="77777777" w:rsidR="00821E3E" w:rsidRPr="00D174C4" w:rsidRDefault="00821E3E" w:rsidP="001169DF">
                  <w:pPr>
                    <w:spacing w:after="160" w:line="259" w:lineRule="auto"/>
                    <w:jc w:val="center"/>
                    <w:rPr>
                      <w:rFonts w:ascii="Arial" w:hAnsi="Arial" w:cs="Arial"/>
                      <w:color w:val="0070C0"/>
                      <w:sz w:val="20"/>
                      <w:szCs w:val="20"/>
                    </w:rPr>
                  </w:pPr>
                  <w:r w:rsidRPr="00D174C4">
                    <w:rPr>
                      <w:rFonts w:ascii="Arial" w:hAnsi="Arial" w:cs="Arial"/>
                      <w:sz w:val="20"/>
                      <w:szCs w:val="20"/>
                    </w:rPr>
                    <w:t>106</w:t>
                  </w:r>
                </w:p>
              </w:tc>
            </w:tr>
            <w:tr w:rsidR="00821E3E" w:rsidRPr="00D174C4" w14:paraId="50DA0665" w14:textId="77777777" w:rsidTr="003466C9">
              <w:tc>
                <w:tcPr>
                  <w:tcW w:w="2545" w:type="dxa"/>
                </w:tcPr>
                <w:p w14:paraId="1D0F207C" w14:textId="77777777" w:rsidR="00821E3E" w:rsidRPr="00D174C4" w:rsidRDefault="00821E3E" w:rsidP="001169DF">
                  <w:pPr>
                    <w:spacing w:after="160" w:line="259" w:lineRule="auto"/>
                    <w:jc w:val="both"/>
                    <w:rPr>
                      <w:rFonts w:ascii="Arial" w:hAnsi="Arial" w:cs="Arial"/>
                      <w:color w:val="0070C0"/>
                      <w:sz w:val="20"/>
                      <w:szCs w:val="20"/>
                      <w:lang w:eastAsia="pl-PL"/>
                    </w:rPr>
                  </w:pPr>
                  <w:r w:rsidRPr="00D174C4">
                    <w:rPr>
                      <w:rFonts w:ascii="Arial" w:hAnsi="Arial" w:cs="Arial"/>
                      <w:i/>
                      <w:sz w:val="20"/>
                      <w:szCs w:val="20"/>
                    </w:rPr>
                    <w:t xml:space="preserve">Liczba uruchomionych systemów teleinformatycznych w podmiotach wykonujących zadania </w:t>
                  </w:r>
                  <w:r w:rsidRPr="00D174C4">
                    <w:rPr>
                      <w:rFonts w:ascii="Arial" w:hAnsi="Arial" w:cs="Arial"/>
                      <w:i/>
                      <w:sz w:val="20"/>
                      <w:szCs w:val="20"/>
                    </w:rPr>
                    <w:lastRenderedPageBreak/>
                    <w:t xml:space="preserve">publiczne </w:t>
                  </w:r>
                </w:p>
              </w:tc>
              <w:tc>
                <w:tcPr>
                  <w:tcW w:w="1278" w:type="dxa"/>
                </w:tcPr>
                <w:p w14:paraId="685DE96B" w14:textId="77777777" w:rsidR="00821E3E" w:rsidRPr="00D174C4" w:rsidRDefault="00821E3E" w:rsidP="001169DF">
                  <w:pPr>
                    <w:spacing w:after="160" w:line="259" w:lineRule="auto"/>
                    <w:jc w:val="center"/>
                    <w:rPr>
                      <w:rFonts w:ascii="Arial" w:hAnsi="Arial" w:cs="Arial"/>
                      <w:sz w:val="20"/>
                      <w:szCs w:val="20"/>
                    </w:rPr>
                  </w:pPr>
                  <w:r w:rsidRPr="00D174C4">
                    <w:rPr>
                      <w:rFonts w:ascii="Arial" w:hAnsi="Arial" w:cs="Arial"/>
                      <w:sz w:val="20"/>
                      <w:szCs w:val="20"/>
                    </w:rPr>
                    <w:lastRenderedPageBreak/>
                    <w:t>sztuki</w:t>
                  </w:r>
                </w:p>
              </w:tc>
              <w:tc>
                <w:tcPr>
                  <w:tcW w:w="1842" w:type="dxa"/>
                </w:tcPr>
                <w:p w14:paraId="75D0ACCC" w14:textId="77777777" w:rsidR="00821E3E" w:rsidRPr="00D174C4" w:rsidRDefault="00821E3E" w:rsidP="001169DF">
                  <w:pPr>
                    <w:spacing w:after="160" w:line="259" w:lineRule="auto"/>
                    <w:jc w:val="center"/>
                    <w:rPr>
                      <w:rFonts w:ascii="Arial" w:hAnsi="Arial" w:cs="Arial"/>
                      <w:sz w:val="20"/>
                      <w:szCs w:val="20"/>
                    </w:rPr>
                  </w:pPr>
                  <w:r w:rsidRPr="00D174C4">
                    <w:rPr>
                      <w:rFonts w:ascii="Arial" w:hAnsi="Arial" w:cs="Arial"/>
                      <w:sz w:val="20"/>
                      <w:szCs w:val="20"/>
                    </w:rPr>
                    <w:t>1</w:t>
                  </w:r>
                </w:p>
              </w:tc>
              <w:tc>
                <w:tcPr>
                  <w:tcW w:w="1701" w:type="dxa"/>
                </w:tcPr>
                <w:p w14:paraId="618202C5" w14:textId="77777777" w:rsidR="00821E3E" w:rsidRPr="00D174C4" w:rsidRDefault="00821E3E" w:rsidP="001169DF">
                  <w:pPr>
                    <w:spacing w:after="160" w:line="259" w:lineRule="auto"/>
                    <w:jc w:val="center"/>
                    <w:rPr>
                      <w:rFonts w:ascii="Arial" w:hAnsi="Arial" w:cs="Arial"/>
                      <w:sz w:val="20"/>
                      <w:szCs w:val="20"/>
                    </w:rPr>
                  </w:pPr>
                  <w:r w:rsidRPr="00D174C4">
                    <w:rPr>
                      <w:rFonts w:ascii="Arial" w:hAnsi="Arial" w:cs="Arial"/>
                      <w:sz w:val="20"/>
                      <w:szCs w:val="20"/>
                    </w:rPr>
                    <w:t>2019-02-14</w:t>
                  </w:r>
                </w:p>
              </w:tc>
              <w:tc>
                <w:tcPr>
                  <w:tcW w:w="2268" w:type="dxa"/>
                </w:tcPr>
                <w:p w14:paraId="53B138B9" w14:textId="77777777" w:rsidR="00821E3E" w:rsidRPr="00D174C4" w:rsidRDefault="00821E3E" w:rsidP="001169DF">
                  <w:pPr>
                    <w:spacing w:after="160" w:line="259" w:lineRule="auto"/>
                    <w:jc w:val="center"/>
                    <w:rPr>
                      <w:rFonts w:ascii="Arial" w:hAnsi="Arial" w:cs="Arial"/>
                      <w:sz w:val="20"/>
                      <w:szCs w:val="20"/>
                    </w:rPr>
                  </w:pPr>
                  <w:r w:rsidRPr="00D174C4">
                    <w:rPr>
                      <w:rFonts w:ascii="Arial" w:hAnsi="Arial" w:cs="Arial"/>
                      <w:sz w:val="20"/>
                      <w:szCs w:val="20"/>
                    </w:rPr>
                    <w:t>1</w:t>
                  </w:r>
                </w:p>
              </w:tc>
            </w:tr>
            <w:tr w:rsidR="00821E3E" w:rsidRPr="00D174C4" w14:paraId="49E6B4CB" w14:textId="77777777" w:rsidTr="003466C9">
              <w:tc>
                <w:tcPr>
                  <w:tcW w:w="2545" w:type="dxa"/>
                </w:tcPr>
                <w:p w14:paraId="57342DD4" w14:textId="77777777" w:rsidR="00821E3E" w:rsidRPr="00D174C4" w:rsidRDefault="00821E3E" w:rsidP="001169DF">
                  <w:pPr>
                    <w:pStyle w:val="Tekstpodstawowy2"/>
                    <w:spacing w:after="0" w:line="259" w:lineRule="auto"/>
                    <w:ind w:left="0"/>
                    <w:rPr>
                      <w:rFonts w:cs="Arial"/>
                      <w:color w:val="0070C0"/>
                      <w:sz w:val="20"/>
                      <w:szCs w:val="20"/>
                      <w:lang w:val="pl-PL" w:eastAsia="pl-PL"/>
                    </w:rPr>
                  </w:pPr>
                  <w:proofErr w:type="spellStart"/>
                  <w:r w:rsidRPr="00D174C4">
                    <w:rPr>
                      <w:rFonts w:cs="Arial"/>
                      <w:i/>
                      <w:sz w:val="20"/>
                      <w:szCs w:val="20"/>
                    </w:rPr>
                    <w:lastRenderedPageBreak/>
                    <w:t>Moc</w:t>
                  </w:r>
                  <w:proofErr w:type="spellEnd"/>
                  <w:r w:rsidRPr="00D174C4">
                    <w:rPr>
                      <w:rFonts w:cs="Arial"/>
                      <w:i/>
                      <w:sz w:val="20"/>
                      <w:szCs w:val="20"/>
                    </w:rPr>
                    <w:t xml:space="preserve"> </w:t>
                  </w:r>
                  <w:proofErr w:type="spellStart"/>
                  <w:r w:rsidRPr="00D174C4">
                    <w:rPr>
                      <w:rFonts w:cs="Arial"/>
                      <w:i/>
                      <w:sz w:val="20"/>
                      <w:szCs w:val="20"/>
                    </w:rPr>
                    <w:t>obliczeniowa</w:t>
                  </w:r>
                  <w:proofErr w:type="spellEnd"/>
                  <w:r w:rsidRPr="00D174C4">
                    <w:rPr>
                      <w:rFonts w:cs="Arial"/>
                      <w:i/>
                      <w:sz w:val="20"/>
                      <w:szCs w:val="20"/>
                    </w:rPr>
                    <w:t xml:space="preserve"> </w:t>
                  </w:r>
                  <w:proofErr w:type="spellStart"/>
                  <w:r w:rsidRPr="00D174C4">
                    <w:rPr>
                      <w:rFonts w:cs="Arial"/>
                      <w:i/>
                      <w:sz w:val="20"/>
                      <w:szCs w:val="20"/>
                    </w:rPr>
                    <w:t>serwerowni</w:t>
                  </w:r>
                  <w:proofErr w:type="spellEnd"/>
                  <w:r w:rsidRPr="00D174C4">
                    <w:rPr>
                      <w:rFonts w:cs="Arial"/>
                      <w:i/>
                      <w:sz w:val="20"/>
                      <w:szCs w:val="20"/>
                    </w:rPr>
                    <w:t xml:space="preserve"> [</w:t>
                  </w:r>
                  <w:proofErr w:type="spellStart"/>
                  <w:r w:rsidRPr="00D174C4">
                    <w:rPr>
                      <w:rFonts w:cs="Arial"/>
                      <w:i/>
                      <w:sz w:val="20"/>
                      <w:szCs w:val="20"/>
                    </w:rPr>
                    <w:t>teraflopsy</w:t>
                  </w:r>
                  <w:proofErr w:type="spellEnd"/>
                  <w:r w:rsidRPr="00D174C4">
                    <w:rPr>
                      <w:rFonts w:cs="Arial"/>
                      <w:i/>
                      <w:sz w:val="20"/>
                      <w:szCs w:val="20"/>
                    </w:rPr>
                    <w:t>]– 6,72/6,72</w:t>
                  </w:r>
                </w:p>
              </w:tc>
              <w:tc>
                <w:tcPr>
                  <w:tcW w:w="1278" w:type="dxa"/>
                </w:tcPr>
                <w:p w14:paraId="07CEEF64" w14:textId="77777777" w:rsidR="00821E3E" w:rsidRPr="00D174C4" w:rsidRDefault="00821E3E" w:rsidP="001169DF">
                  <w:pPr>
                    <w:spacing w:after="160" w:line="259" w:lineRule="auto"/>
                    <w:jc w:val="center"/>
                    <w:rPr>
                      <w:rFonts w:ascii="Arial" w:hAnsi="Arial" w:cs="Arial"/>
                      <w:sz w:val="20"/>
                      <w:szCs w:val="20"/>
                    </w:rPr>
                  </w:pPr>
                  <w:proofErr w:type="spellStart"/>
                  <w:r w:rsidRPr="00D174C4">
                    <w:rPr>
                      <w:rFonts w:ascii="Arial" w:hAnsi="Arial" w:cs="Arial"/>
                      <w:sz w:val="20"/>
                      <w:szCs w:val="20"/>
                    </w:rPr>
                    <w:t>teraflopsy</w:t>
                  </w:r>
                  <w:proofErr w:type="spellEnd"/>
                </w:p>
              </w:tc>
              <w:tc>
                <w:tcPr>
                  <w:tcW w:w="1842" w:type="dxa"/>
                </w:tcPr>
                <w:p w14:paraId="28C28CD9" w14:textId="77777777" w:rsidR="00821E3E" w:rsidRPr="00D174C4" w:rsidRDefault="00821E3E" w:rsidP="001169DF">
                  <w:pPr>
                    <w:spacing w:after="160" w:line="259" w:lineRule="auto"/>
                    <w:jc w:val="center"/>
                    <w:rPr>
                      <w:rFonts w:ascii="Arial" w:hAnsi="Arial" w:cs="Arial"/>
                      <w:sz w:val="20"/>
                      <w:szCs w:val="20"/>
                    </w:rPr>
                  </w:pPr>
                  <w:r w:rsidRPr="00D174C4">
                    <w:rPr>
                      <w:rFonts w:ascii="Arial" w:hAnsi="Arial" w:cs="Arial"/>
                      <w:sz w:val="20"/>
                      <w:szCs w:val="20"/>
                    </w:rPr>
                    <w:t>6,72</w:t>
                  </w:r>
                </w:p>
              </w:tc>
              <w:tc>
                <w:tcPr>
                  <w:tcW w:w="1701" w:type="dxa"/>
                </w:tcPr>
                <w:p w14:paraId="4AA2192E" w14:textId="77777777" w:rsidR="00821E3E" w:rsidRPr="00D174C4" w:rsidRDefault="00821E3E" w:rsidP="001169DF">
                  <w:pPr>
                    <w:spacing w:after="160" w:line="259" w:lineRule="auto"/>
                    <w:jc w:val="center"/>
                    <w:rPr>
                      <w:rFonts w:ascii="Arial" w:hAnsi="Arial" w:cs="Arial"/>
                      <w:sz w:val="20"/>
                      <w:szCs w:val="20"/>
                    </w:rPr>
                  </w:pPr>
                  <w:r w:rsidRPr="00D174C4">
                    <w:rPr>
                      <w:rFonts w:ascii="Arial" w:hAnsi="Arial" w:cs="Arial"/>
                      <w:sz w:val="20"/>
                      <w:szCs w:val="20"/>
                      <w:lang w:eastAsia="pl-PL"/>
                    </w:rPr>
                    <w:t>11-2017</w:t>
                  </w:r>
                </w:p>
              </w:tc>
              <w:tc>
                <w:tcPr>
                  <w:tcW w:w="2268" w:type="dxa"/>
                </w:tcPr>
                <w:p w14:paraId="47ACC3F7" w14:textId="77777777" w:rsidR="00821E3E" w:rsidRPr="00D174C4" w:rsidRDefault="00821E3E" w:rsidP="001169DF">
                  <w:pPr>
                    <w:spacing w:after="160" w:line="259" w:lineRule="auto"/>
                    <w:jc w:val="center"/>
                    <w:rPr>
                      <w:rFonts w:ascii="Arial" w:hAnsi="Arial" w:cs="Arial"/>
                      <w:sz w:val="20"/>
                      <w:szCs w:val="20"/>
                    </w:rPr>
                  </w:pPr>
                  <w:r w:rsidRPr="00D174C4">
                    <w:rPr>
                      <w:rFonts w:ascii="Arial" w:hAnsi="Arial" w:cs="Arial"/>
                      <w:sz w:val="20"/>
                      <w:szCs w:val="20"/>
                    </w:rPr>
                    <w:t>6,72</w:t>
                  </w:r>
                </w:p>
              </w:tc>
            </w:tr>
            <w:tr w:rsidR="00821E3E" w:rsidRPr="00D174C4" w14:paraId="27C51227" w14:textId="77777777" w:rsidTr="003466C9">
              <w:tc>
                <w:tcPr>
                  <w:tcW w:w="2545" w:type="dxa"/>
                </w:tcPr>
                <w:p w14:paraId="32B2B653" w14:textId="77777777" w:rsidR="00821E3E" w:rsidRPr="00D174C4" w:rsidRDefault="00821E3E" w:rsidP="001169DF">
                  <w:pPr>
                    <w:spacing w:after="160" w:line="259" w:lineRule="auto"/>
                    <w:jc w:val="both"/>
                    <w:rPr>
                      <w:rFonts w:ascii="Arial" w:hAnsi="Arial" w:cs="Arial"/>
                      <w:i/>
                      <w:sz w:val="20"/>
                      <w:szCs w:val="20"/>
                    </w:rPr>
                  </w:pPr>
                  <w:r w:rsidRPr="00D174C4">
                    <w:rPr>
                      <w:rFonts w:ascii="Arial" w:hAnsi="Arial" w:cs="Arial"/>
                      <w:i/>
                      <w:sz w:val="20"/>
                      <w:szCs w:val="20"/>
                    </w:rPr>
                    <w:t>Przestrzeń dyskowa serwerowni [TB] – 14,40/14,40 (terabajty)</w:t>
                  </w:r>
                </w:p>
                <w:p w14:paraId="0D095B2F" w14:textId="77777777" w:rsidR="00821E3E" w:rsidRPr="00D174C4" w:rsidRDefault="00821E3E" w:rsidP="001169DF">
                  <w:pPr>
                    <w:pStyle w:val="Tekstpodstawowy2"/>
                    <w:spacing w:after="0" w:line="259" w:lineRule="auto"/>
                    <w:ind w:left="0"/>
                    <w:rPr>
                      <w:rFonts w:cs="Arial"/>
                      <w:color w:val="0070C0"/>
                      <w:sz w:val="20"/>
                      <w:szCs w:val="20"/>
                      <w:lang w:val="pl-PL" w:eastAsia="pl-PL"/>
                    </w:rPr>
                  </w:pPr>
                </w:p>
              </w:tc>
              <w:tc>
                <w:tcPr>
                  <w:tcW w:w="1278" w:type="dxa"/>
                </w:tcPr>
                <w:p w14:paraId="3AFBC310" w14:textId="77777777" w:rsidR="00821E3E" w:rsidRPr="00D174C4" w:rsidRDefault="00821E3E" w:rsidP="001169DF">
                  <w:pPr>
                    <w:spacing w:after="160" w:line="259" w:lineRule="auto"/>
                    <w:jc w:val="center"/>
                    <w:rPr>
                      <w:rFonts w:ascii="Arial" w:hAnsi="Arial" w:cs="Arial"/>
                      <w:sz w:val="20"/>
                      <w:szCs w:val="20"/>
                    </w:rPr>
                  </w:pPr>
                  <w:r w:rsidRPr="00D174C4">
                    <w:rPr>
                      <w:rFonts w:ascii="Arial" w:hAnsi="Arial" w:cs="Arial"/>
                      <w:sz w:val="20"/>
                      <w:szCs w:val="20"/>
                    </w:rPr>
                    <w:t>TB</w:t>
                  </w:r>
                </w:p>
              </w:tc>
              <w:tc>
                <w:tcPr>
                  <w:tcW w:w="1842" w:type="dxa"/>
                </w:tcPr>
                <w:p w14:paraId="6776FDFF" w14:textId="77777777" w:rsidR="00821E3E" w:rsidRPr="00D174C4" w:rsidRDefault="00821E3E" w:rsidP="001169DF">
                  <w:pPr>
                    <w:spacing w:after="160" w:line="259" w:lineRule="auto"/>
                    <w:jc w:val="center"/>
                    <w:rPr>
                      <w:rFonts w:ascii="Arial" w:hAnsi="Arial" w:cs="Arial"/>
                      <w:sz w:val="20"/>
                      <w:szCs w:val="20"/>
                    </w:rPr>
                  </w:pPr>
                  <w:r w:rsidRPr="00D174C4">
                    <w:rPr>
                      <w:rFonts w:ascii="Arial" w:hAnsi="Arial" w:cs="Arial"/>
                      <w:sz w:val="20"/>
                      <w:szCs w:val="20"/>
                    </w:rPr>
                    <w:t>14,40</w:t>
                  </w:r>
                </w:p>
              </w:tc>
              <w:tc>
                <w:tcPr>
                  <w:tcW w:w="1701" w:type="dxa"/>
                </w:tcPr>
                <w:p w14:paraId="5AFB20E3" w14:textId="77777777" w:rsidR="00821E3E" w:rsidRPr="00D174C4" w:rsidRDefault="00821E3E" w:rsidP="001169DF">
                  <w:pPr>
                    <w:spacing w:after="160" w:line="259" w:lineRule="auto"/>
                    <w:jc w:val="center"/>
                    <w:rPr>
                      <w:rFonts w:ascii="Arial" w:hAnsi="Arial" w:cs="Arial"/>
                      <w:sz w:val="20"/>
                      <w:szCs w:val="20"/>
                    </w:rPr>
                  </w:pPr>
                  <w:r w:rsidRPr="00D174C4">
                    <w:rPr>
                      <w:rFonts w:ascii="Arial" w:hAnsi="Arial" w:cs="Arial"/>
                      <w:sz w:val="20"/>
                      <w:szCs w:val="20"/>
                    </w:rPr>
                    <w:t>2018-09-30</w:t>
                  </w:r>
                </w:p>
              </w:tc>
              <w:tc>
                <w:tcPr>
                  <w:tcW w:w="2268" w:type="dxa"/>
                </w:tcPr>
                <w:p w14:paraId="6F298AF7" w14:textId="77777777" w:rsidR="00821E3E" w:rsidRPr="00D174C4" w:rsidRDefault="00821E3E" w:rsidP="001169DF">
                  <w:pPr>
                    <w:spacing w:after="160" w:line="259" w:lineRule="auto"/>
                    <w:jc w:val="center"/>
                    <w:rPr>
                      <w:rFonts w:ascii="Arial" w:hAnsi="Arial" w:cs="Arial"/>
                      <w:sz w:val="20"/>
                      <w:szCs w:val="20"/>
                    </w:rPr>
                  </w:pPr>
                  <w:r w:rsidRPr="00D174C4">
                    <w:rPr>
                      <w:rFonts w:ascii="Arial" w:hAnsi="Arial" w:cs="Arial"/>
                      <w:sz w:val="20"/>
                      <w:szCs w:val="20"/>
                    </w:rPr>
                    <w:t>14,40</w:t>
                  </w:r>
                </w:p>
              </w:tc>
            </w:tr>
            <w:tr w:rsidR="00821E3E" w:rsidRPr="00D174C4" w14:paraId="411106B7" w14:textId="77777777" w:rsidTr="003466C9">
              <w:tc>
                <w:tcPr>
                  <w:tcW w:w="2545" w:type="dxa"/>
                </w:tcPr>
                <w:p w14:paraId="4E5635B6" w14:textId="77777777" w:rsidR="00821E3E" w:rsidRPr="00D174C4" w:rsidRDefault="00821E3E" w:rsidP="001169DF">
                  <w:pPr>
                    <w:pStyle w:val="Tekstpodstawowy2"/>
                    <w:spacing w:after="0" w:line="259" w:lineRule="auto"/>
                    <w:ind w:left="0"/>
                    <w:rPr>
                      <w:rFonts w:cs="Arial"/>
                      <w:color w:val="0070C0"/>
                      <w:sz w:val="20"/>
                      <w:szCs w:val="20"/>
                      <w:lang w:val="pl-PL" w:eastAsia="pl-PL"/>
                    </w:rPr>
                  </w:pPr>
                  <w:r w:rsidRPr="00D174C4">
                    <w:rPr>
                      <w:rFonts w:cs="Arial"/>
                      <w:i/>
                      <w:sz w:val="20"/>
                      <w:szCs w:val="20"/>
                      <w:lang w:val="pl-PL"/>
                    </w:rPr>
                    <w:t>Liczba udostępnionych usług wewnątrzadministracyjnych (A2A) (szt. 4) – osiągniecie wskaźnika zostało rozpoczęte,</w:t>
                  </w:r>
                </w:p>
              </w:tc>
              <w:tc>
                <w:tcPr>
                  <w:tcW w:w="1278" w:type="dxa"/>
                </w:tcPr>
                <w:p w14:paraId="5C577543" w14:textId="77777777" w:rsidR="00821E3E" w:rsidRPr="00D174C4" w:rsidRDefault="00821E3E" w:rsidP="001169DF">
                  <w:pPr>
                    <w:spacing w:after="160" w:line="259" w:lineRule="auto"/>
                    <w:jc w:val="center"/>
                    <w:rPr>
                      <w:rFonts w:ascii="Arial" w:hAnsi="Arial" w:cs="Arial"/>
                      <w:sz w:val="20"/>
                      <w:szCs w:val="20"/>
                    </w:rPr>
                  </w:pPr>
                  <w:r w:rsidRPr="00D174C4">
                    <w:rPr>
                      <w:rFonts w:ascii="Arial" w:hAnsi="Arial" w:cs="Arial"/>
                      <w:sz w:val="20"/>
                      <w:szCs w:val="20"/>
                    </w:rPr>
                    <w:t>sztuki</w:t>
                  </w:r>
                </w:p>
              </w:tc>
              <w:tc>
                <w:tcPr>
                  <w:tcW w:w="1842" w:type="dxa"/>
                </w:tcPr>
                <w:p w14:paraId="223A65A1" w14:textId="77777777" w:rsidR="00821E3E" w:rsidRPr="00D174C4" w:rsidRDefault="00821E3E" w:rsidP="001169DF">
                  <w:pPr>
                    <w:spacing w:after="160" w:line="259" w:lineRule="auto"/>
                    <w:jc w:val="center"/>
                    <w:rPr>
                      <w:rFonts w:ascii="Arial" w:hAnsi="Arial" w:cs="Arial"/>
                      <w:sz w:val="20"/>
                      <w:szCs w:val="20"/>
                    </w:rPr>
                  </w:pPr>
                  <w:r w:rsidRPr="00D174C4">
                    <w:rPr>
                      <w:rFonts w:ascii="Arial" w:hAnsi="Arial" w:cs="Arial"/>
                      <w:sz w:val="20"/>
                      <w:szCs w:val="20"/>
                    </w:rPr>
                    <w:t>4</w:t>
                  </w:r>
                </w:p>
              </w:tc>
              <w:tc>
                <w:tcPr>
                  <w:tcW w:w="1701" w:type="dxa"/>
                </w:tcPr>
                <w:p w14:paraId="3559A69C" w14:textId="77777777" w:rsidR="00821E3E" w:rsidRPr="00D174C4" w:rsidRDefault="00821E3E" w:rsidP="001169DF">
                  <w:pPr>
                    <w:spacing w:after="160" w:line="259" w:lineRule="auto"/>
                    <w:jc w:val="center"/>
                    <w:rPr>
                      <w:rFonts w:ascii="Arial" w:hAnsi="Arial" w:cs="Arial"/>
                      <w:sz w:val="20"/>
                      <w:szCs w:val="20"/>
                    </w:rPr>
                  </w:pPr>
                  <w:r w:rsidRPr="00D174C4">
                    <w:rPr>
                      <w:rFonts w:ascii="Arial" w:hAnsi="Arial" w:cs="Arial"/>
                      <w:sz w:val="20"/>
                      <w:szCs w:val="20"/>
                    </w:rPr>
                    <w:t>2019-02-14</w:t>
                  </w:r>
                </w:p>
              </w:tc>
              <w:tc>
                <w:tcPr>
                  <w:tcW w:w="2268" w:type="dxa"/>
                </w:tcPr>
                <w:p w14:paraId="4B596F56" w14:textId="77777777" w:rsidR="00821E3E" w:rsidRPr="00D174C4" w:rsidRDefault="00821E3E" w:rsidP="001169DF">
                  <w:pPr>
                    <w:spacing w:after="160" w:line="259" w:lineRule="auto"/>
                    <w:jc w:val="center"/>
                    <w:rPr>
                      <w:rFonts w:ascii="Arial" w:hAnsi="Arial" w:cs="Arial"/>
                      <w:sz w:val="20"/>
                      <w:szCs w:val="20"/>
                    </w:rPr>
                  </w:pPr>
                  <w:r w:rsidRPr="00D174C4">
                    <w:rPr>
                      <w:rFonts w:ascii="Arial" w:hAnsi="Arial" w:cs="Arial"/>
                      <w:sz w:val="20"/>
                      <w:szCs w:val="20"/>
                    </w:rPr>
                    <w:t>4</w:t>
                  </w:r>
                </w:p>
              </w:tc>
            </w:tr>
            <w:tr w:rsidR="00821E3E" w:rsidRPr="00D174C4" w14:paraId="6155D6FD" w14:textId="77777777" w:rsidTr="003466C9">
              <w:tc>
                <w:tcPr>
                  <w:tcW w:w="2545" w:type="dxa"/>
                </w:tcPr>
                <w:p w14:paraId="453B7777" w14:textId="77777777" w:rsidR="00821E3E" w:rsidRPr="00D174C4" w:rsidRDefault="00821E3E" w:rsidP="001169DF">
                  <w:pPr>
                    <w:autoSpaceDE w:val="0"/>
                    <w:autoSpaceDN w:val="0"/>
                    <w:adjustRightInd w:val="0"/>
                    <w:spacing w:after="160" w:line="259" w:lineRule="auto"/>
                    <w:jc w:val="both"/>
                    <w:rPr>
                      <w:rFonts w:ascii="Arial" w:hAnsi="Arial" w:cs="Arial"/>
                      <w:i/>
                      <w:sz w:val="20"/>
                      <w:szCs w:val="20"/>
                    </w:rPr>
                  </w:pPr>
                  <w:r w:rsidRPr="00D174C4">
                    <w:rPr>
                      <w:rFonts w:ascii="Arial" w:hAnsi="Arial" w:cs="Arial"/>
                      <w:i/>
                      <w:sz w:val="20"/>
                      <w:szCs w:val="20"/>
                    </w:rPr>
                    <w:t>Liczba udostępnionych przez system EPK e-procedur  dla przedsiębiorców  (szt.100) – osiągnięcie wskaźnika zostało rozpoczęte,</w:t>
                  </w:r>
                </w:p>
              </w:tc>
              <w:tc>
                <w:tcPr>
                  <w:tcW w:w="1278" w:type="dxa"/>
                </w:tcPr>
                <w:p w14:paraId="1562FA08" w14:textId="77777777" w:rsidR="00821E3E" w:rsidRPr="00D174C4" w:rsidRDefault="00821E3E" w:rsidP="001169DF">
                  <w:pPr>
                    <w:spacing w:after="160" w:line="259" w:lineRule="auto"/>
                    <w:jc w:val="center"/>
                    <w:rPr>
                      <w:rFonts w:ascii="Arial" w:hAnsi="Arial" w:cs="Arial"/>
                      <w:sz w:val="20"/>
                      <w:szCs w:val="20"/>
                    </w:rPr>
                  </w:pPr>
                  <w:r w:rsidRPr="00D174C4">
                    <w:rPr>
                      <w:rFonts w:ascii="Arial" w:hAnsi="Arial" w:cs="Arial"/>
                      <w:sz w:val="20"/>
                      <w:szCs w:val="20"/>
                    </w:rPr>
                    <w:t>sztuki</w:t>
                  </w:r>
                </w:p>
              </w:tc>
              <w:tc>
                <w:tcPr>
                  <w:tcW w:w="1842" w:type="dxa"/>
                </w:tcPr>
                <w:p w14:paraId="111ECAAB" w14:textId="77777777" w:rsidR="00821E3E" w:rsidRPr="00D174C4" w:rsidRDefault="00821E3E" w:rsidP="001169DF">
                  <w:pPr>
                    <w:spacing w:after="160" w:line="259" w:lineRule="auto"/>
                    <w:jc w:val="center"/>
                    <w:rPr>
                      <w:rFonts w:ascii="Arial" w:hAnsi="Arial" w:cs="Arial"/>
                      <w:sz w:val="20"/>
                      <w:szCs w:val="20"/>
                    </w:rPr>
                  </w:pPr>
                  <w:r w:rsidRPr="00D174C4">
                    <w:rPr>
                      <w:rFonts w:ascii="Arial" w:hAnsi="Arial" w:cs="Arial"/>
                      <w:sz w:val="20"/>
                      <w:szCs w:val="20"/>
                    </w:rPr>
                    <w:t>100</w:t>
                  </w:r>
                </w:p>
              </w:tc>
              <w:tc>
                <w:tcPr>
                  <w:tcW w:w="1701" w:type="dxa"/>
                </w:tcPr>
                <w:p w14:paraId="6551B9B7" w14:textId="77777777" w:rsidR="00821E3E" w:rsidRPr="00D174C4" w:rsidRDefault="00821E3E" w:rsidP="001169DF">
                  <w:pPr>
                    <w:spacing w:after="160" w:line="259" w:lineRule="auto"/>
                    <w:jc w:val="center"/>
                    <w:rPr>
                      <w:rFonts w:ascii="Arial" w:hAnsi="Arial" w:cs="Arial"/>
                      <w:sz w:val="20"/>
                      <w:szCs w:val="20"/>
                    </w:rPr>
                  </w:pPr>
                  <w:r w:rsidRPr="00D174C4">
                    <w:rPr>
                      <w:rFonts w:ascii="Arial" w:hAnsi="Arial" w:cs="Arial"/>
                      <w:sz w:val="20"/>
                      <w:szCs w:val="20"/>
                    </w:rPr>
                    <w:t>2019-02-14</w:t>
                  </w:r>
                </w:p>
              </w:tc>
              <w:tc>
                <w:tcPr>
                  <w:tcW w:w="2268" w:type="dxa"/>
                </w:tcPr>
                <w:p w14:paraId="0B4E9925" w14:textId="77777777" w:rsidR="00821E3E" w:rsidRPr="00D174C4" w:rsidRDefault="00821E3E" w:rsidP="001169DF">
                  <w:pPr>
                    <w:spacing w:after="160" w:line="259" w:lineRule="auto"/>
                    <w:jc w:val="center"/>
                    <w:rPr>
                      <w:rFonts w:ascii="Arial" w:hAnsi="Arial" w:cs="Arial"/>
                      <w:sz w:val="20"/>
                      <w:szCs w:val="20"/>
                    </w:rPr>
                  </w:pPr>
                  <w:r w:rsidRPr="00D174C4">
                    <w:rPr>
                      <w:rFonts w:ascii="Arial" w:hAnsi="Arial" w:cs="Arial"/>
                      <w:sz w:val="20"/>
                      <w:szCs w:val="20"/>
                    </w:rPr>
                    <w:t>100</w:t>
                  </w:r>
                </w:p>
              </w:tc>
            </w:tr>
            <w:tr w:rsidR="00821E3E" w:rsidRPr="00D174C4" w14:paraId="6B13E8CD" w14:textId="77777777" w:rsidTr="003466C9">
              <w:tc>
                <w:tcPr>
                  <w:tcW w:w="2545" w:type="dxa"/>
                </w:tcPr>
                <w:p w14:paraId="35258ABE" w14:textId="77777777" w:rsidR="00821E3E" w:rsidRPr="00D174C4" w:rsidRDefault="00821E3E" w:rsidP="001169DF">
                  <w:pPr>
                    <w:autoSpaceDE w:val="0"/>
                    <w:autoSpaceDN w:val="0"/>
                    <w:adjustRightInd w:val="0"/>
                    <w:spacing w:after="160" w:line="259" w:lineRule="auto"/>
                    <w:jc w:val="both"/>
                    <w:rPr>
                      <w:rFonts w:ascii="Arial" w:hAnsi="Arial" w:cs="Arial"/>
                      <w:i/>
                      <w:sz w:val="20"/>
                      <w:szCs w:val="20"/>
                    </w:rPr>
                  </w:pPr>
                  <w:r w:rsidRPr="00D174C4">
                    <w:rPr>
                      <w:rFonts w:ascii="Arial" w:hAnsi="Arial" w:cs="Arial"/>
                      <w:i/>
                      <w:sz w:val="20"/>
                      <w:szCs w:val="20"/>
                    </w:rPr>
                    <w:t>Liczba opisów procedur i poradników dla przedsiębiorców udostępniona przez system EPK</w:t>
                  </w:r>
                </w:p>
              </w:tc>
              <w:tc>
                <w:tcPr>
                  <w:tcW w:w="1278" w:type="dxa"/>
                </w:tcPr>
                <w:p w14:paraId="7C4864E6" w14:textId="77777777" w:rsidR="00821E3E" w:rsidRPr="00D174C4" w:rsidRDefault="00821E3E" w:rsidP="001169DF">
                  <w:pPr>
                    <w:spacing w:after="160" w:line="259" w:lineRule="auto"/>
                    <w:jc w:val="center"/>
                    <w:rPr>
                      <w:rFonts w:ascii="Arial" w:hAnsi="Arial" w:cs="Arial"/>
                      <w:sz w:val="20"/>
                      <w:szCs w:val="20"/>
                    </w:rPr>
                  </w:pPr>
                  <w:r w:rsidRPr="00D174C4">
                    <w:rPr>
                      <w:rFonts w:ascii="Arial" w:hAnsi="Arial" w:cs="Arial"/>
                      <w:sz w:val="20"/>
                      <w:szCs w:val="20"/>
                    </w:rPr>
                    <w:t>sztuki</w:t>
                  </w:r>
                </w:p>
              </w:tc>
              <w:tc>
                <w:tcPr>
                  <w:tcW w:w="1842" w:type="dxa"/>
                </w:tcPr>
                <w:p w14:paraId="0053CF82" w14:textId="77777777" w:rsidR="00821E3E" w:rsidRPr="00D174C4" w:rsidRDefault="00821E3E" w:rsidP="001169DF">
                  <w:pPr>
                    <w:spacing w:after="160" w:line="259" w:lineRule="auto"/>
                    <w:jc w:val="center"/>
                    <w:rPr>
                      <w:rFonts w:ascii="Arial" w:hAnsi="Arial" w:cs="Arial"/>
                      <w:sz w:val="20"/>
                      <w:szCs w:val="20"/>
                      <w:highlight w:val="darkYellow"/>
                    </w:rPr>
                  </w:pPr>
                  <w:r w:rsidRPr="00D174C4">
                    <w:rPr>
                      <w:rFonts w:ascii="Arial" w:hAnsi="Arial" w:cs="Arial"/>
                      <w:sz w:val="20"/>
                      <w:szCs w:val="20"/>
                    </w:rPr>
                    <w:t>300</w:t>
                  </w:r>
                </w:p>
              </w:tc>
              <w:tc>
                <w:tcPr>
                  <w:tcW w:w="1701" w:type="dxa"/>
                </w:tcPr>
                <w:p w14:paraId="2A4C5CC2" w14:textId="77777777" w:rsidR="00821E3E" w:rsidRPr="00D174C4" w:rsidRDefault="00821E3E" w:rsidP="001169DF">
                  <w:pPr>
                    <w:spacing w:after="160" w:line="259" w:lineRule="auto"/>
                    <w:jc w:val="center"/>
                    <w:rPr>
                      <w:rFonts w:ascii="Arial" w:hAnsi="Arial" w:cs="Arial"/>
                      <w:sz w:val="20"/>
                      <w:szCs w:val="20"/>
                    </w:rPr>
                  </w:pPr>
                  <w:r w:rsidRPr="00D174C4">
                    <w:rPr>
                      <w:rFonts w:ascii="Arial" w:hAnsi="Arial" w:cs="Arial"/>
                      <w:sz w:val="20"/>
                      <w:szCs w:val="20"/>
                    </w:rPr>
                    <w:t>2019-02-14</w:t>
                  </w:r>
                </w:p>
              </w:tc>
              <w:tc>
                <w:tcPr>
                  <w:tcW w:w="2268" w:type="dxa"/>
                </w:tcPr>
                <w:p w14:paraId="4E8F5099" w14:textId="77777777" w:rsidR="00821E3E" w:rsidRPr="00D174C4" w:rsidRDefault="00821E3E" w:rsidP="001169DF">
                  <w:pPr>
                    <w:spacing w:after="160" w:line="259" w:lineRule="auto"/>
                    <w:jc w:val="center"/>
                    <w:rPr>
                      <w:rFonts w:ascii="Arial" w:hAnsi="Arial" w:cs="Arial"/>
                      <w:sz w:val="20"/>
                      <w:szCs w:val="20"/>
                    </w:rPr>
                  </w:pPr>
                  <w:r w:rsidRPr="00D174C4">
                    <w:rPr>
                      <w:rFonts w:ascii="Arial" w:hAnsi="Arial" w:cs="Arial"/>
                      <w:sz w:val="20"/>
                      <w:szCs w:val="20"/>
                    </w:rPr>
                    <w:t>300</w:t>
                  </w:r>
                </w:p>
              </w:tc>
            </w:tr>
            <w:tr w:rsidR="00821E3E" w:rsidRPr="00D174C4" w14:paraId="61AD409B" w14:textId="77777777" w:rsidTr="003466C9">
              <w:tc>
                <w:tcPr>
                  <w:tcW w:w="2545" w:type="dxa"/>
                </w:tcPr>
                <w:p w14:paraId="75D6FDE6" w14:textId="77777777" w:rsidR="00821E3E" w:rsidRPr="00D174C4" w:rsidRDefault="00821E3E" w:rsidP="001169DF">
                  <w:pPr>
                    <w:autoSpaceDE w:val="0"/>
                    <w:autoSpaceDN w:val="0"/>
                    <w:adjustRightInd w:val="0"/>
                    <w:spacing w:after="160" w:line="259" w:lineRule="auto"/>
                    <w:jc w:val="both"/>
                    <w:rPr>
                      <w:rFonts w:ascii="Arial" w:hAnsi="Arial" w:cs="Arial"/>
                      <w:i/>
                      <w:sz w:val="20"/>
                      <w:szCs w:val="20"/>
                    </w:rPr>
                  </w:pPr>
                  <w:r w:rsidRPr="00D174C4">
                    <w:rPr>
                      <w:rFonts w:ascii="Arial" w:hAnsi="Arial" w:cs="Arial"/>
                      <w:i/>
                      <w:sz w:val="20"/>
                      <w:szCs w:val="20"/>
                    </w:rPr>
                    <w:t xml:space="preserve">Liczba przedsiębiorców jaka skorzystała z systemu EPK </w:t>
                  </w:r>
                </w:p>
              </w:tc>
              <w:tc>
                <w:tcPr>
                  <w:tcW w:w="1278" w:type="dxa"/>
                </w:tcPr>
                <w:p w14:paraId="53D76374" w14:textId="77777777" w:rsidR="00821E3E" w:rsidRPr="00D174C4" w:rsidRDefault="00821E3E" w:rsidP="001169DF">
                  <w:pPr>
                    <w:spacing w:after="160" w:line="259" w:lineRule="auto"/>
                    <w:jc w:val="center"/>
                    <w:rPr>
                      <w:rFonts w:ascii="Arial" w:hAnsi="Arial" w:cs="Arial"/>
                      <w:sz w:val="20"/>
                      <w:szCs w:val="20"/>
                    </w:rPr>
                  </w:pPr>
                  <w:r w:rsidRPr="00D174C4">
                    <w:rPr>
                      <w:rFonts w:ascii="Arial" w:hAnsi="Arial" w:cs="Arial"/>
                      <w:sz w:val="20"/>
                      <w:szCs w:val="20"/>
                    </w:rPr>
                    <w:t>osoby</w:t>
                  </w:r>
                </w:p>
              </w:tc>
              <w:tc>
                <w:tcPr>
                  <w:tcW w:w="1842" w:type="dxa"/>
                </w:tcPr>
                <w:p w14:paraId="090F3F92" w14:textId="77777777" w:rsidR="00821E3E" w:rsidRPr="00D174C4" w:rsidRDefault="00821E3E" w:rsidP="001169DF">
                  <w:pPr>
                    <w:spacing w:after="160" w:line="259" w:lineRule="auto"/>
                    <w:jc w:val="center"/>
                    <w:rPr>
                      <w:rFonts w:ascii="Arial" w:hAnsi="Arial" w:cs="Arial"/>
                      <w:sz w:val="20"/>
                      <w:szCs w:val="20"/>
                    </w:rPr>
                  </w:pPr>
                  <w:r w:rsidRPr="00D174C4">
                    <w:rPr>
                      <w:rFonts w:ascii="Arial" w:hAnsi="Arial" w:cs="Arial"/>
                      <w:sz w:val="20"/>
                      <w:szCs w:val="20"/>
                    </w:rPr>
                    <w:t>103 000</w:t>
                  </w:r>
                </w:p>
              </w:tc>
              <w:tc>
                <w:tcPr>
                  <w:tcW w:w="1701" w:type="dxa"/>
                </w:tcPr>
                <w:p w14:paraId="29068321" w14:textId="77777777" w:rsidR="00821E3E" w:rsidRPr="00D174C4" w:rsidRDefault="00821E3E" w:rsidP="001169DF">
                  <w:pPr>
                    <w:spacing w:after="160" w:line="259" w:lineRule="auto"/>
                    <w:jc w:val="center"/>
                    <w:rPr>
                      <w:rFonts w:ascii="Arial" w:hAnsi="Arial" w:cs="Arial"/>
                      <w:sz w:val="20"/>
                      <w:szCs w:val="20"/>
                    </w:rPr>
                  </w:pPr>
                  <w:r w:rsidRPr="00D174C4">
                    <w:rPr>
                      <w:rFonts w:ascii="Arial" w:hAnsi="Arial" w:cs="Arial"/>
                      <w:sz w:val="20"/>
                      <w:szCs w:val="20"/>
                    </w:rPr>
                    <w:t>2019-08-14</w:t>
                  </w:r>
                </w:p>
                <w:p w14:paraId="79E16094" w14:textId="77777777" w:rsidR="00821E3E" w:rsidRPr="00D174C4" w:rsidRDefault="00821E3E" w:rsidP="001169DF">
                  <w:pPr>
                    <w:spacing w:after="160" w:line="259" w:lineRule="auto"/>
                    <w:jc w:val="center"/>
                    <w:rPr>
                      <w:rFonts w:ascii="Arial" w:hAnsi="Arial" w:cs="Arial"/>
                      <w:sz w:val="20"/>
                      <w:szCs w:val="20"/>
                    </w:rPr>
                  </w:pPr>
                </w:p>
              </w:tc>
              <w:tc>
                <w:tcPr>
                  <w:tcW w:w="2268" w:type="dxa"/>
                </w:tcPr>
                <w:p w14:paraId="5642F491" w14:textId="5C4073BF" w:rsidR="00821E3E" w:rsidRPr="00D174C4" w:rsidRDefault="00821E3E" w:rsidP="00942C7E">
                  <w:pPr>
                    <w:spacing w:after="160" w:line="259" w:lineRule="auto"/>
                    <w:jc w:val="center"/>
                    <w:rPr>
                      <w:rFonts w:ascii="Arial" w:hAnsi="Arial" w:cs="Arial"/>
                      <w:sz w:val="20"/>
                      <w:szCs w:val="20"/>
                    </w:rPr>
                  </w:pPr>
                  <w:r w:rsidRPr="00D174C4">
                    <w:rPr>
                      <w:rFonts w:ascii="Arial" w:hAnsi="Arial" w:cs="Arial"/>
                      <w:i/>
                      <w:sz w:val="20"/>
                      <w:szCs w:val="20"/>
                    </w:rPr>
                    <w:t> </w:t>
                  </w:r>
                  <w:r w:rsidR="00942C7E">
                    <w:rPr>
                      <w:rFonts w:ascii="Arial" w:hAnsi="Arial" w:cs="Arial"/>
                      <w:i/>
                      <w:sz w:val="20"/>
                      <w:szCs w:val="20"/>
                    </w:rPr>
                    <w:t>  2 477 557</w:t>
                  </w:r>
                  <w:r w:rsidRPr="00D174C4">
                    <w:rPr>
                      <w:rFonts w:ascii="Arial" w:hAnsi="Arial" w:cs="Arial"/>
                      <w:i/>
                      <w:sz w:val="20"/>
                      <w:szCs w:val="20"/>
                    </w:rPr>
                    <w:t xml:space="preserve"> </w:t>
                  </w:r>
                </w:p>
              </w:tc>
            </w:tr>
          </w:tbl>
          <w:p w14:paraId="4E9463A8" w14:textId="77777777" w:rsidR="00821E3E" w:rsidRPr="00D174C4" w:rsidRDefault="00821E3E" w:rsidP="005A4344">
            <w:pPr>
              <w:spacing w:after="160" w:line="259" w:lineRule="auto"/>
              <w:jc w:val="both"/>
              <w:rPr>
                <w:rFonts w:ascii="Arial" w:hAnsi="Arial" w:cs="Arial"/>
                <w:i/>
                <w:sz w:val="20"/>
                <w:szCs w:val="20"/>
              </w:rPr>
            </w:pPr>
          </w:p>
          <w:p w14:paraId="2DC00CB5" w14:textId="77777777" w:rsidR="00920CE8" w:rsidRPr="00D174C4" w:rsidRDefault="00632AA0" w:rsidP="00BC120E">
            <w:pPr>
              <w:spacing w:after="160" w:line="259" w:lineRule="auto"/>
              <w:jc w:val="both"/>
              <w:rPr>
                <w:rFonts w:ascii="Arial" w:hAnsi="Arial" w:cs="Arial"/>
                <w:i/>
                <w:sz w:val="20"/>
                <w:szCs w:val="20"/>
              </w:rPr>
            </w:pPr>
            <w:r w:rsidRPr="00D174C4">
              <w:rPr>
                <w:rFonts w:ascii="Arial" w:hAnsi="Arial" w:cs="Arial"/>
                <w:i/>
                <w:sz w:val="20"/>
                <w:szCs w:val="20"/>
              </w:rPr>
              <w:t xml:space="preserve"> </w:t>
            </w:r>
          </w:p>
        </w:tc>
      </w:tr>
      <w:tr w:rsidR="007A0A3D" w:rsidRPr="00D174C4" w14:paraId="7A34BC7D" w14:textId="77777777" w:rsidTr="003466C9">
        <w:tc>
          <w:tcPr>
            <w:tcW w:w="451" w:type="dxa"/>
          </w:tcPr>
          <w:p w14:paraId="0ED76A51" w14:textId="77777777" w:rsidR="007A0A3D" w:rsidRPr="00D174C4" w:rsidRDefault="007A0A3D" w:rsidP="006B0E72">
            <w:pPr>
              <w:pStyle w:val="Akapitzlist"/>
              <w:numPr>
                <w:ilvl w:val="0"/>
                <w:numId w:val="11"/>
              </w:numPr>
              <w:spacing w:after="160" w:line="259" w:lineRule="auto"/>
              <w:rPr>
                <w:rFonts w:ascii="Arial" w:hAnsi="Arial" w:cs="Arial"/>
                <w:sz w:val="20"/>
                <w:szCs w:val="20"/>
              </w:rPr>
            </w:pPr>
          </w:p>
        </w:tc>
        <w:tc>
          <w:tcPr>
            <w:tcW w:w="1784" w:type="dxa"/>
          </w:tcPr>
          <w:p w14:paraId="7916711A" w14:textId="77777777" w:rsidR="007A0A3D" w:rsidRPr="00D174C4" w:rsidRDefault="005D4188" w:rsidP="00A6601B">
            <w:pPr>
              <w:spacing w:after="160" w:line="259" w:lineRule="auto"/>
              <w:rPr>
                <w:rFonts w:ascii="Arial" w:hAnsi="Arial" w:cs="Arial"/>
                <w:sz w:val="20"/>
                <w:szCs w:val="20"/>
              </w:rPr>
            </w:pPr>
            <w:r w:rsidRPr="00D174C4">
              <w:rPr>
                <w:rFonts w:ascii="Arial" w:hAnsi="Arial" w:cs="Arial"/>
                <w:sz w:val="20"/>
                <w:szCs w:val="20"/>
              </w:rPr>
              <w:t>Ryzyka i problemy</w:t>
            </w:r>
          </w:p>
        </w:tc>
        <w:tc>
          <w:tcPr>
            <w:tcW w:w="11985" w:type="dxa"/>
          </w:tcPr>
          <w:tbl>
            <w:tblPr>
              <w:tblStyle w:val="Tabela-Siatka"/>
              <w:tblW w:w="9498" w:type="dxa"/>
              <w:tblLayout w:type="fixed"/>
              <w:tblLook w:val="04A0" w:firstRow="1" w:lastRow="0" w:firstColumn="1" w:lastColumn="0" w:noHBand="0" w:noVBand="1"/>
              <w:tblCaption w:val="Ryzyka wpływające na realizację projektu."/>
            </w:tblPr>
            <w:tblGrid>
              <w:gridCol w:w="2367"/>
              <w:gridCol w:w="1620"/>
              <w:gridCol w:w="2505"/>
              <w:gridCol w:w="3006"/>
            </w:tblGrid>
            <w:tr w:rsidR="001169DF" w:rsidRPr="00D174C4" w14:paraId="3EF10BBC" w14:textId="77777777" w:rsidTr="003466C9">
              <w:trPr>
                <w:tblHeader/>
              </w:trPr>
              <w:tc>
                <w:tcPr>
                  <w:tcW w:w="2367" w:type="dxa"/>
                  <w:shd w:val="clear" w:color="auto" w:fill="D0CECE" w:themeFill="background2" w:themeFillShade="E6"/>
                  <w:vAlign w:val="center"/>
                </w:tcPr>
                <w:p w14:paraId="6CFDDDD1" w14:textId="77777777" w:rsidR="001169DF" w:rsidRPr="00D174C4" w:rsidRDefault="001169DF" w:rsidP="001169DF">
                  <w:pPr>
                    <w:spacing w:after="120" w:line="259" w:lineRule="auto"/>
                    <w:rPr>
                      <w:rFonts w:ascii="Arial" w:hAnsi="Arial" w:cs="Arial"/>
                      <w:b/>
                      <w:sz w:val="20"/>
                      <w:szCs w:val="20"/>
                    </w:rPr>
                  </w:pPr>
                  <w:r w:rsidRPr="00D174C4">
                    <w:rPr>
                      <w:rFonts w:ascii="Arial" w:hAnsi="Arial" w:cs="Arial"/>
                      <w:b/>
                      <w:sz w:val="20"/>
                      <w:szCs w:val="20"/>
                    </w:rPr>
                    <w:t>Nazwa ryzyka</w:t>
                  </w:r>
                </w:p>
              </w:tc>
              <w:tc>
                <w:tcPr>
                  <w:tcW w:w="1620" w:type="dxa"/>
                  <w:shd w:val="clear" w:color="auto" w:fill="D0CECE" w:themeFill="background2" w:themeFillShade="E6"/>
                  <w:vAlign w:val="center"/>
                </w:tcPr>
                <w:p w14:paraId="62338001" w14:textId="77777777" w:rsidR="001169DF" w:rsidRPr="00D174C4" w:rsidRDefault="001169DF" w:rsidP="001169DF">
                  <w:pPr>
                    <w:spacing w:after="120" w:line="259" w:lineRule="auto"/>
                    <w:rPr>
                      <w:rFonts w:ascii="Arial" w:hAnsi="Arial" w:cs="Arial"/>
                      <w:b/>
                      <w:sz w:val="20"/>
                      <w:szCs w:val="20"/>
                    </w:rPr>
                  </w:pPr>
                  <w:r w:rsidRPr="00D174C4">
                    <w:rPr>
                      <w:rFonts w:ascii="Arial" w:hAnsi="Arial" w:cs="Arial"/>
                      <w:b/>
                      <w:sz w:val="20"/>
                      <w:szCs w:val="20"/>
                    </w:rPr>
                    <w:t xml:space="preserve">Siła oddziaływania </w:t>
                  </w:r>
                </w:p>
              </w:tc>
              <w:tc>
                <w:tcPr>
                  <w:tcW w:w="2505" w:type="dxa"/>
                  <w:shd w:val="clear" w:color="auto" w:fill="D0CECE" w:themeFill="background2" w:themeFillShade="E6"/>
                </w:tcPr>
                <w:p w14:paraId="6CC2818C" w14:textId="77777777" w:rsidR="001169DF" w:rsidRPr="00D174C4" w:rsidRDefault="001169DF" w:rsidP="001169DF">
                  <w:pPr>
                    <w:spacing w:after="120" w:line="259" w:lineRule="auto"/>
                    <w:rPr>
                      <w:rFonts w:ascii="Arial" w:hAnsi="Arial" w:cs="Arial"/>
                      <w:b/>
                      <w:sz w:val="20"/>
                      <w:szCs w:val="20"/>
                    </w:rPr>
                  </w:pPr>
                  <w:r w:rsidRPr="00D174C4">
                    <w:rPr>
                      <w:rFonts w:ascii="Arial" w:hAnsi="Arial" w:cs="Arial"/>
                      <w:b/>
                      <w:sz w:val="20"/>
                      <w:szCs w:val="20"/>
                    </w:rPr>
                    <w:t>Prawdopodobieństwo wystąpienia ryzyka</w:t>
                  </w:r>
                </w:p>
              </w:tc>
              <w:tc>
                <w:tcPr>
                  <w:tcW w:w="3006" w:type="dxa"/>
                  <w:shd w:val="clear" w:color="auto" w:fill="D0CECE" w:themeFill="background2" w:themeFillShade="E6"/>
                  <w:vAlign w:val="center"/>
                </w:tcPr>
                <w:p w14:paraId="7CF0DA3B" w14:textId="77777777" w:rsidR="001169DF" w:rsidRPr="00D174C4" w:rsidRDefault="001169DF" w:rsidP="001169DF">
                  <w:pPr>
                    <w:spacing w:after="120" w:line="259" w:lineRule="auto"/>
                    <w:rPr>
                      <w:rFonts w:ascii="Arial" w:hAnsi="Arial" w:cs="Arial"/>
                      <w:b/>
                      <w:sz w:val="20"/>
                      <w:szCs w:val="20"/>
                    </w:rPr>
                  </w:pPr>
                  <w:r w:rsidRPr="00D174C4">
                    <w:rPr>
                      <w:rFonts w:ascii="Arial" w:hAnsi="Arial" w:cs="Arial"/>
                      <w:b/>
                      <w:sz w:val="20"/>
                      <w:szCs w:val="20"/>
                    </w:rPr>
                    <w:t>Sposób zarzadzania ryzykiem</w:t>
                  </w:r>
                </w:p>
              </w:tc>
            </w:tr>
            <w:tr w:rsidR="001169DF" w:rsidRPr="00D174C4" w14:paraId="6C3C8268" w14:textId="77777777" w:rsidTr="003466C9">
              <w:tc>
                <w:tcPr>
                  <w:tcW w:w="2367" w:type="dxa"/>
                  <w:vAlign w:val="center"/>
                </w:tcPr>
                <w:p w14:paraId="405C0057" w14:textId="77777777" w:rsidR="001169DF" w:rsidRPr="00D174C4" w:rsidRDefault="001169DF" w:rsidP="001169DF">
                  <w:pPr>
                    <w:spacing w:after="160" w:line="259" w:lineRule="auto"/>
                    <w:rPr>
                      <w:rFonts w:ascii="Arial" w:hAnsi="Arial" w:cs="Arial"/>
                      <w:color w:val="0070C0"/>
                      <w:sz w:val="20"/>
                      <w:szCs w:val="20"/>
                    </w:rPr>
                  </w:pPr>
                  <w:r w:rsidRPr="00D174C4">
                    <w:rPr>
                      <w:rFonts w:ascii="Arial" w:eastAsia="Times New Roman" w:hAnsi="Arial" w:cs="Arial"/>
                      <w:color w:val="000000"/>
                      <w:sz w:val="20"/>
                      <w:szCs w:val="20"/>
                      <w:lang w:eastAsia="pl-PL"/>
                    </w:rPr>
                    <w:t>Niewystarczający budżet na realizację Zadania 3 – „Uruchomienie i prowadzenie Centrum Przedsiębiorcy PK (CPPK)” w kształcie wyznaczonym koncepcją zamówioną i przekazaną przez Lidera Projektu do realizacji przez KIG</w:t>
                  </w:r>
                </w:p>
              </w:tc>
              <w:tc>
                <w:tcPr>
                  <w:tcW w:w="1620" w:type="dxa"/>
                </w:tcPr>
                <w:p w14:paraId="2485E9AA" w14:textId="77777777" w:rsidR="001169DF" w:rsidRPr="00D174C4" w:rsidRDefault="001169DF" w:rsidP="001169DF">
                  <w:pPr>
                    <w:spacing w:after="160" w:line="259" w:lineRule="auto"/>
                    <w:jc w:val="center"/>
                    <w:rPr>
                      <w:rFonts w:ascii="Arial" w:hAnsi="Arial" w:cs="Arial"/>
                      <w:color w:val="0070C0"/>
                      <w:sz w:val="20"/>
                      <w:szCs w:val="20"/>
                    </w:rPr>
                  </w:pPr>
                  <w:r w:rsidRPr="00D174C4">
                    <w:rPr>
                      <w:rFonts w:ascii="Arial" w:eastAsia="Times New Roman" w:hAnsi="Arial" w:cs="Arial"/>
                      <w:color w:val="000000"/>
                      <w:sz w:val="20"/>
                      <w:szCs w:val="20"/>
                      <w:lang w:eastAsia="pl-PL"/>
                    </w:rPr>
                    <w:t>Duża</w:t>
                  </w:r>
                </w:p>
              </w:tc>
              <w:tc>
                <w:tcPr>
                  <w:tcW w:w="2505" w:type="dxa"/>
                </w:tcPr>
                <w:p w14:paraId="4061F35A" w14:textId="77777777" w:rsidR="001169DF" w:rsidRPr="00D174C4" w:rsidRDefault="001169DF" w:rsidP="001169DF">
                  <w:pPr>
                    <w:spacing w:after="160" w:line="259" w:lineRule="auto"/>
                    <w:jc w:val="center"/>
                    <w:rPr>
                      <w:rFonts w:ascii="Arial" w:hAnsi="Arial" w:cs="Arial"/>
                      <w:color w:val="0070C0"/>
                      <w:sz w:val="20"/>
                      <w:szCs w:val="20"/>
                    </w:rPr>
                  </w:pPr>
                  <w:r w:rsidRPr="00D174C4">
                    <w:rPr>
                      <w:rFonts w:ascii="Arial" w:eastAsia="Times New Roman" w:hAnsi="Arial" w:cs="Arial"/>
                      <w:color w:val="000000"/>
                      <w:sz w:val="20"/>
                      <w:szCs w:val="20"/>
                      <w:lang w:eastAsia="pl-PL"/>
                    </w:rPr>
                    <w:t>Wysokie</w:t>
                  </w:r>
                </w:p>
              </w:tc>
              <w:tc>
                <w:tcPr>
                  <w:tcW w:w="3006" w:type="dxa"/>
                </w:tcPr>
                <w:p w14:paraId="08C1A04F" w14:textId="77777777" w:rsidR="001169DF" w:rsidRPr="00D174C4" w:rsidRDefault="001169DF" w:rsidP="001169DF">
                  <w:pPr>
                    <w:spacing w:after="160" w:line="259" w:lineRule="auto"/>
                    <w:rPr>
                      <w:rFonts w:ascii="Arial" w:eastAsia="Times New Roman" w:hAnsi="Arial" w:cs="Arial"/>
                      <w:b/>
                      <w:color w:val="000000"/>
                      <w:sz w:val="20"/>
                      <w:szCs w:val="20"/>
                      <w:u w:val="single"/>
                      <w:lang w:eastAsia="pl-PL"/>
                    </w:rPr>
                  </w:pPr>
                  <w:r w:rsidRPr="00D174C4">
                    <w:rPr>
                      <w:rFonts w:ascii="Arial" w:eastAsia="Times New Roman" w:hAnsi="Arial" w:cs="Arial"/>
                      <w:b/>
                      <w:color w:val="000000"/>
                      <w:sz w:val="20"/>
                      <w:szCs w:val="20"/>
                      <w:u w:val="single"/>
                      <w:lang w:eastAsia="pl-PL"/>
                    </w:rPr>
                    <w:t>Podejmowane działania:</w:t>
                  </w:r>
                </w:p>
                <w:p w14:paraId="072FBDA9" w14:textId="77777777" w:rsidR="001169DF" w:rsidRPr="00D174C4" w:rsidRDefault="001169DF" w:rsidP="001169DF">
                  <w:pPr>
                    <w:spacing w:after="160" w:line="259" w:lineRule="auto"/>
                    <w:rPr>
                      <w:rFonts w:ascii="Arial" w:eastAsia="Times New Roman" w:hAnsi="Arial" w:cs="Arial"/>
                      <w:color w:val="000000"/>
                      <w:sz w:val="20"/>
                      <w:szCs w:val="20"/>
                      <w:lang w:eastAsia="pl-PL"/>
                    </w:rPr>
                  </w:pPr>
                  <w:r w:rsidRPr="00D174C4">
                    <w:rPr>
                      <w:rFonts w:ascii="Arial" w:eastAsia="Times New Roman" w:hAnsi="Arial" w:cs="Arial"/>
                      <w:color w:val="000000"/>
                      <w:sz w:val="20"/>
                      <w:szCs w:val="20"/>
                      <w:lang w:eastAsia="pl-PL"/>
                    </w:rPr>
                    <w:t>Przeprowadzenie szczegółowej analizy budżetu po stronie partnera (KIG) i wskazanie potencjalnych źródeł oszczędności do przesunięć częściowo pokrywających brakujący budżet. Wystąpienie do Lidera Projektu o dokonanie całościowej analizy budżetu Projektu.</w:t>
                  </w:r>
                </w:p>
                <w:p w14:paraId="4D8BB065" w14:textId="77777777" w:rsidR="001169DF" w:rsidRPr="00D174C4" w:rsidRDefault="001169DF" w:rsidP="001169DF">
                  <w:pPr>
                    <w:spacing w:after="160" w:line="259" w:lineRule="auto"/>
                    <w:rPr>
                      <w:rFonts w:ascii="Arial" w:eastAsia="Times New Roman" w:hAnsi="Arial" w:cs="Arial"/>
                      <w:color w:val="000000"/>
                      <w:sz w:val="20"/>
                      <w:szCs w:val="20"/>
                      <w:lang w:eastAsia="pl-PL"/>
                    </w:rPr>
                  </w:pPr>
                  <w:r w:rsidRPr="00D174C4">
                    <w:rPr>
                      <w:rFonts w:ascii="Arial" w:eastAsia="Times New Roman" w:hAnsi="Arial" w:cs="Arial"/>
                      <w:color w:val="000000"/>
                      <w:sz w:val="20"/>
                      <w:szCs w:val="20"/>
                      <w:lang w:eastAsia="pl-PL"/>
                    </w:rPr>
                    <w:t xml:space="preserve">Przeprowadzono szczegółową analizę budżetu po stronie partnera (KIG) i wskazano źródła oszczędności do przesunięć. </w:t>
                  </w:r>
                </w:p>
                <w:p w14:paraId="02FAEEC8" w14:textId="77777777" w:rsidR="001169DF" w:rsidRPr="00D174C4" w:rsidRDefault="001169DF" w:rsidP="001169DF">
                  <w:pPr>
                    <w:spacing w:after="160" w:line="259" w:lineRule="auto"/>
                    <w:rPr>
                      <w:rFonts w:ascii="Arial" w:eastAsia="Times New Roman" w:hAnsi="Arial" w:cs="Arial"/>
                      <w:color w:val="000000"/>
                      <w:sz w:val="20"/>
                      <w:szCs w:val="20"/>
                      <w:lang w:eastAsia="pl-PL"/>
                    </w:rPr>
                  </w:pPr>
                </w:p>
                <w:p w14:paraId="6FA72B32" w14:textId="77777777" w:rsidR="001169DF" w:rsidRPr="00D174C4" w:rsidRDefault="001169DF" w:rsidP="001169DF">
                  <w:pPr>
                    <w:spacing w:after="160" w:line="259" w:lineRule="auto"/>
                    <w:rPr>
                      <w:rFonts w:ascii="Arial" w:eastAsia="Times New Roman" w:hAnsi="Arial" w:cs="Arial"/>
                      <w:b/>
                      <w:color w:val="000000"/>
                      <w:sz w:val="20"/>
                      <w:szCs w:val="20"/>
                      <w:u w:val="single"/>
                      <w:lang w:eastAsia="pl-PL"/>
                    </w:rPr>
                  </w:pPr>
                  <w:r w:rsidRPr="00D174C4">
                    <w:rPr>
                      <w:rFonts w:ascii="Arial" w:eastAsia="Times New Roman" w:hAnsi="Arial" w:cs="Arial"/>
                      <w:b/>
                      <w:color w:val="000000"/>
                      <w:sz w:val="20"/>
                      <w:szCs w:val="20"/>
                      <w:u w:val="single"/>
                      <w:lang w:eastAsia="pl-PL"/>
                    </w:rPr>
                    <w:t>Spodziewane/faktyczne efekty podjętych działań:</w:t>
                  </w:r>
                </w:p>
                <w:p w14:paraId="7B311460" w14:textId="77777777" w:rsidR="001169DF" w:rsidRPr="00D174C4" w:rsidRDefault="001169DF" w:rsidP="00D622E4">
                  <w:pPr>
                    <w:spacing w:after="160" w:line="259" w:lineRule="auto"/>
                    <w:rPr>
                      <w:rFonts w:ascii="Arial" w:hAnsi="Arial" w:cs="Arial"/>
                      <w:color w:val="000000"/>
                      <w:sz w:val="20"/>
                      <w:szCs w:val="20"/>
                    </w:rPr>
                  </w:pPr>
                  <w:r w:rsidRPr="00D174C4">
                    <w:rPr>
                      <w:rFonts w:ascii="Arial" w:hAnsi="Arial" w:cs="Arial"/>
                      <w:color w:val="000000"/>
                      <w:sz w:val="20"/>
                      <w:szCs w:val="20"/>
                    </w:rPr>
                    <w:t xml:space="preserve">Spodziewane/ faktyczne efekty: Analiza istniejącego budżetu, identyfikacja oszczędności w innych zadaniach i </w:t>
                  </w:r>
                  <w:r w:rsidR="00D622E4" w:rsidRPr="00D174C4">
                    <w:rPr>
                      <w:rFonts w:ascii="Arial" w:hAnsi="Arial" w:cs="Arial"/>
                      <w:color w:val="000000"/>
                      <w:sz w:val="20"/>
                      <w:szCs w:val="20"/>
                    </w:rPr>
                    <w:t xml:space="preserve">zaproponowanie przez Partnera (KIG) </w:t>
                  </w:r>
                  <w:r w:rsidRPr="00D174C4">
                    <w:rPr>
                      <w:rFonts w:ascii="Arial" w:hAnsi="Arial" w:cs="Arial"/>
                      <w:color w:val="000000"/>
                      <w:sz w:val="20"/>
                      <w:szCs w:val="20"/>
                    </w:rPr>
                    <w:t>wykonani</w:t>
                  </w:r>
                  <w:r w:rsidR="00D622E4" w:rsidRPr="00D174C4">
                    <w:rPr>
                      <w:rFonts w:ascii="Arial" w:hAnsi="Arial" w:cs="Arial"/>
                      <w:color w:val="000000"/>
                      <w:sz w:val="20"/>
                      <w:szCs w:val="20"/>
                    </w:rPr>
                    <w:t>a</w:t>
                  </w:r>
                  <w:r w:rsidRPr="00D174C4">
                    <w:rPr>
                      <w:rFonts w:ascii="Arial" w:hAnsi="Arial" w:cs="Arial"/>
                      <w:color w:val="000000"/>
                      <w:sz w:val="20"/>
                      <w:szCs w:val="20"/>
                    </w:rPr>
                    <w:t xml:space="preserve"> przesunięć budżetowych w ramach istniejącego budżetu do Zadania 3. </w:t>
                  </w:r>
                  <w:r w:rsidR="00D622E4" w:rsidRPr="00D174C4">
                    <w:rPr>
                      <w:rFonts w:ascii="Arial" w:hAnsi="Arial" w:cs="Arial"/>
                      <w:color w:val="000000"/>
                      <w:sz w:val="20"/>
                      <w:szCs w:val="20"/>
                    </w:rPr>
                    <w:t xml:space="preserve">Na powyższe nie </w:t>
                  </w:r>
                  <w:r w:rsidR="00D622E4" w:rsidRPr="00D174C4">
                    <w:rPr>
                      <w:rFonts w:ascii="Arial" w:hAnsi="Arial" w:cs="Arial"/>
                      <w:color w:val="000000"/>
                      <w:sz w:val="20"/>
                      <w:szCs w:val="20"/>
                    </w:rPr>
                    <w:lastRenderedPageBreak/>
                    <w:t>została wyrażona zgoda Lidera Projektu.</w:t>
                  </w:r>
                </w:p>
                <w:p w14:paraId="24E79758" w14:textId="77777777" w:rsidR="001169DF" w:rsidRPr="00D174C4" w:rsidRDefault="001169DF" w:rsidP="001169DF">
                  <w:pPr>
                    <w:spacing w:after="160" w:line="259" w:lineRule="auto"/>
                    <w:rPr>
                      <w:rFonts w:ascii="Arial" w:eastAsia="Times New Roman" w:hAnsi="Arial" w:cs="Arial"/>
                      <w:b/>
                      <w:color w:val="000000"/>
                      <w:sz w:val="20"/>
                      <w:szCs w:val="20"/>
                      <w:u w:val="single"/>
                      <w:lang w:eastAsia="pl-PL"/>
                    </w:rPr>
                  </w:pPr>
                  <w:r w:rsidRPr="00D174C4">
                    <w:rPr>
                      <w:rFonts w:ascii="Arial" w:eastAsia="Times New Roman" w:hAnsi="Arial" w:cs="Arial"/>
                      <w:b/>
                      <w:color w:val="000000"/>
                      <w:sz w:val="20"/>
                      <w:szCs w:val="20"/>
                      <w:u w:val="single"/>
                      <w:lang w:eastAsia="pl-PL"/>
                    </w:rPr>
                    <w:t xml:space="preserve">Zmiana w stosunku od poprzedniego okresu sprawozdawczego: </w:t>
                  </w:r>
                </w:p>
                <w:p w14:paraId="63A5D72B" w14:textId="77777777" w:rsidR="001169DF" w:rsidRPr="00D174C4" w:rsidRDefault="001169DF" w:rsidP="001169DF">
                  <w:pPr>
                    <w:spacing w:after="160" w:line="259" w:lineRule="auto"/>
                    <w:rPr>
                      <w:rFonts w:ascii="Arial" w:hAnsi="Arial" w:cs="Arial"/>
                      <w:i/>
                      <w:color w:val="0070C0"/>
                      <w:sz w:val="20"/>
                      <w:szCs w:val="20"/>
                    </w:rPr>
                  </w:pPr>
                  <w:r w:rsidRPr="00D174C4">
                    <w:rPr>
                      <w:rFonts w:ascii="Arial" w:hAnsi="Arial" w:cs="Arial"/>
                      <w:color w:val="000000"/>
                      <w:sz w:val="20"/>
                      <w:szCs w:val="20"/>
                    </w:rPr>
                    <w:t xml:space="preserve">Opracowanie zmodyfikowanego scenariusza realizacji zadania - wprowadzenie zmian zaproponowanych przez autorów koncepcji i projektu architektonicznego, przeprowadzenie adaptacji istniejącej przestrzeni w budynku KIG pod front i </w:t>
                  </w:r>
                  <w:proofErr w:type="spellStart"/>
                  <w:r w:rsidRPr="00D174C4">
                    <w:rPr>
                      <w:rFonts w:ascii="Arial" w:hAnsi="Arial" w:cs="Arial"/>
                      <w:color w:val="000000"/>
                      <w:sz w:val="20"/>
                      <w:szCs w:val="20"/>
                    </w:rPr>
                    <w:t>back</w:t>
                  </w:r>
                  <w:proofErr w:type="spellEnd"/>
                  <w:r w:rsidRPr="00D174C4">
                    <w:rPr>
                      <w:rFonts w:ascii="Arial" w:hAnsi="Arial" w:cs="Arial"/>
                      <w:color w:val="000000"/>
                      <w:sz w:val="20"/>
                      <w:szCs w:val="20"/>
                    </w:rPr>
                    <w:t xml:space="preserve"> </w:t>
                  </w:r>
                  <w:proofErr w:type="spellStart"/>
                  <w:r w:rsidRPr="00D174C4">
                    <w:rPr>
                      <w:rFonts w:ascii="Arial" w:hAnsi="Arial" w:cs="Arial"/>
                      <w:color w:val="000000"/>
                      <w:sz w:val="20"/>
                      <w:szCs w:val="20"/>
                    </w:rPr>
                    <w:t>office</w:t>
                  </w:r>
                  <w:proofErr w:type="spellEnd"/>
                  <w:r w:rsidRPr="00D174C4">
                    <w:rPr>
                      <w:rFonts w:ascii="Arial" w:hAnsi="Arial" w:cs="Arial"/>
                      <w:color w:val="000000"/>
                      <w:sz w:val="20"/>
                      <w:szCs w:val="20"/>
                    </w:rPr>
                    <w:t xml:space="preserve"> Centrum Przedsiębiorcy</w:t>
                  </w:r>
                </w:p>
              </w:tc>
            </w:tr>
            <w:tr w:rsidR="001169DF" w:rsidRPr="00D174C4" w14:paraId="74E2686C" w14:textId="77777777" w:rsidTr="003466C9">
              <w:tc>
                <w:tcPr>
                  <w:tcW w:w="2367" w:type="dxa"/>
                  <w:vAlign w:val="center"/>
                </w:tcPr>
                <w:p w14:paraId="6863BE4C" w14:textId="77777777" w:rsidR="001169DF" w:rsidRPr="00D174C4" w:rsidRDefault="001169DF" w:rsidP="001169DF">
                  <w:pPr>
                    <w:spacing w:after="160" w:line="259" w:lineRule="auto"/>
                    <w:rPr>
                      <w:rFonts w:ascii="Arial" w:eastAsia="Times New Roman" w:hAnsi="Arial" w:cs="Arial"/>
                      <w:color w:val="000000"/>
                      <w:sz w:val="20"/>
                      <w:szCs w:val="20"/>
                      <w:lang w:eastAsia="pl-PL"/>
                    </w:rPr>
                  </w:pPr>
                  <w:r w:rsidRPr="00D174C4">
                    <w:rPr>
                      <w:rFonts w:ascii="Arial" w:eastAsia="Times New Roman" w:hAnsi="Arial" w:cs="Arial"/>
                      <w:color w:val="000000"/>
                      <w:sz w:val="20"/>
                      <w:szCs w:val="20"/>
                      <w:lang w:eastAsia="pl-PL"/>
                    </w:rPr>
                    <w:lastRenderedPageBreak/>
                    <w:t xml:space="preserve">Niemożność osiągnięcia kamienia milowego "Udostępnienie placówki CPPK do korzystania" w dacie punktu ostatecznego ze względu na niemożność podpisania umowy z wykonawcą prac adaptacyjno-budowlanych wybranym w postępowaniu konkurencyjnym z powodu niewystarczającego budżetu na realizację </w:t>
                  </w:r>
                  <w:r w:rsidRPr="00D174C4">
                    <w:rPr>
                      <w:rFonts w:ascii="Arial" w:eastAsia="Times New Roman" w:hAnsi="Arial" w:cs="Arial"/>
                      <w:color w:val="000000"/>
                      <w:sz w:val="20"/>
                      <w:szCs w:val="20"/>
                      <w:lang w:eastAsia="pl-PL"/>
                    </w:rPr>
                    <w:lastRenderedPageBreak/>
                    <w:t>Zadania</w:t>
                  </w:r>
                </w:p>
              </w:tc>
              <w:tc>
                <w:tcPr>
                  <w:tcW w:w="1620" w:type="dxa"/>
                </w:tcPr>
                <w:p w14:paraId="558866D0" w14:textId="77777777" w:rsidR="001169DF" w:rsidRPr="00D174C4" w:rsidRDefault="001169DF" w:rsidP="001169DF">
                  <w:pPr>
                    <w:spacing w:after="160" w:line="259" w:lineRule="auto"/>
                    <w:jc w:val="center"/>
                    <w:rPr>
                      <w:rFonts w:ascii="Arial" w:hAnsi="Arial" w:cs="Arial"/>
                      <w:color w:val="0070C0"/>
                      <w:sz w:val="20"/>
                      <w:szCs w:val="20"/>
                    </w:rPr>
                  </w:pPr>
                  <w:r w:rsidRPr="00D174C4">
                    <w:rPr>
                      <w:rFonts w:ascii="Arial" w:eastAsia="Times New Roman" w:hAnsi="Arial" w:cs="Arial"/>
                      <w:color w:val="000000"/>
                      <w:sz w:val="20"/>
                      <w:szCs w:val="20"/>
                      <w:lang w:eastAsia="pl-PL"/>
                    </w:rPr>
                    <w:lastRenderedPageBreak/>
                    <w:t>Duża</w:t>
                  </w:r>
                </w:p>
              </w:tc>
              <w:tc>
                <w:tcPr>
                  <w:tcW w:w="2505" w:type="dxa"/>
                </w:tcPr>
                <w:p w14:paraId="6CDD2768" w14:textId="77777777" w:rsidR="001169DF" w:rsidRPr="00D174C4" w:rsidRDefault="001169DF" w:rsidP="001169DF">
                  <w:pPr>
                    <w:spacing w:after="160" w:line="259" w:lineRule="auto"/>
                    <w:jc w:val="center"/>
                    <w:rPr>
                      <w:rFonts w:ascii="Arial" w:eastAsia="Times New Roman" w:hAnsi="Arial" w:cs="Arial"/>
                      <w:color w:val="0070C0"/>
                      <w:sz w:val="20"/>
                      <w:szCs w:val="20"/>
                      <w:lang w:eastAsia="pl-PL"/>
                    </w:rPr>
                  </w:pPr>
                  <w:r w:rsidRPr="00D174C4">
                    <w:rPr>
                      <w:rFonts w:ascii="Arial" w:eastAsia="Times New Roman" w:hAnsi="Arial" w:cs="Arial"/>
                      <w:color w:val="000000"/>
                      <w:sz w:val="20"/>
                      <w:szCs w:val="20"/>
                      <w:lang w:eastAsia="pl-PL"/>
                    </w:rPr>
                    <w:t>Wysokie</w:t>
                  </w:r>
                </w:p>
              </w:tc>
              <w:tc>
                <w:tcPr>
                  <w:tcW w:w="3006" w:type="dxa"/>
                </w:tcPr>
                <w:p w14:paraId="7B3DA58E" w14:textId="77777777" w:rsidR="001169DF" w:rsidRPr="00D174C4" w:rsidRDefault="001169DF" w:rsidP="001169DF">
                  <w:pPr>
                    <w:spacing w:after="160" w:line="259" w:lineRule="auto"/>
                    <w:rPr>
                      <w:rFonts w:ascii="Arial" w:eastAsia="Times New Roman" w:hAnsi="Arial" w:cs="Arial"/>
                      <w:b/>
                      <w:color w:val="000000"/>
                      <w:sz w:val="20"/>
                      <w:szCs w:val="20"/>
                      <w:u w:val="single"/>
                      <w:lang w:eastAsia="pl-PL"/>
                    </w:rPr>
                  </w:pPr>
                  <w:r w:rsidRPr="00D174C4">
                    <w:rPr>
                      <w:rFonts w:ascii="Arial" w:eastAsia="Times New Roman" w:hAnsi="Arial" w:cs="Arial"/>
                      <w:b/>
                      <w:color w:val="000000"/>
                      <w:sz w:val="20"/>
                      <w:szCs w:val="20"/>
                      <w:u w:val="single"/>
                      <w:lang w:eastAsia="pl-PL"/>
                    </w:rPr>
                    <w:t>Podejmowane działania:</w:t>
                  </w:r>
                </w:p>
                <w:p w14:paraId="070544A1" w14:textId="77777777" w:rsidR="001169DF" w:rsidRPr="00D174C4" w:rsidRDefault="001169DF" w:rsidP="001169DF">
                  <w:pPr>
                    <w:spacing w:after="160" w:line="259" w:lineRule="auto"/>
                    <w:rPr>
                      <w:rFonts w:ascii="Arial" w:eastAsia="Times New Roman" w:hAnsi="Arial" w:cs="Arial"/>
                      <w:color w:val="000000"/>
                      <w:sz w:val="20"/>
                      <w:szCs w:val="20"/>
                      <w:lang w:eastAsia="pl-PL"/>
                    </w:rPr>
                  </w:pPr>
                  <w:r w:rsidRPr="00D174C4">
                    <w:rPr>
                      <w:rFonts w:ascii="Arial" w:eastAsia="Times New Roman" w:hAnsi="Arial" w:cs="Arial"/>
                      <w:color w:val="000000"/>
                      <w:sz w:val="20"/>
                      <w:szCs w:val="20"/>
                      <w:lang w:eastAsia="pl-PL"/>
                    </w:rPr>
                    <w:t>Przeprowadzenie szczegółowej analizy budżetu po stronie partnera (KIG) i wskazanie potencjalnych źródeł oszczędności do przesunięć częściowo pokrywających brakujący budżet. Wystąpienie do Lidera Projektu o dokonanie całościowej analizy budżetu Projektu.</w:t>
                  </w:r>
                </w:p>
                <w:p w14:paraId="70269AB2" w14:textId="77777777" w:rsidR="001169DF" w:rsidRPr="00D174C4" w:rsidRDefault="001169DF" w:rsidP="001169DF">
                  <w:pPr>
                    <w:spacing w:after="160" w:line="259" w:lineRule="auto"/>
                    <w:rPr>
                      <w:rFonts w:ascii="Arial" w:eastAsia="Times New Roman" w:hAnsi="Arial" w:cs="Arial"/>
                      <w:color w:val="000000"/>
                      <w:sz w:val="20"/>
                      <w:szCs w:val="20"/>
                      <w:lang w:eastAsia="pl-PL"/>
                    </w:rPr>
                  </w:pPr>
                </w:p>
                <w:p w14:paraId="14098013" w14:textId="77777777" w:rsidR="001169DF" w:rsidRPr="00D174C4" w:rsidRDefault="001169DF" w:rsidP="001169DF">
                  <w:pPr>
                    <w:spacing w:after="160" w:line="259" w:lineRule="auto"/>
                    <w:rPr>
                      <w:rFonts w:ascii="Arial" w:eastAsia="Times New Roman" w:hAnsi="Arial" w:cs="Arial"/>
                      <w:color w:val="000000"/>
                      <w:sz w:val="20"/>
                      <w:szCs w:val="20"/>
                      <w:lang w:eastAsia="pl-PL"/>
                    </w:rPr>
                  </w:pPr>
                  <w:r w:rsidRPr="00D174C4">
                    <w:rPr>
                      <w:rFonts w:ascii="Arial" w:eastAsia="Times New Roman" w:hAnsi="Arial" w:cs="Arial"/>
                      <w:color w:val="000000"/>
                      <w:sz w:val="20"/>
                      <w:szCs w:val="20"/>
                      <w:lang w:eastAsia="pl-PL"/>
                    </w:rPr>
                    <w:t xml:space="preserve">KIG podjęła równolegle działania zmierzające do naprawy sytuacji w trybie </w:t>
                  </w:r>
                  <w:r w:rsidRPr="00D174C4">
                    <w:rPr>
                      <w:rFonts w:ascii="Arial" w:eastAsia="Times New Roman" w:hAnsi="Arial" w:cs="Arial"/>
                      <w:color w:val="000000"/>
                      <w:sz w:val="20"/>
                      <w:szCs w:val="20"/>
                      <w:lang w:eastAsia="pl-PL"/>
                    </w:rPr>
                    <w:lastRenderedPageBreak/>
                    <w:t>dwóch alternatywnych rozwiązań zabezpieczających możliwość osiągnięcia Kamienia Milowego w Zadaniu:</w:t>
                  </w:r>
                  <w:r w:rsidRPr="00D174C4">
                    <w:rPr>
                      <w:rFonts w:ascii="Arial" w:eastAsia="Times New Roman" w:hAnsi="Arial" w:cs="Arial"/>
                      <w:color w:val="000000"/>
                      <w:sz w:val="20"/>
                      <w:szCs w:val="20"/>
                      <w:lang w:eastAsia="pl-PL"/>
                    </w:rPr>
                    <w:br/>
                    <w:t>- rozwiązanie pierwsze – wyłonienie innego generalnego wykonawcy;</w:t>
                  </w:r>
                  <w:r w:rsidRPr="00D174C4">
                    <w:rPr>
                      <w:rFonts w:ascii="Arial" w:eastAsia="Times New Roman" w:hAnsi="Arial" w:cs="Arial"/>
                      <w:color w:val="000000"/>
                      <w:sz w:val="20"/>
                      <w:szCs w:val="20"/>
                      <w:lang w:eastAsia="pl-PL"/>
                    </w:rPr>
                    <w:br/>
                    <w:t xml:space="preserve">- rozwiązanie drugie – wprowadzenie zmian zaproponowanych przez autorów koncepcji i projektu architektonicznego, przeprowadzenie adaptacji istniejącej przestrzeni w budynku KIG pod front i </w:t>
                  </w:r>
                  <w:proofErr w:type="spellStart"/>
                  <w:r w:rsidRPr="00D174C4">
                    <w:rPr>
                      <w:rFonts w:ascii="Arial" w:eastAsia="Times New Roman" w:hAnsi="Arial" w:cs="Arial"/>
                      <w:color w:val="000000"/>
                      <w:sz w:val="20"/>
                      <w:szCs w:val="20"/>
                      <w:lang w:eastAsia="pl-PL"/>
                    </w:rPr>
                    <w:t>back</w:t>
                  </w:r>
                  <w:proofErr w:type="spellEnd"/>
                  <w:r w:rsidRPr="00D174C4">
                    <w:rPr>
                      <w:rFonts w:ascii="Arial" w:eastAsia="Times New Roman" w:hAnsi="Arial" w:cs="Arial"/>
                      <w:color w:val="000000"/>
                      <w:sz w:val="20"/>
                      <w:szCs w:val="20"/>
                      <w:lang w:eastAsia="pl-PL"/>
                    </w:rPr>
                    <w:t xml:space="preserve"> </w:t>
                  </w:r>
                  <w:proofErr w:type="spellStart"/>
                  <w:r w:rsidRPr="00D174C4">
                    <w:rPr>
                      <w:rFonts w:ascii="Arial" w:eastAsia="Times New Roman" w:hAnsi="Arial" w:cs="Arial"/>
                      <w:color w:val="000000"/>
                      <w:sz w:val="20"/>
                      <w:szCs w:val="20"/>
                      <w:lang w:eastAsia="pl-PL"/>
                    </w:rPr>
                    <w:t>office</w:t>
                  </w:r>
                  <w:proofErr w:type="spellEnd"/>
                  <w:r w:rsidRPr="00D174C4">
                    <w:rPr>
                      <w:rFonts w:ascii="Arial" w:eastAsia="Times New Roman" w:hAnsi="Arial" w:cs="Arial"/>
                      <w:color w:val="000000"/>
                      <w:sz w:val="20"/>
                      <w:szCs w:val="20"/>
                      <w:lang w:eastAsia="pl-PL"/>
                    </w:rPr>
                    <w:t xml:space="preserve"> Centrum Przedsiębiorcy.</w:t>
                  </w:r>
                  <w:r w:rsidRPr="00D174C4">
                    <w:rPr>
                      <w:rFonts w:ascii="Arial" w:eastAsia="Times New Roman" w:hAnsi="Arial" w:cs="Arial"/>
                      <w:color w:val="000000"/>
                      <w:sz w:val="20"/>
                      <w:szCs w:val="20"/>
                      <w:lang w:eastAsia="pl-PL"/>
                    </w:rPr>
                    <w:br/>
                  </w:r>
                  <w:r w:rsidRPr="00D174C4">
                    <w:rPr>
                      <w:rFonts w:ascii="Arial" w:eastAsia="Times New Roman" w:hAnsi="Arial" w:cs="Arial"/>
                      <w:color w:val="000000"/>
                      <w:sz w:val="20"/>
                      <w:szCs w:val="20"/>
                      <w:lang w:eastAsia="pl-PL"/>
                    </w:rPr>
                    <w:br/>
                    <w:t xml:space="preserve">Realizując rozwiązanie pierwsze, KIG ponownie zamieściła w Bazie Konkurencyjności zapytanie ofertowe na roboty budowlane. Wpłynęła jedna nowa oferta na kwotę 16.633.919,58 zł brutto, która była o 5,6 mln wyższa od poprzedniej wyceny. </w:t>
                  </w:r>
                  <w:r w:rsidRPr="00D174C4">
                    <w:rPr>
                      <w:rFonts w:ascii="Arial" w:eastAsia="Times New Roman" w:hAnsi="Arial" w:cs="Arial"/>
                      <w:color w:val="000000"/>
                      <w:sz w:val="20"/>
                      <w:szCs w:val="20"/>
                      <w:lang w:eastAsia="pl-PL"/>
                    </w:rPr>
                    <w:br/>
                    <w:t xml:space="preserve">Wobec powyższego rozpoczęto realizację rozwiązania - modyfikacji zakresu  budowy w ramach projektu PPK3, przy zapewnieniu jednocześnie wykonania Zadania 3. z zachowaniem pełnej funkcjonalności i użytkowości pilotażowej placówki określonej </w:t>
                  </w:r>
                  <w:r w:rsidRPr="00D174C4">
                    <w:rPr>
                      <w:rFonts w:ascii="Arial" w:eastAsia="Times New Roman" w:hAnsi="Arial" w:cs="Arial"/>
                      <w:color w:val="000000"/>
                      <w:sz w:val="20"/>
                      <w:szCs w:val="20"/>
                      <w:lang w:eastAsia="pl-PL"/>
                    </w:rPr>
                    <w:lastRenderedPageBreak/>
                    <w:t>w koncepcji przekazanej do KIG do realizacji przez Ministerstwo – Lidera Projektu.</w:t>
                  </w:r>
                  <w:r w:rsidRPr="00D174C4">
                    <w:rPr>
                      <w:rFonts w:ascii="Arial" w:eastAsia="Times New Roman" w:hAnsi="Arial" w:cs="Arial"/>
                      <w:color w:val="000000"/>
                      <w:sz w:val="20"/>
                      <w:szCs w:val="20"/>
                      <w:lang w:eastAsia="pl-PL"/>
                    </w:rPr>
                    <w:br/>
                    <w:t>Podczas wizji lokalnej Lidera Projektu (Dept. Gospodarki Elektronicznej MPiT) w KIG zostały przedstawione Liderowi Projektu założenia realizacyjne. W rezultacie wizytacji Lider projektu wyraził zgodę na rozpoczęcie przez KIG prac.</w:t>
                  </w:r>
                  <w:r w:rsidRPr="00D174C4">
                    <w:rPr>
                      <w:rFonts w:ascii="Arial" w:eastAsia="Times New Roman" w:hAnsi="Arial" w:cs="Arial"/>
                      <w:color w:val="000000"/>
                      <w:sz w:val="20"/>
                      <w:szCs w:val="20"/>
                      <w:lang w:eastAsia="pl-PL"/>
                    </w:rPr>
                    <w:br/>
                    <w:t>KIG zakontraktowała, współpracowała przy tworzeniu oraz odebrała zmodyfikowane i dostosowane projekty architektoniczne.</w:t>
                  </w:r>
                </w:p>
                <w:p w14:paraId="4B831179" w14:textId="77777777" w:rsidR="001169DF" w:rsidRPr="00D174C4" w:rsidRDefault="001169DF" w:rsidP="00D622E4">
                  <w:pPr>
                    <w:spacing w:after="160" w:line="259" w:lineRule="auto"/>
                    <w:rPr>
                      <w:rFonts w:ascii="Arial" w:eastAsia="Times New Roman" w:hAnsi="Arial" w:cs="Arial"/>
                      <w:color w:val="000000"/>
                      <w:sz w:val="20"/>
                      <w:szCs w:val="20"/>
                      <w:lang w:eastAsia="pl-PL"/>
                    </w:rPr>
                  </w:pPr>
                  <w:r w:rsidRPr="00D174C4">
                    <w:rPr>
                      <w:rFonts w:ascii="Arial" w:eastAsia="Times New Roman" w:hAnsi="Arial" w:cs="Arial"/>
                      <w:color w:val="000000"/>
                      <w:sz w:val="20"/>
                      <w:szCs w:val="20"/>
                      <w:lang w:eastAsia="pl-PL"/>
                    </w:rPr>
                    <w:t xml:space="preserve">Na ich bazie uruchomiono postępowania na 2 etapy prac adaptacyjnych. </w:t>
                  </w:r>
                </w:p>
                <w:p w14:paraId="7E422E1D" w14:textId="77777777" w:rsidR="001169DF" w:rsidRPr="00D174C4" w:rsidRDefault="001169DF" w:rsidP="001169DF">
                  <w:pPr>
                    <w:spacing w:after="160" w:line="259" w:lineRule="auto"/>
                    <w:rPr>
                      <w:rFonts w:ascii="Arial" w:eastAsia="Times New Roman" w:hAnsi="Arial" w:cs="Arial"/>
                      <w:color w:val="000000"/>
                      <w:sz w:val="20"/>
                      <w:szCs w:val="20"/>
                      <w:lang w:eastAsia="pl-PL"/>
                    </w:rPr>
                  </w:pPr>
                  <w:r w:rsidRPr="00D174C4">
                    <w:rPr>
                      <w:rFonts w:ascii="Arial" w:eastAsia="Times New Roman" w:hAnsi="Arial" w:cs="Arial"/>
                      <w:color w:val="000000"/>
                      <w:sz w:val="20"/>
                      <w:szCs w:val="20"/>
                      <w:lang w:eastAsia="pl-PL"/>
                    </w:rPr>
                    <w:t>Całość prac pozwoli</w:t>
                  </w:r>
                  <w:r w:rsidR="00D622E4" w:rsidRPr="00D174C4">
                    <w:rPr>
                      <w:rFonts w:ascii="Arial" w:eastAsia="Times New Roman" w:hAnsi="Arial" w:cs="Arial"/>
                      <w:color w:val="000000"/>
                      <w:sz w:val="20"/>
                      <w:szCs w:val="20"/>
                      <w:lang w:eastAsia="pl-PL"/>
                    </w:rPr>
                    <w:t>ła</w:t>
                  </w:r>
                  <w:r w:rsidRPr="00D174C4">
                    <w:rPr>
                      <w:rFonts w:ascii="Arial" w:eastAsia="Times New Roman" w:hAnsi="Arial" w:cs="Arial"/>
                      <w:color w:val="000000"/>
                      <w:sz w:val="20"/>
                      <w:szCs w:val="20"/>
                      <w:lang w:eastAsia="pl-PL"/>
                    </w:rPr>
                    <w:t xml:space="preserve"> na wykonanie adaptacji istniejącej przestrzeni w budynku KIG pod front i </w:t>
                  </w:r>
                  <w:proofErr w:type="spellStart"/>
                  <w:r w:rsidRPr="00D174C4">
                    <w:rPr>
                      <w:rFonts w:ascii="Arial" w:eastAsia="Times New Roman" w:hAnsi="Arial" w:cs="Arial"/>
                      <w:color w:val="000000"/>
                      <w:sz w:val="20"/>
                      <w:szCs w:val="20"/>
                      <w:lang w:eastAsia="pl-PL"/>
                    </w:rPr>
                    <w:t>back</w:t>
                  </w:r>
                  <w:proofErr w:type="spellEnd"/>
                  <w:r w:rsidRPr="00D174C4">
                    <w:rPr>
                      <w:rFonts w:ascii="Arial" w:eastAsia="Times New Roman" w:hAnsi="Arial" w:cs="Arial"/>
                      <w:color w:val="000000"/>
                      <w:sz w:val="20"/>
                      <w:szCs w:val="20"/>
                      <w:lang w:eastAsia="pl-PL"/>
                    </w:rPr>
                    <w:t xml:space="preserve"> </w:t>
                  </w:r>
                  <w:proofErr w:type="spellStart"/>
                  <w:r w:rsidRPr="00D174C4">
                    <w:rPr>
                      <w:rFonts w:ascii="Arial" w:eastAsia="Times New Roman" w:hAnsi="Arial" w:cs="Arial"/>
                      <w:color w:val="000000"/>
                      <w:sz w:val="20"/>
                      <w:szCs w:val="20"/>
                      <w:lang w:eastAsia="pl-PL"/>
                    </w:rPr>
                    <w:t>office</w:t>
                  </w:r>
                  <w:proofErr w:type="spellEnd"/>
                  <w:r w:rsidRPr="00D174C4">
                    <w:rPr>
                      <w:rFonts w:ascii="Arial" w:eastAsia="Times New Roman" w:hAnsi="Arial" w:cs="Arial"/>
                      <w:color w:val="000000"/>
                      <w:sz w:val="20"/>
                      <w:szCs w:val="20"/>
                      <w:lang w:eastAsia="pl-PL"/>
                    </w:rPr>
                    <w:t xml:space="preserve"> Centrum Przedsiębiorcy. </w:t>
                  </w:r>
                  <w:r w:rsidRPr="00D174C4">
                    <w:rPr>
                      <w:rFonts w:ascii="Arial" w:eastAsia="Times New Roman" w:hAnsi="Arial" w:cs="Arial"/>
                      <w:color w:val="000000"/>
                      <w:sz w:val="20"/>
                      <w:szCs w:val="20"/>
                      <w:lang w:eastAsia="pl-PL"/>
                    </w:rPr>
                    <w:br/>
                  </w:r>
                </w:p>
                <w:p w14:paraId="4BF00299" w14:textId="77777777" w:rsidR="001169DF" w:rsidRPr="00D174C4" w:rsidRDefault="001169DF" w:rsidP="001169DF">
                  <w:pPr>
                    <w:spacing w:after="160" w:line="259" w:lineRule="auto"/>
                    <w:rPr>
                      <w:rFonts w:ascii="Arial" w:eastAsia="Times New Roman" w:hAnsi="Arial" w:cs="Arial"/>
                      <w:b/>
                      <w:color w:val="000000"/>
                      <w:sz w:val="20"/>
                      <w:szCs w:val="20"/>
                      <w:u w:val="single"/>
                      <w:lang w:eastAsia="pl-PL"/>
                    </w:rPr>
                  </w:pPr>
                  <w:r w:rsidRPr="00D174C4">
                    <w:rPr>
                      <w:rFonts w:ascii="Arial" w:eastAsia="Times New Roman" w:hAnsi="Arial" w:cs="Arial"/>
                      <w:color w:val="000000"/>
                      <w:sz w:val="20"/>
                      <w:szCs w:val="20"/>
                      <w:lang w:eastAsia="pl-PL"/>
                    </w:rPr>
                    <w:t xml:space="preserve"> </w:t>
                  </w:r>
                  <w:r w:rsidRPr="00D174C4">
                    <w:rPr>
                      <w:rFonts w:ascii="Arial" w:eastAsia="Times New Roman" w:hAnsi="Arial" w:cs="Arial"/>
                      <w:b/>
                      <w:color w:val="000000"/>
                      <w:sz w:val="20"/>
                      <w:szCs w:val="20"/>
                      <w:u w:val="single"/>
                      <w:lang w:eastAsia="pl-PL"/>
                    </w:rPr>
                    <w:t>Spodziewane/faktyczne efekty podjętych działań:</w:t>
                  </w:r>
                </w:p>
                <w:p w14:paraId="51A08F5B" w14:textId="77777777" w:rsidR="001169DF" w:rsidRPr="00D174C4" w:rsidRDefault="001169DF" w:rsidP="001169DF">
                  <w:pPr>
                    <w:spacing w:after="160" w:line="259" w:lineRule="auto"/>
                    <w:rPr>
                      <w:rFonts w:ascii="Arial" w:eastAsia="Times New Roman" w:hAnsi="Arial" w:cs="Arial"/>
                      <w:color w:val="000000"/>
                      <w:sz w:val="20"/>
                      <w:szCs w:val="20"/>
                      <w:lang w:eastAsia="pl-PL"/>
                    </w:rPr>
                  </w:pPr>
                  <w:r w:rsidRPr="00D174C4">
                    <w:rPr>
                      <w:rFonts w:ascii="Arial" w:eastAsia="Times New Roman" w:hAnsi="Arial" w:cs="Arial"/>
                      <w:color w:val="000000"/>
                      <w:sz w:val="20"/>
                      <w:szCs w:val="20"/>
                      <w:lang w:eastAsia="pl-PL"/>
                    </w:rPr>
                    <w:t xml:space="preserve">Zapewnienie wykonania Zadania 3. poprzez adaptację udostępnianej przestrzeni z zachowaniem pełnej funkcjonalności i użytkowości </w:t>
                  </w:r>
                  <w:r w:rsidRPr="00D174C4">
                    <w:rPr>
                      <w:rFonts w:ascii="Arial" w:eastAsia="Times New Roman" w:hAnsi="Arial" w:cs="Arial"/>
                      <w:color w:val="000000"/>
                      <w:sz w:val="20"/>
                      <w:szCs w:val="20"/>
                      <w:lang w:eastAsia="pl-PL"/>
                    </w:rPr>
                    <w:lastRenderedPageBreak/>
                    <w:t>pilotażowej placówki określonej w koncepcji przekazanej do KIG do realizacji przez Ministerstwo – Lidera Projektu</w:t>
                  </w:r>
                </w:p>
                <w:p w14:paraId="17A885DB" w14:textId="77777777" w:rsidR="001169DF" w:rsidRPr="00D174C4" w:rsidRDefault="001169DF" w:rsidP="001169DF">
                  <w:pPr>
                    <w:spacing w:after="160" w:line="259" w:lineRule="auto"/>
                    <w:rPr>
                      <w:rFonts w:ascii="Arial" w:eastAsia="Times New Roman" w:hAnsi="Arial" w:cs="Arial"/>
                      <w:b/>
                      <w:color w:val="000000"/>
                      <w:sz w:val="20"/>
                      <w:szCs w:val="20"/>
                      <w:u w:val="single"/>
                      <w:lang w:eastAsia="pl-PL"/>
                    </w:rPr>
                  </w:pPr>
                  <w:r w:rsidRPr="00D174C4">
                    <w:rPr>
                      <w:rFonts w:ascii="Arial" w:eastAsia="Times New Roman" w:hAnsi="Arial" w:cs="Arial"/>
                      <w:b/>
                      <w:color w:val="000000"/>
                      <w:sz w:val="20"/>
                      <w:szCs w:val="20"/>
                      <w:u w:val="single"/>
                      <w:lang w:eastAsia="pl-PL"/>
                    </w:rPr>
                    <w:t xml:space="preserve">Zmiana w stosunku od poprzedniego okresu sprawozdawczego: </w:t>
                  </w:r>
                </w:p>
                <w:p w14:paraId="3723D656" w14:textId="77777777" w:rsidR="001169DF" w:rsidRPr="00D174C4" w:rsidRDefault="001169DF" w:rsidP="001169DF">
                  <w:pPr>
                    <w:spacing w:after="160" w:line="259" w:lineRule="auto"/>
                    <w:rPr>
                      <w:rFonts w:ascii="Arial" w:hAnsi="Arial" w:cs="Arial"/>
                      <w:i/>
                      <w:color w:val="0070C0"/>
                      <w:sz w:val="20"/>
                      <w:szCs w:val="20"/>
                    </w:rPr>
                  </w:pPr>
                  <w:r w:rsidRPr="00D174C4">
                    <w:rPr>
                      <w:rFonts w:ascii="Arial" w:eastAsia="Times New Roman" w:hAnsi="Arial" w:cs="Arial"/>
                      <w:color w:val="000000"/>
                      <w:sz w:val="20"/>
                      <w:szCs w:val="20"/>
                      <w:lang w:eastAsia="pl-PL"/>
                    </w:rPr>
                    <w:t xml:space="preserve">Dostosowano dokumentację architektoniczną. </w:t>
                  </w:r>
                  <w:r w:rsidR="00D622E4" w:rsidRPr="00D174C4">
                    <w:rPr>
                      <w:rFonts w:ascii="Arial" w:eastAsia="Times New Roman" w:hAnsi="Arial" w:cs="Arial"/>
                      <w:color w:val="000000"/>
                      <w:sz w:val="20"/>
                      <w:szCs w:val="20"/>
                      <w:lang w:eastAsia="pl-PL"/>
                    </w:rPr>
                    <w:t>Uruchomiono placówkę Centrum Pomocy.</w:t>
                  </w:r>
                </w:p>
              </w:tc>
            </w:tr>
            <w:tr w:rsidR="001169DF" w:rsidRPr="00D174C4" w14:paraId="58AEA087" w14:textId="77777777" w:rsidTr="003466C9">
              <w:tc>
                <w:tcPr>
                  <w:tcW w:w="2367" w:type="dxa"/>
                  <w:vAlign w:val="center"/>
                </w:tcPr>
                <w:p w14:paraId="2CCCE681" w14:textId="77777777" w:rsidR="001169DF" w:rsidRPr="00D174C4" w:rsidRDefault="001169DF" w:rsidP="001169DF">
                  <w:pPr>
                    <w:spacing w:after="160" w:line="259" w:lineRule="auto"/>
                    <w:rPr>
                      <w:rFonts w:ascii="Arial" w:eastAsia="Times New Roman" w:hAnsi="Arial" w:cs="Arial"/>
                      <w:color w:val="000000"/>
                      <w:sz w:val="20"/>
                      <w:szCs w:val="20"/>
                      <w:lang w:eastAsia="pl-PL"/>
                    </w:rPr>
                  </w:pPr>
                  <w:r w:rsidRPr="00D174C4">
                    <w:rPr>
                      <w:rFonts w:ascii="Arial" w:eastAsia="Times New Roman" w:hAnsi="Arial" w:cs="Arial"/>
                      <w:color w:val="000000"/>
                      <w:sz w:val="20"/>
                      <w:szCs w:val="20"/>
                      <w:lang w:eastAsia="pl-PL"/>
                    </w:rPr>
                    <w:lastRenderedPageBreak/>
                    <w:t>Przedłużający się okres uzyskania niezbędnej akceptacji zmian od instytucji nadzorującej projekt ewentualnych zmian w Planie Projektu</w:t>
                  </w:r>
                </w:p>
              </w:tc>
              <w:tc>
                <w:tcPr>
                  <w:tcW w:w="1620" w:type="dxa"/>
                </w:tcPr>
                <w:p w14:paraId="4BB3B2A9" w14:textId="77777777" w:rsidR="001169DF" w:rsidRPr="00D174C4" w:rsidRDefault="001169DF" w:rsidP="001169DF">
                  <w:pPr>
                    <w:spacing w:after="160" w:line="259" w:lineRule="auto"/>
                    <w:jc w:val="center"/>
                    <w:rPr>
                      <w:rFonts w:ascii="Arial" w:hAnsi="Arial" w:cs="Arial"/>
                      <w:color w:val="0070C0"/>
                      <w:sz w:val="20"/>
                      <w:szCs w:val="20"/>
                    </w:rPr>
                  </w:pPr>
                  <w:r w:rsidRPr="00D174C4">
                    <w:rPr>
                      <w:rFonts w:ascii="Arial" w:eastAsia="Times New Roman" w:hAnsi="Arial" w:cs="Arial"/>
                      <w:color w:val="000000"/>
                      <w:sz w:val="20"/>
                      <w:szCs w:val="20"/>
                      <w:lang w:eastAsia="pl-PL"/>
                    </w:rPr>
                    <w:t>Średnia</w:t>
                  </w:r>
                </w:p>
              </w:tc>
              <w:tc>
                <w:tcPr>
                  <w:tcW w:w="2505" w:type="dxa"/>
                </w:tcPr>
                <w:p w14:paraId="47D9E864" w14:textId="77777777" w:rsidR="001169DF" w:rsidRPr="00D174C4" w:rsidRDefault="001169DF" w:rsidP="001169DF">
                  <w:pPr>
                    <w:spacing w:after="160" w:line="259" w:lineRule="auto"/>
                    <w:jc w:val="center"/>
                    <w:rPr>
                      <w:rFonts w:ascii="Arial" w:eastAsia="Times New Roman" w:hAnsi="Arial" w:cs="Arial"/>
                      <w:color w:val="0070C0"/>
                      <w:sz w:val="20"/>
                      <w:szCs w:val="20"/>
                      <w:lang w:eastAsia="pl-PL"/>
                    </w:rPr>
                  </w:pPr>
                  <w:r w:rsidRPr="00D174C4">
                    <w:rPr>
                      <w:rFonts w:ascii="Arial" w:eastAsia="Times New Roman" w:hAnsi="Arial" w:cs="Arial"/>
                      <w:color w:val="000000"/>
                      <w:sz w:val="20"/>
                      <w:szCs w:val="20"/>
                      <w:lang w:eastAsia="pl-PL"/>
                    </w:rPr>
                    <w:t>Średnie</w:t>
                  </w:r>
                </w:p>
              </w:tc>
              <w:tc>
                <w:tcPr>
                  <w:tcW w:w="3006" w:type="dxa"/>
                </w:tcPr>
                <w:p w14:paraId="0DB52CDB" w14:textId="77777777" w:rsidR="001169DF" w:rsidRPr="00D174C4" w:rsidRDefault="001169DF" w:rsidP="001169DF">
                  <w:pPr>
                    <w:spacing w:after="160" w:line="259" w:lineRule="auto"/>
                    <w:rPr>
                      <w:rFonts w:ascii="Arial" w:eastAsia="Times New Roman" w:hAnsi="Arial" w:cs="Arial"/>
                      <w:b/>
                      <w:color w:val="000000"/>
                      <w:sz w:val="20"/>
                      <w:szCs w:val="20"/>
                      <w:u w:val="single"/>
                      <w:lang w:eastAsia="pl-PL"/>
                    </w:rPr>
                  </w:pPr>
                  <w:r w:rsidRPr="00D174C4">
                    <w:rPr>
                      <w:rFonts w:ascii="Arial" w:eastAsia="Times New Roman" w:hAnsi="Arial" w:cs="Arial"/>
                      <w:b/>
                      <w:color w:val="000000"/>
                      <w:sz w:val="20"/>
                      <w:szCs w:val="20"/>
                      <w:u w:val="single"/>
                      <w:lang w:eastAsia="pl-PL"/>
                    </w:rPr>
                    <w:t>Podejmowane działania:</w:t>
                  </w:r>
                </w:p>
                <w:p w14:paraId="7A868FF1" w14:textId="77777777" w:rsidR="001169DF" w:rsidRPr="00D174C4" w:rsidRDefault="001169DF" w:rsidP="001169DF">
                  <w:pPr>
                    <w:spacing w:after="160" w:line="259" w:lineRule="auto"/>
                    <w:rPr>
                      <w:rFonts w:ascii="Arial" w:eastAsia="Times New Roman" w:hAnsi="Arial" w:cs="Arial"/>
                      <w:color w:val="000000"/>
                      <w:sz w:val="20"/>
                      <w:szCs w:val="20"/>
                      <w:u w:val="single"/>
                      <w:lang w:eastAsia="pl-PL"/>
                    </w:rPr>
                  </w:pPr>
                  <w:r w:rsidRPr="00D174C4">
                    <w:rPr>
                      <w:rFonts w:ascii="Arial" w:eastAsia="Times New Roman" w:hAnsi="Arial" w:cs="Arial"/>
                      <w:color w:val="000000"/>
                      <w:sz w:val="20"/>
                      <w:szCs w:val="20"/>
                      <w:lang w:eastAsia="pl-PL"/>
                    </w:rPr>
                    <w:t>Minimalizacja wprowadzania zmian do projektu wymagających uzyskania akceptacji instytucji nadzorującej Projekt.</w:t>
                  </w:r>
                </w:p>
                <w:p w14:paraId="174D0E35" w14:textId="77777777" w:rsidR="001169DF" w:rsidRPr="00D174C4" w:rsidRDefault="001169DF" w:rsidP="001169DF">
                  <w:pPr>
                    <w:spacing w:after="160" w:line="259" w:lineRule="auto"/>
                    <w:rPr>
                      <w:rFonts w:ascii="Arial" w:eastAsia="Times New Roman" w:hAnsi="Arial" w:cs="Arial"/>
                      <w:b/>
                      <w:color w:val="000000"/>
                      <w:sz w:val="20"/>
                      <w:szCs w:val="20"/>
                      <w:u w:val="single"/>
                      <w:lang w:eastAsia="pl-PL"/>
                    </w:rPr>
                  </w:pPr>
                  <w:r w:rsidRPr="00D174C4">
                    <w:rPr>
                      <w:rFonts w:ascii="Arial" w:eastAsia="Times New Roman" w:hAnsi="Arial" w:cs="Arial"/>
                      <w:b/>
                      <w:color w:val="000000"/>
                      <w:sz w:val="20"/>
                      <w:szCs w:val="20"/>
                      <w:u w:val="single"/>
                      <w:lang w:eastAsia="pl-PL"/>
                    </w:rPr>
                    <w:t>Spodziewane/faktyczne efekty podjętych działań:</w:t>
                  </w:r>
                </w:p>
                <w:p w14:paraId="0226D243" w14:textId="77777777" w:rsidR="001169DF" w:rsidRPr="00D174C4" w:rsidRDefault="001169DF" w:rsidP="001169DF">
                  <w:pPr>
                    <w:spacing w:after="160" w:line="259" w:lineRule="auto"/>
                    <w:rPr>
                      <w:rFonts w:ascii="Arial" w:hAnsi="Arial" w:cs="Arial"/>
                      <w:i/>
                      <w:sz w:val="20"/>
                      <w:szCs w:val="20"/>
                    </w:rPr>
                  </w:pPr>
                  <w:r w:rsidRPr="00D174C4">
                    <w:rPr>
                      <w:rFonts w:ascii="Arial" w:hAnsi="Arial" w:cs="Arial"/>
                      <w:i/>
                      <w:sz w:val="20"/>
                      <w:szCs w:val="20"/>
                    </w:rPr>
                    <w:t>Aktualnie nie są procesowane  żadne zmiany w projekcie</w:t>
                  </w:r>
                </w:p>
                <w:p w14:paraId="265D0100" w14:textId="77777777" w:rsidR="001169DF" w:rsidRPr="00D174C4" w:rsidRDefault="001169DF" w:rsidP="001169DF">
                  <w:pPr>
                    <w:spacing w:after="160" w:line="259" w:lineRule="auto"/>
                    <w:rPr>
                      <w:rFonts w:ascii="Arial" w:hAnsi="Arial" w:cs="Arial"/>
                      <w:i/>
                      <w:color w:val="0070C0"/>
                      <w:sz w:val="20"/>
                      <w:szCs w:val="20"/>
                    </w:rPr>
                  </w:pPr>
                  <w:r w:rsidRPr="00D174C4">
                    <w:rPr>
                      <w:rFonts w:ascii="Arial" w:eastAsia="Times New Roman" w:hAnsi="Arial" w:cs="Arial"/>
                      <w:b/>
                      <w:color w:val="000000"/>
                      <w:sz w:val="20"/>
                      <w:szCs w:val="20"/>
                      <w:u w:val="single"/>
                      <w:lang w:eastAsia="pl-PL"/>
                    </w:rPr>
                    <w:t>Zmiana w stosunku od poprzedniego okresu sprawozdawczego:</w:t>
                  </w:r>
                  <w:r w:rsidRPr="00D174C4">
                    <w:rPr>
                      <w:rFonts w:ascii="Arial" w:hAnsi="Arial" w:cs="Arial"/>
                      <w:i/>
                      <w:color w:val="0070C0"/>
                      <w:sz w:val="20"/>
                      <w:szCs w:val="20"/>
                    </w:rPr>
                    <w:t xml:space="preserve"> </w:t>
                  </w:r>
                </w:p>
                <w:p w14:paraId="58FC1A5E" w14:textId="77777777" w:rsidR="001169DF" w:rsidRPr="00D174C4" w:rsidRDefault="001169DF" w:rsidP="001169DF">
                  <w:pPr>
                    <w:spacing w:after="160" w:line="259" w:lineRule="auto"/>
                    <w:rPr>
                      <w:rFonts w:ascii="Arial" w:hAnsi="Arial" w:cs="Arial"/>
                      <w:i/>
                      <w:sz w:val="20"/>
                      <w:szCs w:val="20"/>
                    </w:rPr>
                  </w:pPr>
                  <w:r w:rsidRPr="00D174C4">
                    <w:rPr>
                      <w:rFonts w:ascii="Arial" w:hAnsi="Arial" w:cs="Arial"/>
                      <w:i/>
                      <w:sz w:val="20"/>
                      <w:szCs w:val="20"/>
                    </w:rPr>
                    <w:t>bez zmian</w:t>
                  </w:r>
                </w:p>
                <w:p w14:paraId="5A8C6FEC" w14:textId="77777777" w:rsidR="001169DF" w:rsidRPr="00D174C4" w:rsidRDefault="001169DF" w:rsidP="001169DF">
                  <w:pPr>
                    <w:spacing w:after="160" w:line="259" w:lineRule="auto"/>
                    <w:rPr>
                      <w:rFonts w:ascii="Arial" w:hAnsi="Arial" w:cs="Arial"/>
                      <w:color w:val="0070C0"/>
                      <w:sz w:val="20"/>
                      <w:szCs w:val="20"/>
                    </w:rPr>
                  </w:pPr>
                </w:p>
              </w:tc>
            </w:tr>
            <w:tr w:rsidR="001169DF" w:rsidRPr="00D174C4" w14:paraId="1221E58F" w14:textId="77777777" w:rsidTr="003466C9">
              <w:tc>
                <w:tcPr>
                  <w:tcW w:w="2367" w:type="dxa"/>
                  <w:vAlign w:val="center"/>
                </w:tcPr>
                <w:p w14:paraId="3E51352F" w14:textId="77777777" w:rsidR="001169DF" w:rsidRPr="00D174C4" w:rsidRDefault="001169DF" w:rsidP="001169DF">
                  <w:pPr>
                    <w:spacing w:after="160" w:line="259" w:lineRule="auto"/>
                    <w:rPr>
                      <w:rFonts w:ascii="Arial" w:eastAsia="Times New Roman" w:hAnsi="Arial" w:cs="Arial"/>
                      <w:color w:val="000000"/>
                      <w:sz w:val="20"/>
                      <w:szCs w:val="20"/>
                      <w:lang w:eastAsia="pl-PL"/>
                    </w:rPr>
                  </w:pPr>
                  <w:r w:rsidRPr="00D174C4">
                    <w:rPr>
                      <w:rFonts w:ascii="Arial" w:eastAsia="Times New Roman" w:hAnsi="Arial" w:cs="Arial"/>
                      <w:color w:val="000000"/>
                      <w:sz w:val="20"/>
                      <w:szCs w:val="20"/>
                      <w:lang w:eastAsia="pl-PL"/>
                    </w:rPr>
                    <w:t>Przekroczenie budżetu (np. pracochłonności) w realizacji któregokolwiek z zadań</w:t>
                  </w:r>
                </w:p>
              </w:tc>
              <w:tc>
                <w:tcPr>
                  <w:tcW w:w="1620" w:type="dxa"/>
                </w:tcPr>
                <w:p w14:paraId="4C721341" w14:textId="77777777" w:rsidR="001169DF" w:rsidRPr="00D174C4" w:rsidRDefault="001169DF" w:rsidP="001169DF">
                  <w:pPr>
                    <w:spacing w:after="160" w:line="259" w:lineRule="auto"/>
                    <w:jc w:val="center"/>
                    <w:rPr>
                      <w:rFonts w:ascii="Arial" w:hAnsi="Arial" w:cs="Arial"/>
                      <w:color w:val="0070C0"/>
                      <w:sz w:val="20"/>
                      <w:szCs w:val="20"/>
                    </w:rPr>
                  </w:pPr>
                  <w:r w:rsidRPr="00D174C4">
                    <w:rPr>
                      <w:rFonts w:ascii="Arial" w:eastAsia="Times New Roman" w:hAnsi="Arial" w:cs="Arial"/>
                      <w:color w:val="000000"/>
                      <w:sz w:val="20"/>
                      <w:szCs w:val="20"/>
                      <w:lang w:eastAsia="pl-PL"/>
                    </w:rPr>
                    <w:t>Średnia</w:t>
                  </w:r>
                </w:p>
              </w:tc>
              <w:tc>
                <w:tcPr>
                  <w:tcW w:w="2505" w:type="dxa"/>
                </w:tcPr>
                <w:p w14:paraId="4F5993E2" w14:textId="77777777" w:rsidR="001169DF" w:rsidRPr="00D174C4" w:rsidRDefault="001169DF" w:rsidP="001169DF">
                  <w:pPr>
                    <w:spacing w:after="160" w:line="259" w:lineRule="auto"/>
                    <w:jc w:val="center"/>
                    <w:rPr>
                      <w:rFonts w:ascii="Arial" w:eastAsia="Times New Roman" w:hAnsi="Arial" w:cs="Arial"/>
                      <w:color w:val="0070C0"/>
                      <w:sz w:val="20"/>
                      <w:szCs w:val="20"/>
                      <w:lang w:eastAsia="pl-PL"/>
                    </w:rPr>
                  </w:pPr>
                  <w:r w:rsidRPr="00D174C4">
                    <w:rPr>
                      <w:rFonts w:ascii="Arial" w:eastAsia="Times New Roman" w:hAnsi="Arial" w:cs="Arial"/>
                      <w:color w:val="000000"/>
                      <w:sz w:val="20"/>
                      <w:szCs w:val="20"/>
                      <w:lang w:eastAsia="pl-PL"/>
                    </w:rPr>
                    <w:t>Średnie</w:t>
                  </w:r>
                </w:p>
              </w:tc>
              <w:tc>
                <w:tcPr>
                  <w:tcW w:w="3006" w:type="dxa"/>
                </w:tcPr>
                <w:p w14:paraId="3A8B14D3" w14:textId="77777777" w:rsidR="001169DF" w:rsidRPr="00D174C4" w:rsidRDefault="001169DF" w:rsidP="001169DF">
                  <w:pPr>
                    <w:spacing w:after="160" w:line="259" w:lineRule="auto"/>
                    <w:rPr>
                      <w:rFonts w:ascii="Arial" w:eastAsia="Times New Roman" w:hAnsi="Arial" w:cs="Arial"/>
                      <w:b/>
                      <w:color w:val="000000"/>
                      <w:sz w:val="20"/>
                      <w:szCs w:val="20"/>
                      <w:u w:val="single"/>
                      <w:lang w:eastAsia="pl-PL"/>
                    </w:rPr>
                  </w:pPr>
                  <w:r w:rsidRPr="00D174C4">
                    <w:rPr>
                      <w:rFonts w:ascii="Arial" w:eastAsia="Times New Roman" w:hAnsi="Arial" w:cs="Arial"/>
                      <w:b/>
                      <w:color w:val="000000"/>
                      <w:sz w:val="20"/>
                      <w:szCs w:val="20"/>
                      <w:u w:val="single"/>
                      <w:lang w:eastAsia="pl-PL"/>
                    </w:rPr>
                    <w:t>Podejmowane działania:</w:t>
                  </w:r>
                </w:p>
                <w:p w14:paraId="04AAC6B0" w14:textId="77777777" w:rsidR="001169DF" w:rsidRPr="00D174C4" w:rsidRDefault="001169DF" w:rsidP="001169DF">
                  <w:pPr>
                    <w:spacing w:after="160" w:line="259" w:lineRule="auto"/>
                    <w:rPr>
                      <w:rFonts w:ascii="Arial" w:eastAsia="Times New Roman" w:hAnsi="Arial" w:cs="Arial"/>
                      <w:color w:val="000000"/>
                      <w:sz w:val="20"/>
                      <w:szCs w:val="20"/>
                      <w:u w:val="single"/>
                      <w:lang w:eastAsia="pl-PL"/>
                    </w:rPr>
                  </w:pPr>
                  <w:r w:rsidRPr="00D174C4">
                    <w:rPr>
                      <w:rFonts w:ascii="Arial" w:eastAsia="Times New Roman" w:hAnsi="Arial" w:cs="Arial"/>
                      <w:color w:val="000000"/>
                      <w:sz w:val="20"/>
                      <w:szCs w:val="20"/>
                      <w:lang w:eastAsia="pl-PL"/>
                    </w:rPr>
                    <w:t xml:space="preserve">Szczegółowa analiza kosztów - szczególnie w pierwszej fazie projektu, w celu wczesnego </w:t>
                  </w:r>
                  <w:r w:rsidRPr="00D174C4">
                    <w:rPr>
                      <w:rFonts w:ascii="Arial" w:eastAsia="Times New Roman" w:hAnsi="Arial" w:cs="Arial"/>
                      <w:color w:val="000000"/>
                      <w:sz w:val="20"/>
                      <w:szCs w:val="20"/>
                      <w:lang w:eastAsia="pl-PL"/>
                    </w:rPr>
                    <w:lastRenderedPageBreak/>
                    <w:t>wykrycia niedoszacowania kosztów, Intensywny nadzór nad efektywnością pracy</w:t>
                  </w:r>
                </w:p>
                <w:p w14:paraId="2694EDDC" w14:textId="77777777" w:rsidR="001169DF" w:rsidRPr="00D174C4" w:rsidRDefault="001169DF" w:rsidP="001169DF">
                  <w:pPr>
                    <w:spacing w:after="160" w:line="259" w:lineRule="auto"/>
                    <w:rPr>
                      <w:rFonts w:ascii="Arial" w:eastAsia="Times New Roman" w:hAnsi="Arial" w:cs="Arial"/>
                      <w:b/>
                      <w:color w:val="000000"/>
                      <w:sz w:val="20"/>
                      <w:szCs w:val="20"/>
                      <w:u w:val="single"/>
                      <w:lang w:eastAsia="pl-PL"/>
                    </w:rPr>
                  </w:pPr>
                  <w:r w:rsidRPr="00D174C4">
                    <w:rPr>
                      <w:rFonts w:ascii="Arial" w:eastAsia="Times New Roman" w:hAnsi="Arial" w:cs="Arial"/>
                      <w:b/>
                      <w:color w:val="000000"/>
                      <w:sz w:val="20"/>
                      <w:szCs w:val="20"/>
                      <w:u w:val="single"/>
                      <w:lang w:eastAsia="pl-PL"/>
                    </w:rPr>
                    <w:t>Spodziewane/faktyczne efekty podjętych działań:</w:t>
                  </w:r>
                </w:p>
                <w:p w14:paraId="3A75D2EF" w14:textId="77777777" w:rsidR="001169DF" w:rsidRPr="00D174C4" w:rsidRDefault="001169DF" w:rsidP="001169DF">
                  <w:pPr>
                    <w:spacing w:after="160" w:line="259" w:lineRule="auto"/>
                    <w:rPr>
                      <w:rFonts w:ascii="Arial" w:hAnsi="Arial" w:cs="Arial"/>
                      <w:i/>
                      <w:sz w:val="20"/>
                      <w:szCs w:val="20"/>
                    </w:rPr>
                  </w:pPr>
                  <w:r w:rsidRPr="00D174C4">
                    <w:rPr>
                      <w:rFonts w:ascii="Arial" w:hAnsi="Arial" w:cs="Arial"/>
                      <w:i/>
                      <w:sz w:val="20"/>
                      <w:szCs w:val="20"/>
                    </w:rPr>
                    <w:t>Budżet nie został przekroczony</w:t>
                  </w:r>
                </w:p>
                <w:p w14:paraId="5529F5A3" w14:textId="77777777" w:rsidR="001169DF" w:rsidRPr="00D174C4" w:rsidRDefault="001169DF" w:rsidP="001169DF">
                  <w:pPr>
                    <w:spacing w:after="160" w:line="259" w:lineRule="auto"/>
                    <w:rPr>
                      <w:rFonts w:ascii="Arial" w:eastAsia="Times New Roman" w:hAnsi="Arial" w:cs="Arial"/>
                      <w:b/>
                      <w:color w:val="000000"/>
                      <w:sz w:val="20"/>
                      <w:szCs w:val="20"/>
                      <w:u w:val="single"/>
                      <w:lang w:eastAsia="pl-PL"/>
                    </w:rPr>
                  </w:pPr>
                  <w:r w:rsidRPr="00D174C4">
                    <w:rPr>
                      <w:rFonts w:ascii="Arial" w:eastAsia="Times New Roman" w:hAnsi="Arial" w:cs="Arial"/>
                      <w:b/>
                      <w:color w:val="000000"/>
                      <w:sz w:val="20"/>
                      <w:szCs w:val="20"/>
                      <w:u w:val="single"/>
                      <w:lang w:eastAsia="pl-PL"/>
                    </w:rPr>
                    <w:t xml:space="preserve">Zmiana w stosunku od poprzedniego okresu sprawozdawczego: </w:t>
                  </w:r>
                </w:p>
                <w:p w14:paraId="45C14DC0" w14:textId="77777777" w:rsidR="001169DF" w:rsidRPr="00D174C4" w:rsidRDefault="001169DF" w:rsidP="001169DF">
                  <w:pPr>
                    <w:spacing w:after="160" w:line="259" w:lineRule="auto"/>
                    <w:rPr>
                      <w:rFonts w:ascii="Arial" w:hAnsi="Arial" w:cs="Arial"/>
                      <w:i/>
                      <w:sz w:val="20"/>
                      <w:szCs w:val="20"/>
                    </w:rPr>
                  </w:pPr>
                  <w:r w:rsidRPr="00D174C4">
                    <w:rPr>
                      <w:rFonts w:ascii="Arial" w:hAnsi="Arial" w:cs="Arial"/>
                      <w:i/>
                      <w:sz w:val="20"/>
                      <w:szCs w:val="20"/>
                    </w:rPr>
                    <w:t>Budżet nie został  przekroczony</w:t>
                  </w:r>
                </w:p>
                <w:p w14:paraId="23D088EE" w14:textId="77777777" w:rsidR="001169DF" w:rsidRPr="00D174C4" w:rsidRDefault="001169DF" w:rsidP="001169DF">
                  <w:pPr>
                    <w:spacing w:after="160" w:line="259" w:lineRule="auto"/>
                    <w:rPr>
                      <w:rFonts w:ascii="Arial" w:hAnsi="Arial" w:cs="Arial"/>
                      <w:color w:val="0070C0"/>
                      <w:sz w:val="20"/>
                      <w:szCs w:val="20"/>
                    </w:rPr>
                  </w:pPr>
                </w:p>
              </w:tc>
            </w:tr>
            <w:tr w:rsidR="001169DF" w:rsidRPr="00D174C4" w14:paraId="108502DE" w14:textId="77777777" w:rsidTr="003466C9">
              <w:tc>
                <w:tcPr>
                  <w:tcW w:w="2367" w:type="dxa"/>
                  <w:vAlign w:val="center"/>
                </w:tcPr>
                <w:p w14:paraId="39706349" w14:textId="77777777" w:rsidR="001169DF" w:rsidRPr="00D174C4" w:rsidRDefault="001169DF" w:rsidP="001169DF">
                  <w:pPr>
                    <w:spacing w:after="160" w:line="259" w:lineRule="auto"/>
                    <w:rPr>
                      <w:rFonts w:ascii="Arial" w:eastAsia="Times New Roman" w:hAnsi="Arial" w:cs="Arial"/>
                      <w:color w:val="000000"/>
                      <w:sz w:val="20"/>
                      <w:szCs w:val="20"/>
                      <w:lang w:eastAsia="pl-PL"/>
                    </w:rPr>
                  </w:pPr>
                  <w:r w:rsidRPr="00D174C4">
                    <w:rPr>
                      <w:rFonts w:ascii="Arial" w:eastAsia="Times New Roman" w:hAnsi="Arial" w:cs="Arial"/>
                      <w:color w:val="000000"/>
                      <w:sz w:val="20"/>
                      <w:szCs w:val="20"/>
                      <w:lang w:eastAsia="pl-PL"/>
                    </w:rPr>
                    <w:lastRenderedPageBreak/>
                    <w:t>Problemy z wdrożeniem rozwiązań opartych o nową technologię budowy wniosków w systemie EPK</w:t>
                  </w:r>
                </w:p>
              </w:tc>
              <w:tc>
                <w:tcPr>
                  <w:tcW w:w="1620" w:type="dxa"/>
                </w:tcPr>
                <w:p w14:paraId="279DB42C" w14:textId="77777777" w:rsidR="001169DF" w:rsidRPr="00D174C4" w:rsidRDefault="001169DF" w:rsidP="001169DF">
                  <w:pPr>
                    <w:spacing w:after="160" w:line="259" w:lineRule="auto"/>
                    <w:jc w:val="center"/>
                    <w:rPr>
                      <w:rFonts w:ascii="Arial" w:hAnsi="Arial" w:cs="Arial"/>
                      <w:color w:val="0070C0"/>
                      <w:sz w:val="20"/>
                      <w:szCs w:val="20"/>
                    </w:rPr>
                  </w:pPr>
                  <w:r w:rsidRPr="00D174C4">
                    <w:rPr>
                      <w:rFonts w:ascii="Arial" w:eastAsia="Times New Roman" w:hAnsi="Arial" w:cs="Arial"/>
                      <w:color w:val="000000"/>
                      <w:sz w:val="20"/>
                      <w:szCs w:val="20"/>
                      <w:lang w:eastAsia="pl-PL"/>
                    </w:rPr>
                    <w:t>mała</w:t>
                  </w:r>
                </w:p>
              </w:tc>
              <w:tc>
                <w:tcPr>
                  <w:tcW w:w="2505" w:type="dxa"/>
                </w:tcPr>
                <w:p w14:paraId="6815CEDA" w14:textId="77777777" w:rsidR="001169DF" w:rsidRPr="00D174C4" w:rsidRDefault="001169DF" w:rsidP="001169DF">
                  <w:pPr>
                    <w:spacing w:after="160" w:line="259" w:lineRule="auto"/>
                    <w:jc w:val="center"/>
                    <w:rPr>
                      <w:rFonts w:ascii="Arial" w:eastAsia="Times New Roman" w:hAnsi="Arial" w:cs="Arial"/>
                      <w:color w:val="0070C0"/>
                      <w:sz w:val="20"/>
                      <w:szCs w:val="20"/>
                      <w:lang w:eastAsia="pl-PL"/>
                    </w:rPr>
                  </w:pPr>
                  <w:r w:rsidRPr="00D174C4">
                    <w:rPr>
                      <w:rFonts w:ascii="Arial" w:eastAsia="Times New Roman" w:hAnsi="Arial" w:cs="Arial"/>
                      <w:color w:val="000000"/>
                      <w:sz w:val="20"/>
                      <w:szCs w:val="20"/>
                      <w:lang w:eastAsia="pl-PL"/>
                    </w:rPr>
                    <w:t>niskie</w:t>
                  </w:r>
                </w:p>
              </w:tc>
              <w:tc>
                <w:tcPr>
                  <w:tcW w:w="3006" w:type="dxa"/>
                </w:tcPr>
                <w:p w14:paraId="27AD7D5A" w14:textId="77777777" w:rsidR="001169DF" w:rsidRPr="00D174C4" w:rsidRDefault="001169DF" w:rsidP="001169DF">
                  <w:pPr>
                    <w:spacing w:after="160" w:line="259" w:lineRule="auto"/>
                    <w:rPr>
                      <w:rFonts w:ascii="Arial" w:eastAsia="Times New Roman" w:hAnsi="Arial" w:cs="Arial"/>
                      <w:b/>
                      <w:color w:val="000000"/>
                      <w:sz w:val="20"/>
                      <w:szCs w:val="20"/>
                      <w:u w:val="single"/>
                      <w:lang w:eastAsia="pl-PL"/>
                    </w:rPr>
                  </w:pPr>
                  <w:r w:rsidRPr="00D174C4">
                    <w:rPr>
                      <w:rFonts w:ascii="Arial" w:eastAsia="Times New Roman" w:hAnsi="Arial" w:cs="Arial"/>
                      <w:b/>
                      <w:color w:val="000000"/>
                      <w:sz w:val="20"/>
                      <w:szCs w:val="20"/>
                      <w:u w:val="single"/>
                      <w:lang w:eastAsia="pl-PL"/>
                    </w:rPr>
                    <w:t>Podejmowane działania:</w:t>
                  </w:r>
                </w:p>
                <w:p w14:paraId="45AEBEB6" w14:textId="77777777" w:rsidR="001169DF" w:rsidRPr="00D174C4" w:rsidRDefault="001169DF" w:rsidP="001169DF">
                  <w:pPr>
                    <w:spacing w:after="160" w:line="259" w:lineRule="auto"/>
                    <w:rPr>
                      <w:rFonts w:ascii="Arial" w:eastAsia="Times New Roman" w:hAnsi="Arial" w:cs="Arial"/>
                      <w:color w:val="000000"/>
                      <w:sz w:val="20"/>
                      <w:szCs w:val="20"/>
                      <w:u w:val="single"/>
                      <w:lang w:eastAsia="pl-PL"/>
                    </w:rPr>
                  </w:pPr>
                  <w:r w:rsidRPr="00D174C4">
                    <w:rPr>
                      <w:rFonts w:ascii="Arial" w:eastAsia="Times New Roman" w:hAnsi="Arial" w:cs="Arial"/>
                      <w:color w:val="000000"/>
                      <w:sz w:val="20"/>
                      <w:szCs w:val="20"/>
                      <w:lang w:eastAsia="pl-PL"/>
                    </w:rPr>
                    <w:t>Przeprowadzenie szczegółowych analiz i konsultacji w zakresie technologicznym, uczestnictwo w zaplanowanych szkoleniach. Stosowanie zwinnych metodach zarządzania opartych o zasady Manifestu Agile w celu możliwości szybkiego reagowania na potrzeby zmian problemów trudnych do określenia przed rozpoczęciem prac.</w:t>
                  </w:r>
                </w:p>
                <w:p w14:paraId="5BD71DDD" w14:textId="77777777" w:rsidR="001169DF" w:rsidRPr="00D174C4" w:rsidRDefault="001169DF" w:rsidP="001169DF">
                  <w:pPr>
                    <w:spacing w:after="160" w:line="259" w:lineRule="auto"/>
                    <w:rPr>
                      <w:rFonts w:ascii="Arial" w:eastAsia="Times New Roman" w:hAnsi="Arial" w:cs="Arial"/>
                      <w:b/>
                      <w:color w:val="000000"/>
                      <w:sz w:val="20"/>
                      <w:szCs w:val="20"/>
                      <w:u w:val="single"/>
                      <w:lang w:eastAsia="pl-PL"/>
                    </w:rPr>
                  </w:pPr>
                  <w:r w:rsidRPr="00D174C4">
                    <w:rPr>
                      <w:rFonts w:ascii="Arial" w:eastAsia="Times New Roman" w:hAnsi="Arial" w:cs="Arial"/>
                      <w:b/>
                      <w:color w:val="000000"/>
                      <w:sz w:val="20"/>
                      <w:szCs w:val="20"/>
                      <w:u w:val="single"/>
                      <w:lang w:eastAsia="pl-PL"/>
                    </w:rPr>
                    <w:t>Spodziewane/faktyczne efekty podjętych działań:</w:t>
                  </w:r>
                </w:p>
                <w:p w14:paraId="66A187A4" w14:textId="77777777" w:rsidR="001169DF" w:rsidRPr="00D174C4" w:rsidRDefault="001169DF" w:rsidP="001169DF">
                  <w:pPr>
                    <w:spacing w:after="160" w:line="259" w:lineRule="auto"/>
                    <w:rPr>
                      <w:rFonts w:ascii="Arial" w:hAnsi="Arial" w:cs="Arial"/>
                      <w:i/>
                      <w:sz w:val="20"/>
                      <w:szCs w:val="20"/>
                    </w:rPr>
                  </w:pPr>
                  <w:r w:rsidRPr="00D174C4">
                    <w:rPr>
                      <w:rFonts w:ascii="Arial" w:hAnsi="Arial" w:cs="Arial"/>
                      <w:i/>
                      <w:sz w:val="20"/>
                      <w:szCs w:val="20"/>
                    </w:rPr>
                    <w:t>Problemy nie wystąpiły</w:t>
                  </w:r>
                </w:p>
                <w:p w14:paraId="5DDD8F0B" w14:textId="77777777" w:rsidR="001169DF" w:rsidRPr="00D174C4" w:rsidRDefault="001169DF" w:rsidP="001169DF">
                  <w:pPr>
                    <w:spacing w:after="160" w:line="259" w:lineRule="auto"/>
                    <w:rPr>
                      <w:rFonts w:ascii="Arial" w:hAnsi="Arial" w:cs="Arial"/>
                      <w:i/>
                      <w:color w:val="0070C0"/>
                      <w:sz w:val="20"/>
                      <w:szCs w:val="20"/>
                    </w:rPr>
                  </w:pPr>
                  <w:r w:rsidRPr="00D174C4">
                    <w:rPr>
                      <w:rFonts w:ascii="Arial" w:eastAsia="Times New Roman" w:hAnsi="Arial" w:cs="Arial"/>
                      <w:b/>
                      <w:color w:val="000000"/>
                      <w:sz w:val="20"/>
                      <w:szCs w:val="20"/>
                      <w:u w:val="single"/>
                      <w:lang w:eastAsia="pl-PL"/>
                    </w:rPr>
                    <w:lastRenderedPageBreak/>
                    <w:t>Zmiana w stosunku od poprzedniego okresu sprawozdawczego</w:t>
                  </w:r>
                  <w:r w:rsidRPr="00D174C4">
                    <w:rPr>
                      <w:rFonts w:ascii="Arial" w:hAnsi="Arial" w:cs="Arial"/>
                      <w:i/>
                      <w:color w:val="0070C0"/>
                      <w:sz w:val="20"/>
                      <w:szCs w:val="20"/>
                    </w:rPr>
                    <w:t xml:space="preserve">: </w:t>
                  </w:r>
                </w:p>
                <w:p w14:paraId="17C58B7D" w14:textId="77777777" w:rsidR="001169DF" w:rsidRPr="00D174C4" w:rsidRDefault="001169DF" w:rsidP="001169DF">
                  <w:pPr>
                    <w:spacing w:after="160" w:line="259" w:lineRule="auto"/>
                    <w:rPr>
                      <w:rFonts w:ascii="Arial" w:hAnsi="Arial" w:cs="Arial"/>
                      <w:color w:val="0070C0"/>
                      <w:sz w:val="20"/>
                      <w:szCs w:val="20"/>
                    </w:rPr>
                  </w:pPr>
                  <w:r w:rsidRPr="00D174C4">
                    <w:rPr>
                      <w:rFonts w:ascii="Arial" w:hAnsi="Arial" w:cs="Arial"/>
                      <w:sz w:val="20"/>
                      <w:szCs w:val="20"/>
                    </w:rPr>
                    <w:t>bez zmian</w:t>
                  </w:r>
                </w:p>
              </w:tc>
            </w:tr>
          </w:tbl>
          <w:p w14:paraId="59CBCAED" w14:textId="77777777" w:rsidR="007A0A3D" w:rsidRPr="00D174C4" w:rsidRDefault="007A0A3D" w:rsidP="00BC120E">
            <w:pPr>
              <w:spacing w:after="160" w:line="259" w:lineRule="auto"/>
              <w:jc w:val="both"/>
              <w:rPr>
                <w:rFonts w:ascii="Arial" w:hAnsi="Arial" w:cs="Arial"/>
                <w:i/>
                <w:sz w:val="20"/>
                <w:szCs w:val="20"/>
              </w:rPr>
            </w:pPr>
          </w:p>
        </w:tc>
      </w:tr>
      <w:tr w:rsidR="005A297F" w:rsidRPr="00D174C4" w14:paraId="779F4398" w14:textId="77777777" w:rsidTr="003466C9">
        <w:tc>
          <w:tcPr>
            <w:tcW w:w="451" w:type="dxa"/>
          </w:tcPr>
          <w:p w14:paraId="542FF1CF" w14:textId="77777777" w:rsidR="00813FEF" w:rsidRPr="00D174C4" w:rsidRDefault="00813FEF" w:rsidP="006B0E72">
            <w:pPr>
              <w:pStyle w:val="Akapitzlist"/>
              <w:numPr>
                <w:ilvl w:val="0"/>
                <w:numId w:val="11"/>
              </w:numPr>
              <w:spacing w:after="160" w:line="259" w:lineRule="auto"/>
              <w:rPr>
                <w:rFonts w:ascii="Arial" w:hAnsi="Arial" w:cs="Arial"/>
                <w:color w:val="0033CC"/>
                <w:sz w:val="20"/>
                <w:szCs w:val="20"/>
              </w:rPr>
            </w:pPr>
          </w:p>
        </w:tc>
        <w:tc>
          <w:tcPr>
            <w:tcW w:w="1784" w:type="dxa"/>
          </w:tcPr>
          <w:p w14:paraId="4E5C6957" w14:textId="77777777" w:rsidR="00813FEF" w:rsidRPr="00D174C4" w:rsidRDefault="009D3D41" w:rsidP="009D3D41">
            <w:pPr>
              <w:spacing w:after="160" w:line="259" w:lineRule="auto"/>
              <w:rPr>
                <w:rFonts w:ascii="Arial" w:hAnsi="Arial" w:cs="Arial"/>
                <w:color w:val="0033CC"/>
                <w:sz w:val="20"/>
                <w:szCs w:val="20"/>
              </w:rPr>
            </w:pPr>
            <w:r w:rsidRPr="00D174C4">
              <w:rPr>
                <w:rFonts w:ascii="Arial" w:hAnsi="Arial" w:cs="Arial"/>
                <w:sz w:val="20"/>
                <w:szCs w:val="20"/>
              </w:rPr>
              <w:t>U</w:t>
            </w:r>
            <w:r w:rsidR="00813FEF" w:rsidRPr="00D174C4">
              <w:rPr>
                <w:rFonts w:ascii="Arial" w:hAnsi="Arial" w:cs="Arial"/>
                <w:sz w:val="20"/>
                <w:szCs w:val="20"/>
              </w:rPr>
              <w:t xml:space="preserve">zyskane korzyści </w:t>
            </w:r>
          </w:p>
        </w:tc>
        <w:tc>
          <w:tcPr>
            <w:tcW w:w="11985" w:type="dxa"/>
          </w:tcPr>
          <w:p w14:paraId="4A4211F6" w14:textId="77777777" w:rsidR="00AA4EB5" w:rsidRPr="00D174C4" w:rsidRDefault="00AA4EB5" w:rsidP="00AA4EB5">
            <w:pPr>
              <w:spacing w:after="160" w:line="259" w:lineRule="auto"/>
              <w:rPr>
                <w:rFonts w:ascii="Arial" w:hAnsi="Arial" w:cs="Arial"/>
                <w:sz w:val="20"/>
                <w:szCs w:val="20"/>
              </w:rPr>
            </w:pPr>
            <w:r w:rsidRPr="00D174C4">
              <w:rPr>
                <w:rFonts w:ascii="Arial" w:hAnsi="Arial" w:cs="Arial"/>
                <w:sz w:val="20"/>
                <w:szCs w:val="20"/>
              </w:rPr>
              <w:t>Projekt pozwolił na osiągnięcie następujących korzyści:</w:t>
            </w:r>
          </w:p>
          <w:p w14:paraId="63B7DEA9" w14:textId="77777777" w:rsidR="00AA4EB5" w:rsidRPr="00D174C4" w:rsidRDefault="00AA4EB5" w:rsidP="003466C9">
            <w:pPr>
              <w:numPr>
                <w:ilvl w:val="0"/>
                <w:numId w:val="19"/>
              </w:numPr>
              <w:spacing w:after="60"/>
              <w:ind w:left="714" w:hanging="357"/>
              <w:jc w:val="both"/>
              <w:rPr>
                <w:rFonts w:ascii="Arial" w:hAnsi="Arial" w:cs="Arial"/>
                <w:sz w:val="20"/>
                <w:szCs w:val="20"/>
              </w:rPr>
            </w:pPr>
            <w:r w:rsidRPr="00D174C4">
              <w:rPr>
                <w:rFonts w:ascii="Arial" w:hAnsi="Arial" w:cs="Arial"/>
                <w:sz w:val="20"/>
                <w:szCs w:val="20"/>
              </w:rPr>
              <w:t xml:space="preserve">Skrócenie czasu i obniżenie kosztów realizacji procedur administracyjnych przez przedsiębiorców oraz osoby fizyczne planujące założenie działalności gospodarczej. </w:t>
            </w:r>
          </w:p>
          <w:p w14:paraId="1FE5E080" w14:textId="77777777" w:rsidR="00AA4EB5" w:rsidRPr="00D174C4" w:rsidRDefault="00AA4EB5" w:rsidP="003466C9">
            <w:pPr>
              <w:numPr>
                <w:ilvl w:val="0"/>
                <w:numId w:val="19"/>
              </w:numPr>
              <w:spacing w:after="60"/>
              <w:ind w:left="714" w:hanging="357"/>
              <w:jc w:val="both"/>
              <w:rPr>
                <w:rFonts w:ascii="Arial" w:hAnsi="Arial" w:cs="Arial"/>
                <w:sz w:val="20"/>
                <w:szCs w:val="20"/>
              </w:rPr>
            </w:pPr>
            <w:r w:rsidRPr="00D174C4">
              <w:rPr>
                <w:rFonts w:ascii="Arial" w:hAnsi="Arial" w:cs="Arial"/>
                <w:sz w:val="20"/>
                <w:szCs w:val="20"/>
              </w:rPr>
              <w:t xml:space="preserve">Obniżenie kosztów ponoszonych przez administrację na obsługę przedsiębiorców. </w:t>
            </w:r>
          </w:p>
          <w:p w14:paraId="50E23F94" w14:textId="77777777" w:rsidR="00AA4EB5" w:rsidRPr="00D174C4" w:rsidRDefault="00AA4EB5" w:rsidP="00AA4EB5">
            <w:pPr>
              <w:numPr>
                <w:ilvl w:val="0"/>
                <w:numId w:val="19"/>
              </w:numPr>
              <w:spacing w:after="60" w:line="259" w:lineRule="auto"/>
              <w:ind w:left="714" w:hanging="357"/>
              <w:jc w:val="both"/>
              <w:rPr>
                <w:rFonts w:ascii="Arial" w:hAnsi="Arial" w:cs="Arial"/>
                <w:sz w:val="20"/>
                <w:szCs w:val="20"/>
              </w:rPr>
            </w:pPr>
            <w:r w:rsidRPr="00D174C4">
              <w:rPr>
                <w:rFonts w:ascii="Arial" w:hAnsi="Arial" w:cs="Arial"/>
                <w:sz w:val="20"/>
                <w:szCs w:val="20"/>
              </w:rPr>
              <w:t>Rozwój systemu pozwolił na wdrażanie w przyszłości kolejnych zaawansowanych e-usług. Dzięki Projektowi system punktu kontaktowego jest gotowy do wdrażania kolejnych zaawansowanych e-usług wykorzystujących takie funkcjonalności jak wypełnianie spraw przez pełnomocnika czy elektroniczne płatności.</w:t>
            </w:r>
          </w:p>
          <w:p w14:paraId="12ADE9A2" w14:textId="77777777" w:rsidR="00AA4EB5" w:rsidRPr="00D174C4" w:rsidRDefault="00AA4EB5" w:rsidP="003466C9">
            <w:pPr>
              <w:numPr>
                <w:ilvl w:val="0"/>
                <w:numId w:val="19"/>
              </w:numPr>
              <w:spacing w:after="60"/>
              <w:ind w:left="714" w:hanging="357"/>
              <w:jc w:val="both"/>
              <w:rPr>
                <w:rFonts w:ascii="Arial" w:hAnsi="Arial" w:cs="Arial"/>
                <w:sz w:val="20"/>
                <w:szCs w:val="20"/>
              </w:rPr>
            </w:pPr>
            <w:r w:rsidRPr="00D174C4">
              <w:rPr>
                <w:rFonts w:ascii="Arial" w:hAnsi="Arial" w:cs="Arial"/>
                <w:sz w:val="20"/>
                <w:szCs w:val="20"/>
              </w:rPr>
              <w:t xml:space="preserve">Zwiększenie bezpieczeństwa obrotu gospodarczego. Przedsiębiorca dzięki realizacji Projektu może dokładnie oszacować czas potrzebny na zrealizowanie wszelkich niezbędnych spraw urzędowych zanim uruchomi działalność gospodarczą (będzie doskonale poinformowany ile trwa uzyskiwanie wszelkich zgód i zezwoleń). </w:t>
            </w:r>
          </w:p>
          <w:p w14:paraId="34E8AFAA" w14:textId="77777777" w:rsidR="00AA4EB5" w:rsidRPr="00D174C4" w:rsidRDefault="00AA4EB5" w:rsidP="003466C9">
            <w:pPr>
              <w:numPr>
                <w:ilvl w:val="0"/>
                <w:numId w:val="19"/>
              </w:numPr>
              <w:spacing w:after="60"/>
              <w:ind w:left="714" w:hanging="357"/>
              <w:jc w:val="both"/>
              <w:rPr>
                <w:rFonts w:ascii="Arial" w:hAnsi="Arial" w:cs="Arial"/>
                <w:sz w:val="20"/>
                <w:szCs w:val="20"/>
              </w:rPr>
            </w:pPr>
            <w:r w:rsidRPr="00D174C4">
              <w:rPr>
                <w:rFonts w:ascii="Arial" w:hAnsi="Arial" w:cs="Arial"/>
                <w:sz w:val="20"/>
                <w:szCs w:val="20"/>
              </w:rPr>
              <w:t xml:space="preserve">Zwiększenie zakresu wykorzystania technologii informatycznych do prowadzenia biznesu - Możliwość realizacji procedur drogą elektroniczną znacząco poszerzyło zakres usług, które administracja publiczna świadczy drogą elektroniczną. </w:t>
            </w:r>
          </w:p>
          <w:p w14:paraId="5DA7CEFE" w14:textId="77777777" w:rsidR="00AA4EB5" w:rsidRPr="00D174C4" w:rsidRDefault="00AA4EB5" w:rsidP="003466C9">
            <w:pPr>
              <w:numPr>
                <w:ilvl w:val="0"/>
                <w:numId w:val="19"/>
              </w:numPr>
              <w:spacing w:after="60"/>
              <w:ind w:left="714" w:hanging="357"/>
              <w:jc w:val="both"/>
              <w:rPr>
                <w:rFonts w:ascii="Arial" w:hAnsi="Arial" w:cs="Arial"/>
                <w:bCs/>
                <w:sz w:val="20"/>
                <w:szCs w:val="20"/>
              </w:rPr>
            </w:pPr>
            <w:r w:rsidRPr="00D174C4">
              <w:rPr>
                <w:rFonts w:ascii="Arial" w:hAnsi="Arial" w:cs="Arial"/>
                <w:sz w:val="20"/>
                <w:szCs w:val="20"/>
              </w:rPr>
              <w:t>Zapewnienie dostępu do informacji oraz e-usług również w języku angielskim, ułatwiło proces zakładania działalności gospodarczej w Polsce oraz mogło przyczynić się do zwiększenia liczby cudzoziemców zakładających działalność gospodarczą w Polsce lub świadc</w:t>
            </w:r>
            <w:r w:rsidR="008A27AF" w:rsidRPr="00D174C4">
              <w:rPr>
                <w:rFonts w:ascii="Arial" w:hAnsi="Arial" w:cs="Arial"/>
                <w:sz w:val="20"/>
                <w:szCs w:val="20"/>
              </w:rPr>
              <w:t>zących usługi transgranicznie.</w:t>
            </w:r>
          </w:p>
          <w:p w14:paraId="09BCD5FF" w14:textId="77777777" w:rsidR="008A27AF" w:rsidRPr="00D174C4" w:rsidRDefault="008A27AF" w:rsidP="008A27AF">
            <w:pPr>
              <w:spacing w:after="160" w:line="259" w:lineRule="auto"/>
              <w:rPr>
                <w:rFonts w:ascii="Arial" w:hAnsi="Arial" w:cs="Arial"/>
                <w:sz w:val="20"/>
                <w:szCs w:val="20"/>
              </w:rPr>
            </w:pPr>
          </w:p>
          <w:p w14:paraId="2C6A4472" w14:textId="77777777" w:rsidR="004A2ABB" w:rsidRPr="00D174C4" w:rsidRDefault="005B3453" w:rsidP="008A27AF">
            <w:pPr>
              <w:spacing w:after="160" w:line="259" w:lineRule="auto"/>
              <w:rPr>
                <w:rFonts w:ascii="Arial" w:hAnsi="Arial" w:cs="Arial"/>
                <w:sz w:val="20"/>
                <w:szCs w:val="20"/>
              </w:rPr>
            </w:pPr>
            <w:r w:rsidRPr="00D174C4">
              <w:rPr>
                <w:rFonts w:ascii="Arial" w:hAnsi="Arial" w:cs="Arial"/>
                <w:sz w:val="20"/>
                <w:szCs w:val="20"/>
              </w:rPr>
              <w:t xml:space="preserve">Najważniejszymi wartościami </w:t>
            </w:r>
            <w:r w:rsidR="00AA4EB5" w:rsidRPr="00D174C4">
              <w:rPr>
                <w:rFonts w:ascii="Arial" w:hAnsi="Arial" w:cs="Arial"/>
                <w:sz w:val="20"/>
                <w:szCs w:val="20"/>
              </w:rPr>
              <w:t>systemu punktu kontaktowego</w:t>
            </w:r>
            <w:r w:rsidRPr="00D174C4">
              <w:rPr>
                <w:rFonts w:ascii="Arial" w:hAnsi="Arial" w:cs="Arial"/>
                <w:sz w:val="20"/>
                <w:szCs w:val="20"/>
              </w:rPr>
              <w:t xml:space="preserve"> są: </w:t>
            </w:r>
          </w:p>
          <w:p w14:paraId="03D094B9" w14:textId="77777777" w:rsidR="004A2ABB" w:rsidRPr="00D174C4" w:rsidRDefault="005B3453" w:rsidP="004A2ABB">
            <w:pPr>
              <w:pStyle w:val="Akapitzlist"/>
              <w:numPr>
                <w:ilvl w:val="0"/>
                <w:numId w:val="22"/>
              </w:numPr>
              <w:spacing w:after="240" w:line="240" w:lineRule="atLeast"/>
              <w:rPr>
                <w:rFonts w:ascii="Arial" w:eastAsia="Times New Roman" w:hAnsi="Arial" w:cs="Arial"/>
                <w:sz w:val="20"/>
                <w:szCs w:val="20"/>
                <w:lang w:eastAsia="pl-PL"/>
              </w:rPr>
            </w:pPr>
            <w:r w:rsidRPr="00D174C4">
              <w:rPr>
                <w:rFonts w:ascii="Arial" w:eastAsia="Times New Roman" w:hAnsi="Arial" w:cs="Arial"/>
                <w:sz w:val="20"/>
                <w:szCs w:val="20"/>
                <w:lang w:eastAsia="pl-PL"/>
              </w:rPr>
              <w:t xml:space="preserve">rzetelność, </w:t>
            </w:r>
          </w:p>
          <w:p w14:paraId="73E61F5F" w14:textId="77777777" w:rsidR="004A2ABB" w:rsidRPr="00D174C4" w:rsidRDefault="005B3453" w:rsidP="004A2ABB">
            <w:pPr>
              <w:pStyle w:val="Akapitzlist"/>
              <w:numPr>
                <w:ilvl w:val="0"/>
                <w:numId w:val="22"/>
              </w:numPr>
              <w:spacing w:after="240" w:line="240" w:lineRule="atLeast"/>
              <w:rPr>
                <w:rFonts w:ascii="Arial" w:eastAsia="Times New Roman" w:hAnsi="Arial" w:cs="Arial"/>
                <w:sz w:val="20"/>
                <w:szCs w:val="20"/>
                <w:lang w:eastAsia="pl-PL"/>
              </w:rPr>
            </w:pPr>
            <w:r w:rsidRPr="00D174C4">
              <w:rPr>
                <w:rFonts w:ascii="Arial" w:eastAsia="Times New Roman" w:hAnsi="Arial" w:cs="Arial"/>
                <w:sz w:val="20"/>
                <w:szCs w:val="20"/>
                <w:lang w:eastAsia="pl-PL"/>
              </w:rPr>
              <w:t xml:space="preserve">aktualność informacji, </w:t>
            </w:r>
          </w:p>
          <w:p w14:paraId="5E4E791E" w14:textId="77777777" w:rsidR="004A2ABB" w:rsidRPr="00D174C4" w:rsidRDefault="005B3453" w:rsidP="004A2ABB">
            <w:pPr>
              <w:pStyle w:val="Akapitzlist"/>
              <w:numPr>
                <w:ilvl w:val="0"/>
                <w:numId w:val="22"/>
              </w:numPr>
              <w:spacing w:after="240" w:line="240" w:lineRule="atLeast"/>
              <w:rPr>
                <w:rFonts w:ascii="Arial" w:eastAsia="Times New Roman" w:hAnsi="Arial" w:cs="Arial"/>
                <w:sz w:val="20"/>
                <w:szCs w:val="20"/>
                <w:lang w:eastAsia="pl-PL"/>
              </w:rPr>
            </w:pPr>
            <w:r w:rsidRPr="00D174C4">
              <w:rPr>
                <w:rFonts w:ascii="Arial" w:eastAsia="Times New Roman" w:hAnsi="Arial" w:cs="Arial"/>
                <w:sz w:val="20"/>
                <w:szCs w:val="20"/>
                <w:lang w:eastAsia="pl-PL"/>
              </w:rPr>
              <w:t>precyzyjna wyszukiwarka</w:t>
            </w:r>
          </w:p>
          <w:p w14:paraId="03896C9D" w14:textId="77777777" w:rsidR="004A2ABB" w:rsidRPr="00D174C4" w:rsidRDefault="005B3453" w:rsidP="004A2ABB">
            <w:pPr>
              <w:pStyle w:val="Akapitzlist"/>
              <w:numPr>
                <w:ilvl w:val="0"/>
                <w:numId w:val="22"/>
              </w:numPr>
              <w:spacing w:after="240" w:line="240" w:lineRule="atLeast"/>
              <w:rPr>
                <w:rFonts w:ascii="Arial" w:eastAsia="Times New Roman" w:hAnsi="Arial" w:cs="Arial"/>
                <w:sz w:val="20"/>
                <w:szCs w:val="20"/>
                <w:lang w:eastAsia="pl-PL"/>
              </w:rPr>
            </w:pPr>
            <w:r w:rsidRPr="00D174C4">
              <w:rPr>
                <w:rFonts w:ascii="Arial" w:eastAsia="Times New Roman" w:hAnsi="Arial" w:cs="Arial"/>
                <w:sz w:val="20"/>
                <w:szCs w:val="20"/>
                <w:lang w:eastAsia="pl-PL"/>
              </w:rPr>
              <w:t xml:space="preserve">dostęp do e-usług. </w:t>
            </w:r>
          </w:p>
          <w:p w14:paraId="4A18680D" w14:textId="77777777" w:rsidR="005B3453" w:rsidRPr="00D174C4" w:rsidRDefault="005B3453" w:rsidP="004A2ABB">
            <w:pPr>
              <w:spacing w:after="240" w:line="240" w:lineRule="atLeast"/>
              <w:rPr>
                <w:rFonts w:ascii="Arial" w:eastAsia="Times New Roman" w:hAnsi="Arial" w:cs="Arial"/>
                <w:sz w:val="20"/>
                <w:szCs w:val="20"/>
                <w:lang w:eastAsia="pl-PL"/>
              </w:rPr>
            </w:pPr>
            <w:r w:rsidRPr="00D174C4">
              <w:rPr>
                <w:rFonts w:ascii="Arial" w:eastAsia="Times New Roman" w:hAnsi="Arial" w:cs="Arial"/>
                <w:sz w:val="20"/>
                <w:szCs w:val="20"/>
                <w:lang w:eastAsia="pl-PL"/>
              </w:rPr>
              <w:t xml:space="preserve">Portal </w:t>
            </w:r>
            <w:r w:rsidR="00AA4EB5" w:rsidRPr="00D174C4">
              <w:rPr>
                <w:rFonts w:ascii="Arial" w:eastAsia="Times New Roman" w:hAnsi="Arial" w:cs="Arial"/>
                <w:sz w:val="20"/>
                <w:szCs w:val="20"/>
                <w:lang w:eastAsia="pl-PL"/>
              </w:rPr>
              <w:t>Biznes.gov.pl (portal punktu kontaktowego) ma</w:t>
            </w:r>
            <w:r w:rsidRPr="00D174C4">
              <w:rPr>
                <w:rFonts w:ascii="Arial" w:eastAsia="Times New Roman" w:hAnsi="Arial" w:cs="Arial"/>
                <w:sz w:val="20"/>
                <w:szCs w:val="20"/>
                <w:lang w:eastAsia="pl-PL"/>
              </w:rPr>
              <w:t xml:space="preserve"> prawie 1 mln użytkowników i ponad 2 mln odsłon miesięcznie. Poniżej </w:t>
            </w:r>
            <w:r w:rsidR="004A2ABB" w:rsidRPr="00D174C4">
              <w:rPr>
                <w:rFonts w:ascii="Arial" w:eastAsia="Times New Roman" w:hAnsi="Arial" w:cs="Arial"/>
                <w:sz w:val="20"/>
                <w:szCs w:val="20"/>
                <w:lang w:eastAsia="pl-PL"/>
              </w:rPr>
              <w:t>znajduje się lista</w:t>
            </w:r>
            <w:r w:rsidR="00AC70B7" w:rsidRPr="00D174C4">
              <w:rPr>
                <w:rFonts w:ascii="Arial" w:eastAsia="Times New Roman" w:hAnsi="Arial" w:cs="Arial"/>
                <w:sz w:val="20"/>
                <w:szCs w:val="20"/>
                <w:lang w:eastAsia="pl-PL"/>
              </w:rPr>
              <w:t xml:space="preserve"> 10 (wybranych)</w:t>
            </w:r>
            <w:r w:rsidRPr="00D174C4">
              <w:rPr>
                <w:rFonts w:ascii="Arial" w:eastAsia="Times New Roman" w:hAnsi="Arial" w:cs="Arial"/>
                <w:sz w:val="20"/>
                <w:szCs w:val="20"/>
                <w:lang w:eastAsia="pl-PL"/>
              </w:rPr>
              <w:t xml:space="preserve"> uruchomionych usług. Najbardziej popularnymi usługami są zaświadczenie o niezaleganiu w podatkach i zawiadomienie o odwołaniu i wyznaczeniu inspektora ochrony danych osobowych.</w:t>
            </w:r>
          </w:p>
          <w:tbl>
            <w:tblPr>
              <w:tblW w:w="12454" w:type="dxa"/>
              <w:tblLayout w:type="fixed"/>
              <w:tblCellMar>
                <w:left w:w="70" w:type="dxa"/>
                <w:right w:w="70" w:type="dxa"/>
              </w:tblCellMar>
              <w:tblLook w:val="04A0" w:firstRow="1" w:lastRow="0" w:firstColumn="1" w:lastColumn="0" w:noHBand="0" w:noVBand="1"/>
            </w:tblPr>
            <w:tblGrid>
              <w:gridCol w:w="860"/>
              <w:gridCol w:w="11594"/>
            </w:tblGrid>
            <w:tr w:rsidR="003548C6" w:rsidRPr="00D174C4" w14:paraId="3AAE6D07" w14:textId="77777777" w:rsidTr="003548C6">
              <w:trPr>
                <w:trHeight w:val="600"/>
              </w:trPr>
              <w:tc>
                <w:tcPr>
                  <w:tcW w:w="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5C8A39" w14:textId="77777777" w:rsidR="005B3453" w:rsidRPr="00D174C4" w:rsidRDefault="005B3453" w:rsidP="006F174E">
                  <w:pPr>
                    <w:spacing w:after="0" w:line="240" w:lineRule="auto"/>
                    <w:jc w:val="center"/>
                    <w:rPr>
                      <w:rFonts w:ascii="Arial" w:eastAsia="Times New Roman" w:hAnsi="Arial" w:cs="Arial"/>
                      <w:b/>
                      <w:bCs/>
                      <w:sz w:val="20"/>
                      <w:szCs w:val="20"/>
                      <w:lang w:eastAsia="pl-PL"/>
                    </w:rPr>
                  </w:pPr>
                  <w:r w:rsidRPr="00D174C4">
                    <w:rPr>
                      <w:rFonts w:ascii="Arial" w:eastAsia="Times New Roman" w:hAnsi="Arial" w:cs="Arial"/>
                      <w:b/>
                      <w:bCs/>
                      <w:sz w:val="20"/>
                      <w:szCs w:val="20"/>
                      <w:lang w:eastAsia="pl-PL"/>
                    </w:rPr>
                    <w:lastRenderedPageBreak/>
                    <w:t>Lp.</w:t>
                  </w:r>
                </w:p>
              </w:tc>
              <w:tc>
                <w:tcPr>
                  <w:tcW w:w="11594" w:type="dxa"/>
                  <w:tcBorders>
                    <w:top w:val="single" w:sz="4" w:space="0" w:color="auto"/>
                    <w:left w:val="nil"/>
                    <w:bottom w:val="single" w:sz="4" w:space="0" w:color="auto"/>
                    <w:right w:val="single" w:sz="4" w:space="0" w:color="auto"/>
                  </w:tcBorders>
                  <w:shd w:val="clear" w:color="auto" w:fill="auto"/>
                  <w:vAlign w:val="center"/>
                  <w:hideMark/>
                </w:tcPr>
                <w:p w14:paraId="6A2F7BD4" w14:textId="77777777" w:rsidR="005B3453" w:rsidRPr="00D174C4" w:rsidRDefault="005B3453" w:rsidP="006F174E">
                  <w:pPr>
                    <w:spacing w:after="0" w:line="240" w:lineRule="auto"/>
                    <w:rPr>
                      <w:rFonts w:ascii="Arial" w:eastAsia="Times New Roman" w:hAnsi="Arial" w:cs="Arial"/>
                      <w:b/>
                      <w:bCs/>
                      <w:sz w:val="20"/>
                      <w:szCs w:val="20"/>
                      <w:lang w:eastAsia="pl-PL"/>
                    </w:rPr>
                  </w:pPr>
                  <w:r w:rsidRPr="00D174C4">
                    <w:rPr>
                      <w:rFonts w:ascii="Arial" w:eastAsia="Times New Roman" w:hAnsi="Arial" w:cs="Arial"/>
                      <w:b/>
                      <w:bCs/>
                      <w:sz w:val="20"/>
                      <w:szCs w:val="20"/>
                      <w:lang w:eastAsia="pl-PL"/>
                    </w:rPr>
                    <w:t>Nazwa usługi (na koniec PPK3)</w:t>
                  </w:r>
                </w:p>
              </w:tc>
            </w:tr>
            <w:tr w:rsidR="003548C6" w:rsidRPr="00D174C4" w14:paraId="73EB2D3A" w14:textId="77777777" w:rsidTr="003548C6">
              <w:trPr>
                <w:trHeight w:val="300"/>
              </w:trPr>
              <w:tc>
                <w:tcPr>
                  <w:tcW w:w="860" w:type="dxa"/>
                  <w:tcBorders>
                    <w:top w:val="nil"/>
                    <w:left w:val="single" w:sz="4" w:space="0" w:color="auto"/>
                    <w:bottom w:val="single" w:sz="4" w:space="0" w:color="auto"/>
                    <w:right w:val="single" w:sz="4" w:space="0" w:color="auto"/>
                  </w:tcBorders>
                  <w:shd w:val="clear" w:color="auto" w:fill="auto"/>
                  <w:noWrap/>
                  <w:hideMark/>
                </w:tcPr>
                <w:p w14:paraId="5099666E" w14:textId="77777777" w:rsidR="005B3453" w:rsidRPr="00D174C4" w:rsidRDefault="005B3453" w:rsidP="006F174E">
                  <w:pPr>
                    <w:spacing w:after="0" w:line="240" w:lineRule="auto"/>
                    <w:jc w:val="center"/>
                    <w:rPr>
                      <w:rFonts w:ascii="Arial" w:eastAsia="Times New Roman" w:hAnsi="Arial" w:cs="Arial"/>
                      <w:sz w:val="20"/>
                      <w:szCs w:val="20"/>
                      <w:lang w:eastAsia="pl-PL"/>
                    </w:rPr>
                  </w:pPr>
                  <w:r w:rsidRPr="00D174C4">
                    <w:rPr>
                      <w:rFonts w:ascii="Arial" w:eastAsia="Times New Roman" w:hAnsi="Arial" w:cs="Arial"/>
                      <w:sz w:val="20"/>
                      <w:szCs w:val="20"/>
                      <w:lang w:eastAsia="pl-PL"/>
                    </w:rPr>
                    <w:t>1</w:t>
                  </w:r>
                </w:p>
              </w:tc>
              <w:tc>
                <w:tcPr>
                  <w:tcW w:w="11594" w:type="dxa"/>
                  <w:tcBorders>
                    <w:top w:val="nil"/>
                    <w:left w:val="nil"/>
                    <w:bottom w:val="single" w:sz="4" w:space="0" w:color="auto"/>
                    <w:right w:val="single" w:sz="4" w:space="0" w:color="auto"/>
                  </w:tcBorders>
                  <w:shd w:val="clear" w:color="auto" w:fill="auto"/>
                  <w:hideMark/>
                </w:tcPr>
                <w:p w14:paraId="27FB6F57" w14:textId="77777777" w:rsidR="005B3453" w:rsidRPr="00D174C4" w:rsidRDefault="005B3453" w:rsidP="006F174E">
                  <w:pPr>
                    <w:spacing w:after="0" w:line="240" w:lineRule="auto"/>
                    <w:rPr>
                      <w:rFonts w:ascii="Arial" w:eastAsia="Times New Roman" w:hAnsi="Arial" w:cs="Arial"/>
                      <w:sz w:val="20"/>
                      <w:szCs w:val="20"/>
                      <w:lang w:eastAsia="pl-PL"/>
                    </w:rPr>
                  </w:pPr>
                  <w:r w:rsidRPr="00D174C4">
                    <w:rPr>
                      <w:rFonts w:ascii="Arial" w:eastAsia="Times New Roman" w:hAnsi="Arial" w:cs="Arial"/>
                      <w:sz w:val="20"/>
                      <w:szCs w:val="20"/>
                      <w:lang w:eastAsia="pl-PL"/>
                    </w:rPr>
                    <w:t>Zaświadczenie o numerze REGON</w:t>
                  </w:r>
                </w:p>
              </w:tc>
            </w:tr>
            <w:tr w:rsidR="003548C6" w:rsidRPr="00D174C4" w14:paraId="7E9CB2C1" w14:textId="77777777" w:rsidTr="003548C6">
              <w:trPr>
                <w:trHeight w:val="300"/>
              </w:trPr>
              <w:tc>
                <w:tcPr>
                  <w:tcW w:w="860" w:type="dxa"/>
                  <w:tcBorders>
                    <w:top w:val="nil"/>
                    <w:left w:val="single" w:sz="4" w:space="0" w:color="auto"/>
                    <w:bottom w:val="single" w:sz="4" w:space="0" w:color="auto"/>
                    <w:right w:val="single" w:sz="4" w:space="0" w:color="auto"/>
                  </w:tcBorders>
                  <w:shd w:val="clear" w:color="auto" w:fill="auto"/>
                  <w:noWrap/>
                  <w:hideMark/>
                </w:tcPr>
                <w:p w14:paraId="2032F4FF" w14:textId="77777777" w:rsidR="005B3453" w:rsidRPr="00D174C4" w:rsidRDefault="005B3453" w:rsidP="006F174E">
                  <w:pPr>
                    <w:spacing w:after="0" w:line="240" w:lineRule="auto"/>
                    <w:jc w:val="center"/>
                    <w:rPr>
                      <w:rFonts w:ascii="Arial" w:eastAsia="Times New Roman" w:hAnsi="Arial" w:cs="Arial"/>
                      <w:sz w:val="20"/>
                      <w:szCs w:val="20"/>
                      <w:lang w:eastAsia="pl-PL"/>
                    </w:rPr>
                  </w:pPr>
                  <w:r w:rsidRPr="00D174C4">
                    <w:rPr>
                      <w:rFonts w:ascii="Arial" w:eastAsia="Times New Roman" w:hAnsi="Arial" w:cs="Arial"/>
                      <w:sz w:val="20"/>
                      <w:szCs w:val="20"/>
                      <w:lang w:eastAsia="pl-PL"/>
                    </w:rPr>
                    <w:t>2</w:t>
                  </w:r>
                </w:p>
              </w:tc>
              <w:tc>
                <w:tcPr>
                  <w:tcW w:w="11594" w:type="dxa"/>
                  <w:tcBorders>
                    <w:top w:val="nil"/>
                    <w:left w:val="nil"/>
                    <w:bottom w:val="single" w:sz="4" w:space="0" w:color="auto"/>
                    <w:right w:val="single" w:sz="4" w:space="0" w:color="auto"/>
                  </w:tcBorders>
                  <w:shd w:val="clear" w:color="auto" w:fill="auto"/>
                  <w:hideMark/>
                </w:tcPr>
                <w:p w14:paraId="5DED95E7" w14:textId="77777777" w:rsidR="005B3453" w:rsidRPr="00D174C4" w:rsidRDefault="005B3453" w:rsidP="006F174E">
                  <w:pPr>
                    <w:spacing w:after="0" w:line="240" w:lineRule="auto"/>
                    <w:rPr>
                      <w:rFonts w:ascii="Arial" w:eastAsia="Times New Roman" w:hAnsi="Arial" w:cs="Arial"/>
                      <w:sz w:val="20"/>
                      <w:szCs w:val="20"/>
                      <w:lang w:eastAsia="pl-PL"/>
                    </w:rPr>
                  </w:pPr>
                  <w:r w:rsidRPr="00D174C4">
                    <w:rPr>
                      <w:rFonts w:ascii="Arial" w:eastAsia="Times New Roman" w:hAnsi="Arial" w:cs="Arial"/>
                      <w:sz w:val="20"/>
                      <w:szCs w:val="20"/>
                      <w:lang w:eastAsia="pl-PL"/>
                    </w:rPr>
                    <w:t>Uzyskaj numer budynku</w:t>
                  </w:r>
                </w:p>
              </w:tc>
            </w:tr>
            <w:tr w:rsidR="003548C6" w:rsidRPr="00D174C4" w14:paraId="1EED5D9F" w14:textId="77777777" w:rsidTr="003548C6">
              <w:trPr>
                <w:trHeight w:val="300"/>
              </w:trPr>
              <w:tc>
                <w:tcPr>
                  <w:tcW w:w="860" w:type="dxa"/>
                  <w:tcBorders>
                    <w:top w:val="nil"/>
                    <w:left w:val="single" w:sz="4" w:space="0" w:color="auto"/>
                    <w:bottom w:val="single" w:sz="4" w:space="0" w:color="auto"/>
                    <w:right w:val="single" w:sz="4" w:space="0" w:color="auto"/>
                  </w:tcBorders>
                  <w:shd w:val="clear" w:color="auto" w:fill="auto"/>
                  <w:noWrap/>
                  <w:hideMark/>
                </w:tcPr>
                <w:p w14:paraId="5C828F45" w14:textId="77777777" w:rsidR="005B3453" w:rsidRPr="00D174C4" w:rsidRDefault="005B3453" w:rsidP="006F174E">
                  <w:pPr>
                    <w:spacing w:after="0" w:line="240" w:lineRule="auto"/>
                    <w:jc w:val="center"/>
                    <w:rPr>
                      <w:rFonts w:ascii="Arial" w:eastAsia="Times New Roman" w:hAnsi="Arial" w:cs="Arial"/>
                      <w:sz w:val="20"/>
                      <w:szCs w:val="20"/>
                      <w:lang w:eastAsia="pl-PL"/>
                    </w:rPr>
                  </w:pPr>
                  <w:r w:rsidRPr="00D174C4">
                    <w:rPr>
                      <w:rFonts w:ascii="Arial" w:eastAsia="Times New Roman" w:hAnsi="Arial" w:cs="Arial"/>
                      <w:sz w:val="20"/>
                      <w:szCs w:val="20"/>
                      <w:lang w:eastAsia="pl-PL"/>
                    </w:rPr>
                    <w:t>3</w:t>
                  </w:r>
                </w:p>
              </w:tc>
              <w:tc>
                <w:tcPr>
                  <w:tcW w:w="11594" w:type="dxa"/>
                  <w:tcBorders>
                    <w:top w:val="nil"/>
                    <w:left w:val="nil"/>
                    <w:bottom w:val="single" w:sz="4" w:space="0" w:color="auto"/>
                    <w:right w:val="single" w:sz="4" w:space="0" w:color="auto"/>
                  </w:tcBorders>
                  <w:shd w:val="clear" w:color="auto" w:fill="auto"/>
                  <w:hideMark/>
                </w:tcPr>
                <w:p w14:paraId="17BF3F55" w14:textId="77777777" w:rsidR="005B3453" w:rsidRPr="00D174C4" w:rsidRDefault="005B3453" w:rsidP="006F174E">
                  <w:pPr>
                    <w:spacing w:after="0" w:line="240" w:lineRule="auto"/>
                    <w:rPr>
                      <w:rFonts w:ascii="Arial" w:eastAsia="Times New Roman" w:hAnsi="Arial" w:cs="Arial"/>
                      <w:sz w:val="20"/>
                      <w:szCs w:val="20"/>
                      <w:lang w:eastAsia="pl-PL"/>
                    </w:rPr>
                  </w:pPr>
                  <w:r w:rsidRPr="00D174C4">
                    <w:rPr>
                      <w:rFonts w:ascii="Arial" w:eastAsia="Times New Roman" w:hAnsi="Arial" w:cs="Arial"/>
                      <w:sz w:val="20"/>
                      <w:szCs w:val="20"/>
                      <w:lang w:eastAsia="pl-PL"/>
                    </w:rPr>
                    <w:t>Wpis do rejestru przedsiębiorców prowadzących stację kontroli pojazdów</w:t>
                  </w:r>
                </w:p>
              </w:tc>
            </w:tr>
            <w:tr w:rsidR="003548C6" w:rsidRPr="00D174C4" w14:paraId="15C6E029" w14:textId="77777777" w:rsidTr="003548C6">
              <w:trPr>
                <w:trHeight w:val="300"/>
              </w:trPr>
              <w:tc>
                <w:tcPr>
                  <w:tcW w:w="860" w:type="dxa"/>
                  <w:tcBorders>
                    <w:top w:val="nil"/>
                    <w:left w:val="single" w:sz="4" w:space="0" w:color="auto"/>
                    <w:bottom w:val="single" w:sz="4" w:space="0" w:color="auto"/>
                    <w:right w:val="single" w:sz="4" w:space="0" w:color="auto"/>
                  </w:tcBorders>
                  <w:shd w:val="clear" w:color="auto" w:fill="auto"/>
                  <w:noWrap/>
                  <w:hideMark/>
                </w:tcPr>
                <w:p w14:paraId="132D6A04" w14:textId="77777777" w:rsidR="005B3453" w:rsidRPr="00D174C4" w:rsidRDefault="005B3453" w:rsidP="006F174E">
                  <w:pPr>
                    <w:spacing w:after="0" w:line="240" w:lineRule="auto"/>
                    <w:jc w:val="center"/>
                    <w:rPr>
                      <w:rFonts w:ascii="Arial" w:eastAsia="Times New Roman" w:hAnsi="Arial" w:cs="Arial"/>
                      <w:sz w:val="20"/>
                      <w:szCs w:val="20"/>
                      <w:lang w:eastAsia="pl-PL"/>
                    </w:rPr>
                  </w:pPr>
                  <w:r w:rsidRPr="00D174C4">
                    <w:rPr>
                      <w:rFonts w:ascii="Arial" w:eastAsia="Times New Roman" w:hAnsi="Arial" w:cs="Arial"/>
                      <w:sz w:val="20"/>
                      <w:szCs w:val="20"/>
                      <w:lang w:eastAsia="pl-PL"/>
                    </w:rPr>
                    <w:t>4</w:t>
                  </w:r>
                </w:p>
              </w:tc>
              <w:tc>
                <w:tcPr>
                  <w:tcW w:w="11594" w:type="dxa"/>
                  <w:tcBorders>
                    <w:top w:val="nil"/>
                    <w:left w:val="nil"/>
                    <w:bottom w:val="single" w:sz="4" w:space="0" w:color="auto"/>
                    <w:right w:val="single" w:sz="4" w:space="0" w:color="auto"/>
                  </w:tcBorders>
                  <w:shd w:val="clear" w:color="auto" w:fill="auto"/>
                  <w:hideMark/>
                </w:tcPr>
                <w:p w14:paraId="5048D958" w14:textId="77777777" w:rsidR="005B3453" w:rsidRPr="00D174C4" w:rsidRDefault="005B3453" w:rsidP="006F174E">
                  <w:pPr>
                    <w:spacing w:after="0" w:line="240" w:lineRule="auto"/>
                    <w:rPr>
                      <w:rFonts w:ascii="Arial" w:eastAsia="Times New Roman" w:hAnsi="Arial" w:cs="Arial"/>
                      <w:sz w:val="20"/>
                      <w:szCs w:val="20"/>
                      <w:lang w:eastAsia="pl-PL"/>
                    </w:rPr>
                  </w:pPr>
                  <w:r w:rsidRPr="00D174C4">
                    <w:rPr>
                      <w:rFonts w:ascii="Arial" w:eastAsia="Times New Roman" w:hAnsi="Arial" w:cs="Arial"/>
                      <w:sz w:val="20"/>
                      <w:szCs w:val="20"/>
                      <w:lang w:eastAsia="pl-PL"/>
                    </w:rPr>
                    <w:t>Złóż informację o korzystaniu ze środowiska</w:t>
                  </w:r>
                </w:p>
              </w:tc>
            </w:tr>
            <w:tr w:rsidR="003548C6" w:rsidRPr="00D174C4" w14:paraId="351BF14B" w14:textId="77777777" w:rsidTr="003548C6">
              <w:trPr>
                <w:trHeight w:val="600"/>
              </w:trPr>
              <w:tc>
                <w:tcPr>
                  <w:tcW w:w="860" w:type="dxa"/>
                  <w:tcBorders>
                    <w:top w:val="nil"/>
                    <w:left w:val="single" w:sz="4" w:space="0" w:color="auto"/>
                    <w:bottom w:val="single" w:sz="4" w:space="0" w:color="auto"/>
                    <w:right w:val="single" w:sz="4" w:space="0" w:color="auto"/>
                  </w:tcBorders>
                  <w:shd w:val="clear" w:color="auto" w:fill="auto"/>
                  <w:noWrap/>
                  <w:hideMark/>
                </w:tcPr>
                <w:p w14:paraId="09923A8C" w14:textId="77777777" w:rsidR="005B3453" w:rsidRPr="00D174C4" w:rsidRDefault="005B3453" w:rsidP="006F174E">
                  <w:pPr>
                    <w:spacing w:after="0" w:line="240" w:lineRule="auto"/>
                    <w:jc w:val="center"/>
                    <w:rPr>
                      <w:rFonts w:ascii="Arial" w:eastAsia="Times New Roman" w:hAnsi="Arial" w:cs="Arial"/>
                      <w:sz w:val="20"/>
                      <w:szCs w:val="20"/>
                      <w:lang w:eastAsia="pl-PL"/>
                    </w:rPr>
                  </w:pPr>
                  <w:r w:rsidRPr="00D174C4">
                    <w:rPr>
                      <w:rFonts w:ascii="Arial" w:eastAsia="Times New Roman" w:hAnsi="Arial" w:cs="Arial"/>
                      <w:sz w:val="20"/>
                      <w:szCs w:val="20"/>
                      <w:lang w:eastAsia="pl-PL"/>
                    </w:rPr>
                    <w:t>5</w:t>
                  </w:r>
                </w:p>
              </w:tc>
              <w:tc>
                <w:tcPr>
                  <w:tcW w:w="11594" w:type="dxa"/>
                  <w:tcBorders>
                    <w:top w:val="nil"/>
                    <w:left w:val="nil"/>
                    <w:bottom w:val="single" w:sz="4" w:space="0" w:color="auto"/>
                    <w:right w:val="single" w:sz="4" w:space="0" w:color="auto"/>
                  </w:tcBorders>
                  <w:shd w:val="clear" w:color="auto" w:fill="auto"/>
                  <w:hideMark/>
                </w:tcPr>
                <w:p w14:paraId="49DCC26F" w14:textId="77777777" w:rsidR="005B3453" w:rsidRPr="00D174C4" w:rsidRDefault="005B3453" w:rsidP="006F174E">
                  <w:pPr>
                    <w:spacing w:after="0" w:line="240" w:lineRule="auto"/>
                    <w:rPr>
                      <w:rFonts w:ascii="Arial" w:eastAsia="Times New Roman" w:hAnsi="Arial" w:cs="Arial"/>
                      <w:sz w:val="20"/>
                      <w:szCs w:val="20"/>
                      <w:lang w:eastAsia="pl-PL"/>
                    </w:rPr>
                  </w:pPr>
                  <w:r w:rsidRPr="00D174C4">
                    <w:rPr>
                      <w:rFonts w:ascii="Arial" w:eastAsia="Times New Roman" w:hAnsi="Arial" w:cs="Arial"/>
                      <w:sz w:val="20"/>
                      <w:szCs w:val="20"/>
                      <w:lang w:eastAsia="pl-PL"/>
                    </w:rPr>
                    <w:t>Wpis do rejestru przedsiębiorców wykonujących działalność w zakresie wprowadzania środków ochrony roślin do obrotu lub konfekcjonowania tych środków</w:t>
                  </w:r>
                </w:p>
              </w:tc>
            </w:tr>
            <w:tr w:rsidR="003548C6" w:rsidRPr="00D174C4" w14:paraId="3E477D3E" w14:textId="77777777" w:rsidTr="003548C6">
              <w:trPr>
                <w:trHeight w:val="300"/>
              </w:trPr>
              <w:tc>
                <w:tcPr>
                  <w:tcW w:w="860" w:type="dxa"/>
                  <w:tcBorders>
                    <w:top w:val="nil"/>
                    <w:left w:val="single" w:sz="4" w:space="0" w:color="auto"/>
                    <w:bottom w:val="single" w:sz="4" w:space="0" w:color="auto"/>
                    <w:right w:val="single" w:sz="4" w:space="0" w:color="auto"/>
                  </w:tcBorders>
                  <w:shd w:val="clear" w:color="auto" w:fill="auto"/>
                  <w:noWrap/>
                  <w:hideMark/>
                </w:tcPr>
                <w:p w14:paraId="0C04A357" w14:textId="77777777" w:rsidR="005B3453" w:rsidRPr="00D174C4" w:rsidRDefault="005B3453" w:rsidP="006F174E">
                  <w:pPr>
                    <w:spacing w:after="0" w:line="240" w:lineRule="auto"/>
                    <w:jc w:val="center"/>
                    <w:rPr>
                      <w:rFonts w:ascii="Arial" w:eastAsia="Times New Roman" w:hAnsi="Arial" w:cs="Arial"/>
                      <w:sz w:val="20"/>
                      <w:szCs w:val="20"/>
                      <w:lang w:eastAsia="pl-PL"/>
                    </w:rPr>
                  </w:pPr>
                  <w:r w:rsidRPr="00D174C4">
                    <w:rPr>
                      <w:rFonts w:ascii="Arial" w:eastAsia="Times New Roman" w:hAnsi="Arial" w:cs="Arial"/>
                      <w:sz w:val="20"/>
                      <w:szCs w:val="20"/>
                      <w:lang w:eastAsia="pl-PL"/>
                    </w:rPr>
                    <w:t>6</w:t>
                  </w:r>
                </w:p>
              </w:tc>
              <w:tc>
                <w:tcPr>
                  <w:tcW w:w="11594" w:type="dxa"/>
                  <w:tcBorders>
                    <w:top w:val="nil"/>
                    <w:left w:val="nil"/>
                    <w:bottom w:val="single" w:sz="4" w:space="0" w:color="auto"/>
                    <w:right w:val="single" w:sz="4" w:space="0" w:color="auto"/>
                  </w:tcBorders>
                  <w:shd w:val="clear" w:color="auto" w:fill="auto"/>
                  <w:hideMark/>
                </w:tcPr>
                <w:p w14:paraId="28FAF2F6" w14:textId="77777777" w:rsidR="005B3453" w:rsidRPr="00D174C4" w:rsidRDefault="005B3453" w:rsidP="006F174E">
                  <w:pPr>
                    <w:spacing w:after="0" w:line="240" w:lineRule="auto"/>
                    <w:rPr>
                      <w:rFonts w:ascii="Arial" w:eastAsia="Times New Roman" w:hAnsi="Arial" w:cs="Arial"/>
                      <w:sz w:val="20"/>
                      <w:szCs w:val="20"/>
                      <w:lang w:eastAsia="pl-PL"/>
                    </w:rPr>
                  </w:pPr>
                  <w:r w:rsidRPr="00D174C4">
                    <w:rPr>
                      <w:rFonts w:ascii="Arial" w:eastAsia="Times New Roman" w:hAnsi="Arial" w:cs="Arial"/>
                      <w:sz w:val="20"/>
                      <w:szCs w:val="20"/>
                      <w:lang w:eastAsia="pl-PL"/>
                    </w:rPr>
                    <w:t>Uzyskaj wpis do rejestru przedsiębiorców prowadzących ośrodek szkolenia kierowców</w:t>
                  </w:r>
                </w:p>
              </w:tc>
            </w:tr>
            <w:tr w:rsidR="003548C6" w:rsidRPr="00D174C4" w14:paraId="2F1D684F" w14:textId="77777777" w:rsidTr="003548C6">
              <w:trPr>
                <w:trHeight w:val="600"/>
              </w:trPr>
              <w:tc>
                <w:tcPr>
                  <w:tcW w:w="860" w:type="dxa"/>
                  <w:tcBorders>
                    <w:top w:val="nil"/>
                    <w:left w:val="single" w:sz="4" w:space="0" w:color="auto"/>
                    <w:bottom w:val="single" w:sz="4" w:space="0" w:color="auto"/>
                    <w:right w:val="single" w:sz="4" w:space="0" w:color="auto"/>
                  </w:tcBorders>
                  <w:shd w:val="clear" w:color="auto" w:fill="auto"/>
                  <w:noWrap/>
                  <w:hideMark/>
                </w:tcPr>
                <w:p w14:paraId="579C7E00" w14:textId="77777777" w:rsidR="005B3453" w:rsidRPr="00D174C4" w:rsidRDefault="005B3453" w:rsidP="006F174E">
                  <w:pPr>
                    <w:spacing w:after="0" w:line="240" w:lineRule="auto"/>
                    <w:jc w:val="center"/>
                    <w:rPr>
                      <w:rFonts w:ascii="Arial" w:eastAsia="Times New Roman" w:hAnsi="Arial" w:cs="Arial"/>
                      <w:sz w:val="20"/>
                      <w:szCs w:val="20"/>
                      <w:lang w:eastAsia="pl-PL"/>
                    </w:rPr>
                  </w:pPr>
                  <w:r w:rsidRPr="00D174C4">
                    <w:rPr>
                      <w:rFonts w:ascii="Arial" w:eastAsia="Times New Roman" w:hAnsi="Arial" w:cs="Arial"/>
                      <w:sz w:val="20"/>
                      <w:szCs w:val="20"/>
                      <w:lang w:eastAsia="pl-PL"/>
                    </w:rPr>
                    <w:t>7</w:t>
                  </w:r>
                </w:p>
              </w:tc>
              <w:tc>
                <w:tcPr>
                  <w:tcW w:w="11594" w:type="dxa"/>
                  <w:tcBorders>
                    <w:top w:val="nil"/>
                    <w:left w:val="nil"/>
                    <w:bottom w:val="single" w:sz="4" w:space="0" w:color="auto"/>
                    <w:right w:val="single" w:sz="4" w:space="0" w:color="auto"/>
                  </w:tcBorders>
                  <w:shd w:val="clear" w:color="auto" w:fill="auto"/>
                  <w:hideMark/>
                </w:tcPr>
                <w:p w14:paraId="299AB4F8" w14:textId="77777777" w:rsidR="005B3453" w:rsidRPr="00D174C4" w:rsidRDefault="005B3453" w:rsidP="006F174E">
                  <w:pPr>
                    <w:spacing w:after="0" w:line="240" w:lineRule="auto"/>
                    <w:rPr>
                      <w:rFonts w:ascii="Arial" w:eastAsia="Times New Roman" w:hAnsi="Arial" w:cs="Arial"/>
                      <w:sz w:val="20"/>
                      <w:szCs w:val="20"/>
                      <w:lang w:eastAsia="pl-PL"/>
                    </w:rPr>
                  </w:pPr>
                  <w:r w:rsidRPr="00D174C4">
                    <w:rPr>
                      <w:rFonts w:ascii="Arial" w:eastAsia="Times New Roman" w:hAnsi="Arial" w:cs="Arial"/>
                      <w:sz w:val="20"/>
                      <w:szCs w:val="20"/>
                      <w:lang w:eastAsia="pl-PL"/>
                    </w:rPr>
                    <w:t xml:space="preserve">Kierowca – uzyskanie świadectwa na wykonywanie międzynarodowego przewozu drogowego rzeczy (SK1) - w wariancie z funkcjonalnością </w:t>
                  </w:r>
                  <w:r w:rsidRPr="00D174C4">
                    <w:rPr>
                      <w:rFonts w:ascii="Arial" w:eastAsia="Times New Roman" w:hAnsi="Arial" w:cs="Arial"/>
                      <w:b/>
                      <w:bCs/>
                      <w:sz w:val="20"/>
                      <w:szCs w:val="20"/>
                      <w:lang w:eastAsia="pl-PL"/>
                    </w:rPr>
                    <w:t>e-płatności</w:t>
                  </w:r>
                </w:p>
              </w:tc>
            </w:tr>
            <w:tr w:rsidR="003548C6" w:rsidRPr="00D174C4" w14:paraId="296D8C49" w14:textId="77777777" w:rsidTr="003548C6">
              <w:trPr>
                <w:trHeight w:val="300"/>
              </w:trPr>
              <w:tc>
                <w:tcPr>
                  <w:tcW w:w="860" w:type="dxa"/>
                  <w:tcBorders>
                    <w:top w:val="nil"/>
                    <w:left w:val="single" w:sz="4" w:space="0" w:color="auto"/>
                    <w:bottom w:val="single" w:sz="4" w:space="0" w:color="auto"/>
                    <w:right w:val="single" w:sz="4" w:space="0" w:color="auto"/>
                  </w:tcBorders>
                  <w:shd w:val="clear" w:color="auto" w:fill="auto"/>
                  <w:noWrap/>
                  <w:hideMark/>
                </w:tcPr>
                <w:p w14:paraId="16376CDA" w14:textId="77777777" w:rsidR="005B3453" w:rsidRPr="00D174C4" w:rsidRDefault="005B3453" w:rsidP="006F174E">
                  <w:pPr>
                    <w:spacing w:after="0" w:line="240" w:lineRule="auto"/>
                    <w:jc w:val="center"/>
                    <w:rPr>
                      <w:rFonts w:ascii="Arial" w:eastAsia="Times New Roman" w:hAnsi="Arial" w:cs="Arial"/>
                      <w:sz w:val="20"/>
                      <w:szCs w:val="20"/>
                      <w:lang w:eastAsia="pl-PL"/>
                    </w:rPr>
                  </w:pPr>
                  <w:r w:rsidRPr="00D174C4">
                    <w:rPr>
                      <w:rFonts w:ascii="Arial" w:eastAsia="Times New Roman" w:hAnsi="Arial" w:cs="Arial"/>
                      <w:sz w:val="20"/>
                      <w:szCs w:val="20"/>
                      <w:lang w:eastAsia="pl-PL"/>
                    </w:rPr>
                    <w:t>8</w:t>
                  </w:r>
                </w:p>
              </w:tc>
              <w:tc>
                <w:tcPr>
                  <w:tcW w:w="11594" w:type="dxa"/>
                  <w:tcBorders>
                    <w:top w:val="nil"/>
                    <w:left w:val="nil"/>
                    <w:bottom w:val="single" w:sz="4" w:space="0" w:color="auto"/>
                    <w:right w:val="single" w:sz="4" w:space="0" w:color="auto"/>
                  </w:tcBorders>
                  <w:shd w:val="clear" w:color="auto" w:fill="auto"/>
                  <w:hideMark/>
                </w:tcPr>
                <w:p w14:paraId="6757ABFA" w14:textId="77777777" w:rsidR="005B3453" w:rsidRPr="00D174C4" w:rsidRDefault="005B3453" w:rsidP="006F174E">
                  <w:pPr>
                    <w:spacing w:after="0" w:line="240" w:lineRule="auto"/>
                    <w:rPr>
                      <w:rFonts w:ascii="Arial" w:eastAsia="Times New Roman" w:hAnsi="Arial" w:cs="Arial"/>
                      <w:sz w:val="20"/>
                      <w:szCs w:val="20"/>
                      <w:lang w:eastAsia="pl-PL"/>
                    </w:rPr>
                  </w:pPr>
                  <w:r w:rsidRPr="00D174C4">
                    <w:rPr>
                      <w:rFonts w:ascii="Arial" w:eastAsia="Times New Roman" w:hAnsi="Arial" w:cs="Arial"/>
                      <w:sz w:val="20"/>
                      <w:szCs w:val="20"/>
                      <w:lang w:eastAsia="pl-PL"/>
                    </w:rPr>
                    <w:t>Zezwolenie na obrót hurtowy alkoholem powyżej 18% - w wariancie z funkcjonalnością</w:t>
                  </w:r>
                  <w:r w:rsidRPr="00D174C4">
                    <w:rPr>
                      <w:rFonts w:ascii="Arial" w:eastAsia="Times New Roman" w:hAnsi="Arial" w:cs="Arial"/>
                      <w:b/>
                      <w:bCs/>
                      <w:sz w:val="20"/>
                      <w:szCs w:val="20"/>
                      <w:lang w:eastAsia="pl-PL"/>
                    </w:rPr>
                    <w:t xml:space="preserve"> e-płatności</w:t>
                  </w:r>
                </w:p>
              </w:tc>
            </w:tr>
            <w:tr w:rsidR="003548C6" w:rsidRPr="00D174C4" w14:paraId="04B71F5D" w14:textId="77777777" w:rsidTr="003548C6">
              <w:trPr>
                <w:trHeight w:val="600"/>
              </w:trPr>
              <w:tc>
                <w:tcPr>
                  <w:tcW w:w="860" w:type="dxa"/>
                  <w:tcBorders>
                    <w:top w:val="nil"/>
                    <w:left w:val="single" w:sz="4" w:space="0" w:color="auto"/>
                    <w:bottom w:val="single" w:sz="4" w:space="0" w:color="auto"/>
                    <w:right w:val="single" w:sz="4" w:space="0" w:color="auto"/>
                  </w:tcBorders>
                  <w:shd w:val="clear" w:color="auto" w:fill="auto"/>
                  <w:noWrap/>
                  <w:hideMark/>
                </w:tcPr>
                <w:p w14:paraId="6AAB86A9" w14:textId="77777777" w:rsidR="005B3453" w:rsidRPr="00D174C4" w:rsidRDefault="005B3453" w:rsidP="006F174E">
                  <w:pPr>
                    <w:spacing w:after="0" w:line="240" w:lineRule="auto"/>
                    <w:jc w:val="center"/>
                    <w:rPr>
                      <w:rFonts w:ascii="Arial" w:eastAsia="Times New Roman" w:hAnsi="Arial" w:cs="Arial"/>
                      <w:sz w:val="20"/>
                      <w:szCs w:val="20"/>
                      <w:lang w:eastAsia="pl-PL"/>
                    </w:rPr>
                  </w:pPr>
                  <w:r w:rsidRPr="00D174C4">
                    <w:rPr>
                      <w:rFonts w:ascii="Arial" w:eastAsia="Times New Roman" w:hAnsi="Arial" w:cs="Arial"/>
                      <w:sz w:val="20"/>
                      <w:szCs w:val="20"/>
                      <w:lang w:eastAsia="pl-PL"/>
                    </w:rPr>
                    <w:t>9</w:t>
                  </w:r>
                </w:p>
              </w:tc>
              <w:tc>
                <w:tcPr>
                  <w:tcW w:w="11594" w:type="dxa"/>
                  <w:tcBorders>
                    <w:top w:val="nil"/>
                    <w:left w:val="nil"/>
                    <w:bottom w:val="single" w:sz="4" w:space="0" w:color="auto"/>
                    <w:right w:val="single" w:sz="4" w:space="0" w:color="auto"/>
                  </w:tcBorders>
                  <w:shd w:val="clear" w:color="auto" w:fill="auto"/>
                  <w:hideMark/>
                </w:tcPr>
                <w:p w14:paraId="5159FFCC" w14:textId="77777777" w:rsidR="005B3453" w:rsidRPr="00D174C4" w:rsidRDefault="005B3453" w:rsidP="006F174E">
                  <w:pPr>
                    <w:spacing w:after="0" w:line="240" w:lineRule="auto"/>
                    <w:rPr>
                      <w:rFonts w:ascii="Arial" w:eastAsia="Times New Roman" w:hAnsi="Arial" w:cs="Arial"/>
                      <w:sz w:val="20"/>
                      <w:szCs w:val="20"/>
                      <w:lang w:eastAsia="pl-PL"/>
                    </w:rPr>
                  </w:pPr>
                  <w:r w:rsidRPr="00D174C4">
                    <w:rPr>
                      <w:rFonts w:ascii="Arial" w:eastAsia="Times New Roman" w:hAnsi="Arial" w:cs="Arial"/>
                      <w:sz w:val="20"/>
                      <w:szCs w:val="20"/>
                      <w:lang w:eastAsia="pl-PL"/>
                    </w:rPr>
                    <w:t xml:space="preserve">Zezwolenie na wyprzedaż hurtową zapasów napojów alkoholowych powyżej 18% zawartości alkoholu - w wariancie z funkcjonalnością </w:t>
                  </w:r>
                  <w:r w:rsidRPr="00D174C4">
                    <w:rPr>
                      <w:rFonts w:ascii="Arial" w:eastAsia="Times New Roman" w:hAnsi="Arial" w:cs="Arial"/>
                      <w:b/>
                      <w:bCs/>
                      <w:sz w:val="20"/>
                      <w:szCs w:val="20"/>
                      <w:lang w:eastAsia="pl-PL"/>
                    </w:rPr>
                    <w:t>e-płatności</w:t>
                  </w:r>
                </w:p>
              </w:tc>
            </w:tr>
            <w:tr w:rsidR="003548C6" w:rsidRPr="00D174C4" w14:paraId="79FFFAC0" w14:textId="77777777" w:rsidTr="003548C6">
              <w:trPr>
                <w:trHeight w:val="300"/>
              </w:trPr>
              <w:tc>
                <w:tcPr>
                  <w:tcW w:w="860" w:type="dxa"/>
                  <w:tcBorders>
                    <w:top w:val="nil"/>
                    <w:left w:val="single" w:sz="4" w:space="0" w:color="auto"/>
                    <w:bottom w:val="single" w:sz="4" w:space="0" w:color="auto"/>
                    <w:right w:val="single" w:sz="4" w:space="0" w:color="auto"/>
                  </w:tcBorders>
                  <w:shd w:val="clear" w:color="auto" w:fill="auto"/>
                  <w:noWrap/>
                  <w:hideMark/>
                </w:tcPr>
                <w:p w14:paraId="003AD5A2" w14:textId="77777777" w:rsidR="005B3453" w:rsidRPr="00D174C4" w:rsidRDefault="005B3453" w:rsidP="006F174E">
                  <w:pPr>
                    <w:spacing w:after="0" w:line="240" w:lineRule="auto"/>
                    <w:jc w:val="center"/>
                    <w:rPr>
                      <w:rFonts w:ascii="Arial" w:eastAsia="Times New Roman" w:hAnsi="Arial" w:cs="Arial"/>
                      <w:sz w:val="20"/>
                      <w:szCs w:val="20"/>
                      <w:lang w:eastAsia="pl-PL"/>
                    </w:rPr>
                  </w:pPr>
                  <w:r w:rsidRPr="00D174C4">
                    <w:rPr>
                      <w:rFonts w:ascii="Arial" w:eastAsia="Times New Roman" w:hAnsi="Arial" w:cs="Arial"/>
                      <w:sz w:val="20"/>
                      <w:szCs w:val="20"/>
                      <w:lang w:eastAsia="pl-PL"/>
                    </w:rPr>
                    <w:t>10</w:t>
                  </w:r>
                </w:p>
              </w:tc>
              <w:tc>
                <w:tcPr>
                  <w:tcW w:w="11594" w:type="dxa"/>
                  <w:tcBorders>
                    <w:top w:val="nil"/>
                    <w:left w:val="nil"/>
                    <w:bottom w:val="single" w:sz="4" w:space="0" w:color="auto"/>
                    <w:right w:val="single" w:sz="4" w:space="0" w:color="auto"/>
                  </w:tcBorders>
                  <w:shd w:val="clear" w:color="auto" w:fill="auto"/>
                  <w:hideMark/>
                </w:tcPr>
                <w:p w14:paraId="6C2246B8" w14:textId="77777777" w:rsidR="005B3453" w:rsidRPr="00D174C4" w:rsidRDefault="005B3453" w:rsidP="006F174E">
                  <w:pPr>
                    <w:spacing w:after="0" w:line="240" w:lineRule="auto"/>
                    <w:rPr>
                      <w:rFonts w:ascii="Arial" w:eastAsia="Times New Roman" w:hAnsi="Arial" w:cs="Arial"/>
                      <w:sz w:val="20"/>
                      <w:szCs w:val="20"/>
                      <w:lang w:eastAsia="pl-PL"/>
                    </w:rPr>
                  </w:pPr>
                  <w:r w:rsidRPr="00D174C4">
                    <w:rPr>
                      <w:rFonts w:ascii="Arial" w:eastAsia="Times New Roman" w:hAnsi="Arial" w:cs="Arial"/>
                      <w:sz w:val="20"/>
                      <w:szCs w:val="20"/>
                      <w:lang w:eastAsia="pl-PL"/>
                    </w:rPr>
                    <w:t xml:space="preserve">Zgłoś kasę fiskalną do urzędu skarbowego - </w:t>
                  </w:r>
                  <w:proofErr w:type="spellStart"/>
                  <w:r w:rsidRPr="00D174C4">
                    <w:rPr>
                      <w:rFonts w:ascii="Arial" w:eastAsia="Times New Roman" w:hAnsi="Arial" w:cs="Arial"/>
                      <w:sz w:val="20"/>
                      <w:szCs w:val="20"/>
                      <w:lang w:eastAsia="pl-PL"/>
                    </w:rPr>
                    <w:t>serwisant</w:t>
                  </w:r>
                  <w:proofErr w:type="spellEnd"/>
                  <w:r w:rsidRPr="00D174C4">
                    <w:rPr>
                      <w:rFonts w:ascii="Arial" w:eastAsia="Times New Roman" w:hAnsi="Arial" w:cs="Arial"/>
                      <w:sz w:val="20"/>
                      <w:szCs w:val="20"/>
                      <w:lang w:eastAsia="pl-PL"/>
                    </w:rPr>
                    <w:t xml:space="preserve"> kas</w:t>
                  </w:r>
                </w:p>
              </w:tc>
            </w:tr>
          </w:tbl>
          <w:p w14:paraId="6C43945A" w14:textId="77777777" w:rsidR="004A2ABB" w:rsidRPr="00D174C4" w:rsidRDefault="005B3453" w:rsidP="004A2ABB">
            <w:pPr>
              <w:spacing w:before="100" w:beforeAutospacing="1" w:after="100" w:afterAutospacing="1" w:line="259" w:lineRule="auto"/>
              <w:rPr>
                <w:rFonts w:ascii="Arial" w:eastAsia="Times New Roman" w:hAnsi="Arial" w:cs="Arial"/>
                <w:sz w:val="20"/>
                <w:szCs w:val="20"/>
                <w:lang w:eastAsia="pl-PL"/>
              </w:rPr>
            </w:pPr>
            <w:r w:rsidRPr="00D174C4">
              <w:rPr>
                <w:rFonts w:ascii="Arial" w:eastAsia="Times New Roman" w:hAnsi="Arial" w:cs="Arial"/>
                <w:sz w:val="20"/>
                <w:szCs w:val="20"/>
                <w:lang w:eastAsia="pl-PL"/>
              </w:rPr>
              <w:t>Wszystkie dane dotyczące powyższych wskaźników będą dostępne np. na stronie widok.gov.pl oraz na każde żądanie.</w:t>
            </w:r>
          </w:p>
        </w:tc>
      </w:tr>
      <w:tr w:rsidR="00F82254" w:rsidRPr="00D174C4" w14:paraId="251F62E0" w14:textId="77777777" w:rsidTr="003466C9">
        <w:tc>
          <w:tcPr>
            <w:tcW w:w="451" w:type="dxa"/>
          </w:tcPr>
          <w:p w14:paraId="33F104A6" w14:textId="77777777" w:rsidR="00F82254" w:rsidRPr="00D174C4" w:rsidRDefault="00F82254" w:rsidP="006B0E72">
            <w:pPr>
              <w:pStyle w:val="Akapitzlist"/>
              <w:numPr>
                <w:ilvl w:val="0"/>
                <w:numId w:val="11"/>
              </w:numPr>
              <w:spacing w:after="160" w:line="259" w:lineRule="auto"/>
              <w:rPr>
                <w:rFonts w:ascii="Arial" w:hAnsi="Arial" w:cs="Arial"/>
                <w:sz w:val="20"/>
                <w:szCs w:val="20"/>
              </w:rPr>
            </w:pPr>
          </w:p>
        </w:tc>
        <w:tc>
          <w:tcPr>
            <w:tcW w:w="1784" w:type="dxa"/>
          </w:tcPr>
          <w:p w14:paraId="404C1378" w14:textId="77777777" w:rsidR="00F82254" w:rsidRPr="00D174C4" w:rsidRDefault="00F82254" w:rsidP="00F82254">
            <w:pPr>
              <w:spacing w:after="160" w:line="259" w:lineRule="auto"/>
              <w:rPr>
                <w:rFonts w:ascii="Arial" w:hAnsi="Arial" w:cs="Arial"/>
                <w:sz w:val="20"/>
                <w:szCs w:val="20"/>
              </w:rPr>
            </w:pPr>
            <w:r w:rsidRPr="00D174C4">
              <w:rPr>
                <w:rFonts w:ascii="Arial" w:hAnsi="Arial" w:cs="Arial"/>
                <w:sz w:val="20"/>
                <w:szCs w:val="20"/>
              </w:rPr>
              <w:t>E-usługi i rejestry z jakimi zintegrował się wytworzony system w ramach realizacji projektu</w:t>
            </w:r>
          </w:p>
        </w:tc>
        <w:tc>
          <w:tcPr>
            <w:tcW w:w="11985" w:type="dxa"/>
          </w:tcPr>
          <w:p w14:paraId="4193C127" w14:textId="77777777" w:rsidR="004A2ABB" w:rsidRPr="00D174C4" w:rsidRDefault="00755C7D" w:rsidP="00755C7D">
            <w:pPr>
              <w:spacing w:after="160" w:line="259" w:lineRule="auto"/>
              <w:jc w:val="both"/>
              <w:rPr>
                <w:rFonts w:ascii="Arial" w:hAnsi="Arial" w:cs="Arial"/>
                <w:bCs/>
                <w:color w:val="000000"/>
                <w:sz w:val="20"/>
                <w:szCs w:val="20"/>
              </w:rPr>
            </w:pPr>
            <w:r w:rsidRPr="00D174C4">
              <w:rPr>
                <w:rFonts w:ascii="Arial" w:hAnsi="Arial" w:cs="Arial"/>
                <w:bCs/>
                <w:color w:val="000000"/>
                <w:sz w:val="20"/>
                <w:szCs w:val="20"/>
              </w:rPr>
              <w:t xml:space="preserve">Podstawowa usługa systemu EPK – udostępnianie e-procedur administracji, jest oparta na integracji z następującymi podsystemami </w:t>
            </w:r>
            <w:proofErr w:type="spellStart"/>
            <w:r w:rsidRPr="00D174C4">
              <w:rPr>
                <w:rFonts w:ascii="Arial" w:hAnsi="Arial" w:cs="Arial"/>
                <w:bCs/>
                <w:color w:val="000000"/>
                <w:sz w:val="20"/>
                <w:szCs w:val="20"/>
              </w:rPr>
              <w:t>ePUAP</w:t>
            </w:r>
            <w:proofErr w:type="spellEnd"/>
            <w:r w:rsidRPr="00D174C4">
              <w:rPr>
                <w:rFonts w:ascii="Arial" w:hAnsi="Arial" w:cs="Arial"/>
                <w:bCs/>
                <w:color w:val="000000"/>
                <w:sz w:val="20"/>
                <w:szCs w:val="20"/>
              </w:rPr>
              <w:t>:</w:t>
            </w:r>
          </w:p>
          <w:p w14:paraId="5C65D7D9" w14:textId="77777777" w:rsidR="004A2ABB" w:rsidRPr="00D174C4" w:rsidRDefault="00755C7D" w:rsidP="004A2ABB">
            <w:pPr>
              <w:pStyle w:val="Akapitzlist"/>
              <w:numPr>
                <w:ilvl w:val="0"/>
                <w:numId w:val="21"/>
              </w:numPr>
              <w:jc w:val="both"/>
              <w:rPr>
                <w:rFonts w:ascii="Arial" w:hAnsi="Arial" w:cs="Arial"/>
                <w:bCs/>
                <w:color w:val="000000"/>
                <w:sz w:val="20"/>
                <w:szCs w:val="20"/>
              </w:rPr>
            </w:pPr>
            <w:r w:rsidRPr="00D174C4">
              <w:rPr>
                <w:rFonts w:ascii="Arial" w:hAnsi="Arial" w:cs="Arial"/>
                <w:bCs/>
                <w:color w:val="000000"/>
                <w:sz w:val="20"/>
                <w:szCs w:val="20"/>
              </w:rPr>
              <w:t xml:space="preserve">ESP (Elektroniczna Skrzynka Podawcza), </w:t>
            </w:r>
          </w:p>
          <w:p w14:paraId="4A168223" w14:textId="77777777" w:rsidR="004A2ABB" w:rsidRPr="00D174C4" w:rsidRDefault="00755C7D" w:rsidP="004A2ABB">
            <w:pPr>
              <w:pStyle w:val="Akapitzlist"/>
              <w:numPr>
                <w:ilvl w:val="0"/>
                <w:numId w:val="21"/>
              </w:numPr>
              <w:jc w:val="both"/>
              <w:rPr>
                <w:rFonts w:ascii="Arial" w:hAnsi="Arial" w:cs="Arial"/>
                <w:bCs/>
                <w:color w:val="000000"/>
                <w:sz w:val="20"/>
                <w:szCs w:val="20"/>
              </w:rPr>
            </w:pPr>
            <w:r w:rsidRPr="00D174C4">
              <w:rPr>
                <w:rFonts w:ascii="Arial" w:hAnsi="Arial" w:cs="Arial"/>
                <w:bCs/>
                <w:color w:val="000000"/>
                <w:sz w:val="20"/>
                <w:szCs w:val="20"/>
              </w:rPr>
              <w:t xml:space="preserve">SSO (Moduł uwierzytelniania), </w:t>
            </w:r>
          </w:p>
          <w:p w14:paraId="5C8B5E8A" w14:textId="77777777" w:rsidR="004A2ABB" w:rsidRPr="00D174C4" w:rsidRDefault="00755C7D" w:rsidP="004A2ABB">
            <w:pPr>
              <w:pStyle w:val="Akapitzlist"/>
              <w:numPr>
                <w:ilvl w:val="0"/>
                <w:numId w:val="21"/>
              </w:numPr>
              <w:jc w:val="both"/>
              <w:rPr>
                <w:rFonts w:ascii="Arial" w:hAnsi="Arial" w:cs="Arial"/>
                <w:bCs/>
                <w:color w:val="000000"/>
                <w:sz w:val="20"/>
                <w:szCs w:val="20"/>
              </w:rPr>
            </w:pPr>
            <w:r w:rsidRPr="00D174C4">
              <w:rPr>
                <w:rFonts w:ascii="Arial" w:hAnsi="Arial" w:cs="Arial"/>
                <w:bCs/>
                <w:color w:val="000000"/>
                <w:sz w:val="20"/>
                <w:szCs w:val="20"/>
              </w:rPr>
              <w:t xml:space="preserve">PZ (Profil Zaufany), </w:t>
            </w:r>
          </w:p>
          <w:p w14:paraId="0884ED97" w14:textId="77777777" w:rsidR="00F82254" w:rsidRPr="00D174C4" w:rsidRDefault="00755C7D" w:rsidP="004A2ABB">
            <w:pPr>
              <w:pStyle w:val="Akapitzlist"/>
              <w:numPr>
                <w:ilvl w:val="0"/>
                <w:numId w:val="21"/>
              </w:numPr>
              <w:jc w:val="both"/>
              <w:rPr>
                <w:rFonts w:ascii="Arial" w:hAnsi="Arial" w:cs="Arial"/>
                <w:bCs/>
                <w:color w:val="000000"/>
                <w:sz w:val="20"/>
                <w:szCs w:val="20"/>
              </w:rPr>
            </w:pPr>
            <w:r w:rsidRPr="00D174C4">
              <w:rPr>
                <w:rFonts w:ascii="Arial" w:hAnsi="Arial" w:cs="Arial"/>
                <w:bCs/>
                <w:color w:val="000000"/>
                <w:sz w:val="20"/>
                <w:szCs w:val="20"/>
              </w:rPr>
              <w:t>CRWDE (Centralne Repozytorium Wzorów Dokumentów Elektronicznych).</w:t>
            </w:r>
          </w:p>
          <w:p w14:paraId="4D5AF968" w14:textId="77777777" w:rsidR="00614839" w:rsidRPr="00D174C4" w:rsidRDefault="00614839" w:rsidP="00BE21D5">
            <w:pPr>
              <w:spacing w:after="100"/>
              <w:jc w:val="both"/>
              <w:rPr>
                <w:rFonts w:ascii="Arial" w:hAnsi="Arial" w:cs="Arial"/>
                <w:bCs/>
                <w:sz w:val="20"/>
                <w:szCs w:val="20"/>
              </w:rPr>
            </w:pPr>
            <w:r w:rsidRPr="00D174C4">
              <w:rPr>
                <w:rFonts w:ascii="Arial" w:hAnsi="Arial" w:cs="Arial"/>
                <w:bCs/>
                <w:sz w:val="20"/>
                <w:szCs w:val="20"/>
              </w:rPr>
              <w:t xml:space="preserve">Beneficjent podjął niezbędne czynności w ramach zapewnienia dostępności i utrzymania e-usług. Zgodnie z założeniami projektu, w projekcie powstało ( i zostało udostępnionych) 300 nowych opisów procedur i poradników dla przedsiębiorców – w ramach Projektu zostało udostępnionych 230 opisów procedur i 70 poradników przedsiębiorcy w systemie EPK dostępnym dla obywateli, przedsiębiorców i urzędników pod adresem biznes.gov.pl. Ponadto, w ramach Projektu zwiększono liczbę procedur możliwych do realizacji drogą elektroniczną poprzez system EPK, a wartość tę ustalono na 100 e-procedur(e-usług). </w:t>
            </w:r>
          </w:p>
          <w:p w14:paraId="69B6CE90" w14:textId="361EDB41" w:rsidR="00614839" w:rsidRPr="00D174C4" w:rsidRDefault="00614839" w:rsidP="00BE21D5">
            <w:pPr>
              <w:spacing w:after="100"/>
              <w:jc w:val="both"/>
              <w:rPr>
                <w:rFonts w:ascii="Arial" w:hAnsi="Arial" w:cs="Arial"/>
                <w:bCs/>
                <w:color w:val="000000"/>
                <w:sz w:val="20"/>
                <w:szCs w:val="20"/>
              </w:rPr>
            </w:pPr>
            <w:r w:rsidRPr="00D174C4">
              <w:rPr>
                <w:rFonts w:ascii="Arial" w:hAnsi="Arial" w:cs="Arial"/>
                <w:bCs/>
                <w:sz w:val="20"/>
                <w:szCs w:val="20"/>
              </w:rPr>
              <w:t xml:space="preserve">Ministerstwo w ramach działań o których mowa powyżej, udostępnia na biznes.gov.pl zarówno e-usługi, jak i opisy procedur i poradniki w ilości nie mniejszej niż wskazane i zrealizowane w projekcie PPK3 tj. odpowiednio 100 e-procedur, 230 opisów procedur i 70 poradników przedsiębiorcy. Dostępność i utrzymanie ww. jest realizowane przez Beneficjenta poprzez zapewnienie ich funkcjonowania na portalu biznes.gov.pl. w taki sposób, że zainteresowany podmiot (obywatel lub przedsiębiorca) ma możliwość </w:t>
            </w:r>
            <w:r w:rsidRPr="00D174C4">
              <w:rPr>
                <w:rFonts w:ascii="Arial" w:hAnsi="Arial" w:cs="Arial"/>
                <w:bCs/>
                <w:sz w:val="20"/>
                <w:szCs w:val="20"/>
              </w:rPr>
              <w:lastRenderedPageBreak/>
              <w:t>realizacji jednej z min. 100 usług w formie elektronicznej, po rejestracji/zalogowaniu na konto w portalu biznes.gov.pl</w:t>
            </w:r>
          </w:p>
        </w:tc>
      </w:tr>
      <w:tr w:rsidR="007C54F9" w:rsidRPr="00D174C4" w14:paraId="648BD059" w14:textId="77777777" w:rsidTr="003466C9">
        <w:tc>
          <w:tcPr>
            <w:tcW w:w="451" w:type="dxa"/>
          </w:tcPr>
          <w:p w14:paraId="4020E8D1" w14:textId="77777777" w:rsidR="007C54F9" w:rsidRPr="00D174C4" w:rsidRDefault="007C54F9" w:rsidP="006B0E72">
            <w:pPr>
              <w:pStyle w:val="Akapitzlist"/>
              <w:numPr>
                <w:ilvl w:val="0"/>
                <w:numId w:val="11"/>
              </w:numPr>
              <w:spacing w:after="160" w:line="259" w:lineRule="auto"/>
              <w:rPr>
                <w:rFonts w:ascii="Arial" w:hAnsi="Arial" w:cs="Arial"/>
                <w:sz w:val="20"/>
                <w:szCs w:val="20"/>
              </w:rPr>
            </w:pPr>
          </w:p>
        </w:tc>
        <w:tc>
          <w:tcPr>
            <w:tcW w:w="1784" w:type="dxa"/>
          </w:tcPr>
          <w:p w14:paraId="499071AB" w14:textId="77777777" w:rsidR="007C54F9" w:rsidRPr="00D174C4" w:rsidRDefault="003B7BD6" w:rsidP="007C54F9">
            <w:pPr>
              <w:spacing w:after="160" w:line="259" w:lineRule="auto"/>
              <w:rPr>
                <w:rFonts w:ascii="Arial" w:hAnsi="Arial" w:cs="Arial"/>
                <w:sz w:val="20"/>
                <w:szCs w:val="20"/>
              </w:rPr>
            </w:pPr>
            <w:r w:rsidRPr="00D174C4">
              <w:rPr>
                <w:rFonts w:ascii="Arial" w:hAnsi="Arial" w:cs="Arial"/>
                <w:sz w:val="20"/>
                <w:szCs w:val="20"/>
              </w:rPr>
              <w:t>Zapewnienie utrzymania projektu (w okresie trwałości)</w:t>
            </w:r>
          </w:p>
        </w:tc>
        <w:tc>
          <w:tcPr>
            <w:tcW w:w="11985" w:type="dxa"/>
          </w:tcPr>
          <w:p w14:paraId="45657B7F" w14:textId="77777777" w:rsidR="00C043F4" w:rsidRPr="00D174C4" w:rsidRDefault="00520720" w:rsidP="004A2ABB">
            <w:pPr>
              <w:spacing w:after="100"/>
              <w:jc w:val="both"/>
              <w:rPr>
                <w:rFonts w:ascii="Arial" w:hAnsi="Arial" w:cs="Arial"/>
                <w:bCs/>
                <w:sz w:val="20"/>
                <w:szCs w:val="20"/>
              </w:rPr>
            </w:pPr>
            <w:r w:rsidRPr="00D174C4">
              <w:rPr>
                <w:rFonts w:ascii="Arial" w:hAnsi="Arial" w:cs="Arial"/>
                <w:bCs/>
                <w:sz w:val="20"/>
                <w:szCs w:val="20"/>
              </w:rPr>
              <w:t>Instytucją weryfikującą zapewnienie utrzymania projektu jest Instytucja Pośrednicząca, która każdorazowo analizuje czy nastąpiła którakolwiek</w:t>
            </w:r>
            <w:r w:rsidR="004A2ABB" w:rsidRPr="00D174C4">
              <w:rPr>
                <w:rFonts w:ascii="Arial" w:hAnsi="Arial" w:cs="Arial"/>
                <w:bCs/>
                <w:sz w:val="20"/>
                <w:szCs w:val="20"/>
              </w:rPr>
              <w:br/>
            </w:r>
            <w:r w:rsidRPr="00D174C4">
              <w:rPr>
                <w:rFonts w:ascii="Arial" w:hAnsi="Arial" w:cs="Arial"/>
                <w:bCs/>
                <w:sz w:val="20"/>
                <w:szCs w:val="20"/>
              </w:rPr>
              <w:t>z okoliczności wskazanych w art</w:t>
            </w:r>
            <w:r w:rsidR="00C043F4" w:rsidRPr="00D174C4">
              <w:rPr>
                <w:rFonts w:ascii="Arial" w:hAnsi="Arial" w:cs="Arial"/>
                <w:bCs/>
                <w:sz w:val="20"/>
                <w:szCs w:val="20"/>
              </w:rPr>
              <w:t xml:space="preserve">. 71 ust. 1.  Rozporządzenia Parlamentu Europejskiego i Rady (UE) nr 1303/2013 z dnia 17 grudnia 2013 r. </w:t>
            </w:r>
            <w:r w:rsidRPr="00D174C4">
              <w:rPr>
                <w:rFonts w:ascii="Arial" w:hAnsi="Arial" w:cs="Arial"/>
                <w:bCs/>
                <w:sz w:val="20"/>
                <w:szCs w:val="20"/>
              </w:rPr>
              <w:br/>
              <w:t>Zgodnie z cytowanym zapisem w przypadku operacji obejmujących</w:t>
            </w:r>
            <w:r w:rsidR="00C043F4" w:rsidRPr="00D174C4">
              <w:rPr>
                <w:rFonts w:ascii="Arial" w:hAnsi="Arial" w:cs="Arial"/>
                <w:bCs/>
                <w:sz w:val="20"/>
                <w:szCs w:val="20"/>
              </w:rPr>
              <w:t xml:space="preserve"> inwestycje w infrastrukturę lub inwestycje produkcyjne dokonuje się zwrotu dofinansowania, jeżeli w okresie pięciu lat od płatności końcowej na rzecz beneficjenta lub w okresie ustalonym zgodnie z zasadami pomocy państwa, tam gdzie ma to zastosowanie, zajdzie którakolwiek z poniższych okoliczności:</w:t>
            </w:r>
          </w:p>
          <w:p w14:paraId="613F90D3" w14:textId="77777777" w:rsidR="00C043F4" w:rsidRPr="00D174C4" w:rsidRDefault="00C043F4" w:rsidP="004A2ABB">
            <w:pPr>
              <w:jc w:val="both"/>
              <w:rPr>
                <w:rFonts w:ascii="Arial" w:hAnsi="Arial" w:cs="Arial"/>
                <w:bCs/>
                <w:sz w:val="20"/>
                <w:szCs w:val="20"/>
              </w:rPr>
            </w:pPr>
            <w:r w:rsidRPr="00D174C4">
              <w:rPr>
                <w:rFonts w:ascii="Arial" w:hAnsi="Arial" w:cs="Arial"/>
                <w:bCs/>
                <w:sz w:val="20"/>
                <w:szCs w:val="20"/>
              </w:rPr>
              <w:t>a) zaprzestanie działalności produkcyjnej lub przeniesienie jej poza obszar objęty programem;</w:t>
            </w:r>
          </w:p>
          <w:p w14:paraId="5EA3D8C0" w14:textId="77777777" w:rsidR="00C043F4" w:rsidRPr="00D174C4" w:rsidRDefault="00C043F4" w:rsidP="004A2ABB">
            <w:pPr>
              <w:jc w:val="both"/>
              <w:rPr>
                <w:rFonts w:ascii="Arial" w:hAnsi="Arial" w:cs="Arial"/>
                <w:bCs/>
                <w:sz w:val="20"/>
                <w:szCs w:val="20"/>
              </w:rPr>
            </w:pPr>
            <w:r w:rsidRPr="00D174C4">
              <w:rPr>
                <w:rFonts w:ascii="Arial" w:hAnsi="Arial" w:cs="Arial"/>
                <w:bCs/>
                <w:sz w:val="20"/>
                <w:szCs w:val="20"/>
              </w:rPr>
              <w:t>b) zmiana własności elementu infrastruktury, która daje przedsiębiorstwu lub podmiotowi publicznemu nienależne korzyści;</w:t>
            </w:r>
          </w:p>
          <w:p w14:paraId="4EBF1F62" w14:textId="77777777" w:rsidR="00C043F4" w:rsidRPr="00D174C4" w:rsidRDefault="00C043F4" w:rsidP="004A2ABB">
            <w:pPr>
              <w:jc w:val="both"/>
              <w:rPr>
                <w:rFonts w:ascii="Arial" w:hAnsi="Arial" w:cs="Arial"/>
                <w:bCs/>
                <w:sz w:val="20"/>
                <w:szCs w:val="20"/>
              </w:rPr>
            </w:pPr>
            <w:r w:rsidRPr="00D174C4">
              <w:rPr>
                <w:rFonts w:ascii="Arial" w:hAnsi="Arial" w:cs="Arial"/>
                <w:bCs/>
                <w:sz w:val="20"/>
                <w:szCs w:val="20"/>
              </w:rPr>
              <w:t>c) istotna zmiana wpływająca na charakter operacji, jej cele lub warunki wdrażania, która mogłaby doprowadzić do naruszenia jej pierwotnych celów.</w:t>
            </w:r>
          </w:p>
          <w:p w14:paraId="1523C015" w14:textId="77777777" w:rsidR="004A2ABB" w:rsidRPr="00D174C4" w:rsidRDefault="004A2ABB" w:rsidP="004A2ABB">
            <w:pPr>
              <w:jc w:val="both"/>
              <w:rPr>
                <w:rFonts w:ascii="Arial" w:hAnsi="Arial" w:cs="Arial"/>
                <w:bCs/>
                <w:sz w:val="20"/>
                <w:szCs w:val="20"/>
              </w:rPr>
            </w:pPr>
          </w:p>
          <w:p w14:paraId="178C9210" w14:textId="77777777" w:rsidR="002B76FA" w:rsidRPr="00D174C4" w:rsidRDefault="002B76FA" w:rsidP="004A2ABB">
            <w:pPr>
              <w:spacing w:after="100"/>
              <w:jc w:val="both"/>
              <w:rPr>
                <w:rFonts w:ascii="Arial" w:hAnsi="Arial" w:cs="Arial"/>
                <w:bCs/>
                <w:sz w:val="20"/>
                <w:szCs w:val="20"/>
              </w:rPr>
            </w:pPr>
            <w:r w:rsidRPr="00D174C4">
              <w:rPr>
                <w:rFonts w:ascii="Arial" w:hAnsi="Arial" w:cs="Arial"/>
                <w:bCs/>
                <w:sz w:val="20"/>
                <w:szCs w:val="20"/>
              </w:rPr>
              <w:t>Dotychczas MPiT nie otrzymał informacji od Instytucji Pośredniczącej w zakresie jakichkolwiek zastrzeżeń do utrzymania trwałości projektu PPK3.</w:t>
            </w:r>
          </w:p>
          <w:p w14:paraId="06CC3EA4" w14:textId="77777777" w:rsidR="00B064B5" w:rsidRPr="00D174C4" w:rsidRDefault="00B064B5" w:rsidP="004A2ABB">
            <w:pPr>
              <w:spacing w:after="100"/>
              <w:jc w:val="both"/>
              <w:rPr>
                <w:rFonts w:ascii="Arial" w:hAnsi="Arial" w:cs="Arial"/>
                <w:bCs/>
                <w:sz w:val="20"/>
                <w:szCs w:val="20"/>
              </w:rPr>
            </w:pPr>
          </w:p>
        </w:tc>
      </w:tr>
      <w:tr w:rsidR="009D3D41" w:rsidRPr="00D174C4" w14:paraId="66674AD9" w14:textId="77777777" w:rsidTr="003466C9">
        <w:tc>
          <w:tcPr>
            <w:tcW w:w="451" w:type="dxa"/>
          </w:tcPr>
          <w:p w14:paraId="62C4DE11" w14:textId="77777777" w:rsidR="009D3D41" w:rsidRPr="00D174C4" w:rsidRDefault="009D3D41" w:rsidP="006B0E72">
            <w:pPr>
              <w:pStyle w:val="Akapitzlist"/>
              <w:numPr>
                <w:ilvl w:val="0"/>
                <w:numId w:val="11"/>
              </w:numPr>
              <w:spacing w:after="160" w:line="259" w:lineRule="auto"/>
              <w:rPr>
                <w:rFonts w:ascii="Arial" w:hAnsi="Arial" w:cs="Arial"/>
                <w:sz w:val="20"/>
                <w:szCs w:val="20"/>
              </w:rPr>
            </w:pPr>
          </w:p>
        </w:tc>
        <w:tc>
          <w:tcPr>
            <w:tcW w:w="1784" w:type="dxa"/>
          </w:tcPr>
          <w:p w14:paraId="3588160E" w14:textId="77777777" w:rsidR="009D3D41" w:rsidRPr="00D174C4" w:rsidRDefault="009D3D41" w:rsidP="007E6098">
            <w:pPr>
              <w:spacing w:after="160" w:line="259" w:lineRule="auto"/>
              <w:rPr>
                <w:rFonts w:ascii="Arial" w:hAnsi="Arial" w:cs="Arial"/>
                <w:sz w:val="20"/>
                <w:szCs w:val="20"/>
              </w:rPr>
            </w:pPr>
            <w:r w:rsidRPr="00D174C4">
              <w:rPr>
                <w:rFonts w:ascii="Arial" w:hAnsi="Arial" w:cs="Arial"/>
                <w:sz w:val="20"/>
                <w:szCs w:val="20"/>
              </w:rPr>
              <w:t>Doświadczenia związane z realizacją projektu</w:t>
            </w:r>
          </w:p>
        </w:tc>
        <w:tc>
          <w:tcPr>
            <w:tcW w:w="11985" w:type="dxa"/>
          </w:tcPr>
          <w:p w14:paraId="40C2F5CC" w14:textId="77777777" w:rsidR="00F343BB" w:rsidRPr="00D174C4" w:rsidRDefault="00AA4EB5" w:rsidP="009D3D41">
            <w:pPr>
              <w:spacing w:after="160" w:line="259" w:lineRule="auto"/>
              <w:jc w:val="both"/>
              <w:rPr>
                <w:rFonts w:ascii="Arial" w:hAnsi="Arial" w:cs="Arial"/>
                <w:bCs/>
                <w:sz w:val="20"/>
                <w:szCs w:val="20"/>
              </w:rPr>
            </w:pPr>
            <w:r w:rsidRPr="00D174C4">
              <w:rPr>
                <w:rFonts w:ascii="Arial" w:hAnsi="Arial" w:cs="Arial"/>
                <w:bCs/>
                <w:sz w:val="20"/>
                <w:szCs w:val="20"/>
              </w:rPr>
              <w:t xml:space="preserve">W ramach Projektu prowadzony był Dziennik projektu zbierający </w:t>
            </w:r>
            <w:r w:rsidR="00F343BB" w:rsidRPr="00D174C4">
              <w:rPr>
                <w:rFonts w:ascii="Arial" w:hAnsi="Arial" w:cs="Arial"/>
                <w:bCs/>
                <w:sz w:val="20"/>
                <w:szCs w:val="20"/>
              </w:rPr>
              <w:t xml:space="preserve">doświadczenia i wydarzenia na bieżąco w trakcie trwania projektu, ponadto w trakcie spotkań projektowych (odbywających się minimum raz w tygodniu) zespół projektowy miał każdorazowo możliwość omówienia zrealizowanych zadań, czy wydarzeń wpływających na realizację Projektu tak, aby zgromadzoną wcześniej wiedzę </w:t>
            </w:r>
            <w:r w:rsidR="001930CA" w:rsidRPr="00D174C4">
              <w:rPr>
                <w:rFonts w:ascii="Arial" w:hAnsi="Arial" w:cs="Arial"/>
                <w:bCs/>
                <w:sz w:val="20"/>
                <w:szCs w:val="20"/>
              </w:rPr>
              <w:t>stosować podczas kolejnych prac.</w:t>
            </w:r>
          </w:p>
          <w:p w14:paraId="125C5D5E" w14:textId="77777777" w:rsidR="00F343BB" w:rsidRPr="00D174C4" w:rsidRDefault="00F343BB" w:rsidP="009D3D41">
            <w:pPr>
              <w:spacing w:after="160" w:line="259" w:lineRule="auto"/>
              <w:jc w:val="both"/>
              <w:rPr>
                <w:rFonts w:ascii="Arial" w:hAnsi="Arial" w:cs="Arial"/>
                <w:bCs/>
                <w:sz w:val="20"/>
                <w:szCs w:val="20"/>
              </w:rPr>
            </w:pPr>
            <w:r w:rsidRPr="00D174C4">
              <w:rPr>
                <w:rFonts w:ascii="Arial" w:hAnsi="Arial" w:cs="Arial"/>
                <w:bCs/>
                <w:sz w:val="20"/>
                <w:szCs w:val="20"/>
              </w:rPr>
              <w:t>Dodatkowo system służący do rozliczania zleceń Lidera wobec partnerów zawierał każdorazowo, poza kryteriami odbioru poszczególnych zadań, historię realizacji poszczególnych prac. Pozwoliło to na kategoryzację zadań, zebranie doświadczeń i ocen projektowych, narzędzie wyposażone było</w:t>
            </w:r>
            <w:r w:rsidR="001930CA" w:rsidRPr="00D174C4">
              <w:rPr>
                <w:rFonts w:ascii="Arial" w:hAnsi="Arial" w:cs="Arial"/>
                <w:bCs/>
                <w:sz w:val="20"/>
                <w:szCs w:val="20"/>
              </w:rPr>
              <w:t xml:space="preserve"> również</w:t>
            </w:r>
            <w:r w:rsidRPr="00D174C4">
              <w:rPr>
                <w:rFonts w:ascii="Arial" w:hAnsi="Arial" w:cs="Arial"/>
                <w:bCs/>
                <w:sz w:val="20"/>
                <w:szCs w:val="20"/>
              </w:rPr>
              <w:t xml:space="preserve"> w wyszukiwarkę, która ułatwiała indeksowanie i przeszukiwanie zasobów. </w:t>
            </w:r>
          </w:p>
          <w:p w14:paraId="7C7692D8" w14:textId="77777777" w:rsidR="007D189A" w:rsidRPr="00D174C4" w:rsidRDefault="00F343BB" w:rsidP="009D3D41">
            <w:pPr>
              <w:spacing w:after="160" w:line="259" w:lineRule="auto"/>
              <w:jc w:val="both"/>
              <w:rPr>
                <w:rFonts w:ascii="Arial" w:hAnsi="Arial" w:cs="Arial"/>
                <w:bCs/>
                <w:sz w:val="20"/>
                <w:szCs w:val="20"/>
              </w:rPr>
            </w:pPr>
            <w:r w:rsidRPr="00D174C4">
              <w:rPr>
                <w:rFonts w:ascii="Arial" w:hAnsi="Arial" w:cs="Arial"/>
                <w:bCs/>
                <w:sz w:val="20"/>
                <w:szCs w:val="20"/>
              </w:rPr>
              <w:t>Projekt został podsumowany w raportach cząstkowych i końcowych, został zrealizowany w terminie. Przeprowadzone zostały spotkania podsumowujące projekt i przygotowujące do kolejnych przedsięwzięć. Na podstawie doświadczeń np. został przygotowany kolejny wniosek o dofinansowanie ze środków UE na projekt p</w:t>
            </w:r>
            <w:r w:rsidR="001930CA" w:rsidRPr="00D174C4">
              <w:rPr>
                <w:rFonts w:ascii="Arial" w:hAnsi="Arial" w:cs="Arial"/>
                <w:bCs/>
                <w:sz w:val="20"/>
                <w:szCs w:val="20"/>
              </w:rPr>
              <w:t>t</w:t>
            </w:r>
            <w:r w:rsidRPr="00D174C4">
              <w:rPr>
                <w:rFonts w:ascii="Arial" w:hAnsi="Arial" w:cs="Arial"/>
                <w:bCs/>
                <w:sz w:val="20"/>
                <w:szCs w:val="20"/>
              </w:rPr>
              <w:t xml:space="preserve">. </w:t>
            </w:r>
            <w:r w:rsidR="001930CA" w:rsidRPr="00D174C4">
              <w:rPr>
                <w:rFonts w:ascii="Arial" w:hAnsi="Arial" w:cs="Arial"/>
                <w:bCs/>
                <w:sz w:val="20"/>
                <w:szCs w:val="20"/>
              </w:rPr>
              <w:t>„</w:t>
            </w:r>
            <w:r w:rsidRPr="00D174C4">
              <w:rPr>
                <w:rFonts w:ascii="Arial" w:hAnsi="Arial" w:cs="Arial"/>
                <w:bCs/>
                <w:sz w:val="20"/>
                <w:szCs w:val="20"/>
              </w:rPr>
              <w:t>Konto przedsiębiorcy – usługi online dla firm w jednym miejscu</w:t>
            </w:r>
            <w:r w:rsidR="001930CA" w:rsidRPr="00D174C4">
              <w:rPr>
                <w:rFonts w:ascii="Arial" w:hAnsi="Arial" w:cs="Arial"/>
                <w:bCs/>
                <w:sz w:val="20"/>
                <w:szCs w:val="20"/>
              </w:rPr>
              <w:t>”</w:t>
            </w:r>
            <w:r w:rsidRPr="00D174C4">
              <w:rPr>
                <w:rFonts w:ascii="Arial" w:hAnsi="Arial" w:cs="Arial"/>
                <w:bCs/>
                <w:sz w:val="20"/>
                <w:szCs w:val="20"/>
              </w:rPr>
              <w:t>, a także</w:t>
            </w:r>
            <w:r w:rsidR="001930CA" w:rsidRPr="00D174C4">
              <w:rPr>
                <w:rFonts w:ascii="Arial" w:hAnsi="Arial" w:cs="Arial"/>
                <w:bCs/>
                <w:sz w:val="20"/>
                <w:szCs w:val="20"/>
              </w:rPr>
              <w:t>,</w:t>
            </w:r>
            <w:r w:rsidRPr="00D174C4">
              <w:rPr>
                <w:rFonts w:ascii="Arial" w:hAnsi="Arial" w:cs="Arial"/>
                <w:bCs/>
                <w:sz w:val="20"/>
                <w:szCs w:val="20"/>
              </w:rPr>
              <w:t xml:space="preserve"> mając na uwadze konieczność integracji i rozwoju e-usług publicznych</w:t>
            </w:r>
            <w:r w:rsidR="001930CA" w:rsidRPr="00D174C4">
              <w:rPr>
                <w:rFonts w:ascii="Arial" w:hAnsi="Arial" w:cs="Arial"/>
                <w:bCs/>
                <w:sz w:val="20"/>
                <w:szCs w:val="20"/>
              </w:rPr>
              <w:t>,</w:t>
            </w:r>
            <w:r w:rsidRPr="00D174C4">
              <w:rPr>
                <w:rFonts w:ascii="Arial" w:hAnsi="Arial" w:cs="Arial"/>
                <w:bCs/>
                <w:sz w:val="20"/>
                <w:szCs w:val="20"/>
              </w:rPr>
              <w:t xml:space="preserve"> Lider projektu zaangażował się w kolejne przedsięwzięcia z udziałem Ministerstwa Cyfryzacji (projekty: Katalogi Administracji Publicznej, </w:t>
            </w:r>
            <w:proofErr w:type="spellStart"/>
            <w:r w:rsidRPr="00D174C4">
              <w:rPr>
                <w:rFonts w:ascii="Arial" w:hAnsi="Arial" w:cs="Arial"/>
                <w:bCs/>
                <w:sz w:val="20"/>
                <w:szCs w:val="20"/>
              </w:rPr>
              <w:t>eDoręczenia</w:t>
            </w:r>
            <w:proofErr w:type="spellEnd"/>
            <w:r w:rsidRPr="00D174C4">
              <w:rPr>
                <w:rFonts w:ascii="Arial" w:hAnsi="Arial" w:cs="Arial"/>
                <w:sz w:val="20"/>
                <w:szCs w:val="20"/>
              </w:rPr>
              <w:t xml:space="preserve"> - </w:t>
            </w:r>
            <w:r w:rsidRPr="00D174C4">
              <w:rPr>
                <w:rFonts w:ascii="Arial" w:hAnsi="Arial" w:cs="Arial"/>
                <w:bCs/>
                <w:sz w:val="20"/>
                <w:szCs w:val="20"/>
              </w:rPr>
              <w:t xml:space="preserve">usługa rejestrowanego doręczenia elektronicznego w Polsce). </w:t>
            </w:r>
          </w:p>
          <w:p w14:paraId="6BEC7568" w14:textId="77777777" w:rsidR="007D189A" w:rsidRPr="00D174C4" w:rsidRDefault="007D189A" w:rsidP="007D189A">
            <w:pPr>
              <w:spacing w:after="160" w:line="259" w:lineRule="auto"/>
              <w:jc w:val="both"/>
              <w:rPr>
                <w:rFonts w:ascii="Arial" w:hAnsi="Arial" w:cs="Arial"/>
                <w:bCs/>
                <w:sz w:val="20"/>
                <w:szCs w:val="20"/>
              </w:rPr>
            </w:pPr>
            <w:r w:rsidRPr="00D174C4">
              <w:rPr>
                <w:rFonts w:ascii="Arial" w:hAnsi="Arial" w:cs="Arial"/>
                <w:bCs/>
                <w:sz w:val="20"/>
                <w:szCs w:val="20"/>
              </w:rPr>
              <w:t>W ramach wizyt studyjnych, których celem była wymiana doświadczeń w zakresie usług e-administracji odnotowano następujące dobre praktyki:</w:t>
            </w:r>
          </w:p>
          <w:p w14:paraId="69610A3E" w14:textId="77777777" w:rsidR="007D189A" w:rsidRPr="00D174C4" w:rsidRDefault="007D189A" w:rsidP="007D189A">
            <w:pPr>
              <w:pStyle w:val="Akapitzlist"/>
              <w:numPr>
                <w:ilvl w:val="0"/>
                <w:numId w:val="20"/>
              </w:numPr>
              <w:spacing w:after="160" w:line="259" w:lineRule="auto"/>
              <w:jc w:val="both"/>
              <w:rPr>
                <w:rFonts w:ascii="Arial" w:hAnsi="Arial" w:cs="Arial"/>
                <w:bCs/>
                <w:sz w:val="20"/>
                <w:szCs w:val="20"/>
              </w:rPr>
            </w:pPr>
            <w:r w:rsidRPr="00D174C4">
              <w:rPr>
                <w:rFonts w:ascii="Arial" w:hAnsi="Arial" w:cs="Arial"/>
                <w:bCs/>
                <w:sz w:val="20"/>
                <w:szCs w:val="20"/>
              </w:rPr>
              <w:t>Zastosowanie wielokanałowej komunikacji z klientami.</w:t>
            </w:r>
          </w:p>
          <w:p w14:paraId="4AD2E947" w14:textId="77777777" w:rsidR="007D189A" w:rsidRPr="00D174C4" w:rsidRDefault="007D189A" w:rsidP="007D189A">
            <w:pPr>
              <w:pStyle w:val="Akapitzlist"/>
              <w:numPr>
                <w:ilvl w:val="0"/>
                <w:numId w:val="20"/>
              </w:numPr>
              <w:spacing w:after="160" w:line="259" w:lineRule="auto"/>
              <w:jc w:val="both"/>
              <w:rPr>
                <w:rFonts w:ascii="Arial" w:hAnsi="Arial" w:cs="Arial"/>
                <w:bCs/>
                <w:sz w:val="20"/>
                <w:szCs w:val="20"/>
              </w:rPr>
            </w:pPr>
            <w:r w:rsidRPr="00D174C4">
              <w:rPr>
                <w:rFonts w:ascii="Arial" w:hAnsi="Arial" w:cs="Arial"/>
                <w:bCs/>
                <w:sz w:val="20"/>
                <w:szCs w:val="20"/>
              </w:rPr>
              <w:t>Koncentracja na końcowym użytkowniku serwisu.</w:t>
            </w:r>
          </w:p>
          <w:p w14:paraId="184C3332" w14:textId="77777777" w:rsidR="007D189A" w:rsidRPr="00D174C4" w:rsidRDefault="007D189A" w:rsidP="007D189A">
            <w:pPr>
              <w:pStyle w:val="Akapitzlist"/>
              <w:numPr>
                <w:ilvl w:val="0"/>
                <w:numId w:val="20"/>
              </w:numPr>
              <w:spacing w:after="160" w:line="259" w:lineRule="auto"/>
              <w:jc w:val="both"/>
              <w:rPr>
                <w:rFonts w:ascii="Arial" w:hAnsi="Arial" w:cs="Arial"/>
                <w:bCs/>
                <w:sz w:val="20"/>
                <w:szCs w:val="20"/>
              </w:rPr>
            </w:pPr>
            <w:r w:rsidRPr="00D174C4">
              <w:rPr>
                <w:rFonts w:ascii="Arial" w:hAnsi="Arial" w:cs="Arial"/>
                <w:bCs/>
                <w:sz w:val="20"/>
                <w:szCs w:val="20"/>
              </w:rPr>
              <w:lastRenderedPageBreak/>
              <w:t xml:space="preserve">Konieczność stosowania wysokiej dostępności i zrozumienia treści (prosty język). </w:t>
            </w:r>
          </w:p>
          <w:p w14:paraId="3E54B5F1" w14:textId="77777777" w:rsidR="007D189A" w:rsidRPr="00D174C4" w:rsidRDefault="007D189A" w:rsidP="007D189A">
            <w:pPr>
              <w:pStyle w:val="Akapitzlist"/>
              <w:numPr>
                <w:ilvl w:val="0"/>
                <w:numId w:val="20"/>
              </w:numPr>
              <w:spacing w:after="160" w:line="259" w:lineRule="auto"/>
              <w:jc w:val="both"/>
              <w:rPr>
                <w:rFonts w:ascii="Arial" w:hAnsi="Arial" w:cs="Arial"/>
                <w:bCs/>
                <w:sz w:val="20"/>
                <w:szCs w:val="20"/>
              </w:rPr>
            </w:pPr>
            <w:r w:rsidRPr="00D174C4">
              <w:rPr>
                <w:rFonts w:ascii="Arial" w:hAnsi="Arial" w:cs="Arial"/>
                <w:bCs/>
                <w:sz w:val="20"/>
                <w:szCs w:val="20"/>
              </w:rPr>
              <w:t xml:space="preserve">Dostępność treści z popularnych wyszukiwarek. </w:t>
            </w:r>
          </w:p>
          <w:p w14:paraId="52D4C1E8" w14:textId="77777777" w:rsidR="00B064B5" w:rsidRPr="00D174C4" w:rsidRDefault="00B064B5" w:rsidP="003466C9">
            <w:pPr>
              <w:pStyle w:val="Akapitzlist"/>
              <w:numPr>
                <w:ilvl w:val="0"/>
                <w:numId w:val="20"/>
              </w:numPr>
              <w:jc w:val="both"/>
              <w:rPr>
                <w:rFonts w:ascii="Arial" w:hAnsi="Arial" w:cs="Arial"/>
                <w:bCs/>
                <w:sz w:val="20"/>
                <w:szCs w:val="20"/>
              </w:rPr>
            </w:pPr>
            <w:r w:rsidRPr="00D174C4">
              <w:rPr>
                <w:rFonts w:ascii="Arial" w:hAnsi="Arial" w:cs="Arial"/>
                <w:bCs/>
                <w:sz w:val="20"/>
                <w:szCs w:val="20"/>
              </w:rPr>
              <w:t>Publikowanie</w:t>
            </w:r>
            <w:r w:rsidR="007D189A" w:rsidRPr="00D174C4">
              <w:rPr>
                <w:rFonts w:ascii="Arial" w:hAnsi="Arial" w:cs="Arial"/>
                <w:bCs/>
                <w:sz w:val="20"/>
                <w:szCs w:val="20"/>
              </w:rPr>
              <w:t xml:space="preserve">  informacji o instytucjach, podmiotach, które mają możliwość/prawo kontrolowania firmy i w jakim zakresie.  </w:t>
            </w:r>
          </w:p>
          <w:p w14:paraId="471FB593" w14:textId="77777777" w:rsidR="003548C6" w:rsidRPr="00D174C4" w:rsidRDefault="007D189A" w:rsidP="00B064B5">
            <w:pPr>
              <w:pStyle w:val="Akapitzlist"/>
              <w:jc w:val="both"/>
              <w:rPr>
                <w:rFonts w:ascii="Arial" w:hAnsi="Arial" w:cs="Arial"/>
                <w:bCs/>
                <w:sz w:val="20"/>
                <w:szCs w:val="20"/>
              </w:rPr>
            </w:pPr>
            <w:r w:rsidRPr="00D174C4">
              <w:rPr>
                <w:rFonts w:ascii="Arial" w:hAnsi="Arial" w:cs="Arial"/>
                <w:bCs/>
                <w:sz w:val="20"/>
                <w:szCs w:val="20"/>
              </w:rPr>
              <w:t xml:space="preserve">   </w:t>
            </w:r>
          </w:p>
          <w:p w14:paraId="2685AF81" w14:textId="77777777" w:rsidR="00B064B5" w:rsidRPr="00D174C4" w:rsidRDefault="00B064B5" w:rsidP="00B064B5">
            <w:pPr>
              <w:spacing w:after="160" w:line="259" w:lineRule="auto"/>
              <w:jc w:val="both"/>
              <w:rPr>
                <w:rFonts w:ascii="Arial" w:hAnsi="Arial" w:cs="Arial"/>
                <w:bCs/>
                <w:sz w:val="20"/>
                <w:szCs w:val="20"/>
              </w:rPr>
            </w:pPr>
            <w:r w:rsidRPr="00D174C4">
              <w:rPr>
                <w:rFonts w:ascii="Arial" w:hAnsi="Arial" w:cs="Arial"/>
                <w:bCs/>
                <w:sz w:val="20"/>
                <w:szCs w:val="20"/>
              </w:rPr>
              <w:t>Na etapie projektowania usług uwzględniono doświadczenia portugalskie</w:t>
            </w:r>
            <w:r w:rsidR="004A2ABB" w:rsidRPr="00D174C4">
              <w:rPr>
                <w:rFonts w:ascii="Arial" w:hAnsi="Arial" w:cs="Arial"/>
                <w:bCs/>
                <w:sz w:val="20"/>
                <w:szCs w:val="20"/>
              </w:rPr>
              <w:t xml:space="preserve"> uwzględniające </w:t>
            </w:r>
            <w:r w:rsidRPr="00D174C4">
              <w:rPr>
                <w:rFonts w:ascii="Arial" w:hAnsi="Arial" w:cs="Arial"/>
                <w:bCs/>
                <w:sz w:val="20"/>
                <w:szCs w:val="20"/>
              </w:rPr>
              <w:t xml:space="preserve">szeroką partycypacje biznesu w projekty e-administracji.  </w:t>
            </w:r>
          </w:p>
          <w:p w14:paraId="71AABF4D" w14:textId="77777777" w:rsidR="00B064B5" w:rsidRPr="00D174C4" w:rsidRDefault="00B064B5" w:rsidP="00B064B5">
            <w:pPr>
              <w:ind w:left="360"/>
              <w:jc w:val="both"/>
              <w:rPr>
                <w:rFonts w:ascii="Arial" w:hAnsi="Arial" w:cs="Arial"/>
                <w:bCs/>
                <w:sz w:val="20"/>
                <w:szCs w:val="20"/>
              </w:rPr>
            </w:pPr>
          </w:p>
          <w:p w14:paraId="3E79EC34" w14:textId="77777777" w:rsidR="009D3D41" w:rsidRPr="00D174C4" w:rsidRDefault="009D3D41" w:rsidP="003466C9">
            <w:pPr>
              <w:pStyle w:val="Akapitzlist"/>
              <w:rPr>
                <w:rFonts w:ascii="Arial" w:hAnsi="Arial" w:cs="Arial"/>
                <w:bCs/>
                <w:sz w:val="20"/>
                <w:szCs w:val="20"/>
              </w:rPr>
            </w:pPr>
          </w:p>
        </w:tc>
      </w:tr>
    </w:tbl>
    <w:p w14:paraId="23AF5D5F" w14:textId="77777777" w:rsidR="007A0A3D" w:rsidRPr="00D174C4" w:rsidRDefault="007A0A3D" w:rsidP="007A0A3D">
      <w:pPr>
        <w:rPr>
          <w:rFonts w:ascii="Arial" w:hAnsi="Arial" w:cs="Arial"/>
          <w:sz w:val="20"/>
          <w:szCs w:val="20"/>
        </w:rPr>
      </w:pPr>
    </w:p>
    <w:sectPr w:rsidR="007A0A3D" w:rsidRPr="00D174C4" w:rsidSect="002D7F7E">
      <w:pgSz w:w="16838" w:h="11906" w:orient="landscape"/>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7A0C41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C59E85" w14:textId="77777777" w:rsidR="00BD313C" w:rsidRDefault="00BD313C" w:rsidP="003B2B7A">
      <w:pPr>
        <w:spacing w:after="0" w:line="240" w:lineRule="auto"/>
      </w:pPr>
      <w:r>
        <w:separator/>
      </w:r>
    </w:p>
  </w:endnote>
  <w:endnote w:type="continuationSeparator" w:id="0">
    <w:p w14:paraId="0B6A4C0B" w14:textId="77777777" w:rsidR="00BD313C" w:rsidRDefault="00BD313C" w:rsidP="003B2B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D05EF1" w14:textId="77777777" w:rsidR="00BD313C" w:rsidRDefault="00BD313C" w:rsidP="003B2B7A">
      <w:pPr>
        <w:spacing w:after="0" w:line="240" w:lineRule="auto"/>
      </w:pPr>
      <w:r>
        <w:separator/>
      </w:r>
    </w:p>
  </w:footnote>
  <w:footnote w:type="continuationSeparator" w:id="0">
    <w:p w14:paraId="533FB42C" w14:textId="77777777" w:rsidR="00BD313C" w:rsidRDefault="00BD313C" w:rsidP="003B2B7A">
      <w:pPr>
        <w:spacing w:after="0" w:line="240" w:lineRule="auto"/>
      </w:pPr>
      <w:r>
        <w:continuationSeparator/>
      </w:r>
    </w:p>
  </w:footnote>
  <w:footnote w:id="1">
    <w:p w14:paraId="792070CB" w14:textId="77777777" w:rsidR="003466C9" w:rsidRDefault="003466C9" w:rsidP="003B2B7A">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84769"/>
    <w:multiLevelType w:val="multilevel"/>
    <w:tmpl w:val="9FF86C68"/>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405095"/>
    <w:multiLevelType w:val="hybridMultilevel"/>
    <w:tmpl w:val="437678F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
    <w:nsid w:val="079A52FA"/>
    <w:multiLevelType w:val="hybridMultilevel"/>
    <w:tmpl w:val="5AA00B4C"/>
    <w:lvl w:ilvl="0" w:tplc="9F3439B4">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A754A9E"/>
    <w:multiLevelType w:val="hybridMultilevel"/>
    <w:tmpl w:val="FB9C35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10E96161"/>
    <w:multiLevelType w:val="hybridMultilevel"/>
    <w:tmpl w:val="49780D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9AE683E"/>
    <w:multiLevelType w:val="hybridMultilevel"/>
    <w:tmpl w:val="204664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69F62C3"/>
    <w:multiLevelType w:val="hybridMultilevel"/>
    <w:tmpl w:val="A44A578C"/>
    <w:lvl w:ilvl="0" w:tplc="893A1AE8">
      <w:start w:val="1"/>
      <w:numFmt w:val="bullet"/>
      <w:lvlText w:val=""/>
      <w:lvlJc w:val="left"/>
      <w:pPr>
        <w:ind w:left="720" w:hanging="360"/>
      </w:pPr>
      <w:rPr>
        <w:rFonts w:ascii="Symbol" w:hAnsi="Symbol" w:hint="default"/>
      </w:rPr>
    </w:lvl>
    <w:lvl w:ilvl="1" w:tplc="04150003">
      <w:numFmt w:val="bullet"/>
      <w:lvlText w:val="·"/>
      <w:lvlJc w:val="left"/>
      <w:pPr>
        <w:ind w:left="1995" w:hanging="915"/>
      </w:pPr>
      <w:rPr>
        <w:rFonts w:ascii="Cambria" w:eastAsia="Times New Roman" w:hAnsi="Cambria"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7687657"/>
    <w:multiLevelType w:val="hybridMultilevel"/>
    <w:tmpl w:val="FF724A12"/>
    <w:lvl w:ilvl="0" w:tplc="0E36A910">
      <w:start w:val="6"/>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93C230D"/>
    <w:multiLevelType w:val="hybridMultilevel"/>
    <w:tmpl w:val="A39ADBC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nsid w:val="2EC272EE"/>
    <w:multiLevelType w:val="multilevel"/>
    <w:tmpl w:val="B5983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49745AB"/>
    <w:multiLevelType w:val="hybridMultilevel"/>
    <w:tmpl w:val="D806FC80"/>
    <w:lvl w:ilvl="0" w:tplc="04150003">
      <w:numFmt w:val="bullet"/>
      <w:lvlText w:val="·"/>
      <w:lvlJc w:val="left"/>
      <w:pPr>
        <w:ind w:left="1490" w:hanging="360"/>
      </w:pPr>
      <w:rPr>
        <w:rFonts w:ascii="Cambria" w:eastAsia="Times New Roman" w:hAnsi="Cambria" w:cs="Times New Roman" w:hint="default"/>
      </w:rPr>
    </w:lvl>
    <w:lvl w:ilvl="1" w:tplc="04150003" w:tentative="1">
      <w:start w:val="1"/>
      <w:numFmt w:val="bullet"/>
      <w:lvlText w:val="o"/>
      <w:lvlJc w:val="left"/>
      <w:pPr>
        <w:ind w:left="2210" w:hanging="360"/>
      </w:pPr>
      <w:rPr>
        <w:rFonts w:ascii="Courier New" w:hAnsi="Courier New" w:cs="Courier New" w:hint="default"/>
      </w:rPr>
    </w:lvl>
    <w:lvl w:ilvl="2" w:tplc="04150005" w:tentative="1">
      <w:start w:val="1"/>
      <w:numFmt w:val="bullet"/>
      <w:lvlText w:val=""/>
      <w:lvlJc w:val="left"/>
      <w:pPr>
        <w:ind w:left="2930" w:hanging="360"/>
      </w:pPr>
      <w:rPr>
        <w:rFonts w:ascii="Wingdings" w:hAnsi="Wingdings" w:hint="default"/>
      </w:rPr>
    </w:lvl>
    <w:lvl w:ilvl="3" w:tplc="04150001" w:tentative="1">
      <w:start w:val="1"/>
      <w:numFmt w:val="bullet"/>
      <w:lvlText w:val=""/>
      <w:lvlJc w:val="left"/>
      <w:pPr>
        <w:ind w:left="3650" w:hanging="360"/>
      </w:pPr>
      <w:rPr>
        <w:rFonts w:ascii="Symbol" w:hAnsi="Symbol" w:hint="default"/>
      </w:rPr>
    </w:lvl>
    <w:lvl w:ilvl="4" w:tplc="04150003" w:tentative="1">
      <w:start w:val="1"/>
      <w:numFmt w:val="bullet"/>
      <w:lvlText w:val="o"/>
      <w:lvlJc w:val="left"/>
      <w:pPr>
        <w:ind w:left="4370" w:hanging="360"/>
      </w:pPr>
      <w:rPr>
        <w:rFonts w:ascii="Courier New" w:hAnsi="Courier New" w:cs="Courier New" w:hint="default"/>
      </w:rPr>
    </w:lvl>
    <w:lvl w:ilvl="5" w:tplc="04150005" w:tentative="1">
      <w:start w:val="1"/>
      <w:numFmt w:val="bullet"/>
      <w:lvlText w:val=""/>
      <w:lvlJc w:val="left"/>
      <w:pPr>
        <w:ind w:left="5090" w:hanging="360"/>
      </w:pPr>
      <w:rPr>
        <w:rFonts w:ascii="Wingdings" w:hAnsi="Wingdings" w:hint="default"/>
      </w:rPr>
    </w:lvl>
    <w:lvl w:ilvl="6" w:tplc="04150001" w:tentative="1">
      <w:start w:val="1"/>
      <w:numFmt w:val="bullet"/>
      <w:lvlText w:val=""/>
      <w:lvlJc w:val="left"/>
      <w:pPr>
        <w:ind w:left="5810" w:hanging="360"/>
      </w:pPr>
      <w:rPr>
        <w:rFonts w:ascii="Symbol" w:hAnsi="Symbol" w:hint="default"/>
      </w:rPr>
    </w:lvl>
    <w:lvl w:ilvl="7" w:tplc="04150003" w:tentative="1">
      <w:start w:val="1"/>
      <w:numFmt w:val="bullet"/>
      <w:lvlText w:val="o"/>
      <w:lvlJc w:val="left"/>
      <w:pPr>
        <w:ind w:left="6530" w:hanging="360"/>
      </w:pPr>
      <w:rPr>
        <w:rFonts w:ascii="Courier New" w:hAnsi="Courier New" w:cs="Courier New" w:hint="default"/>
      </w:rPr>
    </w:lvl>
    <w:lvl w:ilvl="8" w:tplc="04150005" w:tentative="1">
      <w:start w:val="1"/>
      <w:numFmt w:val="bullet"/>
      <w:lvlText w:val=""/>
      <w:lvlJc w:val="left"/>
      <w:pPr>
        <w:ind w:left="7250" w:hanging="360"/>
      </w:pPr>
      <w:rPr>
        <w:rFonts w:ascii="Wingdings" w:hAnsi="Wingdings" w:hint="default"/>
      </w:rPr>
    </w:lvl>
  </w:abstractNum>
  <w:abstractNum w:abstractNumId="11">
    <w:nsid w:val="43A42E40"/>
    <w:multiLevelType w:val="hybridMultilevel"/>
    <w:tmpl w:val="5ECAD4F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48D3787C"/>
    <w:multiLevelType w:val="hybridMultilevel"/>
    <w:tmpl w:val="194820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nsid w:val="499A6C1C"/>
    <w:multiLevelType w:val="hybridMultilevel"/>
    <w:tmpl w:val="7DC6A34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4B362880"/>
    <w:multiLevelType w:val="hybridMultilevel"/>
    <w:tmpl w:val="A07C31CE"/>
    <w:lvl w:ilvl="0" w:tplc="04150001">
      <w:start w:val="1"/>
      <w:numFmt w:val="bullet"/>
      <w:lvlText w:val=""/>
      <w:lvlJc w:val="left"/>
      <w:pPr>
        <w:ind w:left="770" w:hanging="360"/>
      </w:pPr>
      <w:rPr>
        <w:rFonts w:ascii="Symbol" w:hAnsi="Symbol" w:hint="default"/>
      </w:rPr>
    </w:lvl>
    <w:lvl w:ilvl="1" w:tplc="04150003" w:tentative="1">
      <w:start w:val="1"/>
      <w:numFmt w:val="bullet"/>
      <w:lvlText w:val="o"/>
      <w:lvlJc w:val="left"/>
      <w:pPr>
        <w:ind w:left="1490" w:hanging="360"/>
      </w:pPr>
      <w:rPr>
        <w:rFonts w:ascii="Courier New" w:hAnsi="Courier New" w:cs="Courier New" w:hint="default"/>
      </w:rPr>
    </w:lvl>
    <w:lvl w:ilvl="2" w:tplc="04150005" w:tentative="1">
      <w:start w:val="1"/>
      <w:numFmt w:val="bullet"/>
      <w:lvlText w:val=""/>
      <w:lvlJc w:val="left"/>
      <w:pPr>
        <w:ind w:left="2210" w:hanging="360"/>
      </w:pPr>
      <w:rPr>
        <w:rFonts w:ascii="Wingdings" w:hAnsi="Wingdings" w:hint="default"/>
      </w:rPr>
    </w:lvl>
    <w:lvl w:ilvl="3" w:tplc="04150001" w:tentative="1">
      <w:start w:val="1"/>
      <w:numFmt w:val="bullet"/>
      <w:lvlText w:val=""/>
      <w:lvlJc w:val="left"/>
      <w:pPr>
        <w:ind w:left="2930" w:hanging="360"/>
      </w:pPr>
      <w:rPr>
        <w:rFonts w:ascii="Symbol" w:hAnsi="Symbol" w:hint="default"/>
      </w:rPr>
    </w:lvl>
    <w:lvl w:ilvl="4" w:tplc="04150003" w:tentative="1">
      <w:start w:val="1"/>
      <w:numFmt w:val="bullet"/>
      <w:lvlText w:val="o"/>
      <w:lvlJc w:val="left"/>
      <w:pPr>
        <w:ind w:left="3650" w:hanging="360"/>
      </w:pPr>
      <w:rPr>
        <w:rFonts w:ascii="Courier New" w:hAnsi="Courier New" w:cs="Courier New" w:hint="default"/>
      </w:rPr>
    </w:lvl>
    <w:lvl w:ilvl="5" w:tplc="04150005" w:tentative="1">
      <w:start w:val="1"/>
      <w:numFmt w:val="bullet"/>
      <w:lvlText w:val=""/>
      <w:lvlJc w:val="left"/>
      <w:pPr>
        <w:ind w:left="4370" w:hanging="360"/>
      </w:pPr>
      <w:rPr>
        <w:rFonts w:ascii="Wingdings" w:hAnsi="Wingdings" w:hint="default"/>
      </w:rPr>
    </w:lvl>
    <w:lvl w:ilvl="6" w:tplc="04150001" w:tentative="1">
      <w:start w:val="1"/>
      <w:numFmt w:val="bullet"/>
      <w:lvlText w:val=""/>
      <w:lvlJc w:val="left"/>
      <w:pPr>
        <w:ind w:left="5090" w:hanging="360"/>
      </w:pPr>
      <w:rPr>
        <w:rFonts w:ascii="Symbol" w:hAnsi="Symbol" w:hint="default"/>
      </w:rPr>
    </w:lvl>
    <w:lvl w:ilvl="7" w:tplc="04150003" w:tentative="1">
      <w:start w:val="1"/>
      <w:numFmt w:val="bullet"/>
      <w:lvlText w:val="o"/>
      <w:lvlJc w:val="left"/>
      <w:pPr>
        <w:ind w:left="5810" w:hanging="360"/>
      </w:pPr>
      <w:rPr>
        <w:rFonts w:ascii="Courier New" w:hAnsi="Courier New" w:cs="Courier New" w:hint="default"/>
      </w:rPr>
    </w:lvl>
    <w:lvl w:ilvl="8" w:tplc="04150005" w:tentative="1">
      <w:start w:val="1"/>
      <w:numFmt w:val="bullet"/>
      <w:lvlText w:val=""/>
      <w:lvlJc w:val="left"/>
      <w:pPr>
        <w:ind w:left="6530" w:hanging="360"/>
      </w:pPr>
      <w:rPr>
        <w:rFonts w:ascii="Wingdings" w:hAnsi="Wingdings" w:hint="default"/>
      </w:rPr>
    </w:lvl>
  </w:abstractNum>
  <w:abstractNum w:abstractNumId="15">
    <w:nsid w:val="4FBB07AF"/>
    <w:multiLevelType w:val="hybridMultilevel"/>
    <w:tmpl w:val="E074708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6">
    <w:nsid w:val="550565D7"/>
    <w:multiLevelType w:val="hybridMultilevel"/>
    <w:tmpl w:val="5464E30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nsid w:val="5B3D03FB"/>
    <w:multiLevelType w:val="hybridMultilevel"/>
    <w:tmpl w:val="DD9AF9F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65A359B1"/>
    <w:multiLevelType w:val="hybridMultilevel"/>
    <w:tmpl w:val="5890F80E"/>
    <w:lvl w:ilvl="0" w:tplc="04150003">
      <w:start w:val="1"/>
      <w:numFmt w:val="bullet"/>
      <w:lvlText w:val=""/>
      <w:lvlJc w:val="left"/>
      <w:pPr>
        <w:ind w:left="720" w:hanging="360"/>
      </w:pPr>
      <w:rPr>
        <w:rFonts w:ascii="Symbol" w:hAnsi="Symbol" w:hint="default"/>
      </w:rPr>
    </w:lvl>
    <w:lvl w:ilvl="1" w:tplc="0415000D"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6C1526D8"/>
    <w:multiLevelType w:val="hybridMultilevel"/>
    <w:tmpl w:val="E92488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72FA3282"/>
    <w:multiLevelType w:val="hybridMultilevel"/>
    <w:tmpl w:val="B04840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75BA2F5F"/>
    <w:multiLevelType w:val="hybridMultilevel"/>
    <w:tmpl w:val="23A27F9E"/>
    <w:lvl w:ilvl="0" w:tplc="66BA4D44">
      <w:start w:val="1"/>
      <w:numFmt w:val="bullet"/>
      <w:lvlText w:val="o"/>
      <w:lvlJc w:val="left"/>
      <w:pPr>
        <w:ind w:left="1068" w:hanging="360"/>
      </w:pPr>
      <w:rPr>
        <w:rFonts w:ascii="Courier New" w:hAnsi="Courier New" w:cs="Courier New" w:hint="default"/>
      </w:rPr>
    </w:lvl>
    <w:lvl w:ilvl="1" w:tplc="04150003" w:tentative="1">
      <w:start w:val="1"/>
      <w:numFmt w:val="bullet"/>
      <w:lvlText w:val="o"/>
      <w:lvlJc w:val="left"/>
      <w:pPr>
        <w:ind w:left="1068" w:hanging="360"/>
      </w:pPr>
      <w:rPr>
        <w:rFonts w:ascii="Courier New" w:hAnsi="Courier New" w:cs="Courier New" w:hint="default"/>
      </w:rPr>
    </w:lvl>
    <w:lvl w:ilvl="2" w:tplc="04150005" w:tentative="1">
      <w:start w:val="1"/>
      <w:numFmt w:val="bullet"/>
      <w:lvlText w:val=""/>
      <w:lvlJc w:val="left"/>
      <w:pPr>
        <w:ind w:left="1788" w:hanging="360"/>
      </w:pPr>
      <w:rPr>
        <w:rFonts w:ascii="Wingdings" w:hAnsi="Wingdings" w:hint="default"/>
      </w:rPr>
    </w:lvl>
    <w:lvl w:ilvl="3" w:tplc="04150001" w:tentative="1">
      <w:start w:val="1"/>
      <w:numFmt w:val="bullet"/>
      <w:lvlText w:val=""/>
      <w:lvlJc w:val="left"/>
      <w:pPr>
        <w:ind w:left="2508" w:hanging="360"/>
      </w:pPr>
      <w:rPr>
        <w:rFonts w:ascii="Symbol" w:hAnsi="Symbol" w:hint="default"/>
      </w:rPr>
    </w:lvl>
    <w:lvl w:ilvl="4" w:tplc="04150003" w:tentative="1">
      <w:start w:val="1"/>
      <w:numFmt w:val="bullet"/>
      <w:lvlText w:val="o"/>
      <w:lvlJc w:val="left"/>
      <w:pPr>
        <w:ind w:left="3228" w:hanging="360"/>
      </w:pPr>
      <w:rPr>
        <w:rFonts w:ascii="Courier New" w:hAnsi="Courier New" w:cs="Courier New" w:hint="default"/>
      </w:rPr>
    </w:lvl>
    <w:lvl w:ilvl="5" w:tplc="04150005" w:tentative="1">
      <w:start w:val="1"/>
      <w:numFmt w:val="bullet"/>
      <w:lvlText w:val=""/>
      <w:lvlJc w:val="left"/>
      <w:pPr>
        <w:ind w:left="3948" w:hanging="360"/>
      </w:pPr>
      <w:rPr>
        <w:rFonts w:ascii="Wingdings" w:hAnsi="Wingdings" w:hint="default"/>
      </w:rPr>
    </w:lvl>
    <w:lvl w:ilvl="6" w:tplc="04150001" w:tentative="1">
      <w:start w:val="1"/>
      <w:numFmt w:val="bullet"/>
      <w:lvlText w:val=""/>
      <w:lvlJc w:val="left"/>
      <w:pPr>
        <w:ind w:left="4668" w:hanging="360"/>
      </w:pPr>
      <w:rPr>
        <w:rFonts w:ascii="Symbol" w:hAnsi="Symbol" w:hint="default"/>
      </w:rPr>
    </w:lvl>
    <w:lvl w:ilvl="7" w:tplc="04150003" w:tentative="1">
      <w:start w:val="1"/>
      <w:numFmt w:val="bullet"/>
      <w:lvlText w:val="o"/>
      <w:lvlJc w:val="left"/>
      <w:pPr>
        <w:ind w:left="5388" w:hanging="360"/>
      </w:pPr>
      <w:rPr>
        <w:rFonts w:ascii="Courier New" w:hAnsi="Courier New" w:cs="Courier New" w:hint="default"/>
      </w:rPr>
    </w:lvl>
    <w:lvl w:ilvl="8" w:tplc="04150005" w:tentative="1">
      <w:start w:val="1"/>
      <w:numFmt w:val="bullet"/>
      <w:lvlText w:val=""/>
      <w:lvlJc w:val="left"/>
      <w:pPr>
        <w:ind w:left="6108" w:hanging="360"/>
      </w:pPr>
      <w:rPr>
        <w:rFonts w:ascii="Wingdings" w:hAnsi="Wingdings" w:hint="default"/>
      </w:rPr>
    </w:lvl>
  </w:abstractNum>
  <w:abstractNum w:abstractNumId="22">
    <w:nsid w:val="75EC2748"/>
    <w:multiLevelType w:val="hybridMultilevel"/>
    <w:tmpl w:val="9EFE00A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nsid w:val="7DFF6DC2"/>
    <w:multiLevelType w:val="hybridMultilevel"/>
    <w:tmpl w:val="0C323D8C"/>
    <w:lvl w:ilvl="0" w:tplc="0415000F">
      <w:start w:val="1"/>
      <w:numFmt w:val="bullet"/>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num w:numId="1">
    <w:abstractNumId w:val="3"/>
  </w:num>
  <w:num w:numId="2">
    <w:abstractNumId w:val="12"/>
  </w:num>
  <w:num w:numId="3">
    <w:abstractNumId w:val="1"/>
  </w:num>
  <w:num w:numId="4">
    <w:abstractNumId w:val="16"/>
  </w:num>
  <w:num w:numId="5">
    <w:abstractNumId w:val="15"/>
  </w:num>
  <w:num w:numId="6">
    <w:abstractNumId w:val="20"/>
  </w:num>
  <w:num w:numId="7">
    <w:abstractNumId w:val="5"/>
  </w:num>
  <w:num w:numId="8">
    <w:abstractNumId w:val="13"/>
  </w:num>
  <w:num w:numId="9">
    <w:abstractNumId w:val="22"/>
  </w:num>
  <w:num w:numId="10">
    <w:abstractNumId w:val="11"/>
  </w:num>
  <w:num w:numId="11">
    <w:abstractNumId w:val="7"/>
  </w:num>
  <w:num w:numId="12">
    <w:abstractNumId w:val="17"/>
  </w:num>
  <w:num w:numId="13">
    <w:abstractNumId w:val="9"/>
  </w:num>
  <w:num w:numId="14">
    <w:abstractNumId w:val="0"/>
  </w:num>
  <w:num w:numId="15">
    <w:abstractNumId w:val="21"/>
  </w:num>
  <w:num w:numId="16">
    <w:abstractNumId w:val="6"/>
  </w:num>
  <w:num w:numId="17">
    <w:abstractNumId w:val="18"/>
  </w:num>
  <w:num w:numId="18">
    <w:abstractNumId w:val="23"/>
  </w:num>
  <w:num w:numId="19">
    <w:abstractNumId w:val="2"/>
  </w:num>
  <w:num w:numId="20">
    <w:abstractNumId w:val="4"/>
  </w:num>
  <w:num w:numId="21">
    <w:abstractNumId w:val="8"/>
  </w:num>
  <w:num w:numId="22">
    <w:abstractNumId w:val="19"/>
  </w:num>
  <w:num w:numId="23">
    <w:abstractNumId w:val="14"/>
  </w:num>
  <w:num w:numId="24">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utor">
    <w15:presenceInfo w15:providerId="None" w15:userId="Au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0A3D"/>
    <w:rsid w:val="0005180B"/>
    <w:rsid w:val="000D3CA9"/>
    <w:rsid w:val="000D43B4"/>
    <w:rsid w:val="000E0C6F"/>
    <w:rsid w:val="00110EDD"/>
    <w:rsid w:val="001169DF"/>
    <w:rsid w:val="001455E8"/>
    <w:rsid w:val="0014564E"/>
    <w:rsid w:val="001558A3"/>
    <w:rsid w:val="001600BB"/>
    <w:rsid w:val="001806EC"/>
    <w:rsid w:val="001837BB"/>
    <w:rsid w:val="001930CA"/>
    <w:rsid w:val="001A7C6B"/>
    <w:rsid w:val="001C611C"/>
    <w:rsid w:val="001C6D7D"/>
    <w:rsid w:val="002009A9"/>
    <w:rsid w:val="0021582D"/>
    <w:rsid w:val="002450C4"/>
    <w:rsid w:val="0025186B"/>
    <w:rsid w:val="00255A2E"/>
    <w:rsid w:val="00274C83"/>
    <w:rsid w:val="00284B6A"/>
    <w:rsid w:val="00292454"/>
    <w:rsid w:val="0029281F"/>
    <w:rsid w:val="002965E9"/>
    <w:rsid w:val="002A153C"/>
    <w:rsid w:val="002A728C"/>
    <w:rsid w:val="002B76FA"/>
    <w:rsid w:val="002C7B97"/>
    <w:rsid w:val="002D7F7E"/>
    <w:rsid w:val="002E3FF2"/>
    <w:rsid w:val="002F1C58"/>
    <w:rsid w:val="003363B9"/>
    <w:rsid w:val="00344A08"/>
    <w:rsid w:val="003466C9"/>
    <w:rsid w:val="003548C6"/>
    <w:rsid w:val="00357C43"/>
    <w:rsid w:val="00394A12"/>
    <w:rsid w:val="003979DE"/>
    <w:rsid w:val="003B107D"/>
    <w:rsid w:val="003B2B7A"/>
    <w:rsid w:val="003B7BD6"/>
    <w:rsid w:val="003D700D"/>
    <w:rsid w:val="003D7919"/>
    <w:rsid w:val="004046DC"/>
    <w:rsid w:val="0044634A"/>
    <w:rsid w:val="004A2ABB"/>
    <w:rsid w:val="004B19FE"/>
    <w:rsid w:val="004D135D"/>
    <w:rsid w:val="004D74AD"/>
    <w:rsid w:val="00517467"/>
    <w:rsid w:val="00520720"/>
    <w:rsid w:val="005258D2"/>
    <w:rsid w:val="00536A59"/>
    <w:rsid w:val="00541C46"/>
    <w:rsid w:val="00573249"/>
    <w:rsid w:val="0058262E"/>
    <w:rsid w:val="005A297F"/>
    <w:rsid w:val="005A373F"/>
    <w:rsid w:val="005A4344"/>
    <w:rsid w:val="005B3453"/>
    <w:rsid w:val="005D4188"/>
    <w:rsid w:val="00614839"/>
    <w:rsid w:val="0062666C"/>
    <w:rsid w:val="00632AA0"/>
    <w:rsid w:val="00643672"/>
    <w:rsid w:val="00687AFE"/>
    <w:rsid w:val="006A34D2"/>
    <w:rsid w:val="006B0E72"/>
    <w:rsid w:val="006B6B7F"/>
    <w:rsid w:val="006B7454"/>
    <w:rsid w:val="006F174E"/>
    <w:rsid w:val="00716201"/>
    <w:rsid w:val="007408A3"/>
    <w:rsid w:val="00743031"/>
    <w:rsid w:val="007437D9"/>
    <w:rsid w:val="00755C7D"/>
    <w:rsid w:val="00773523"/>
    <w:rsid w:val="007A0A3D"/>
    <w:rsid w:val="007C49F4"/>
    <w:rsid w:val="007C54F9"/>
    <w:rsid w:val="007D189A"/>
    <w:rsid w:val="007E2F1F"/>
    <w:rsid w:val="007E6098"/>
    <w:rsid w:val="007F63EF"/>
    <w:rsid w:val="008050C9"/>
    <w:rsid w:val="00806E15"/>
    <w:rsid w:val="008133A4"/>
    <w:rsid w:val="00813FEF"/>
    <w:rsid w:val="00814C23"/>
    <w:rsid w:val="00817FEC"/>
    <w:rsid w:val="008213A6"/>
    <w:rsid w:val="00821E3E"/>
    <w:rsid w:val="00844FB2"/>
    <w:rsid w:val="00860B0C"/>
    <w:rsid w:val="008632E4"/>
    <w:rsid w:val="00876266"/>
    <w:rsid w:val="008927DE"/>
    <w:rsid w:val="008A27AF"/>
    <w:rsid w:val="008E0416"/>
    <w:rsid w:val="008E3345"/>
    <w:rsid w:val="00905779"/>
    <w:rsid w:val="00920981"/>
    <w:rsid w:val="0092099A"/>
    <w:rsid w:val="00920CE8"/>
    <w:rsid w:val="00942C7E"/>
    <w:rsid w:val="00956215"/>
    <w:rsid w:val="00982DC4"/>
    <w:rsid w:val="00987A9B"/>
    <w:rsid w:val="009A2411"/>
    <w:rsid w:val="009C591E"/>
    <w:rsid w:val="009D3D41"/>
    <w:rsid w:val="009D7E33"/>
    <w:rsid w:val="009E1398"/>
    <w:rsid w:val="00A12836"/>
    <w:rsid w:val="00A1534B"/>
    <w:rsid w:val="00A522AB"/>
    <w:rsid w:val="00A65BA3"/>
    <w:rsid w:val="00A6601B"/>
    <w:rsid w:val="00A710B2"/>
    <w:rsid w:val="00AA1C73"/>
    <w:rsid w:val="00AA4EB5"/>
    <w:rsid w:val="00AB05AA"/>
    <w:rsid w:val="00AC70B7"/>
    <w:rsid w:val="00B064B5"/>
    <w:rsid w:val="00B33C04"/>
    <w:rsid w:val="00B57299"/>
    <w:rsid w:val="00B82FB0"/>
    <w:rsid w:val="00B93735"/>
    <w:rsid w:val="00BC120E"/>
    <w:rsid w:val="00BD313C"/>
    <w:rsid w:val="00BD4D9D"/>
    <w:rsid w:val="00BE21D5"/>
    <w:rsid w:val="00C007A1"/>
    <w:rsid w:val="00C043F4"/>
    <w:rsid w:val="00C37A3A"/>
    <w:rsid w:val="00C42446"/>
    <w:rsid w:val="00C546B0"/>
    <w:rsid w:val="00C56B53"/>
    <w:rsid w:val="00C645C8"/>
    <w:rsid w:val="00C67B9B"/>
    <w:rsid w:val="00C93143"/>
    <w:rsid w:val="00C948E6"/>
    <w:rsid w:val="00CA2673"/>
    <w:rsid w:val="00CA79E4"/>
    <w:rsid w:val="00CF4111"/>
    <w:rsid w:val="00D174C4"/>
    <w:rsid w:val="00D22A05"/>
    <w:rsid w:val="00D24C8B"/>
    <w:rsid w:val="00D2582C"/>
    <w:rsid w:val="00D434FA"/>
    <w:rsid w:val="00D622E4"/>
    <w:rsid w:val="00D65F79"/>
    <w:rsid w:val="00D91DC3"/>
    <w:rsid w:val="00D92813"/>
    <w:rsid w:val="00DB70A5"/>
    <w:rsid w:val="00E30008"/>
    <w:rsid w:val="00E464CB"/>
    <w:rsid w:val="00E52249"/>
    <w:rsid w:val="00EB7002"/>
    <w:rsid w:val="00EE1796"/>
    <w:rsid w:val="00EF094D"/>
    <w:rsid w:val="00EF4C24"/>
    <w:rsid w:val="00F21DA8"/>
    <w:rsid w:val="00F24F50"/>
    <w:rsid w:val="00F32CAA"/>
    <w:rsid w:val="00F343BB"/>
    <w:rsid w:val="00F46A8D"/>
    <w:rsid w:val="00F741B3"/>
    <w:rsid w:val="00F74217"/>
    <w:rsid w:val="00F82254"/>
    <w:rsid w:val="00FA2C7F"/>
    <w:rsid w:val="00FC7505"/>
    <w:rsid w:val="00FD074F"/>
    <w:rsid w:val="00FF30A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FA9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7A0A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7A0A3D"/>
    <w:pPr>
      <w:ind w:left="720"/>
      <w:contextualSpacing/>
    </w:pPr>
  </w:style>
  <w:style w:type="paragraph" w:styleId="Tekstdymka">
    <w:name w:val="Balloon Text"/>
    <w:basedOn w:val="Normalny"/>
    <w:link w:val="TekstdymkaZnak"/>
    <w:uiPriority w:val="99"/>
    <w:semiHidden/>
    <w:unhideWhenUsed/>
    <w:rsid w:val="004D135D"/>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4D135D"/>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13FEF"/>
    <w:rPr>
      <w:sz w:val="16"/>
      <w:szCs w:val="16"/>
    </w:rPr>
  </w:style>
  <w:style w:type="paragraph" w:styleId="Tekstkomentarza">
    <w:name w:val="annotation text"/>
    <w:basedOn w:val="Normalny"/>
    <w:link w:val="TekstkomentarzaZnak"/>
    <w:uiPriority w:val="99"/>
    <w:unhideWhenUsed/>
    <w:rsid w:val="00813FEF"/>
    <w:pPr>
      <w:spacing w:line="240" w:lineRule="auto"/>
    </w:pPr>
    <w:rPr>
      <w:sz w:val="20"/>
      <w:szCs w:val="20"/>
    </w:rPr>
  </w:style>
  <w:style w:type="character" w:customStyle="1" w:styleId="TekstkomentarzaZnak">
    <w:name w:val="Tekst komentarza Znak"/>
    <w:basedOn w:val="Domylnaczcionkaakapitu"/>
    <w:link w:val="Tekstkomentarza"/>
    <w:uiPriority w:val="99"/>
    <w:rsid w:val="00813FEF"/>
    <w:rPr>
      <w:sz w:val="20"/>
      <w:szCs w:val="20"/>
    </w:rPr>
  </w:style>
  <w:style w:type="paragraph" w:styleId="Tematkomentarza">
    <w:name w:val="annotation subject"/>
    <w:basedOn w:val="Tekstkomentarza"/>
    <w:next w:val="Tekstkomentarza"/>
    <w:link w:val="TematkomentarzaZnak"/>
    <w:uiPriority w:val="99"/>
    <w:semiHidden/>
    <w:unhideWhenUsed/>
    <w:rsid w:val="001837BB"/>
    <w:rPr>
      <w:b/>
      <w:bCs/>
    </w:rPr>
  </w:style>
  <w:style w:type="character" w:customStyle="1" w:styleId="TematkomentarzaZnak">
    <w:name w:val="Temat komentarza Znak"/>
    <w:basedOn w:val="TekstkomentarzaZnak"/>
    <w:link w:val="Tematkomentarza"/>
    <w:uiPriority w:val="99"/>
    <w:semiHidden/>
    <w:rsid w:val="001837BB"/>
    <w:rPr>
      <w:b/>
      <w:bCs/>
      <w:sz w:val="20"/>
      <w:szCs w:val="20"/>
    </w:rPr>
  </w:style>
  <w:style w:type="paragraph" w:styleId="Poprawka">
    <w:name w:val="Revision"/>
    <w:hidden/>
    <w:uiPriority w:val="99"/>
    <w:semiHidden/>
    <w:rsid w:val="001837BB"/>
    <w:pPr>
      <w:spacing w:after="0" w:line="240" w:lineRule="auto"/>
    </w:pPr>
  </w:style>
  <w:style w:type="paragraph" w:styleId="Tekstprzypisudolnego">
    <w:name w:val="footnote text"/>
    <w:basedOn w:val="Normalny"/>
    <w:link w:val="TekstprzypisudolnegoZnak"/>
    <w:uiPriority w:val="99"/>
    <w:semiHidden/>
    <w:unhideWhenUsed/>
    <w:rsid w:val="003B2B7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B2B7A"/>
    <w:rPr>
      <w:sz w:val="20"/>
      <w:szCs w:val="20"/>
    </w:rPr>
  </w:style>
  <w:style w:type="character" w:styleId="Odwoanieprzypisudolnego">
    <w:name w:val="footnote reference"/>
    <w:basedOn w:val="Domylnaczcionkaakapitu"/>
    <w:uiPriority w:val="99"/>
    <w:semiHidden/>
    <w:unhideWhenUsed/>
    <w:rsid w:val="003B2B7A"/>
    <w:rPr>
      <w:vertAlign w:val="superscript"/>
    </w:rPr>
  </w:style>
  <w:style w:type="paragraph" w:styleId="Tekstpodstawowy2">
    <w:name w:val="Body Text 2"/>
    <w:basedOn w:val="Normalny"/>
    <w:link w:val="Tekstpodstawowy2Znak"/>
    <w:rsid w:val="00821E3E"/>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821E3E"/>
    <w:rPr>
      <w:rFonts w:ascii="Arial" w:eastAsia="Times New Roman" w:hAnsi="Arial"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7A0A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kapitzlist">
    <w:name w:val="List Paragraph"/>
    <w:basedOn w:val="Normalny"/>
    <w:uiPriority w:val="34"/>
    <w:qFormat/>
    <w:rsid w:val="007A0A3D"/>
    <w:pPr>
      <w:ind w:left="720"/>
      <w:contextualSpacing/>
    </w:pPr>
  </w:style>
  <w:style w:type="paragraph" w:styleId="Tekstdymka">
    <w:name w:val="Balloon Text"/>
    <w:basedOn w:val="Normalny"/>
    <w:link w:val="TekstdymkaZnak"/>
    <w:uiPriority w:val="99"/>
    <w:semiHidden/>
    <w:unhideWhenUsed/>
    <w:rsid w:val="004D135D"/>
    <w:pPr>
      <w:spacing w:after="0" w:line="240" w:lineRule="auto"/>
    </w:pPr>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4D135D"/>
    <w:rPr>
      <w:rFonts w:ascii="Times New Roman" w:hAnsi="Times New Roman" w:cs="Times New Roman"/>
      <w:sz w:val="18"/>
      <w:szCs w:val="18"/>
    </w:rPr>
  </w:style>
  <w:style w:type="character" w:styleId="Odwoaniedokomentarza">
    <w:name w:val="annotation reference"/>
    <w:basedOn w:val="Domylnaczcionkaakapitu"/>
    <w:uiPriority w:val="99"/>
    <w:semiHidden/>
    <w:unhideWhenUsed/>
    <w:rsid w:val="00813FEF"/>
    <w:rPr>
      <w:sz w:val="16"/>
      <w:szCs w:val="16"/>
    </w:rPr>
  </w:style>
  <w:style w:type="paragraph" w:styleId="Tekstkomentarza">
    <w:name w:val="annotation text"/>
    <w:basedOn w:val="Normalny"/>
    <w:link w:val="TekstkomentarzaZnak"/>
    <w:uiPriority w:val="99"/>
    <w:unhideWhenUsed/>
    <w:rsid w:val="00813FEF"/>
    <w:pPr>
      <w:spacing w:line="240" w:lineRule="auto"/>
    </w:pPr>
    <w:rPr>
      <w:sz w:val="20"/>
      <w:szCs w:val="20"/>
    </w:rPr>
  </w:style>
  <w:style w:type="character" w:customStyle="1" w:styleId="TekstkomentarzaZnak">
    <w:name w:val="Tekst komentarza Znak"/>
    <w:basedOn w:val="Domylnaczcionkaakapitu"/>
    <w:link w:val="Tekstkomentarza"/>
    <w:uiPriority w:val="99"/>
    <w:rsid w:val="00813FEF"/>
    <w:rPr>
      <w:sz w:val="20"/>
      <w:szCs w:val="20"/>
    </w:rPr>
  </w:style>
  <w:style w:type="paragraph" w:styleId="Tematkomentarza">
    <w:name w:val="annotation subject"/>
    <w:basedOn w:val="Tekstkomentarza"/>
    <w:next w:val="Tekstkomentarza"/>
    <w:link w:val="TematkomentarzaZnak"/>
    <w:uiPriority w:val="99"/>
    <w:semiHidden/>
    <w:unhideWhenUsed/>
    <w:rsid w:val="001837BB"/>
    <w:rPr>
      <w:b/>
      <w:bCs/>
    </w:rPr>
  </w:style>
  <w:style w:type="character" w:customStyle="1" w:styleId="TematkomentarzaZnak">
    <w:name w:val="Temat komentarza Znak"/>
    <w:basedOn w:val="TekstkomentarzaZnak"/>
    <w:link w:val="Tematkomentarza"/>
    <w:uiPriority w:val="99"/>
    <w:semiHidden/>
    <w:rsid w:val="001837BB"/>
    <w:rPr>
      <w:b/>
      <w:bCs/>
      <w:sz w:val="20"/>
      <w:szCs w:val="20"/>
    </w:rPr>
  </w:style>
  <w:style w:type="paragraph" w:styleId="Poprawka">
    <w:name w:val="Revision"/>
    <w:hidden/>
    <w:uiPriority w:val="99"/>
    <w:semiHidden/>
    <w:rsid w:val="001837BB"/>
    <w:pPr>
      <w:spacing w:after="0" w:line="240" w:lineRule="auto"/>
    </w:pPr>
  </w:style>
  <w:style w:type="paragraph" w:styleId="Tekstprzypisudolnego">
    <w:name w:val="footnote text"/>
    <w:basedOn w:val="Normalny"/>
    <w:link w:val="TekstprzypisudolnegoZnak"/>
    <w:uiPriority w:val="99"/>
    <w:semiHidden/>
    <w:unhideWhenUsed/>
    <w:rsid w:val="003B2B7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B2B7A"/>
    <w:rPr>
      <w:sz w:val="20"/>
      <w:szCs w:val="20"/>
    </w:rPr>
  </w:style>
  <w:style w:type="character" w:styleId="Odwoanieprzypisudolnego">
    <w:name w:val="footnote reference"/>
    <w:basedOn w:val="Domylnaczcionkaakapitu"/>
    <w:uiPriority w:val="99"/>
    <w:semiHidden/>
    <w:unhideWhenUsed/>
    <w:rsid w:val="003B2B7A"/>
    <w:rPr>
      <w:vertAlign w:val="superscript"/>
    </w:rPr>
  </w:style>
  <w:style w:type="paragraph" w:styleId="Tekstpodstawowy2">
    <w:name w:val="Body Text 2"/>
    <w:basedOn w:val="Normalny"/>
    <w:link w:val="Tekstpodstawowy2Znak"/>
    <w:rsid w:val="00821E3E"/>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821E3E"/>
    <w:rPr>
      <w:rFonts w:ascii="Arial" w:eastAsia="Times New Roman" w:hAnsi="Arial"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8133500">
      <w:bodyDiv w:val="1"/>
      <w:marLeft w:val="0"/>
      <w:marRight w:val="0"/>
      <w:marTop w:val="0"/>
      <w:marBottom w:val="0"/>
      <w:divBdr>
        <w:top w:val="none" w:sz="0" w:space="0" w:color="auto"/>
        <w:left w:val="none" w:sz="0" w:space="0" w:color="auto"/>
        <w:bottom w:val="none" w:sz="0" w:space="0" w:color="auto"/>
        <w:right w:val="none" w:sz="0" w:space="0" w:color="auto"/>
      </w:divBdr>
      <w:divsChild>
        <w:div w:id="958726286">
          <w:marLeft w:val="0"/>
          <w:marRight w:val="0"/>
          <w:marTop w:val="0"/>
          <w:marBottom w:val="0"/>
          <w:divBdr>
            <w:top w:val="none" w:sz="0" w:space="0" w:color="auto"/>
            <w:left w:val="none" w:sz="0" w:space="0" w:color="auto"/>
            <w:bottom w:val="none" w:sz="0" w:space="0" w:color="auto"/>
            <w:right w:val="none" w:sz="0" w:space="0" w:color="auto"/>
          </w:divBdr>
          <w:divsChild>
            <w:div w:id="240801873">
              <w:marLeft w:val="0"/>
              <w:marRight w:val="0"/>
              <w:marTop w:val="0"/>
              <w:marBottom w:val="0"/>
              <w:divBdr>
                <w:top w:val="none" w:sz="0" w:space="0" w:color="auto"/>
                <w:left w:val="none" w:sz="0" w:space="0" w:color="auto"/>
                <w:bottom w:val="none" w:sz="0" w:space="0" w:color="auto"/>
                <w:right w:val="none" w:sz="0" w:space="0" w:color="auto"/>
              </w:divBdr>
            </w:div>
            <w:div w:id="1758594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959560">
      <w:bodyDiv w:val="1"/>
      <w:marLeft w:val="0"/>
      <w:marRight w:val="0"/>
      <w:marTop w:val="0"/>
      <w:marBottom w:val="0"/>
      <w:divBdr>
        <w:top w:val="none" w:sz="0" w:space="0" w:color="auto"/>
        <w:left w:val="none" w:sz="0" w:space="0" w:color="auto"/>
        <w:bottom w:val="none" w:sz="0" w:space="0" w:color="auto"/>
        <w:right w:val="none" w:sz="0" w:space="0" w:color="auto"/>
      </w:divBdr>
    </w:div>
    <w:div w:id="1719696197">
      <w:bodyDiv w:val="1"/>
      <w:marLeft w:val="0"/>
      <w:marRight w:val="0"/>
      <w:marTop w:val="0"/>
      <w:marBottom w:val="0"/>
      <w:divBdr>
        <w:top w:val="none" w:sz="0" w:space="0" w:color="auto"/>
        <w:left w:val="none" w:sz="0" w:space="0" w:color="auto"/>
        <w:bottom w:val="none" w:sz="0" w:space="0" w:color="auto"/>
        <w:right w:val="none" w:sz="0" w:space="0" w:color="auto"/>
      </w:divBdr>
    </w:div>
    <w:div w:id="2140370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202</TotalTime>
  <Pages>1</Pages>
  <Words>4363</Words>
  <Characters>26178</Characters>
  <Application>Microsoft Office Word</Application>
  <DocSecurity>0</DocSecurity>
  <Lines>218</Lines>
  <Paragraphs>60</Paragraphs>
  <ScaleCrop>false</ScaleCrop>
  <HeadingPairs>
    <vt:vector size="2" baseType="variant">
      <vt:variant>
        <vt:lpstr>Tytuł</vt:lpstr>
      </vt:variant>
      <vt:variant>
        <vt:i4>1</vt:i4>
      </vt:variant>
    </vt:vector>
  </HeadingPairs>
  <TitlesOfParts>
    <vt:vector size="1" baseType="lpstr">
      <vt:lpstr/>
    </vt:vector>
  </TitlesOfParts>
  <Company>MAiC</Company>
  <LinksUpToDate>false</LinksUpToDate>
  <CharactersWithSpaces>30481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Sankiewicz Szymon</dc:creator>
  <cp:lastModifiedBy>Marta Macnar</cp:lastModifiedBy>
  <cp:revision>16</cp:revision>
  <cp:lastPrinted>2019-10-11T08:42:00Z</cp:lastPrinted>
  <dcterms:created xsi:type="dcterms:W3CDTF">2019-12-04T06:53:00Z</dcterms:created>
  <dcterms:modified xsi:type="dcterms:W3CDTF">2020-01-17T09:30:00Z</dcterms:modified>
</cp:coreProperties>
</file>